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338C0" w14:textId="77777777" w:rsidR="00362FF4" w:rsidRPr="009754BB" w:rsidRDefault="00362FF4" w:rsidP="00581809">
      <w:pPr>
        <w:pStyle w:val="ASDEFCONTitle"/>
      </w:pPr>
      <w:bookmarkStart w:id="0" w:name="_GoBack"/>
      <w:bookmarkEnd w:id="0"/>
      <w:r w:rsidRPr="009754BB">
        <w:t>CONDITIONS OF TENDER</w:t>
      </w:r>
    </w:p>
    <w:p w14:paraId="4414FA70" w14:textId="77777777" w:rsidR="00362FF4" w:rsidRPr="009754BB" w:rsidRDefault="00362FF4" w:rsidP="00796D7F">
      <w:pPr>
        <w:pStyle w:val="ASDEFCONTitle"/>
        <w:rPr>
          <w:ins w:id="1" w:author="Prabhu, Akshata MS" w:date="2024-08-23T08:02:00Z"/>
          <w:noProof/>
        </w:rPr>
      </w:pPr>
      <w:r w:rsidRPr="009754BB">
        <w:rPr>
          <w:noProof/>
        </w:rPr>
        <w:t>TENDER DETAILS SCHEDULE</w:t>
      </w:r>
    </w:p>
    <w:p w14:paraId="73D8689C" w14:textId="77777777" w:rsidR="00362FF4" w:rsidRPr="009754BB" w:rsidRDefault="00362FF4" w:rsidP="0052002C">
      <w:pPr>
        <w:pStyle w:val="ASDEFCONNormal"/>
      </w:pPr>
    </w:p>
    <w:tbl>
      <w:tblPr>
        <w:tblW w:w="5480" w:type="pct"/>
        <w:tblInd w:w="-36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2206"/>
        <w:gridCol w:w="1033"/>
        <w:gridCol w:w="6684"/>
      </w:tblGrid>
      <w:tr w:rsidR="00362FF4" w:rsidRPr="009754BB" w14:paraId="075309DF" w14:textId="77777777" w:rsidTr="0052002C">
        <w:tc>
          <w:tcPr>
            <w:tcW w:w="2238" w:type="dxa"/>
            <w:shd w:val="solid" w:color="F4F1EE" w:fill="auto"/>
          </w:tcPr>
          <w:p w14:paraId="50322547" w14:textId="77777777" w:rsidR="00362FF4" w:rsidRPr="00796D7F" w:rsidRDefault="00362FF4" w:rsidP="00581809">
            <w:pPr>
              <w:pStyle w:val="Table10ptText-ASDEFCON"/>
            </w:pPr>
            <w:r w:rsidRPr="003C5B3B">
              <w:rPr>
                <w:b/>
              </w:rPr>
              <w:t>RFT N</w:t>
            </w:r>
            <w:r w:rsidR="00F85498" w:rsidRPr="003C5B3B">
              <w:rPr>
                <w:b/>
              </w:rPr>
              <w:t>umber</w:t>
            </w:r>
            <w:r w:rsidRPr="00796D7F">
              <w:t>:</w:t>
            </w:r>
          </w:p>
        </w:tc>
        <w:tc>
          <w:tcPr>
            <w:tcW w:w="7828" w:type="dxa"/>
            <w:gridSpan w:val="2"/>
          </w:tcPr>
          <w:p w14:paraId="2ECCF155" w14:textId="75BA68BC" w:rsidR="00362FF4" w:rsidRPr="003C5B3B" w:rsidRDefault="00362FF4" w:rsidP="00581809">
            <w:pPr>
              <w:pStyle w:val="ASDEFCONNormal"/>
              <w:rPr>
                <w:b/>
              </w:rPr>
            </w:pPr>
            <w:r w:rsidRPr="003C5B3B">
              <w:rPr>
                <w:b/>
              </w:rPr>
              <w:fldChar w:fldCharType="begin">
                <w:ffData>
                  <w:name w:val=""/>
                  <w:enabled/>
                  <w:calcOnExit w:val="0"/>
                  <w:textInput>
                    <w:default w:val="[INSERT NO.]"/>
                  </w:textInput>
                </w:ffData>
              </w:fldChar>
            </w:r>
            <w:r w:rsidRPr="003C5B3B">
              <w:rPr>
                <w:b/>
              </w:rPr>
              <w:instrText xml:space="preserve"> FORMTEXT </w:instrText>
            </w:r>
            <w:r w:rsidRPr="003C5B3B">
              <w:rPr>
                <w:b/>
              </w:rPr>
            </w:r>
            <w:r w:rsidRPr="003C5B3B">
              <w:rPr>
                <w:b/>
              </w:rPr>
              <w:fldChar w:fldCharType="separate"/>
            </w:r>
            <w:r w:rsidR="00045AF6">
              <w:rPr>
                <w:b/>
                <w:noProof/>
              </w:rPr>
              <w:t>[INSERT NO.]</w:t>
            </w:r>
            <w:r w:rsidRPr="003C5B3B">
              <w:rPr>
                <w:b/>
              </w:rPr>
              <w:fldChar w:fldCharType="end"/>
            </w:r>
          </w:p>
        </w:tc>
      </w:tr>
      <w:tr w:rsidR="00362FF4" w:rsidRPr="009754BB" w14:paraId="0D84983E" w14:textId="77777777" w:rsidTr="0052002C">
        <w:tc>
          <w:tcPr>
            <w:tcW w:w="2238" w:type="dxa"/>
            <w:shd w:val="solid" w:color="F4F1EE" w:fill="auto"/>
          </w:tcPr>
          <w:p w14:paraId="17AE6823" w14:textId="77777777" w:rsidR="00362FF4" w:rsidRPr="00796D7F" w:rsidRDefault="00362FF4" w:rsidP="00581809">
            <w:pPr>
              <w:pStyle w:val="Table10ptText-ASDEFCON"/>
            </w:pPr>
            <w:r w:rsidRPr="003C5B3B">
              <w:rPr>
                <w:b/>
              </w:rPr>
              <w:t>RFT Name</w:t>
            </w:r>
            <w:r w:rsidRPr="00796D7F">
              <w:t>:</w:t>
            </w:r>
          </w:p>
        </w:tc>
        <w:tc>
          <w:tcPr>
            <w:tcW w:w="7828" w:type="dxa"/>
            <w:gridSpan w:val="2"/>
          </w:tcPr>
          <w:p w14:paraId="18DDBC11" w14:textId="3A539499" w:rsidR="00362FF4" w:rsidRPr="003C5B3B" w:rsidRDefault="001008CE" w:rsidP="00581809">
            <w:pPr>
              <w:pStyle w:val="ASDEFCONNormal"/>
              <w:rPr>
                <w:b/>
              </w:rPr>
            </w:pPr>
            <w:r w:rsidRPr="003C5B3B">
              <w:rPr>
                <w:b/>
              </w:rPr>
              <w:fldChar w:fldCharType="begin">
                <w:ffData>
                  <w:name w:val=""/>
                  <w:enabled/>
                  <w:calcOnExit w:val="0"/>
                  <w:textInput>
                    <w:default w:val="[INSERT NAME OF SUPPLIES]"/>
                  </w:textInput>
                </w:ffData>
              </w:fldChar>
            </w:r>
            <w:r w:rsidRPr="003C5B3B">
              <w:rPr>
                <w:b/>
              </w:rPr>
              <w:instrText xml:space="preserve"> FORMTEXT </w:instrText>
            </w:r>
            <w:r w:rsidRPr="003C5B3B">
              <w:rPr>
                <w:b/>
              </w:rPr>
            </w:r>
            <w:r w:rsidRPr="003C5B3B">
              <w:rPr>
                <w:b/>
              </w:rPr>
              <w:fldChar w:fldCharType="separate"/>
            </w:r>
            <w:r w:rsidR="00045AF6">
              <w:rPr>
                <w:b/>
                <w:noProof/>
              </w:rPr>
              <w:t>[INSERT NAME OF SUPPLIES]</w:t>
            </w:r>
            <w:r w:rsidRPr="003C5B3B">
              <w:rPr>
                <w:b/>
              </w:rPr>
              <w:fldChar w:fldCharType="end"/>
            </w:r>
          </w:p>
        </w:tc>
      </w:tr>
      <w:tr w:rsidR="00B50B28" w:rsidRPr="009754BB" w14:paraId="31B1A630" w14:textId="77777777" w:rsidTr="0052002C">
        <w:tc>
          <w:tcPr>
            <w:tcW w:w="2238" w:type="dxa"/>
            <w:shd w:val="solid" w:color="F4F1EE" w:fill="auto"/>
          </w:tcPr>
          <w:p w14:paraId="32D1419D" w14:textId="77777777" w:rsidR="00B50B28" w:rsidRDefault="00B50B28" w:rsidP="00581809">
            <w:pPr>
              <w:pStyle w:val="Table10ptText-ASDEFCON"/>
            </w:pPr>
            <w:r w:rsidRPr="003C5B3B">
              <w:rPr>
                <w:b/>
              </w:rPr>
              <w:t>Minimum Content and Format Requirements</w:t>
            </w:r>
            <w:r w:rsidRPr="00796D7F">
              <w:t>:</w:t>
            </w:r>
          </w:p>
          <w:p w14:paraId="20CEFBA1" w14:textId="32F0F27E" w:rsidR="00B50B28" w:rsidRPr="00796D7F" w:rsidRDefault="00B50B28" w:rsidP="00A27283">
            <w:pPr>
              <w:pStyle w:val="Table10ptText-ASDEFCON"/>
              <w:rPr>
                <w:b/>
              </w:rPr>
            </w:pPr>
            <w:r w:rsidRPr="00664C3A">
              <w:t>(clause</w:t>
            </w:r>
            <w:r>
              <w:t xml:space="preserve"> </w:t>
            </w:r>
            <w:r>
              <w:fldChar w:fldCharType="begin"/>
            </w:r>
            <w:r>
              <w:instrText xml:space="preserve"> REF _Ref436739826 \r \h </w:instrText>
            </w:r>
            <w:r>
              <w:fldChar w:fldCharType="separate"/>
            </w:r>
            <w:r w:rsidR="00045AF6">
              <w:t>4.1</w:t>
            </w:r>
            <w:r>
              <w:fldChar w:fldCharType="end"/>
            </w:r>
            <w:r>
              <w:t>)</w:t>
            </w:r>
          </w:p>
          <w:p w14:paraId="3F980FED" w14:textId="77777777" w:rsidR="00B50B28" w:rsidRPr="00796D7F" w:rsidRDefault="00B50B28" w:rsidP="00796D7F">
            <w:pPr>
              <w:pStyle w:val="Table10ptText-ASDEFCON"/>
              <w:rPr>
                <w:b/>
              </w:rPr>
            </w:pPr>
          </w:p>
        </w:tc>
        <w:tc>
          <w:tcPr>
            <w:tcW w:w="7828" w:type="dxa"/>
            <w:gridSpan w:val="2"/>
          </w:tcPr>
          <w:p w14:paraId="47A7D907" w14:textId="77777777" w:rsidR="00B50B28" w:rsidRPr="009754BB" w:rsidRDefault="00B50B28" w:rsidP="00581809">
            <w:pPr>
              <w:pStyle w:val="ASDEFCONNormal"/>
            </w:pPr>
            <w:r w:rsidRPr="009754BB">
              <w:t>Tenders (including all attachments, annexes and supporting documentation) are to be written in English.</w:t>
            </w:r>
          </w:p>
          <w:p w14:paraId="0D3DCAE5" w14:textId="77777777" w:rsidR="00B50B28" w:rsidRPr="009754BB" w:rsidRDefault="00B50B28" w:rsidP="00A27283">
            <w:pPr>
              <w:pStyle w:val="ASDEFCONNormal"/>
            </w:pPr>
            <w:r w:rsidRPr="009754BB">
              <w:t>All measurements in tenders are to be expressed in Australian legal units of measurement unless otherwise specified.</w:t>
            </w:r>
          </w:p>
          <w:p w14:paraId="169D7581" w14:textId="38B4E81E" w:rsidR="00B50B28" w:rsidRPr="00796D7F" w:rsidRDefault="00B50B28" w:rsidP="00796D7F">
            <w:pPr>
              <w:pStyle w:val="ASDEFCONNormal"/>
              <w:rPr>
                <w:b/>
                <w:i/>
              </w:rPr>
            </w:pPr>
            <w:r w:rsidRPr="009754BB">
              <w:t xml:space="preserve">Tenders are to include a PDF copy of the Tenderer Declaration required by clause </w:t>
            </w:r>
            <w:r>
              <w:fldChar w:fldCharType="begin"/>
            </w:r>
            <w:r>
              <w:instrText xml:space="preserve"> REF _Ref431995065 \r \h  \* MERGEFORMAT </w:instrText>
            </w:r>
            <w:r>
              <w:fldChar w:fldCharType="separate"/>
            </w:r>
            <w:r w:rsidR="00045AF6">
              <w:t>22</w:t>
            </w:r>
            <w:r>
              <w:fldChar w:fldCharType="end"/>
            </w:r>
            <w:r>
              <w:t xml:space="preserve"> </w:t>
            </w:r>
            <w:r w:rsidRPr="009754BB">
              <w:t>duly signed by the tenderer.</w:t>
            </w:r>
          </w:p>
        </w:tc>
      </w:tr>
      <w:tr w:rsidR="00362FF4" w:rsidRPr="009754BB" w14:paraId="7C6E8718" w14:textId="77777777" w:rsidTr="0052002C">
        <w:tc>
          <w:tcPr>
            <w:tcW w:w="2238" w:type="dxa"/>
            <w:vMerge w:val="restart"/>
            <w:shd w:val="solid" w:color="F4F1EE" w:fill="auto"/>
          </w:tcPr>
          <w:p w14:paraId="07414E7E" w14:textId="77777777" w:rsidR="00362FF4" w:rsidRDefault="00362FF4" w:rsidP="00796D7F">
            <w:pPr>
              <w:pStyle w:val="Table10ptText-ASDEFCON"/>
              <w:rPr>
                <w:b/>
              </w:rPr>
            </w:pPr>
            <w:r w:rsidRPr="00796D7F">
              <w:rPr>
                <w:b/>
              </w:rPr>
              <w:t>Contact Officer:</w:t>
            </w:r>
          </w:p>
          <w:p w14:paraId="6F6CDD16" w14:textId="2E5FE0C9" w:rsidR="00664C3A" w:rsidRPr="00664C3A" w:rsidRDefault="00664C3A" w:rsidP="00796D7F">
            <w:pPr>
              <w:pStyle w:val="Table10ptText-ASDEFCON"/>
            </w:pPr>
            <w:r w:rsidRPr="00664C3A">
              <w:t>(clause</w:t>
            </w:r>
            <w:r>
              <w:t xml:space="preserve"> </w:t>
            </w:r>
            <w:r>
              <w:fldChar w:fldCharType="begin"/>
            </w:r>
            <w:r>
              <w:instrText xml:space="preserve"> REF _Ref436739554 \r \h </w:instrText>
            </w:r>
            <w:r>
              <w:fldChar w:fldCharType="separate"/>
            </w:r>
            <w:r w:rsidR="00045AF6">
              <w:t>5.1</w:t>
            </w:r>
            <w:r>
              <w:fldChar w:fldCharType="end"/>
            </w:r>
            <w:r>
              <w:t>)</w:t>
            </w:r>
          </w:p>
          <w:p w14:paraId="3E6A805D" w14:textId="77777777" w:rsidR="00362FF4" w:rsidRPr="00796D7F" w:rsidRDefault="00362FF4" w:rsidP="00796D7F">
            <w:pPr>
              <w:pStyle w:val="Table10ptText-ASDEFCON"/>
              <w:rPr>
                <w:b/>
              </w:rPr>
            </w:pPr>
          </w:p>
        </w:tc>
        <w:tc>
          <w:tcPr>
            <w:tcW w:w="1046" w:type="dxa"/>
            <w:tcBorders>
              <w:right w:val="single" w:sz="4" w:space="0" w:color="C0C0C0"/>
            </w:tcBorders>
          </w:tcPr>
          <w:p w14:paraId="16CB54DE" w14:textId="77777777" w:rsidR="00362FF4" w:rsidRPr="00796D7F" w:rsidRDefault="00362FF4" w:rsidP="0052002C">
            <w:pPr>
              <w:pStyle w:val="Table10ptHeading-ASDEFCON"/>
            </w:pPr>
            <w:r w:rsidRPr="00796D7F">
              <w:t>Name:</w:t>
            </w:r>
          </w:p>
        </w:tc>
        <w:tc>
          <w:tcPr>
            <w:tcW w:w="6782" w:type="dxa"/>
            <w:tcBorders>
              <w:left w:val="single" w:sz="4" w:space="0" w:color="C0C0C0"/>
              <w:right w:val="single" w:sz="4" w:space="0" w:color="C0C0C0"/>
            </w:tcBorders>
          </w:tcPr>
          <w:p w14:paraId="11837D67" w14:textId="2A131AAF" w:rsidR="00362FF4" w:rsidRPr="003C5B3B" w:rsidRDefault="00F707FD" w:rsidP="00796D7F">
            <w:pPr>
              <w:pStyle w:val="ASDEFCONNormal"/>
              <w:rPr>
                <w:b/>
              </w:rPr>
            </w:pPr>
            <w:r w:rsidRPr="003C5B3B">
              <w:rPr>
                <w:b/>
                <w:lang w:eastAsia="zh-CN"/>
              </w:rPr>
              <w:fldChar w:fldCharType="begin">
                <w:ffData>
                  <w:name w:val=""/>
                  <w:enabled/>
                  <w:calcOnExit w:val="0"/>
                  <w:textInput>
                    <w:default w:val="[INSERT NAME]"/>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NAME]</w:t>
            </w:r>
            <w:r w:rsidRPr="003C5B3B">
              <w:rPr>
                <w:b/>
                <w:lang w:eastAsia="zh-CN"/>
              </w:rPr>
              <w:fldChar w:fldCharType="end"/>
            </w:r>
          </w:p>
        </w:tc>
      </w:tr>
      <w:tr w:rsidR="00362FF4" w:rsidRPr="009754BB" w14:paraId="4C54A3F8" w14:textId="77777777" w:rsidTr="0052002C">
        <w:trPr>
          <w:trHeight w:val="462"/>
        </w:trPr>
        <w:tc>
          <w:tcPr>
            <w:tcW w:w="2238" w:type="dxa"/>
            <w:vMerge/>
            <w:shd w:val="solid" w:color="F4F1EE" w:fill="auto"/>
          </w:tcPr>
          <w:p w14:paraId="3741AA24" w14:textId="77777777" w:rsidR="00362FF4" w:rsidRPr="00796D7F" w:rsidRDefault="00362FF4" w:rsidP="00796D7F">
            <w:pPr>
              <w:pStyle w:val="Table10ptText-ASDEFCON"/>
              <w:rPr>
                <w:b/>
              </w:rPr>
            </w:pPr>
          </w:p>
        </w:tc>
        <w:tc>
          <w:tcPr>
            <w:tcW w:w="1046" w:type="dxa"/>
          </w:tcPr>
          <w:p w14:paraId="6D28FBD2" w14:textId="77777777" w:rsidR="00362FF4" w:rsidRPr="00796D7F" w:rsidRDefault="00362FF4" w:rsidP="0052002C">
            <w:pPr>
              <w:pStyle w:val="Table10ptHeading-ASDEFCON"/>
            </w:pPr>
            <w:r w:rsidRPr="00796D7F">
              <w:t>Address:</w:t>
            </w:r>
          </w:p>
        </w:tc>
        <w:tc>
          <w:tcPr>
            <w:tcW w:w="6782" w:type="dxa"/>
          </w:tcPr>
          <w:p w14:paraId="585191D6" w14:textId="4D55108F" w:rsidR="00362FF4" w:rsidRPr="003C5B3B" w:rsidRDefault="00F707FD" w:rsidP="00796D7F">
            <w:pPr>
              <w:pStyle w:val="ASDEFCONNormal"/>
              <w:rPr>
                <w:b/>
              </w:rPr>
            </w:pPr>
            <w:r w:rsidRPr="003C5B3B">
              <w:rPr>
                <w:b/>
                <w:lang w:eastAsia="zh-CN"/>
              </w:rPr>
              <w:fldChar w:fldCharType="begin">
                <w:ffData>
                  <w:name w:val=""/>
                  <w:enabled/>
                  <w:calcOnExit w:val="0"/>
                  <w:textInput>
                    <w:default w:val="[INSERT POSTAL ADDRESS]"/>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POSTAL ADDRESS]</w:t>
            </w:r>
            <w:r w:rsidRPr="003C5B3B">
              <w:rPr>
                <w:b/>
                <w:lang w:eastAsia="zh-CN"/>
              </w:rPr>
              <w:fldChar w:fldCharType="end"/>
            </w:r>
          </w:p>
        </w:tc>
      </w:tr>
      <w:tr w:rsidR="00362FF4" w:rsidRPr="009754BB" w14:paraId="3F68B36E" w14:textId="77777777" w:rsidTr="00813C7B">
        <w:trPr>
          <w:trHeight w:val="375"/>
          <w:ins w:id="2" w:author="Prabhu, Akshata MS" w:date="2024-08-23T08:02:00Z"/>
        </w:trPr>
        <w:tc>
          <w:tcPr>
            <w:tcW w:w="2238" w:type="dxa"/>
            <w:vMerge/>
            <w:shd w:val="solid" w:color="F4F1EE" w:fill="auto"/>
          </w:tcPr>
          <w:p w14:paraId="66234A24" w14:textId="77777777" w:rsidR="00362FF4" w:rsidRPr="00796D7F" w:rsidRDefault="00362FF4" w:rsidP="00796D7F">
            <w:pPr>
              <w:pStyle w:val="Table10ptText-ASDEFCON"/>
              <w:rPr>
                <w:ins w:id="3" w:author="Prabhu, Akshata MS" w:date="2024-08-23T08:02:00Z"/>
                <w:b/>
              </w:rPr>
            </w:pPr>
          </w:p>
        </w:tc>
        <w:tc>
          <w:tcPr>
            <w:tcW w:w="1046" w:type="dxa"/>
          </w:tcPr>
          <w:p w14:paraId="72E03A3D" w14:textId="77777777" w:rsidR="00362FF4" w:rsidRPr="00796D7F" w:rsidRDefault="00362FF4" w:rsidP="00581809">
            <w:pPr>
              <w:pStyle w:val="Table10ptHeading-ASDEFCON"/>
              <w:rPr>
                <w:ins w:id="4" w:author="Prabhu, Akshata MS" w:date="2024-08-23T08:02:00Z"/>
              </w:rPr>
            </w:pPr>
            <w:ins w:id="5" w:author="Prabhu, Akshata MS" w:date="2024-08-23T08:02:00Z">
              <w:r w:rsidRPr="00796D7F">
                <w:t>Fa</w:t>
              </w:r>
              <w:r w:rsidR="00E940B3" w:rsidRPr="00796D7F">
                <w:t>x</w:t>
              </w:r>
              <w:r w:rsidRPr="00796D7F">
                <w:t>:</w:t>
              </w:r>
            </w:ins>
          </w:p>
        </w:tc>
        <w:tc>
          <w:tcPr>
            <w:tcW w:w="6782" w:type="dxa"/>
          </w:tcPr>
          <w:p w14:paraId="1F273D55" w14:textId="044C14D5" w:rsidR="00362FF4" w:rsidRPr="003C5B3B" w:rsidRDefault="00F707FD" w:rsidP="00796D7F">
            <w:pPr>
              <w:pStyle w:val="ASDEFCONNormal"/>
              <w:rPr>
                <w:ins w:id="6" w:author="Prabhu, Akshata MS" w:date="2024-08-23T08:02:00Z"/>
                <w:b/>
              </w:rPr>
            </w:pPr>
            <w:ins w:id="7" w:author="Prabhu, Akshata MS" w:date="2024-08-23T08:02:00Z">
              <w:r w:rsidRPr="003C5B3B">
                <w:rPr>
                  <w:b/>
                  <w:lang w:eastAsia="zh-CN"/>
                </w:rPr>
                <w:fldChar w:fldCharType="begin">
                  <w:ffData>
                    <w:name w:val=""/>
                    <w:enabled/>
                    <w:calcOnExit w:val="0"/>
                    <w:textInput>
                      <w:default w:val="[INSERT FAX NUMBER]"/>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FAX NUMBER]</w:t>
              </w:r>
              <w:r w:rsidRPr="003C5B3B">
                <w:rPr>
                  <w:b/>
                  <w:lang w:eastAsia="zh-CN"/>
                </w:rPr>
                <w:fldChar w:fldCharType="end"/>
              </w:r>
            </w:ins>
          </w:p>
        </w:tc>
      </w:tr>
      <w:tr w:rsidR="00362FF4" w:rsidRPr="009754BB" w14:paraId="5DF1E366" w14:textId="77777777" w:rsidTr="0052002C">
        <w:tc>
          <w:tcPr>
            <w:tcW w:w="2238" w:type="dxa"/>
            <w:vMerge/>
            <w:shd w:val="solid" w:color="F4F1EE" w:fill="auto"/>
          </w:tcPr>
          <w:p w14:paraId="2EB85CBA" w14:textId="77777777" w:rsidR="00362FF4" w:rsidRPr="00796D7F" w:rsidRDefault="00362FF4" w:rsidP="00796D7F">
            <w:pPr>
              <w:pStyle w:val="Table10ptText-ASDEFCON"/>
              <w:rPr>
                <w:b/>
              </w:rPr>
            </w:pPr>
          </w:p>
        </w:tc>
        <w:tc>
          <w:tcPr>
            <w:tcW w:w="1046" w:type="dxa"/>
          </w:tcPr>
          <w:p w14:paraId="71CA1645" w14:textId="77777777" w:rsidR="00362FF4" w:rsidRPr="00796D7F" w:rsidRDefault="00362FF4" w:rsidP="0052002C">
            <w:pPr>
              <w:pStyle w:val="Table10ptHeading-ASDEFCON"/>
            </w:pPr>
            <w:r w:rsidRPr="00796D7F">
              <w:t>Email:</w:t>
            </w:r>
          </w:p>
        </w:tc>
        <w:tc>
          <w:tcPr>
            <w:tcW w:w="6782" w:type="dxa"/>
          </w:tcPr>
          <w:p w14:paraId="70C558F0" w14:textId="0EAD5060" w:rsidR="00362FF4" w:rsidRPr="003C5B3B" w:rsidRDefault="00F707FD" w:rsidP="00796D7F">
            <w:pPr>
              <w:pStyle w:val="ASDEFCONNormal"/>
              <w:rPr>
                <w:b/>
              </w:rPr>
            </w:pPr>
            <w:r w:rsidRPr="003C5B3B">
              <w:rPr>
                <w:b/>
                <w:lang w:eastAsia="zh-CN"/>
              </w:rPr>
              <w:fldChar w:fldCharType="begin">
                <w:ffData>
                  <w:name w:val=""/>
                  <w:enabled/>
                  <w:calcOnExit w:val="0"/>
                  <w:textInput>
                    <w:default w:val="[INSERT EMAIL ADDRESS]"/>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EMAIL ADDRESS]</w:t>
            </w:r>
            <w:r w:rsidRPr="003C5B3B">
              <w:rPr>
                <w:b/>
                <w:lang w:eastAsia="zh-CN"/>
              </w:rPr>
              <w:fldChar w:fldCharType="end"/>
            </w:r>
          </w:p>
        </w:tc>
      </w:tr>
      <w:tr w:rsidR="001E46AF" w:rsidRPr="009754BB" w14:paraId="5556D334" w14:textId="77777777" w:rsidTr="0052002C">
        <w:tc>
          <w:tcPr>
            <w:tcW w:w="2238" w:type="dxa"/>
            <w:shd w:val="solid" w:color="F4F1EE" w:fill="auto"/>
          </w:tcPr>
          <w:p w14:paraId="23ADB5C5" w14:textId="77777777" w:rsidR="001E46AF" w:rsidRDefault="00394995" w:rsidP="00796D7F">
            <w:pPr>
              <w:pStyle w:val="Table10ptText-ASDEFCON"/>
              <w:rPr>
                <w:b/>
              </w:rPr>
            </w:pPr>
            <w:r w:rsidRPr="00796D7F">
              <w:rPr>
                <w:b/>
              </w:rPr>
              <w:t>Alternative</w:t>
            </w:r>
            <w:r w:rsidR="00181E33" w:rsidRPr="00796D7F">
              <w:rPr>
                <w:b/>
              </w:rPr>
              <w:t>s</w:t>
            </w:r>
          </w:p>
          <w:p w14:paraId="5A2307C1" w14:textId="22B8239D" w:rsidR="00664C3A" w:rsidRPr="00796D7F" w:rsidRDefault="00664C3A" w:rsidP="00796D7F">
            <w:pPr>
              <w:pStyle w:val="Table10ptText-ASDEFCON"/>
              <w:rPr>
                <w:b/>
              </w:rPr>
            </w:pPr>
            <w:r w:rsidRPr="00664C3A">
              <w:t>(clause</w:t>
            </w:r>
            <w:r>
              <w:t xml:space="preserve"> </w:t>
            </w:r>
            <w:r>
              <w:fldChar w:fldCharType="begin"/>
            </w:r>
            <w:r>
              <w:instrText xml:space="preserve"> REF _Ref436739623 \r \h </w:instrText>
            </w:r>
            <w:r>
              <w:fldChar w:fldCharType="separate"/>
            </w:r>
            <w:r w:rsidR="00045AF6">
              <w:t>6.1</w:t>
            </w:r>
            <w:r>
              <w:fldChar w:fldCharType="end"/>
            </w:r>
            <w:r>
              <w:t>)</w:t>
            </w:r>
          </w:p>
        </w:tc>
        <w:tc>
          <w:tcPr>
            <w:tcW w:w="7828" w:type="dxa"/>
            <w:gridSpan w:val="2"/>
          </w:tcPr>
          <w:p w14:paraId="0CED5201" w14:textId="77777777" w:rsidR="00394995" w:rsidRPr="009754BB" w:rsidRDefault="00394995" w:rsidP="00581809">
            <w:pPr>
              <w:pStyle w:val="NoteToDrafters-ASDEFCON"/>
              <w:rPr>
                <w:lang w:eastAsia="zh-CN"/>
              </w:rPr>
            </w:pPr>
            <w:r w:rsidRPr="009754BB">
              <w:t xml:space="preserve">Note to drafters:  Select </w:t>
            </w:r>
            <w:r w:rsidR="008B4952" w:rsidRPr="009754BB">
              <w:t>‘</w:t>
            </w:r>
            <w:r w:rsidRPr="009754BB">
              <w:t>will</w:t>
            </w:r>
            <w:r w:rsidR="008B4952" w:rsidRPr="009754BB">
              <w:t>’</w:t>
            </w:r>
            <w:r w:rsidRPr="009754BB">
              <w:t xml:space="preserve"> or </w:t>
            </w:r>
            <w:r w:rsidR="008B4952" w:rsidRPr="009754BB">
              <w:t>‘</w:t>
            </w:r>
            <w:r w:rsidRPr="009754BB">
              <w:t>will not</w:t>
            </w:r>
            <w:r w:rsidR="008B4952" w:rsidRPr="009754BB">
              <w:t>’</w:t>
            </w:r>
            <w:r w:rsidRPr="009754BB">
              <w:t xml:space="preserve"> from the clause below as appropriate to the RFT.</w:t>
            </w:r>
          </w:p>
          <w:p w14:paraId="076FB081" w14:textId="2955C001" w:rsidR="001E46AF" w:rsidRPr="009754BB" w:rsidRDefault="001E46AF" w:rsidP="00796D7F">
            <w:pPr>
              <w:pStyle w:val="ASDEFCONNormal"/>
            </w:pPr>
            <w:r w:rsidRPr="009754BB">
              <w:rPr>
                <w:lang w:eastAsia="zh-CN"/>
              </w:rPr>
              <w:t xml:space="preserve">The Commonwealth </w:t>
            </w:r>
            <w:r w:rsidRPr="003C5B3B">
              <w:rPr>
                <w:b/>
                <w:lang w:eastAsia="zh-CN"/>
              </w:rPr>
              <w:fldChar w:fldCharType="begin">
                <w:ffData>
                  <w:name w:val=""/>
                  <w:enabled/>
                  <w:calcOnExit w:val="0"/>
                  <w:textInput>
                    <w:default w:val="[WILL / WILL NOT]"/>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[WILL / WILL NOT]</w:t>
            </w:r>
            <w:r w:rsidRPr="003C5B3B">
              <w:rPr>
                <w:b/>
                <w:lang w:eastAsia="zh-CN"/>
              </w:rPr>
              <w:fldChar w:fldCharType="end"/>
            </w:r>
            <w:r w:rsidRPr="009754BB">
              <w:rPr>
                <w:b/>
                <w:i/>
                <w:lang w:eastAsia="zh-CN"/>
              </w:rPr>
              <w:t xml:space="preserve"> </w:t>
            </w:r>
            <w:r w:rsidRPr="009754BB">
              <w:rPr>
                <w:lang w:eastAsia="zh-CN"/>
              </w:rPr>
              <w:t>accept alternative</w:t>
            </w:r>
            <w:r w:rsidR="00394995" w:rsidRPr="009754BB">
              <w:rPr>
                <w:lang w:eastAsia="zh-CN"/>
              </w:rPr>
              <w:t xml:space="preserve"> </w:t>
            </w:r>
            <w:r w:rsidR="000919EC" w:rsidRPr="009754BB">
              <w:rPr>
                <w:lang w:eastAsia="zh-CN"/>
              </w:rPr>
              <w:t>tenders.</w:t>
            </w:r>
          </w:p>
          <w:p w14:paraId="62D30AEB" w14:textId="5E93EB90" w:rsidR="001E46AF" w:rsidRPr="009754BB" w:rsidRDefault="000919EC" w:rsidP="00796D7F">
            <w:pPr>
              <w:pStyle w:val="ASDEFCONNormal"/>
            </w:pPr>
            <w:r w:rsidRPr="009754BB">
              <w:t xml:space="preserve">The </w:t>
            </w:r>
            <w:r w:rsidR="001E46AF" w:rsidRPr="009754BB">
              <w:t xml:space="preserve">Commonwealth </w:t>
            </w:r>
            <w:r w:rsidR="001E46AF" w:rsidRPr="003C5B3B">
              <w:rPr>
                <w:b/>
              </w:rPr>
              <w:fldChar w:fldCharType="begin">
                <w:ffData>
                  <w:name w:val=""/>
                  <w:enabled/>
                  <w:calcOnExit w:val="0"/>
                  <w:textInput>
                    <w:default w:val="[WILL / WILL NOT]"/>
                  </w:textInput>
                </w:ffData>
              </w:fldChar>
            </w:r>
            <w:r w:rsidR="001E46AF" w:rsidRPr="003C5B3B">
              <w:rPr>
                <w:b/>
              </w:rPr>
              <w:instrText xml:space="preserve"> FORMTEXT </w:instrText>
            </w:r>
            <w:r w:rsidR="001E46AF" w:rsidRPr="003C5B3B">
              <w:rPr>
                <w:b/>
              </w:rPr>
            </w:r>
            <w:r w:rsidR="001E46AF" w:rsidRPr="003C5B3B">
              <w:rPr>
                <w:b/>
              </w:rPr>
              <w:fldChar w:fldCharType="separate"/>
            </w:r>
            <w:r w:rsidR="00045AF6">
              <w:rPr>
                <w:b/>
                <w:noProof/>
              </w:rPr>
              <w:t>[WILL / WILL NOT]</w:t>
            </w:r>
            <w:r w:rsidR="001E46AF" w:rsidRPr="003C5B3B">
              <w:rPr>
                <w:b/>
              </w:rPr>
              <w:fldChar w:fldCharType="end"/>
            </w:r>
            <w:r w:rsidR="00394995" w:rsidRPr="009754BB">
              <w:t xml:space="preserve"> accept </w:t>
            </w:r>
            <w:r w:rsidRPr="009754BB">
              <w:t>tenders</w:t>
            </w:r>
            <w:r w:rsidR="00394995" w:rsidRPr="009754BB">
              <w:t xml:space="preserve"> for part quantities</w:t>
            </w:r>
            <w:r w:rsidR="001E46AF" w:rsidRPr="009754BB">
              <w:t>.</w:t>
            </w:r>
          </w:p>
        </w:tc>
      </w:tr>
      <w:tr w:rsidR="00362FF4" w:rsidRPr="009754BB" w14:paraId="51811F32" w14:textId="77777777" w:rsidTr="0052002C">
        <w:tc>
          <w:tcPr>
            <w:tcW w:w="2238" w:type="dxa"/>
            <w:shd w:val="solid" w:color="F4F1EE" w:fill="auto"/>
          </w:tcPr>
          <w:p w14:paraId="7EF15910" w14:textId="77777777" w:rsidR="006D3583" w:rsidRDefault="00362FF4" w:rsidP="00796D7F">
            <w:pPr>
              <w:pStyle w:val="Table10ptText-ASDEFCON"/>
              <w:rPr>
                <w:b/>
              </w:rPr>
            </w:pPr>
            <w:r w:rsidRPr="00796D7F">
              <w:rPr>
                <w:b/>
              </w:rPr>
              <w:t>Closing Time:</w:t>
            </w:r>
          </w:p>
          <w:p w14:paraId="0BF2BF97" w14:textId="2E078E59" w:rsidR="00664C3A" w:rsidRPr="00796D7F" w:rsidRDefault="00664C3A" w:rsidP="00796D7F">
            <w:pPr>
              <w:pStyle w:val="Table10ptText-ASDEFCON"/>
              <w:rPr>
                <w:b/>
              </w:rPr>
            </w:pPr>
            <w:r w:rsidRPr="00664C3A">
              <w:t>(clause</w:t>
            </w:r>
            <w:r>
              <w:t xml:space="preserve"> </w:t>
            </w:r>
            <w:r>
              <w:fldChar w:fldCharType="begin"/>
            </w:r>
            <w:r>
              <w:instrText xml:space="preserve"> REF _Ref436739695 \r \h </w:instrText>
            </w:r>
            <w:r>
              <w:fldChar w:fldCharType="separate"/>
            </w:r>
            <w:r w:rsidR="00045AF6">
              <w:t>7.3</w:t>
            </w:r>
            <w:r>
              <w:fldChar w:fldCharType="end"/>
            </w:r>
            <w:r>
              <w:t>)</w:t>
            </w:r>
          </w:p>
        </w:tc>
        <w:tc>
          <w:tcPr>
            <w:tcW w:w="7828" w:type="dxa"/>
            <w:gridSpan w:val="2"/>
          </w:tcPr>
          <w:p w14:paraId="7AACB23C" w14:textId="32368694" w:rsidR="00ED4DC2" w:rsidRPr="009754BB" w:rsidRDefault="0051563D" w:rsidP="00581809">
            <w:pPr>
              <w:pStyle w:val="NoteToDrafters-ASDEFCON"/>
            </w:pPr>
            <w:r w:rsidRPr="009754BB">
              <w:t xml:space="preserve">Note to drafters:  </w:t>
            </w:r>
            <w:r w:rsidR="00ED4DC2" w:rsidRPr="009754BB">
              <w:t xml:space="preserve">Closing Time </w:t>
            </w:r>
            <w:r w:rsidR="004135A4" w:rsidRPr="009754BB">
              <w:t>must</w:t>
            </w:r>
            <w:r w:rsidR="00ED4DC2" w:rsidRPr="009754BB">
              <w:t xml:space="preserve"> be between 10am </w:t>
            </w:r>
            <w:r w:rsidR="00875F61" w:rsidRPr="009754BB">
              <w:t>–</w:t>
            </w:r>
            <w:r w:rsidR="00ED4DC2" w:rsidRPr="009754BB">
              <w:t xml:space="preserve"> 4pm ACT local time and not fall on a national or local ACT public holiday.</w:t>
            </w:r>
            <w:r w:rsidR="00436DA1" w:rsidRPr="009754BB">
              <w:t xml:space="preserve">  </w:t>
            </w:r>
            <w:r w:rsidR="00592E47" w:rsidRPr="009754BB">
              <w:t xml:space="preserve">This is to ensure that the AusTender Help Desk function is available to tenderers during the Closing Time.  </w:t>
            </w:r>
          </w:p>
          <w:p w14:paraId="4E3E9258" w14:textId="16414474" w:rsidR="00592E47" w:rsidRPr="009754BB" w:rsidRDefault="00ED4DC2" w:rsidP="00796D7F">
            <w:pPr>
              <w:pStyle w:val="ASDEFCONNormal"/>
              <w:rPr>
                <w:lang w:eastAsia="zh-CN"/>
              </w:rPr>
            </w:pPr>
            <w:r w:rsidRPr="003C5B3B">
              <w:rPr>
                <w:b/>
                <w:lang w:eastAsia="zh-CN"/>
              </w:rPr>
              <w:fldChar w:fldCharType="begin">
                <w:ffData>
                  <w:name w:val=""/>
                  <w:enabled/>
                  <w:calcOnExit w:val="0"/>
                  <w:textInput>
                    <w:default w:val="[INSERT TIME]"/>
                  </w:textInput>
                </w:ffData>
              </w:fldChar>
            </w:r>
            <w:r w:rsidRPr="003C5B3B">
              <w:rPr>
                <w:b/>
                <w:lang w:eastAsia="zh-CN"/>
              </w:rPr>
              <w:instrText xml:space="preserve"> FORMTEXT </w:instrText>
            </w:r>
            <w:r w:rsidRPr="003C5B3B">
              <w:rPr>
                <w:b/>
                <w:lang w:eastAsia="zh-CN"/>
              </w:rPr>
            </w:r>
            <w:r w:rsidRPr="003C5B3B">
              <w:rPr>
                <w:b/>
                <w:lang w:eastAsia="zh-CN"/>
              </w:rPr>
              <w:fldChar w:fldCharType="separate"/>
            </w:r>
            <w:r w:rsidR="00045AF6">
              <w:rPr>
                <w:b/>
                <w:noProof/>
                <w:lang w:eastAsia="zh-CN"/>
              </w:rPr>
              <w:t>[INSERT TIME]</w:t>
            </w:r>
            <w:r w:rsidRPr="003C5B3B">
              <w:rPr>
                <w:b/>
                <w:lang w:eastAsia="zh-CN"/>
              </w:rPr>
              <w:fldChar w:fldCharType="end"/>
            </w:r>
            <w:r w:rsidRPr="009754BB">
              <w:rPr>
                <w:lang w:eastAsia="zh-CN"/>
              </w:rPr>
              <w:t xml:space="preserve"> local time in the Australian Capital Territory (ACT) on </w:t>
            </w:r>
            <w:r w:rsidRPr="003C5B3B">
              <w:rPr>
                <w:b/>
              </w:rPr>
              <w:fldChar w:fldCharType="begin">
                <w:ffData>
                  <w:name w:val=""/>
                  <w:enabled/>
                  <w:calcOnExit w:val="0"/>
                  <w:textInput>
                    <w:default w:val="[INSERT DATE]"/>
                  </w:textInput>
                </w:ffData>
              </w:fldChar>
            </w:r>
            <w:r w:rsidRPr="003C5B3B">
              <w:rPr>
                <w:b/>
              </w:rPr>
              <w:instrText xml:space="preserve"> FORMTEXT </w:instrText>
            </w:r>
            <w:r w:rsidRPr="003C5B3B">
              <w:rPr>
                <w:b/>
              </w:rPr>
            </w:r>
            <w:r w:rsidRPr="003C5B3B">
              <w:rPr>
                <w:b/>
              </w:rPr>
              <w:fldChar w:fldCharType="separate"/>
            </w:r>
            <w:r w:rsidR="00045AF6">
              <w:rPr>
                <w:b/>
                <w:noProof/>
              </w:rPr>
              <w:t>[INSERT DATE]</w:t>
            </w:r>
            <w:r w:rsidRPr="003C5B3B">
              <w:rPr>
                <w:b/>
              </w:rPr>
              <w:fldChar w:fldCharType="end"/>
            </w:r>
            <w:r w:rsidR="002874B2" w:rsidRPr="009754BB">
              <w:rPr>
                <w:b/>
                <w:i/>
              </w:rPr>
              <w:t>.</w:t>
            </w:r>
            <w:r w:rsidR="00180B2D" w:rsidRPr="009754BB">
              <w:rPr>
                <w:i/>
              </w:rPr>
              <w:t xml:space="preserve"> </w:t>
            </w:r>
          </w:p>
        </w:tc>
      </w:tr>
      <w:tr w:rsidR="00664C3A" w:rsidRPr="009754BB" w14:paraId="528DA3C8" w14:textId="77777777" w:rsidTr="0052002C">
        <w:trPr>
          <w:trHeight w:val="473"/>
        </w:trPr>
        <w:tc>
          <w:tcPr>
            <w:tcW w:w="2238" w:type="dxa"/>
            <w:shd w:val="solid" w:color="F4F1EE" w:fill="auto"/>
          </w:tcPr>
          <w:p w14:paraId="6196AA36" w14:textId="77777777" w:rsidR="00664C3A" w:rsidRDefault="00664C3A" w:rsidP="00A27283">
            <w:pPr>
              <w:pStyle w:val="Table10ptText-ASDEFCON"/>
              <w:rPr>
                <w:b/>
              </w:rPr>
            </w:pPr>
            <w:r w:rsidRPr="00796D7F">
              <w:rPr>
                <w:b/>
              </w:rPr>
              <w:t>Format:</w:t>
            </w:r>
          </w:p>
          <w:p w14:paraId="6C0CCCC8" w14:textId="53DDA6DB" w:rsidR="00664C3A" w:rsidRPr="00796D7F" w:rsidRDefault="00664C3A" w:rsidP="00796D7F">
            <w:pPr>
              <w:pStyle w:val="Table10ptText-ASDEFCON"/>
              <w:rPr>
                <w:b/>
              </w:rPr>
            </w:pPr>
            <w:r w:rsidRPr="00664C3A">
              <w:t>(clause</w:t>
            </w:r>
            <w:r>
              <w:t xml:space="preserve"> </w:t>
            </w:r>
            <w:r>
              <w:fldChar w:fldCharType="begin"/>
            </w:r>
            <w:r>
              <w:instrText xml:space="preserve"> REF _Ref436739776 \r \h </w:instrText>
            </w:r>
            <w:r>
              <w:fldChar w:fldCharType="separate"/>
            </w:r>
            <w:r w:rsidR="00045AF6">
              <w:t>7.4</w:t>
            </w:r>
            <w:r>
              <w:fldChar w:fldCharType="end"/>
            </w:r>
            <w:r>
              <w:t>)</w:t>
            </w:r>
          </w:p>
        </w:tc>
        <w:tc>
          <w:tcPr>
            <w:tcW w:w="7828" w:type="dxa"/>
            <w:gridSpan w:val="2"/>
          </w:tcPr>
          <w:p w14:paraId="4218F577" w14:textId="1A8D7A01" w:rsidR="00664C3A" w:rsidRPr="003C5B3B" w:rsidRDefault="00664C3A" w:rsidP="00796D7F">
            <w:pPr>
              <w:pStyle w:val="ASDEFCONNormal"/>
              <w:rPr>
                <w:b/>
              </w:rPr>
            </w:pPr>
            <w:r w:rsidRPr="003C5B3B">
              <w:rPr>
                <w:b/>
              </w:rPr>
              <w:fldChar w:fldCharType="begin">
                <w:ffData>
                  <w:name w:val=""/>
                  <w:enabled/>
                  <w:calcOnExit w:val="0"/>
                  <w:textInput>
                    <w:default w:val="[INSERT FORMAT]"/>
                  </w:textInput>
                </w:ffData>
              </w:fldChar>
            </w:r>
            <w:r w:rsidRPr="003C5B3B">
              <w:rPr>
                <w:b/>
              </w:rPr>
              <w:instrText xml:space="preserve"> FORMTEXT </w:instrText>
            </w:r>
            <w:r w:rsidRPr="003C5B3B">
              <w:rPr>
                <w:b/>
              </w:rPr>
            </w:r>
            <w:r w:rsidRPr="003C5B3B">
              <w:rPr>
                <w:b/>
              </w:rPr>
              <w:fldChar w:fldCharType="separate"/>
            </w:r>
            <w:r w:rsidR="00045AF6">
              <w:rPr>
                <w:b/>
                <w:noProof/>
              </w:rPr>
              <w:t>[INSERT FORMAT]</w:t>
            </w:r>
            <w:r w:rsidRPr="003C5B3B">
              <w:rPr>
                <w:b/>
              </w:rPr>
              <w:fldChar w:fldCharType="end"/>
            </w:r>
          </w:p>
        </w:tc>
      </w:tr>
      <w:tr w:rsidR="00362FF4" w:rsidRPr="009754BB" w14:paraId="040E52E2" w14:textId="77777777" w:rsidTr="0052002C">
        <w:trPr>
          <w:trHeight w:val="473"/>
        </w:trPr>
        <w:tc>
          <w:tcPr>
            <w:tcW w:w="2238" w:type="dxa"/>
            <w:shd w:val="solid" w:color="F4F1EE" w:fill="auto"/>
          </w:tcPr>
          <w:p w14:paraId="1ED1096C" w14:textId="77777777" w:rsidR="000554B7" w:rsidRDefault="00362FF4" w:rsidP="00796D7F">
            <w:pPr>
              <w:pStyle w:val="Table10ptText-ASDEFCON"/>
              <w:rPr>
                <w:b/>
              </w:rPr>
            </w:pPr>
            <w:r w:rsidRPr="00796D7F">
              <w:rPr>
                <w:b/>
              </w:rPr>
              <w:t>Tender Validity Period:</w:t>
            </w:r>
          </w:p>
          <w:p w14:paraId="54633EF0" w14:textId="28E42C66" w:rsidR="00664C3A" w:rsidRPr="00796D7F" w:rsidRDefault="00664C3A" w:rsidP="00796D7F">
            <w:pPr>
              <w:pStyle w:val="Table10ptText-ASDEFCON"/>
              <w:rPr>
                <w:b/>
              </w:rPr>
            </w:pPr>
            <w:r w:rsidRPr="00664C3A">
              <w:t>(clause</w:t>
            </w:r>
            <w:r>
              <w:t xml:space="preserve"> </w:t>
            </w:r>
            <w:r>
              <w:fldChar w:fldCharType="begin"/>
            </w:r>
            <w:r>
              <w:instrText xml:space="preserve"> REF _Ref436739733 \r \h </w:instrText>
            </w:r>
            <w:r>
              <w:fldChar w:fldCharType="separate"/>
            </w:r>
            <w:r w:rsidR="00045AF6">
              <w:t>9.1</w:t>
            </w:r>
            <w:r>
              <w:fldChar w:fldCharType="end"/>
            </w:r>
            <w:r>
              <w:t>)</w:t>
            </w:r>
          </w:p>
        </w:tc>
        <w:tc>
          <w:tcPr>
            <w:tcW w:w="7828" w:type="dxa"/>
            <w:gridSpan w:val="2"/>
          </w:tcPr>
          <w:p w14:paraId="7E725AB2" w14:textId="55BD437E" w:rsidR="00362FF4" w:rsidRPr="009754BB" w:rsidRDefault="00362FF4" w:rsidP="00DF45A7">
            <w:pPr>
              <w:pStyle w:val="ASDEFCONNormal"/>
            </w:pPr>
            <w:r w:rsidRPr="003C5B3B">
              <w:rPr>
                <w:b/>
              </w:rPr>
              <w:fldChar w:fldCharType="begin">
                <w:ffData>
                  <w:name w:val=""/>
                  <w:enabled/>
                  <w:calcOnExit w:val="0"/>
                  <w:textInput>
                    <w:default w:val="[INSERT PERIOD]"/>
                  </w:textInput>
                </w:ffData>
              </w:fldChar>
            </w:r>
            <w:r w:rsidRPr="003C5B3B">
              <w:rPr>
                <w:b/>
              </w:rPr>
              <w:instrText xml:space="preserve"> FORMTEXT </w:instrText>
            </w:r>
            <w:r w:rsidRPr="003C5B3B">
              <w:rPr>
                <w:b/>
              </w:rPr>
            </w:r>
            <w:r w:rsidRPr="003C5B3B">
              <w:rPr>
                <w:b/>
              </w:rPr>
              <w:fldChar w:fldCharType="separate"/>
            </w:r>
            <w:r w:rsidR="00045AF6">
              <w:rPr>
                <w:b/>
                <w:noProof/>
              </w:rPr>
              <w:t>[INSERT PERIOD]</w:t>
            </w:r>
            <w:r w:rsidRPr="003C5B3B">
              <w:rPr>
                <w:b/>
              </w:rPr>
              <w:fldChar w:fldCharType="end"/>
            </w:r>
            <w:r w:rsidRPr="009754BB">
              <w:t xml:space="preserve"> </w:t>
            </w:r>
            <w:r w:rsidRPr="009754BB">
              <w:rPr>
                <w:lang w:eastAsia="zh-CN"/>
              </w:rPr>
              <w:t xml:space="preserve">after the </w:t>
            </w:r>
            <w:r w:rsidR="006F4FF2" w:rsidRPr="009754BB">
              <w:rPr>
                <w:lang w:eastAsia="zh-CN"/>
              </w:rPr>
              <w:t>Closing Time</w:t>
            </w:r>
            <w:r w:rsidR="00DF45A7">
              <w:rPr>
                <w:lang w:eastAsia="zh-CN"/>
              </w:rPr>
              <w:t xml:space="preserve"> (as extended under clause </w:t>
            </w:r>
            <w:r w:rsidR="00DF45A7">
              <w:rPr>
                <w:lang w:eastAsia="zh-CN"/>
              </w:rPr>
              <w:fldChar w:fldCharType="begin"/>
            </w:r>
            <w:r w:rsidR="00DF45A7">
              <w:rPr>
                <w:lang w:eastAsia="zh-CN"/>
              </w:rPr>
              <w:instrText xml:space="preserve"> REF _Ref7428844 \r \h </w:instrText>
            </w:r>
            <w:r w:rsidR="00DF45A7">
              <w:rPr>
                <w:lang w:eastAsia="zh-CN"/>
              </w:rPr>
            </w:r>
            <w:r w:rsidR="00DF45A7">
              <w:rPr>
                <w:lang w:eastAsia="zh-CN"/>
              </w:rPr>
              <w:fldChar w:fldCharType="separate"/>
            </w:r>
            <w:r w:rsidR="00045AF6">
              <w:rPr>
                <w:lang w:eastAsia="zh-CN"/>
              </w:rPr>
              <w:t>9.2</w:t>
            </w:r>
            <w:r w:rsidR="00DF45A7">
              <w:rPr>
                <w:lang w:eastAsia="zh-CN"/>
              </w:rPr>
              <w:fldChar w:fldCharType="end"/>
            </w:r>
            <w:r w:rsidR="00DF45A7">
              <w:rPr>
                <w:lang w:eastAsia="zh-CN"/>
              </w:rPr>
              <w:t>, if applicable)</w:t>
            </w:r>
            <w:r w:rsidRPr="009754BB">
              <w:rPr>
                <w:lang w:eastAsia="zh-CN"/>
              </w:rPr>
              <w:t>.</w:t>
            </w:r>
          </w:p>
        </w:tc>
      </w:tr>
      <w:tr w:rsidR="00362FF4" w:rsidRPr="009754BB" w14:paraId="4BEFD6DE" w14:textId="77777777" w:rsidTr="0052002C">
        <w:tc>
          <w:tcPr>
            <w:tcW w:w="2238" w:type="dxa"/>
            <w:shd w:val="solid" w:color="F4F1EE" w:fill="auto"/>
          </w:tcPr>
          <w:p w14:paraId="348E5117" w14:textId="77777777" w:rsidR="00362FF4" w:rsidRPr="00796D7F" w:rsidRDefault="00362FF4" w:rsidP="00796D7F">
            <w:pPr>
              <w:pStyle w:val="Table10ptText-ASDEFCON"/>
              <w:rPr>
                <w:b/>
              </w:rPr>
            </w:pPr>
            <w:r w:rsidRPr="00796D7F">
              <w:rPr>
                <w:b/>
              </w:rPr>
              <w:t>Division 2 of CPRs:</w:t>
            </w:r>
          </w:p>
        </w:tc>
        <w:tc>
          <w:tcPr>
            <w:tcW w:w="7828" w:type="dxa"/>
            <w:gridSpan w:val="2"/>
          </w:tcPr>
          <w:p w14:paraId="7D62A40D" w14:textId="77777777" w:rsidR="00E90323" w:rsidRPr="009754BB" w:rsidRDefault="00E90323" w:rsidP="00E90323">
            <w:pPr>
              <w:pStyle w:val="NoteToDrafters-ASDEFCON"/>
            </w:pPr>
            <w:r w:rsidRPr="009754BB">
              <w:t>Note to drafters:  Select ‘do’ or ‘do not’ from the clause below as appropriate to the RFT.</w:t>
            </w:r>
          </w:p>
          <w:p w14:paraId="4C3C72FE" w14:textId="77777777" w:rsidR="00E90323" w:rsidRPr="009754BB" w:rsidRDefault="00E90323" w:rsidP="00E90323">
            <w:pPr>
              <w:pStyle w:val="ASDEFCONNormal"/>
            </w:pPr>
            <w:r w:rsidRPr="009754BB">
              <w:t xml:space="preserve">The additional rules detailed in Division 2 of the Commonwealth Procurement Rules (CPRs) </w:t>
            </w:r>
            <w:r w:rsidRPr="009754BB">
              <w:rPr>
                <w:b/>
                <w:i/>
              </w:rPr>
              <w:fldChar w:fldCharType="begin">
                <w:ffData>
                  <w:name w:val="Text2"/>
                  <w:enabled/>
                  <w:calcOnExit w:val="0"/>
                  <w:textInput>
                    <w:default w:val="[DO / DO NOT]"/>
                  </w:textInput>
                </w:ffData>
              </w:fldChar>
            </w:r>
            <w:r w:rsidRPr="009754BB">
              <w:rPr>
                <w:b/>
                <w:i/>
              </w:rPr>
              <w:instrText xml:space="preserve"> FORMTEXT </w:instrText>
            </w:r>
            <w:r w:rsidRPr="009754BB">
              <w:rPr>
                <w:b/>
                <w:i/>
              </w:rPr>
            </w:r>
            <w:r w:rsidRPr="009754BB">
              <w:rPr>
                <w:b/>
                <w:i/>
              </w:rPr>
              <w:fldChar w:fldCharType="separate"/>
            </w:r>
            <w:r>
              <w:rPr>
                <w:b/>
                <w:i/>
                <w:noProof/>
              </w:rPr>
              <w:t>[DO / DO NOT]</w:t>
            </w:r>
            <w:r w:rsidRPr="009754BB">
              <w:rPr>
                <w:b/>
                <w:i/>
              </w:rPr>
              <w:fldChar w:fldCharType="end"/>
            </w:r>
            <w:r w:rsidRPr="009754BB">
              <w:rPr>
                <w:b/>
                <w:i/>
              </w:rPr>
              <w:t xml:space="preserve"> </w:t>
            </w:r>
            <w:r w:rsidRPr="009754BB">
              <w:t>apply to this procurement.</w:t>
            </w:r>
          </w:p>
          <w:p w14:paraId="4614663F" w14:textId="77777777" w:rsidR="00E90323" w:rsidRDefault="00E90323" w:rsidP="00E90323">
            <w:pPr>
              <w:pStyle w:val="NoteToDrafters-ASDEFCON"/>
            </w:pPr>
            <w:r w:rsidRPr="009754BB">
              <w:t>Note to drafters:  An electronic version of the CPRs can be accessed at</w:t>
            </w:r>
            <w:r>
              <w:t xml:space="preserve">: </w:t>
            </w:r>
          </w:p>
          <w:p w14:paraId="31C0C91B" w14:textId="7F2267BC" w:rsidR="00362FF4" w:rsidRPr="009754BB" w:rsidRDefault="0052002C" w:rsidP="0052002C">
            <w:pPr>
              <w:pStyle w:val="NoteToDrafters-ASDEFCON"/>
            </w:pPr>
            <w:hyperlink r:id="rId8" w:history="1">
              <w:r w:rsidR="00E90323" w:rsidRPr="004F4142">
                <w:rPr>
                  <w:rStyle w:val="Hyperlink"/>
                </w:rPr>
                <w:t>https://www.finance.gov.au/government/procurement/commonwealth-procurement-rule</w:t>
              </w:r>
              <w:r w:rsidR="00E90323" w:rsidRPr="00275B32">
                <w:rPr>
                  <w:rStyle w:val="Hyperlink"/>
                </w:rPr>
                <w:t>s</w:t>
              </w:r>
            </w:hyperlink>
            <w:r w:rsidR="00362FF4" w:rsidRPr="009754BB">
              <w:t>.</w:t>
            </w:r>
          </w:p>
        </w:tc>
      </w:tr>
    </w:tbl>
    <w:p w14:paraId="4B12D61E" w14:textId="77777777" w:rsidR="00362FF4" w:rsidRPr="009754BB" w:rsidRDefault="00362FF4" w:rsidP="00581809">
      <w:pPr>
        <w:pStyle w:val="ATTANNLV1-ASDEFCON"/>
        <w:sectPr w:rsidR="00362FF4" w:rsidRPr="009754BB" w:rsidSect="00605980">
          <w:headerReference w:type="default" r:id="rId9"/>
          <w:footerReference w:type="default" r:id="rId10"/>
          <w:pgSz w:w="11906" w:h="16838"/>
          <w:pgMar w:top="1191" w:right="1418" w:bottom="907" w:left="1418" w:header="567" w:footer="283" w:gutter="0"/>
          <w:pgNumType w:start="1"/>
          <w:cols w:space="720"/>
          <w:docGrid w:linePitch="360"/>
        </w:sectPr>
      </w:pPr>
    </w:p>
    <w:p w14:paraId="2CAD2414" w14:textId="77777777" w:rsidR="00CD0D4B" w:rsidRPr="009754BB" w:rsidRDefault="00CD0D4B" w:rsidP="00796D7F">
      <w:pPr>
        <w:pStyle w:val="ASDEFCONTitle"/>
      </w:pPr>
      <w:r w:rsidRPr="009754BB">
        <w:t>TABLE OF CONTENTS</w:t>
      </w:r>
    </w:p>
    <w:p w14:paraId="094DCB51" w14:textId="77777777" w:rsidR="00042A94" w:rsidRPr="0073230D" w:rsidRDefault="00042A94" w:rsidP="0073230D">
      <w:pPr>
        <w:pStyle w:val="ASDEFCONNormal"/>
        <w:jc w:val="right"/>
        <w:rPr>
          <w:b/>
        </w:rPr>
      </w:pPr>
      <w:r w:rsidRPr="0073230D">
        <w:rPr>
          <w:b/>
        </w:rPr>
        <w:t>Page</w:t>
      </w:r>
    </w:p>
    <w:p w14:paraId="27967F9C" w14:textId="77777777" w:rsidR="00C841DC" w:rsidRDefault="0073230D">
      <w:pPr>
        <w:pStyle w:val="TOC1"/>
        <w:rPr>
          <w:del w:id="10" w:author="Prabhu, Akshata MS" w:date="2024-08-23T08:02:00Z"/>
          <w:rFonts w:asciiTheme="minorHAnsi" w:eastAsiaTheme="minorEastAsia" w:hAnsiTheme="minorHAnsi" w:cstheme="minorBidi"/>
          <w:b w:val="0"/>
          <w:sz w:val="22"/>
          <w:szCs w:val="22"/>
        </w:rPr>
      </w:pPr>
      <w:r>
        <w:rPr>
          <w:caps/>
        </w:rPr>
        <w:fldChar w:fldCharType="begin"/>
      </w:r>
      <w:r>
        <w:rPr>
          <w:caps/>
        </w:rPr>
        <w:instrText xml:space="preserve"> TOC \o "1-1" \h \z \t "COT/COC LV2 - ASDEFCON,2,COT/COC LV1 - ASDEFCON,1,ATT/ANN LV1 - ASDEFCON,1,SOW HL1 - ASDEFCON,1" </w:instrText>
      </w:r>
      <w:r>
        <w:rPr>
          <w:caps/>
        </w:rPr>
        <w:fldChar w:fldCharType="separate"/>
      </w:r>
      <w:del w:id="11" w:author="Prabhu, Akshata MS" w:date="2024-08-23T08:02:00Z">
        <w:r w:rsidR="0052002C">
          <w:fldChar w:fldCharType="begin"/>
        </w:r>
        <w:r w:rsidR="0052002C">
          <w:delInstrText xml:space="preserve"> HYPERLINK \l "_Toc152605120" </w:delInstrText>
        </w:r>
        <w:r w:rsidR="0052002C">
          <w:fldChar w:fldCharType="separate"/>
        </w:r>
        <w:r w:rsidR="00C841DC" w:rsidRPr="00793D72">
          <w:rPr>
            <w:rStyle w:val="Hyperlink"/>
          </w:rPr>
          <w:delText>1.</w:delText>
        </w:r>
        <w:r w:rsidR="00C841DC">
          <w:rPr>
            <w:rFonts w:asciiTheme="minorHAnsi" w:eastAsiaTheme="minorEastAsia" w:hAnsiTheme="minorHAnsi" w:cstheme="minorBidi"/>
            <w:b w:val="0"/>
            <w:sz w:val="22"/>
            <w:szCs w:val="22"/>
          </w:rPr>
          <w:tab/>
        </w:r>
        <w:r w:rsidR="00C841DC" w:rsidRPr="00793D72">
          <w:rPr>
            <w:rStyle w:val="Hyperlink"/>
          </w:rPr>
          <w:delText>GENERAL (CORE)</w:delText>
        </w:r>
        <w:r w:rsidR="00C841DC">
          <w:rPr>
            <w:webHidden/>
          </w:rPr>
          <w:tab/>
        </w:r>
        <w:r w:rsidR="00C841DC">
          <w:rPr>
            <w:webHidden/>
          </w:rPr>
          <w:fldChar w:fldCharType="begin"/>
        </w:r>
        <w:r w:rsidR="00C841DC">
          <w:rPr>
            <w:webHidden/>
          </w:rPr>
          <w:delInstrText xml:space="preserve"> PAGEREF _Toc152605120 \h </w:delInstrText>
        </w:r>
        <w:r w:rsidR="00C841DC">
          <w:rPr>
            <w:webHidden/>
          </w:rPr>
        </w:r>
        <w:r w:rsidR="00C841DC">
          <w:rPr>
            <w:webHidden/>
          </w:rPr>
          <w:fldChar w:fldCharType="separate"/>
        </w:r>
        <w:r w:rsidR="00C841DC">
          <w:rPr>
            <w:webHidden/>
          </w:rPr>
          <w:delText>1</w:delText>
        </w:r>
        <w:r w:rsidR="00C841DC">
          <w:rPr>
            <w:webHidden/>
          </w:rPr>
          <w:fldChar w:fldCharType="end"/>
        </w:r>
        <w:r w:rsidR="0052002C">
          <w:fldChar w:fldCharType="end"/>
        </w:r>
      </w:del>
    </w:p>
    <w:p w14:paraId="53AA386C" w14:textId="77777777" w:rsidR="00C841DC" w:rsidRDefault="0052002C">
      <w:pPr>
        <w:pStyle w:val="TOC1"/>
        <w:rPr>
          <w:del w:id="12" w:author="Prabhu, Akshata MS" w:date="2024-08-23T08:02:00Z"/>
          <w:rFonts w:asciiTheme="minorHAnsi" w:eastAsiaTheme="minorEastAsia" w:hAnsiTheme="minorHAnsi" w:cstheme="minorBidi"/>
          <w:b w:val="0"/>
          <w:sz w:val="22"/>
          <w:szCs w:val="22"/>
        </w:rPr>
      </w:pPr>
      <w:del w:id="13" w:author="Prabhu, Akshata MS" w:date="2024-08-23T08:02:00Z">
        <w:r>
          <w:fldChar w:fldCharType="begin"/>
        </w:r>
        <w:r>
          <w:delInstrText xml:space="preserve"> HYPERLINK \l "_Toc152605121" </w:delInstrText>
        </w:r>
        <w:r>
          <w:fldChar w:fldCharType="separate"/>
        </w:r>
        <w:r w:rsidR="00C841DC" w:rsidRPr="00793D72">
          <w:rPr>
            <w:rStyle w:val="Hyperlink"/>
          </w:rPr>
          <w:delText>2.</w:delText>
        </w:r>
        <w:r w:rsidR="00C841DC">
          <w:rPr>
            <w:rFonts w:asciiTheme="minorHAnsi" w:eastAsiaTheme="minorEastAsia" w:hAnsiTheme="minorHAnsi" w:cstheme="minorBidi"/>
            <w:b w:val="0"/>
            <w:sz w:val="22"/>
            <w:szCs w:val="22"/>
          </w:rPr>
          <w:tab/>
        </w:r>
        <w:r w:rsidR="00C841DC" w:rsidRPr="00793D72">
          <w:rPr>
            <w:rStyle w:val="Hyperlink"/>
          </w:rPr>
          <w:delText>ALTERATIONS, ERASURES AND ILLEGIBILTY (CORE)</w:delText>
        </w:r>
        <w:r w:rsidR="00C841DC">
          <w:rPr>
            <w:webHidden/>
          </w:rPr>
          <w:tab/>
        </w:r>
        <w:r w:rsidR="00C841DC">
          <w:rPr>
            <w:webHidden/>
          </w:rPr>
          <w:fldChar w:fldCharType="begin"/>
        </w:r>
        <w:r w:rsidR="00C841DC">
          <w:rPr>
            <w:webHidden/>
          </w:rPr>
          <w:delInstrText xml:space="preserve"> PAGEREF _Toc152605121 \h </w:delInstrText>
        </w:r>
        <w:r w:rsidR="00C841DC">
          <w:rPr>
            <w:webHidden/>
          </w:rPr>
        </w:r>
        <w:r w:rsidR="00C841DC">
          <w:rPr>
            <w:webHidden/>
          </w:rPr>
          <w:fldChar w:fldCharType="separate"/>
        </w:r>
        <w:r w:rsidR="00C841DC">
          <w:rPr>
            <w:webHidden/>
          </w:rPr>
          <w:delText>1</w:delText>
        </w:r>
        <w:r w:rsidR="00C841DC">
          <w:rPr>
            <w:webHidden/>
          </w:rPr>
          <w:fldChar w:fldCharType="end"/>
        </w:r>
        <w:r>
          <w:fldChar w:fldCharType="end"/>
        </w:r>
      </w:del>
    </w:p>
    <w:p w14:paraId="44435C47" w14:textId="77777777" w:rsidR="00C841DC" w:rsidRDefault="0052002C">
      <w:pPr>
        <w:pStyle w:val="TOC1"/>
        <w:rPr>
          <w:del w:id="14" w:author="Prabhu, Akshata MS" w:date="2024-08-23T08:02:00Z"/>
          <w:rFonts w:asciiTheme="minorHAnsi" w:eastAsiaTheme="minorEastAsia" w:hAnsiTheme="minorHAnsi" w:cstheme="minorBidi"/>
          <w:b w:val="0"/>
          <w:sz w:val="22"/>
          <w:szCs w:val="22"/>
        </w:rPr>
      </w:pPr>
      <w:del w:id="15" w:author="Prabhu, Akshata MS" w:date="2024-08-23T08:02:00Z">
        <w:r>
          <w:fldChar w:fldCharType="begin"/>
        </w:r>
        <w:r>
          <w:delInstrText xml:space="preserve"> HYPERLINK \l "_Toc152605122" </w:delInstrText>
        </w:r>
        <w:r>
          <w:fldChar w:fldCharType="separate"/>
        </w:r>
        <w:r w:rsidR="00C841DC" w:rsidRPr="00793D72">
          <w:rPr>
            <w:rStyle w:val="Hyperlink"/>
          </w:rPr>
          <w:delText>3.</w:delText>
        </w:r>
        <w:r w:rsidR="00C841DC">
          <w:rPr>
            <w:rFonts w:asciiTheme="minorHAnsi" w:eastAsiaTheme="minorEastAsia" w:hAnsiTheme="minorHAnsi" w:cstheme="minorBidi"/>
            <w:b w:val="0"/>
            <w:sz w:val="22"/>
            <w:szCs w:val="22"/>
          </w:rPr>
          <w:tab/>
        </w:r>
        <w:r w:rsidR="00C841DC" w:rsidRPr="00793D72">
          <w:rPr>
            <w:rStyle w:val="Hyperlink"/>
          </w:rPr>
          <w:delText>UNINTENTIONAL ERRORS OF FORM (OPTIONAL)</w:delText>
        </w:r>
        <w:r w:rsidR="00C841DC">
          <w:rPr>
            <w:webHidden/>
          </w:rPr>
          <w:tab/>
        </w:r>
        <w:r w:rsidR="00C841DC">
          <w:rPr>
            <w:webHidden/>
          </w:rPr>
          <w:fldChar w:fldCharType="begin"/>
        </w:r>
        <w:r w:rsidR="00C841DC">
          <w:rPr>
            <w:webHidden/>
          </w:rPr>
          <w:delInstrText xml:space="preserve"> PAGEREF _Toc152605122 \h </w:delInstrText>
        </w:r>
        <w:r w:rsidR="00C841DC">
          <w:rPr>
            <w:webHidden/>
          </w:rPr>
        </w:r>
        <w:r w:rsidR="00C841DC">
          <w:rPr>
            <w:webHidden/>
          </w:rPr>
          <w:fldChar w:fldCharType="separate"/>
        </w:r>
        <w:r w:rsidR="00C841DC">
          <w:rPr>
            <w:webHidden/>
          </w:rPr>
          <w:delText>1</w:delText>
        </w:r>
        <w:r w:rsidR="00C841DC">
          <w:rPr>
            <w:webHidden/>
          </w:rPr>
          <w:fldChar w:fldCharType="end"/>
        </w:r>
        <w:r>
          <w:fldChar w:fldCharType="end"/>
        </w:r>
      </w:del>
    </w:p>
    <w:p w14:paraId="6737EFD9" w14:textId="77777777" w:rsidR="00C841DC" w:rsidRDefault="0052002C">
      <w:pPr>
        <w:pStyle w:val="TOC1"/>
        <w:rPr>
          <w:del w:id="16" w:author="Prabhu, Akshata MS" w:date="2024-08-23T08:02:00Z"/>
          <w:rFonts w:asciiTheme="minorHAnsi" w:eastAsiaTheme="minorEastAsia" w:hAnsiTheme="minorHAnsi" w:cstheme="minorBidi"/>
          <w:b w:val="0"/>
          <w:sz w:val="22"/>
          <w:szCs w:val="22"/>
        </w:rPr>
      </w:pPr>
      <w:del w:id="17" w:author="Prabhu, Akshata MS" w:date="2024-08-23T08:02:00Z">
        <w:r>
          <w:fldChar w:fldCharType="begin"/>
        </w:r>
        <w:r>
          <w:delInstrText xml:space="preserve"> HYPERLINK \l "_Toc152605123" </w:delInstrText>
        </w:r>
        <w:r>
          <w:fldChar w:fldCharType="separate"/>
        </w:r>
        <w:r w:rsidR="00C841DC" w:rsidRPr="00793D72">
          <w:rPr>
            <w:rStyle w:val="Hyperlink"/>
          </w:rPr>
          <w:delText>4.</w:delText>
        </w:r>
        <w:r w:rsidR="00C841DC">
          <w:rPr>
            <w:rFonts w:asciiTheme="minorHAnsi" w:eastAsiaTheme="minorEastAsia" w:hAnsiTheme="minorHAnsi" w:cstheme="minorBidi"/>
            <w:b w:val="0"/>
            <w:sz w:val="22"/>
            <w:szCs w:val="22"/>
          </w:rPr>
          <w:tab/>
        </w:r>
        <w:r w:rsidR="00C841DC" w:rsidRPr="00793D72">
          <w:rPr>
            <w:rStyle w:val="Hyperlink"/>
          </w:rPr>
          <w:delText>MINIMUM CONTENT AND FORMAT REQUIREMENTS (CORE)</w:delText>
        </w:r>
        <w:r w:rsidR="00C841DC">
          <w:rPr>
            <w:webHidden/>
          </w:rPr>
          <w:tab/>
        </w:r>
        <w:r w:rsidR="00C841DC">
          <w:rPr>
            <w:webHidden/>
          </w:rPr>
          <w:fldChar w:fldCharType="begin"/>
        </w:r>
        <w:r w:rsidR="00C841DC">
          <w:rPr>
            <w:webHidden/>
          </w:rPr>
          <w:delInstrText xml:space="preserve"> PAGEREF _Toc152605123 \h </w:delInstrText>
        </w:r>
        <w:r w:rsidR="00C841DC">
          <w:rPr>
            <w:webHidden/>
          </w:rPr>
        </w:r>
        <w:r w:rsidR="00C841DC">
          <w:rPr>
            <w:webHidden/>
          </w:rPr>
          <w:fldChar w:fldCharType="separate"/>
        </w:r>
        <w:r w:rsidR="00C841DC">
          <w:rPr>
            <w:webHidden/>
          </w:rPr>
          <w:delText>1</w:delText>
        </w:r>
        <w:r w:rsidR="00C841DC">
          <w:rPr>
            <w:webHidden/>
          </w:rPr>
          <w:fldChar w:fldCharType="end"/>
        </w:r>
        <w:r>
          <w:fldChar w:fldCharType="end"/>
        </w:r>
      </w:del>
    </w:p>
    <w:p w14:paraId="67F952CA" w14:textId="77777777" w:rsidR="00C841DC" w:rsidRDefault="0052002C">
      <w:pPr>
        <w:pStyle w:val="TOC1"/>
        <w:rPr>
          <w:del w:id="18" w:author="Prabhu, Akshata MS" w:date="2024-08-23T08:02:00Z"/>
          <w:rFonts w:asciiTheme="minorHAnsi" w:eastAsiaTheme="minorEastAsia" w:hAnsiTheme="minorHAnsi" w:cstheme="minorBidi"/>
          <w:b w:val="0"/>
          <w:sz w:val="22"/>
          <w:szCs w:val="22"/>
        </w:rPr>
      </w:pPr>
      <w:del w:id="19" w:author="Prabhu, Akshata MS" w:date="2024-08-23T08:02:00Z">
        <w:r>
          <w:fldChar w:fldCharType="begin"/>
        </w:r>
        <w:r>
          <w:delInstrText xml:space="preserve"> HYPERLINK \l "_Toc152605124" </w:delInstrText>
        </w:r>
        <w:r>
          <w:fldChar w:fldCharType="separate"/>
        </w:r>
        <w:r w:rsidR="00C841DC" w:rsidRPr="00793D72">
          <w:rPr>
            <w:rStyle w:val="Hyperlink"/>
          </w:rPr>
          <w:delText>5.</w:delText>
        </w:r>
        <w:r w:rsidR="00C841DC">
          <w:rPr>
            <w:rFonts w:asciiTheme="minorHAnsi" w:eastAsiaTheme="minorEastAsia" w:hAnsiTheme="minorHAnsi" w:cstheme="minorBidi"/>
            <w:b w:val="0"/>
            <w:sz w:val="22"/>
            <w:szCs w:val="22"/>
          </w:rPr>
          <w:tab/>
        </w:r>
        <w:r w:rsidR="00C841DC" w:rsidRPr="00793D72">
          <w:rPr>
            <w:rStyle w:val="Hyperlink"/>
          </w:rPr>
          <w:delText>AMENDMENTS AND QUERIES (CORE)</w:delText>
        </w:r>
        <w:r w:rsidR="00C841DC">
          <w:rPr>
            <w:webHidden/>
          </w:rPr>
          <w:tab/>
        </w:r>
        <w:r w:rsidR="00C841DC">
          <w:rPr>
            <w:webHidden/>
          </w:rPr>
          <w:fldChar w:fldCharType="begin"/>
        </w:r>
        <w:r w:rsidR="00C841DC">
          <w:rPr>
            <w:webHidden/>
          </w:rPr>
          <w:delInstrText xml:space="preserve"> PAGEREF _Toc152605124 \h </w:delInstrText>
        </w:r>
        <w:r w:rsidR="00C841DC">
          <w:rPr>
            <w:webHidden/>
          </w:rPr>
        </w:r>
        <w:r w:rsidR="00C841DC">
          <w:rPr>
            <w:webHidden/>
          </w:rPr>
          <w:fldChar w:fldCharType="separate"/>
        </w:r>
        <w:r w:rsidR="00C841DC">
          <w:rPr>
            <w:webHidden/>
          </w:rPr>
          <w:delText>1</w:delText>
        </w:r>
        <w:r w:rsidR="00C841DC">
          <w:rPr>
            <w:webHidden/>
          </w:rPr>
          <w:fldChar w:fldCharType="end"/>
        </w:r>
        <w:r>
          <w:fldChar w:fldCharType="end"/>
        </w:r>
      </w:del>
    </w:p>
    <w:p w14:paraId="62E9EBFE" w14:textId="77777777" w:rsidR="00C841DC" w:rsidRDefault="0052002C">
      <w:pPr>
        <w:pStyle w:val="TOC1"/>
        <w:rPr>
          <w:del w:id="20" w:author="Prabhu, Akshata MS" w:date="2024-08-23T08:02:00Z"/>
          <w:rFonts w:asciiTheme="minorHAnsi" w:eastAsiaTheme="minorEastAsia" w:hAnsiTheme="minorHAnsi" w:cstheme="minorBidi"/>
          <w:b w:val="0"/>
          <w:sz w:val="22"/>
          <w:szCs w:val="22"/>
        </w:rPr>
      </w:pPr>
      <w:del w:id="21" w:author="Prabhu, Akshata MS" w:date="2024-08-23T08:02:00Z">
        <w:r>
          <w:fldChar w:fldCharType="begin"/>
        </w:r>
        <w:r>
          <w:delInstrText xml:space="preserve"> HYPERLINK \l "_Toc15260512</w:delInstrText>
        </w:r>
        <w:r>
          <w:delInstrText xml:space="preserve">5" </w:delInstrText>
        </w:r>
        <w:r>
          <w:fldChar w:fldCharType="separate"/>
        </w:r>
        <w:r w:rsidR="00C841DC" w:rsidRPr="00793D72">
          <w:rPr>
            <w:rStyle w:val="Hyperlink"/>
          </w:rPr>
          <w:delText>6.</w:delText>
        </w:r>
        <w:r w:rsidR="00C841DC">
          <w:rPr>
            <w:rFonts w:asciiTheme="minorHAnsi" w:eastAsiaTheme="minorEastAsia" w:hAnsiTheme="minorHAnsi" w:cstheme="minorBidi"/>
            <w:b w:val="0"/>
            <w:sz w:val="22"/>
            <w:szCs w:val="22"/>
          </w:rPr>
          <w:tab/>
        </w:r>
        <w:r w:rsidR="00C841DC" w:rsidRPr="00793D72">
          <w:rPr>
            <w:rStyle w:val="Hyperlink"/>
          </w:rPr>
          <w:delText>ALTERNATIVES (CORE)</w:delText>
        </w:r>
        <w:r w:rsidR="00C841DC">
          <w:rPr>
            <w:webHidden/>
          </w:rPr>
          <w:tab/>
        </w:r>
        <w:r w:rsidR="00C841DC">
          <w:rPr>
            <w:webHidden/>
          </w:rPr>
          <w:fldChar w:fldCharType="begin"/>
        </w:r>
        <w:r w:rsidR="00C841DC">
          <w:rPr>
            <w:webHidden/>
          </w:rPr>
          <w:delInstrText xml:space="preserve"> PAGEREF _Toc152605125 \h </w:delInstrText>
        </w:r>
        <w:r w:rsidR="00C841DC">
          <w:rPr>
            <w:webHidden/>
          </w:rPr>
        </w:r>
        <w:r w:rsidR="00C841DC">
          <w:rPr>
            <w:webHidden/>
          </w:rPr>
          <w:fldChar w:fldCharType="separate"/>
        </w:r>
        <w:r w:rsidR="00C841DC">
          <w:rPr>
            <w:webHidden/>
          </w:rPr>
          <w:delText>1</w:delText>
        </w:r>
        <w:r w:rsidR="00C841DC">
          <w:rPr>
            <w:webHidden/>
          </w:rPr>
          <w:fldChar w:fldCharType="end"/>
        </w:r>
        <w:r>
          <w:fldChar w:fldCharType="end"/>
        </w:r>
      </w:del>
    </w:p>
    <w:p w14:paraId="430F5C98" w14:textId="77777777" w:rsidR="00C841DC" w:rsidRDefault="0052002C">
      <w:pPr>
        <w:pStyle w:val="TOC1"/>
        <w:rPr>
          <w:del w:id="22" w:author="Prabhu, Akshata MS" w:date="2024-08-23T08:02:00Z"/>
          <w:rFonts w:asciiTheme="minorHAnsi" w:eastAsiaTheme="minorEastAsia" w:hAnsiTheme="minorHAnsi" w:cstheme="minorBidi"/>
          <w:b w:val="0"/>
          <w:sz w:val="22"/>
          <w:szCs w:val="22"/>
        </w:rPr>
      </w:pPr>
      <w:del w:id="23" w:author="Prabhu, Akshata MS" w:date="2024-08-23T08:02:00Z">
        <w:r>
          <w:fldChar w:fldCharType="begin"/>
        </w:r>
        <w:r>
          <w:delInstrText xml:space="preserve"> HYPERLINK \l "_Toc152605126" </w:delInstrText>
        </w:r>
        <w:r>
          <w:fldChar w:fldCharType="separate"/>
        </w:r>
        <w:r w:rsidR="00C841DC" w:rsidRPr="00793D72">
          <w:rPr>
            <w:rStyle w:val="Hyperlink"/>
          </w:rPr>
          <w:delText>7.</w:delText>
        </w:r>
        <w:r w:rsidR="00C841DC">
          <w:rPr>
            <w:rFonts w:asciiTheme="minorHAnsi" w:eastAsiaTheme="minorEastAsia" w:hAnsiTheme="minorHAnsi" w:cstheme="minorBidi"/>
            <w:b w:val="0"/>
            <w:sz w:val="22"/>
            <w:szCs w:val="22"/>
          </w:rPr>
          <w:tab/>
        </w:r>
        <w:r w:rsidR="00C841DC" w:rsidRPr="00793D72">
          <w:rPr>
            <w:rStyle w:val="Hyperlink"/>
          </w:rPr>
          <w:delText>LODGEMENT (CORE)</w:delText>
        </w:r>
        <w:r w:rsidR="00C841DC">
          <w:rPr>
            <w:webHidden/>
          </w:rPr>
          <w:tab/>
        </w:r>
        <w:r w:rsidR="00C841DC">
          <w:rPr>
            <w:webHidden/>
          </w:rPr>
          <w:fldChar w:fldCharType="begin"/>
        </w:r>
        <w:r w:rsidR="00C841DC">
          <w:rPr>
            <w:webHidden/>
          </w:rPr>
          <w:delInstrText xml:space="preserve"> PAGEREF _Toc152605126 \h </w:delInstrText>
        </w:r>
        <w:r w:rsidR="00C841DC">
          <w:rPr>
            <w:webHidden/>
          </w:rPr>
        </w:r>
        <w:r w:rsidR="00C841DC">
          <w:rPr>
            <w:webHidden/>
          </w:rPr>
          <w:fldChar w:fldCharType="separate"/>
        </w:r>
        <w:r w:rsidR="00C841DC">
          <w:rPr>
            <w:webHidden/>
          </w:rPr>
          <w:delText>1</w:delText>
        </w:r>
        <w:r w:rsidR="00C841DC">
          <w:rPr>
            <w:webHidden/>
          </w:rPr>
          <w:fldChar w:fldCharType="end"/>
        </w:r>
        <w:r>
          <w:fldChar w:fldCharType="end"/>
        </w:r>
      </w:del>
    </w:p>
    <w:p w14:paraId="3F600D95" w14:textId="77777777" w:rsidR="00C841DC" w:rsidRDefault="0052002C">
      <w:pPr>
        <w:pStyle w:val="TOC1"/>
        <w:rPr>
          <w:del w:id="24" w:author="Prabhu, Akshata MS" w:date="2024-08-23T08:02:00Z"/>
          <w:rFonts w:asciiTheme="minorHAnsi" w:eastAsiaTheme="minorEastAsia" w:hAnsiTheme="minorHAnsi" w:cstheme="minorBidi"/>
          <w:b w:val="0"/>
          <w:sz w:val="22"/>
          <w:szCs w:val="22"/>
        </w:rPr>
      </w:pPr>
      <w:del w:id="25" w:author="Prabhu, Akshata MS" w:date="2024-08-23T08:02:00Z">
        <w:r>
          <w:fldChar w:fldCharType="begin"/>
        </w:r>
        <w:r>
          <w:delInstrText xml:space="preserve"> HYPERLINK \l "_Toc152605127" </w:delInstrText>
        </w:r>
        <w:r>
          <w:fldChar w:fldCharType="separate"/>
        </w:r>
        <w:r w:rsidR="00C841DC" w:rsidRPr="00793D72">
          <w:rPr>
            <w:rStyle w:val="Hyperlink"/>
          </w:rPr>
          <w:delText>8.</w:delText>
        </w:r>
        <w:r w:rsidR="00C841DC">
          <w:rPr>
            <w:rFonts w:asciiTheme="minorHAnsi" w:eastAsiaTheme="minorEastAsia" w:hAnsiTheme="minorHAnsi" w:cstheme="minorBidi"/>
            <w:b w:val="0"/>
            <w:sz w:val="22"/>
            <w:szCs w:val="22"/>
          </w:rPr>
          <w:tab/>
        </w:r>
        <w:r w:rsidR="00C841DC" w:rsidRPr="00793D72">
          <w:rPr>
            <w:rStyle w:val="Hyperlink"/>
          </w:rPr>
          <w:delText>TERMINATION, SUSPENSION OR DEFERRAL OF RFT (CORE)</w:delText>
        </w:r>
        <w:r w:rsidR="00C841DC">
          <w:rPr>
            <w:webHidden/>
          </w:rPr>
          <w:tab/>
        </w:r>
        <w:r w:rsidR="00C841DC">
          <w:rPr>
            <w:webHidden/>
          </w:rPr>
          <w:fldChar w:fldCharType="begin"/>
        </w:r>
        <w:r w:rsidR="00C841DC">
          <w:rPr>
            <w:webHidden/>
          </w:rPr>
          <w:delInstrText xml:space="preserve"> PAGEREF _Toc152605127 \h </w:delInstrText>
        </w:r>
        <w:r w:rsidR="00C841DC">
          <w:rPr>
            <w:webHidden/>
          </w:rPr>
        </w:r>
        <w:r w:rsidR="00C841DC">
          <w:rPr>
            <w:webHidden/>
          </w:rPr>
          <w:fldChar w:fldCharType="separate"/>
        </w:r>
        <w:r w:rsidR="00C841DC">
          <w:rPr>
            <w:webHidden/>
          </w:rPr>
          <w:delText>2</w:delText>
        </w:r>
        <w:r w:rsidR="00C841DC">
          <w:rPr>
            <w:webHidden/>
          </w:rPr>
          <w:fldChar w:fldCharType="end"/>
        </w:r>
        <w:r>
          <w:fldChar w:fldCharType="end"/>
        </w:r>
      </w:del>
    </w:p>
    <w:p w14:paraId="62F5E937" w14:textId="77777777" w:rsidR="00C841DC" w:rsidRDefault="0052002C">
      <w:pPr>
        <w:pStyle w:val="TOC1"/>
        <w:rPr>
          <w:del w:id="26" w:author="Prabhu, Akshata MS" w:date="2024-08-23T08:02:00Z"/>
          <w:rFonts w:asciiTheme="minorHAnsi" w:eastAsiaTheme="minorEastAsia" w:hAnsiTheme="minorHAnsi" w:cstheme="minorBidi"/>
          <w:b w:val="0"/>
          <w:sz w:val="22"/>
          <w:szCs w:val="22"/>
        </w:rPr>
      </w:pPr>
      <w:del w:id="27" w:author="Prabhu, Akshata MS" w:date="2024-08-23T08:02:00Z">
        <w:r>
          <w:fldChar w:fldCharType="begin"/>
        </w:r>
        <w:r>
          <w:delInstrText xml:space="preserve"> HYPERLINK \l "_Toc152605128" </w:delInstrText>
        </w:r>
        <w:r>
          <w:fldChar w:fldCharType="separate"/>
        </w:r>
        <w:r w:rsidR="00C841DC" w:rsidRPr="00793D72">
          <w:rPr>
            <w:rStyle w:val="Hyperlink"/>
          </w:rPr>
          <w:delText>9.</w:delText>
        </w:r>
        <w:r w:rsidR="00C841DC">
          <w:rPr>
            <w:rFonts w:asciiTheme="minorHAnsi" w:eastAsiaTheme="minorEastAsia" w:hAnsiTheme="minorHAnsi" w:cstheme="minorBidi"/>
            <w:b w:val="0"/>
            <w:sz w:val="22"/>
            <w:szCs w:val="22"/>
          </w:rPr>
          <w:tab/>
        </w:r>
        <w:r w:rsidR="00C841DC" w:rsidRPr="00793D72">
          <w:rPr>
            <w:rStyle w:val="Hyperlink"/>
          </w:rPr>
          <w:delText>TENDER VALIDITY PERIOD (CORE)</w:delText>
        </w:r>
        <w:r w:rsidR="00C841DC">
          <w:rPr>
            <w:webHidden/>
          </w:rPr>
          <w:tab/>
        </w:r>
        <w:r w:rsidR="00C841DC">
          <w:rPr>
            <w:webHidden/>
          </w:rPr>
          <w:fldChar w:fldCharType="begin"/>
        </w:r>
        <w:r w:rsidR="00C841DC">
          <w:rPr>
            <w:webHidden/>
          </w:rPr>
          <w:delInstrText xml:space="preserve"> PAGEREF _Toc152605128 \h </w:delInstrText>
        </w:r>
        <w:r w:rsidR="00C841DC">
          <w:rPr>
            <w:webHidden/>
          </w:rPr>
        </w:r>
        <w:r w:rsidR="00C841DC">
          <w:rPr>
            <w:webHidden/>
          </w:rPr>
          <w:fldChar w:fldCharType="separate"/>
        </w:r>
        <w:r w:rsidR="00C841DC">
          <w:rPr>
            <w:webHidden/>
          </w:rPr>
          <w:delText>2</w:delText>
        </w:r>
        <w:r w:rsidR="00C841DC">
          <w:rPr>
            <w:webHidden/>
          </w:rPr>
          <w:fldChar w:fldCharType="end"/>
        </w:r>
        <w:r>
          <w:fldChar w:fldCharType="end"/>
        </w:r>
      </w:del>
    </w:p>
    <w:p w14:paraId="0F00C5E4" w14:textId="77777777" w:rsidR="00C841DC" w:rsidRDefault="0052002C">
      <w:pPr>
        <w:pStyle w:val="TOC1"/>
        <w:rPr>
          <w:del w:id="28" w:author="Prabhu, Akshata MS" w:date="2024-08-23T08:02:00Z"/>
          <w:rFonts w:asciiTheme="minorHAnsi" w:eastAsiaTheme="minorEastAsia" w:hAnsiTheme="minorHAnsi" w:cstheme="minorBidi"/>
          <w:b w:val="0"/>
          <w:sz w:val="22"/>
          <w:szCs w:val="22"/>
        </w:rPr>
      </w:pPr>
      <w:del w:id="29" w:author="Prabhu, Akshata MS" w:date="2024-08-23T08:02:00Z">
        <w:r>
          <w:fldChar w:fldCharType="begin"/>
        </w:r>
        <w:r>
          <w:delInstrText xml:space="preserve"> HYPERLINK \l "_Toc152605129" </w:delInstrText>
        </w:r>
        <w:r>
          <w:fldChar w:fldCharType="separate"/>
        </w:r>
        <w:r w:rsidR="00C841DC" w:rsidRPr="00793D72">
          <w:rPr>
            <w:rStyle w:val="Hyperlink"/>
          </w:rPr>
          <w:delText>10.</w:delText>
        </w:r>
        <w:r w:rsidR="00C841DC">
          <w:rPr>
            <w:rFonts w:asciiTheme="minorHAnsi" w:eastAsiaTheme="minorEastAsia" w:hAnsiTheme="minorHAnsi" w:cstheme="minorBidi"/>
            <w:b w:val="0"/>
            <w:sz w:val="22"/>
            <w:szCs w:val="22"/>
          </w:rPr>
          <w:tab/>
        </w:r>
        <w:r w:rsidR="00C841DC" w:rsidRPr="00793D72">
          <w:rPr>
            <w:rStyle w:val="Hyperlink"/>
          </w:rPr>
          <w:delText>EVALUATION AND ACCEPTANCE (CORE)</w:delText>
        </w:r>
        <w:r w:rsidR="00C841DC">
          <w:rPr>
            <w:webHidden/>
          </w:rPr>
          <w:tab/>
        </w:r>
        <w:r w:rsidR="00C841DC">
          <w:rPr>
            <w:webHidden/>
          </w:rPr>
          <w:fldChar w:fldCharType="begin"/>
        </w:r>
        <w:r w:rsidR="00C841DC">
          <w:rPr>
            <w:webHidden/>
          </w:rPr>
          <w:delInstrText xml:space="preserve"> PAGEREF _Toc152605129 \h </w:delInstrText>
        </w:r>
        <w:r w:rsidR="00C841DC">
          <w:rPr>
            <w:webHidden/>
          </w:rPr>
        </w:r>
        <w:r w:rsidR="00C841DC">
          <w:rPr>
            <w:webHidden/>
          </w:rPr>
          <w:fldChar w:fldCharType="separate"/>
        </w:r>
        <w:r w:rsidR="00C841DC">
          <w:rPr>
            <w:webHidden/>
          </w:rPr>
          <w:delText>3</w:delText>
        </w:r>
        <w:r w:rsidR="00C841DC">
          <w:rPr>
            <w:webHidden/>
          </w:rPr>
          <w:fldChar w:fldCharType="end"/>
        </w:r>
        <w:r>
          <w:fldChar w:fldCharType="end"/>
        </w:r>
      </w:del>
    </w:p>
    <w:p w14:paraId="2BB46650" w14:textId="77777777" w:rsidR="00C841DC" w:rsidRDefault="0052002C">
      <w:pPr>
        <w:pStyle w:val="TOC1"/>
        <w:rPr>
          <w:del w:id="30" w:author="Prabhu, Akshata MS" w:date="2024-08-23T08:02:00Z"/>
          <w:rFonts w:asciiTheme="minorHAnsi" w:eastAsiaTheme="minorEastAsia" w:hAnsiTheme="minorHAnsi" w:cstheme="minorBidi"/>
          <w:b w:val="0"/>
          <w:sz w:val="22"/>
          <w:szCs w:val="22"/>
        </w:rPr>
      </w:pPr>
      <w:del w:id="31" w:author="Prabhu, Akshata MS" w:date="2024-08-23T08:02:00Z">
        <w:r>
          <w:fldChar w:fldCharType="begin"/>
        </w:r>
        <w:r>
          <w:delInstrText xml:space="preserve"> HYPERLINK \l "_Toc152605130" </w:delInstrText>
        </w:r>
        <w:r>
          <w:fldChar w:fldCharType="separate"/>
        </w:r>
        <w:r w:rsidR="00C841DC" w:rsidRPr="00793D72">
          <w:rPr>
            <w:rStyle w:val="Hyperlink"/>
          </w:rPr>
          <w:delText>11.</w:delText>
        </w:r>
        <w:r w:rsidR="00C841DC">
          <w:rPr>
            <w:rFonts w:asciiTheme="minorHAnsi" w:eastAsiaTheme="minorEastAsia" w:hAnsiTheme="minorHAnsi" w:cstheme="minorBidi"/>
            <w:b w:val="0"/>
            <w:sz w:val="22"/>
            <w:szCs w:val="22"/>
          </w:rPr>
          <w:tab/>
        </w:r>
        <w:r w:rsidR="00C841DC" w:rsidRPr="00793D72">
          <w:rPr>
            <w:rStyle w:val="Hyperlink"/>
          </w:rPr>
          <w:delText>PROCUREMENT COMPLAINTS (CORE)</w:delText>
        </w:r>
        <w:r w:rsidR="00C841DC">
          <w:rPr>
            <w:webHidden/>
          </w:rPr>
          <w:tab/>
        </w:r>
        <w:r w:rsidR="00C841DC">
          <w:rPr>
            <w:webHidden/>
          </w:rPr>
          <w:fldChar w:fldCharType="begin"/>
        </w:r>
        <w:r w:rsidR="00C841DC">
          <w:rPr>
            <w:webHidden/>
          </w:rPr>
          <w:delInstrText xml:space="preserve"> PAGEREF _Toc152605130 \h </w:delInstrText>
        </w:r>
        <w:r w:rsidR="00C841DC">
          <w:rPr>
            <w:webHidden/>
          </w:rPr>
        </w:r>
        <w:r w:rsidR="00C841DC">
          <w:rPr>
            <w:webHidden/>
          </w:rPr>
          <w:fldChar w:fldCharType="separate"/>
        </w:r>
        <w:r w:rsidR="00C841DC">
          <w:rPr>
            <w:webHidden/>
          </w:rPr>
          <w:delText>3</w:delText>
        </w:r>
        <w:r w:rsidR="00C841DC">
          <w:rPr>
            <w:webHidden/>
          </w:rPr>
          <w:fldChar w:fldCharType="end"/>
        </w:r>
        <w:r>
          <w:fldChar w:fldCharType="end"/>
        </w:r>
      </w:del>
    </w:p>
    <w:p w14:paraId="42C5E487" w14:textId="77777777" w:rsidR="00C841DC" w:rsidRDefault="0052002C">
      <w:pPr>
        <w:pStyle w:val="TOC1"/>
        <w:rPr>
          <w:del w:id="32" w:author="Prabhu, Akshata MS" w:date="2024-08-23T08:02:00Z"/>
          <w:rFonts w:asciiTheme="minorHAnsi" w:eastAsiaTheme="minorEastAsia" w:hAnsiTheme="minorHAnsi" w:cstheme="minorBidi"/>
          <w:b w:val="0"/>
          <w:sz w:val="22"/>
          <w:szCs w:val="22"/>
        </w:rPr>
      </w:pPr>
      <w:del w:id="33" w:author="Prabhu, Akshata MS" w:date="2024-08-23T08:02:00Z">
        <w:r>
          <w:fldChar w:fldCharType="begin"/>
        </w:r>
        <w:r>
          <w:delInstrText xml:space="preserve"> HYPERLINK \l "_Toc152605131" </w:delInstrText>
        </w:r>
        <w:r>
          <w:fldChar w:fldCharType="separate"/>
        </w:r>
        <w:r w:rsidR="00C841DC" w:rsidRPr="00793D72">
          <w:rPr>
            <w:rStyle w:val="Hyperlink"/>
          </w:rPr>
          <w:delText>12.</w:delText>
        </w:r>
        <w:r w:rsidR="00C841DC">
          <w:rPr>
            <w:rFonts w:asciiTheme="minorHAnsi" w:eastAsiaTheme="minorEastAsia" w:hAnsiTheme="minorHAnsi" w:cstheme="minorBidi"/>
            <w:b w:val="0"/>
            <w:sz w:val="22"/>
            <w:szCs w:val="22"/>
          </w:rPr>
          <w:tab/>
        </w:r>
        <w:r w:rsidR="00C841DC" w:rsidRPr="00793D72">
          <w:rPr>
            <w:rStyle w:val="Hyperlink"/>
          </w:rPr>
          <w:delText>PROBITY (CORE)</w:delText>
        </w:r>
        <w:r w:rsidR="00C841DC">
          <w:rPr>
            <w:webHidden/>
          </w:rPr>
          <w:tab/>
        </w:r>
        <w:r w:rsidR="00C841DC">
          <w:rPr>
            <w:webHidden/>
          </w:rPr>
          <w:fldChar w:fldCharType="begin"/>
        </w:r>
        <w:r w:rsidR="00C841DC">
          <w:rPr>
            <w:webHidden/>
          </w:rPr>
          <w:delInstrText xml:space="preserve"> PAGEREF _Toc152605131 \h </w:delInstrText>
        </w:r>
        <w:r w:rsidR="00C841DC">
          <w:rPr>
            <w:webHidden/>
          </w:rPr>
        </w:r>
        <w:r w:rsidR="00C841DC">
          <w:rPr>
            <w:webHidden/>
          </w:rPr>
          <w:fldChar w:fldCharType="separate"/>
        </w:r>
        <w:r w:rsidR="00C841DC">
          <w:rPr>
            <w:webHidden/>
          </w:rPr>
          <w:delText>3</w:delText>
        </w:r>
        <w:r w:rsidR="00C841DC">
          <w:rPr>
            <w:webHidden/>
          </w:rPr>
          <w:fldChar w:fldCharType="end"/>
        </w:r>
        <w:r>
          <w:fldChar w:fldCharType="end"/>
        </w:r>
      </w:del>
    </w:p>
    <w:p w14:paraId="3CDCE43D" w14:textId="77777777" w:rsidR="00C841DC" w:rsidRDefault="0052002C">
      <w:pPr>
        <w:pStyle w:val="TOC1"/>
        <w:rPr>
          <w:del w:id="34" w:author="Prabhu, Akshata MS" w:date="2024-08-23T08:02:00Z"/>
          <w:rFonts w:asciiTheme="minorHAnsi" w:eastAsiaTheme="minorEastAsia" w:hAnsiTheme="minorHAnsi" w:cstheme="minorBidi"/>
          <w:b w:val="0"/>
          <w:sz w:val="22"/>
          <w:szCs w:val="22"/>
        </w:rPr>
      </w:pPr>
      <w:del w:id="35" w:author="Prabhu, Akshata MS" w:date="2024-08-23T08:02:00Z">
        <w:r>
          <w:fldChar w:fldCharType="begin"/>
        </w:r>
        <w:r>
          <w:delInstrText xml:space="preserve"> HYPERLINK \l "_Toc152605132" </w:delInstrText>
        </w:r>
        <w:r>
          <w:fldChar w:fldCharType="separate"/>
        </w:r>
        <w:r w:rsidR="00C841DC" w:rsidRPr="00793D72">
          <w:rPr>
            <w:rStyle w:val="Hyperlink"/>
          </w:rPr>
          <w:delText>13.</w:delText>
        </w:r>
        <w:r w:rsidR="00C841DC">
          <w:rPr>
            <w:rFonts w:asciiTheme="minorHAnsi" w:eastAsiaTheme="minorEastAsia" w:hAnsiTheme="minorHAnsi" w:cstheme="minorBidi"/>
            <w:b w:val="0"/>
            <w:sz w:val="22"/>
            <w:szCs w:val="22"/>
          </w:rPr>
          <w:tab/>
        </w:r>
        <w:r w:rsidR="00C841DC" w:rsidRPr="00793D72">
          <w:rPr>
            <w:rStyle w:val="Hyperlink"/>
          </w:rPr>
          <w:delText>REFERENCE MATERIAL (CORE)</w:delText>
        </w:r>
        <w:r w:rsidR="00C841DC">
          <w:rPr>
            <w:webHidden/>
          </w:rPr>
          <w:tab/>
        </w:r>
        <w:r w:rsidR="00C841DC">
          <w:rPr>
            <w:webHidden/>
          </w:rPr>
          <w:fldChar w:fldCharType="begin"/>
        </w:r>
        <w:r w:rsidR="00C841DC">
          <w:rPr>
            <w:webHidden/>
          </w:rPr>
          <w:delInstrText xml:space="preserve"> PAGEREF _Toc152605132 \h </w:delInstrText>
        </w:r>
        <w:r w:rsidR="00C841DC">
          <w:rPr>
            <w:webHidden/>
          </w:rPr>
        </w:r>
        <w:r w:rsidR="00C841DC">
          <w:rPr>
            <w:webHidden/>
          </w:rPr>
          <w:fldChar w:fldCharType="separate"/>
        </w:r>
        <w:r w:rsidR="00C841DC">
          <w:rPr>
            <w:webHidden/>
          </w:rPr>
          <w:delText>3</w:delText>
        </w:r>
        <w:r w:rsidR="00C841DC">
          <w:rPr>
            <w:webHidden/>
          </w:rPr>
          <w:fldChar w:fldCharType="end"/>
        </w:r>
        <w:r>
          <w:fldChar w:fldCharType="end"/>
        </w:r>
      </w:del>
    </w:p>
    <w:p w14:paraId="012CBFCC" w14:textId="77777777" w:rsidR="00C841DC" w:rsidRDefault="0052002C">
      <w:pPr>
        <w:pStyle w:val="TOC1"/>
        <w:rPr>
          <w:del w:id="36" w:author="Prabhu, Akshata MS" w:date="2024-08-23T08:02:00Z"/>
          <w:rFonts w:asciiTheme="minorHAnsi" w:eastAsiaTheme="minorEastAsia" w:hAnsiTheme="minorHAnsi" w:cstheme="minorBidi"/>
          <w:b w:val="0"/>
          <w:sz w:val="22"/>
          <w:szCs w:val="22"/>
        </w:rPr>
      </w:pPr>
      <w:del w:id="37" w:author="Prabhu, Akshata MS" w:date="2024-08-23T08:02:00Z">
        <w:r>
          <w:fldChar w:fldCharType="begin"/>
        </w:r>
        <w:r>
          <w:delInstrText xml:space="preserve"> HYPERLINK \l "_Toc152605133" </w:delInstrText>
        </w:r>
        <w:r>
          <w:fldChar w:fldCharType="separate"/>
        </w:r>
        <w:r w:rsidR="00C841DC" w:rsidRPr="00793D72">
          <w:rPr>
            <w:rStyle w:val="Hyperlink"/>
          </w:rPr>
          <w:delText>14.</w:delText>
        </w:r>
        <w:r w:rsidR="00C841DC">
          <w:rPr>
            <w:rFonts w:asciiTheme="minorHAnsi" w:eastAsiaTheme="minorEastAsia" w:hAnsiTheme="minorHAnsi" w:cstheme="minorBidi"/>
            <w:b w:val="0"/>
            <w:sz w:val="22"/>
            <w:szCs w:val="22"/>
          </w:rPr>
          <w:tab/>
        </w:r>
        <w:r w:rsidR="00C841DC" w:rsidRPr="00793D72">
          <w:rPr>
            <w:rStyle w:val="Hyperlink"/>
          </w:rPr>
          <w:delText>PRICE BASIS (CORE)</w:delText>
        </w:r>
        <w:r w:rsidR="00C841DC">
          <w:rPr>
            <w:webHidden/>
          </w:rPr>
          <w:tab/>
        </w:r>
        <w:r w:rsidR="00C841DC">
          <w:rPr>
            <w:webHidden/>
          </w:rPr>
          <w:fldChar w:fldCharType="begin"/>
        </w:r>
        <w:r w:rsidR="00C841DC">
          <w:rPr>
            <w:webHidden/>
          </w:rPr>
          <w:delInstrText xml:space="preserve"> PAGEREF _Toc152605133 \h </w:delInstrText>
        </w:r>
        <w:r w:rsidR="00C841DC">
          <w:rPr>
            <w:webHidden/>
          </w:rPr>
        </w:r>
        <w:r w:rsidR="00C841DC">
          <w:rPr>
            <w:webHidden/>
          </w:rPr>
          <w:fldChar w:fldCharType="separate"/>
        </w:r>
        <w:r w:rsidR="00C841DC">
          <w:rPr>
            <w:webHidden/>
          </w:rPr>
          <w:delText>3</w:delText>
        </w:r>
        <w:r w:rsidR="00C841DC">
          <w:rPr>
            <w:webHidden/>
          </w:rPr>
          <w:fldChar w:fldCharType="end"/>
        </w:r>
        <w:r>
          <w:fldChar w:fldCharType="end"/>
        </w:r>
      </w:del>
    </w:p>
    <w:p w14:paraId="2CC69B19" w14:textId="77777777" w:rsidR="00C841DC" w:rsidRDefault="0052002C">
      <w:pPr>
        <w:pStyle w:val="TOC1"/>
        <w:rPr>
          <w:del w:id="38" w:author="Prabhu, Akshata MS" w:date="2024-08-23T08:02:00Z"/>
          <w:rFonts w:asciiTheme="minorHAnsi" w:eastAsiaTheme="minorEastAsia" w:hAnsiTheme="minorHAnsi" w:cstheme="minorBidi"/>
          <w:b w:val="0"/>
          <w:sz w:val="22"/>
          <w:szCs w:val="22"/>
        </w:rPr>
      </w:pPr>
      <w:del w:id="39" w:author="Prabhu, Akshata MS" w:date="2024-08-23T08:02:00Z">
        <w:r>
          <w:fldChar w:fldCharType="begin"/>
        </w:r>
        <w:r>
          <w:delInstrText xml:space="preserve"> HYPERLINK \l "_Toc152605134" </w:delInstrText>
        </w:r>
        <w:r>
          <w:fldChar w:fldCharType="separate"/>
        </w:r>
        <w:r w:rsidR="00C841DC" w:rsidRPr="00793D72">
          <w:rPr>
            <w:rStyle w:val="Hyperlink"/>
          </w:rPr>
          <w:delText>15.</w:delText>
        </w:r>
        <w:r w:rsidR="00C841DC">
          <w:rPr>
            <w:rFonts w:asciiTheme="minorHAnsi" w:eastAsiaTheme="minorEastAsia" w:hAnsiTheme="minorHAnsi" w:cstheme="minorBidi"/>
            <w:b w:val="0"/>
            <w:sz w:val="22"/>
            <w:szCs w:val="22"/>
          </w:rPr>
          <w:tab/>
        </w:r>
        <w:r w:rsidR="00C841DC" w:rsidRPr="00793D72">
          <w:rPr>
            <w:rStyle w:val="Hyperlink"/>
          </w:rPr>
          <w:delText>COST INVESTIGATION (CORE)</w:delText>
        </w:r>
        <w:r w:rsidR="00C841DC">
          <w:rPr>
            <w:webHidden/>
          </w:rPr>
          <w:tab/>
        </w:r>
        <w:r w:rsidR="00C841DC">
          <w:rPr>
            <w:webHidden/>
          </w:rPr>
          <w:fldChar w:fldCharType="begin"/>
        </w:r>
        <w:r w:rsidR="00C841DC">
          <w:rPr>
            <w:webHidden/>
          </w:rPr>
          <w:delInstrText xml:space="preserve"> PAGEREF _Toc152605134 \h </w:delInstrText>
        </w:r>
        <w:r w:rsidR="00C841DC">
          <w:rPr>
            <w:webHidden/>
          </w:rPr>
        </w:r>
        <w:r w:rsidR="00C841DC">
          <w:rPr>
            <w:webHidden/>
          </w:rPr>
          <w:fldChar w:fldCharType="separate"/>
        </w:r>
        <w:r w:rsidR="00C841DC">
          <w:rPr>
            <w:webHidden/>
          </w:rPr>
          <w:delText>4</w:delText>
        </w:r>
        <w:r w:rsidR="00C841DC">
          <w:rPr>
            <w:webHidden/>
          </w:rPr>
          <w:fldChar w:fldCharType="end"/>
        </w:r>
        <w:r>
          <w:fldChar w:fldCharType="end"/>
        </w:r>
      </w:del>
    </w:p>
    <w:p w14:paraId="5A38EB71" w14:textId="77777777" w:rsidR="00C841DC" w:rsidRDefault="0052002C">
      <w:pPr>
        <w:pStyle w:val="TOC1"/>
        <w:rPr>
          <w:del w:id="40" w:author="Prabhu, Akshata MS" w:date="2024-08-23T08:02:00Z"/>
          <w:rFonts w:asciiTheme="minorHAnsi" w:eastAsiaTheme="minorEastAsia" w:hAnsiTheme="minorHAnsi" w:cstheme="minorBidi"/>
          <w:b w:val="0"/>
          <w:sz w:val="22"/>
          <w:szCs w:val="22"/>
        </w:rPr>
      </w:pPr>
      <w:del w:id="41" w:author="Prabhu, Akshata MS" w:date="2024-08-23T08:02:00Z">
        <w:r>
          <w:fldChar w:fldCharType="begin"/>
        </w:r>
        <w:r>
          <w:delInstrText xml:space="preserve"> HYPERLINK \l "_Toc152605135" </w:delInstrText>
        </w:r>
        <w:r>
          <w:fldChar w:fldCharType="separate"/>
        </w:r>
        <w:r w:rsidR="00C841DC" w:rsidRPr="00793D72">
          <w:rPr>
            <w:rStyle w:val="Hyperlink"/>
          </w:rPr>
          <w:delText>16.</w:delText>
        </w:r>
        <w:r w:rsidR="00C841DC">
          <w:rPr>
            <w:rFonts w:asciiTheme="minorHAnsi" w:eastAsiaTheme="minorEastAsia" w:hAnsiTheme="minorHAnsi" w:cstheme="minorBidi"/>
            <w:b w:val="0"/>
            <w:sz w:val="22"/>
            <w:szCs w:val="22"/>
          </w:rPr>
          <w:tab/>
        </w:r>
        <w:r w:rsidR="00C841DC" w:rsidRPr="00793D72">
          <w:rPr>
            <w:rStyle w:val="Hyperlink"/>
          </w:rPr>
          <w:delText>LIMITATION OF LIABILITY (OPTIONAL)</w:delText>
        </w:r>
        <w:r w:rsidR="00C841DC">
          <w:rPr>
            <w:webHidden/>
          </w:rPr>
          <w:tab/>
        </w:r>
        <w:r w:rsidR="00C841DC">
          <w:rPr>
            <w:webHidden/>
          </w:rPr>
          <w:fldChar w:fldCharType="begin"/>
        </w:r>
        <w:r w:rsidR="00C841DC">
          <w:rPr>
            <w:webHidden/>
          </w:rPr>
          <w:delInstrText xml:space="preserve"> PAGEREF _Toc152605135 \h </w:delInstrText>
        </w:r>
        <w:r w:rsidR="00C841DC">
          <w:rPr>
            <w:webHidden/>
          </w:rPr>
        </w:r>
        <w:r w:rsidR="00C841DC">
          <w:rPr>
            <w:webHidden/>
          </w:rPr>
          <w:fldChar w:fldCharType="separate"/>
        </w:r>
        <w:r w:rsidR="00C841DC">
          <w:rPr>
            <w:webHidden/>
          </w:rPr>
          <w:delText>4</w:delText>
        </w:r>
        <w:r w:rsidR="00C841DC">
          <w:rPr>
            <w:webHidden/>
          </w:rPr>
          <w:fldChar w:fldCharType="end"/>
        </w:r>
        <w:r>
          <w:fldChar w:fldCharType="end"/>
        </w:r>
      </w:del>
    </w:p>
    <w:p w14:paraId="54AD3FD4" w14:textId="77777777" w:rsidR="00C841DC" w:rsidRDefault="0052002C">
      <w:pPr>
        <w:pStyle w:val="TOC1"/>
        <w:rPr>
          <w:del w:id="42" w:author="Prabhu, Akshata MS" w:date="2024-08-23T08:02:00Z"/>
          <w:rFonts w:asciiTheme="minorHAnsi" w:eastAsiaTheme="minorEastAsia" w:hAnsiTheme="minorHAnsi" w:cstheme="minorBidi"/>
          <w:b w:val="0"/>
          <w:sz w:val="22"/>
          <w:szCs w:val="22"/>
        </w:rPr>
      </w:pPr>
      <w:del w:id="43" w:author="Prabhu, Akshata MS" w:date="2024-08-23T08:02:00Z">
        <w:r>
          <w:fldChar w:fldCharType="begin"/>
        </w:r>
        <w:r>
          <w:delInstrText xml:space="preserve"> HYPERLINK \l "_Toc152605136" </w:delInstrText>
        </w:r>
        <w:r>
          <w:fldChar w:fldCharType="separate"/>
        </w:r>
        <w:r w:rsidR="00C841DC" w:rsidRPr="00793D72">
          <w:rPr>
            <w:rStyle w:val="Hyperlink"/>
          </w:rPr>
          <w:delText>17.</w:delText>
        </w:r>
        <w:r w:rsidR="00C841DC">
          <w:rPr>
            <w:rFonts w:asciiTheme="minorHAnsi" w:eastAsiaTheme="minorEastAsia" w:hAnsiTheme="minorHAnsi" w:cstheme="minorBidi"/>
            <w:b w:val="0"/>
            <w:sz w:val="22"/>
            <w:szCs w:val="22"/>
          </w:rPr>
          <w:tab/>
        </w:r>
        <w:r w:rsidR="00C841DC" w:rsidRPr="00793D72">
          <w:rPr>
            <w:rStyle w:val="Hyperlink"/>
          </w:rPr>
          <w:delText>SMALL BUSINESS PARTICIPATION (CORE)</w:delText>
        </w:r>
        <w:r w:rsidR="00C841DC">
          <w:rPr>
            <w:webHidden/>
          </w:rPr>
          <w:tab/>
        </w:r>
        <w:r w:rsidR="00C841DC">
          <w:rPr>
            <w:webHidden/>
          </w:rPr>
          <w:fldChar w:fldCharType="begin"/>
        </w:r>
        <w:r w:rsidR="00C841DC">
          <w:rPr>
            <w:webHidden/>
          </w:rPr>
          <w:delInstrText xml:space="preserve"> PAGEREF _Toc152605136 \h </w:delInstrText>
        </w:r>
        <w:r w:rsidR="00C841DC">
          <w:rPr>
            <w:webHidden/>
          </w:rPr>
        </w:r>
        <w:r w:rsidR="00C841DC">
          <w:rPr>
            <w:webHidden/>
          </w:rPr>
          <w:fldChar w:fldCharType="separate"/>
        </w:r>
        <w:r w:rsidR="00C841DC">
          <w:rPr>
            <w:webHidden/>
          </w:rPr>
          <w:delText>4</w:delText>
        </w:r>
        <w:r w:rsidR="00C841DC">
          <w:rPr>
            <w:webHidden/>
          </w:rPr>
          <w:fldChar w:fldCharType="end"/>
        </w:r>
        <w:r>
          <w:fldChar w:fldCharType="end"/>
        </w:r>
      </w:del>
    </w:p>
    <w:p w14:paraId="15768E39" w14:textId="77777777" w:rsidR="00C841DC" w:rsidRDefault="0052002C">
      <w:pPr>
        <w:pStyle w:val="TOC1"/>
        <w:rPr>
          <w:del w:id="44" w:author="Prabhu, Akshata MS" w:date="2024-08-23T08:02:00Z"/>
          <w:rFonts w:asciiTheme="minorHAnsi" w:eastAsiaTheme="minorEastAsia" w:hAnsiTheme="minorHAnsi" w:cstheme="minorBidi"/>
          <w:b w:val="0"/>
          <w:sz w:val="22"/>
          <w:szCs w:val="22"/>
        </w:rPr>
      </w:pPr>
      <w:del w:id="45" w:author="Prabhu, Akshata MS" w:date="2024-08-23T08:02:00Z">
        <w:r>
          <w:fldChar w:fldCharType="begin"/>
        </w:r>
        <w:r>
          <w:delInstrText xml:space="preserve"> HYPERLINK \l "_Toc152605137" </w:delInstrText>
        </w:r>
        <w:r>
          <w:fldChar w:fldCharType="separate"/>
        </w:r>
        <w:r w:rsidR="00C841DC" w:rsidRPr="00793D72">
          <w:rPr>
            <w:rStyle w:val="Hyperlink"/>
          </w:rPr>
          <w:delText>18.</w:delText>
        </w:r>
        <w:r w:rsidR="00C841DC">
          <w:rPr>
            <w:rFonts w:asciiTheme="minorHAnsi" w:eastAsiaTheme="minorEastAsia" w:hAnsiTheme="minorHAnsi" w:cstheme="minorBidi"/>
            <w:b w:val="0"/>
            <w:sz w:val="22"/>
            <w:szCs w:val="22"/>
          </w:rPr>
          <w:tab/>
        </w:r>
        <w:r w:rsidR="00C841DC" w:rsidRPr="00793D72">
          <w:rPr>
            <w:rStyle w:val="Hyperlink"/>
          </w:rPr>
          <w:delText>UNPAID EMPLOYEE ENTITLEMENTS (CORE)</w:delText>
        </w:r>
        <w:r w:rsidR="00C841DC">
          <w:rPr>
            <w:webHidden/>
          </w:rPr>
          <w:tab/>
        </w:r>
        <w:r w:rsidR="00C841DC">
          <w:rPr>
            <w:webHidden/>
          </w:rPr>
          <w:fldChar w:fldCharType="begin"/>
        </w:r>
        <w:r w:rsidR="00C841DC">
          <w:rPr>
            <w:webHidden/>
          </w:rPr>
          <w:delInstrText xml:space="preserve"> PAGEREF _Toc152605137 \h </w:delInstrText>
        </w:r>
        <w:r w:rsidR="00C841DC">
          <w:rPr>
            <w:webHidden/>
          </w:rPr>
        </w:r>
        <w:r w:rsidR="00C841DC">
          <w:rPr>
            <w:webHidden/>
          </w:rPr>
          <w:fldChar w:fldCharType="separate"/>
        </w:r>
        <w:r w:rsidR="00C841DC">
          <w:rPr>
            <w:webHidden/>
          </w:rPr>
          <w:delText>5</w:delText>
        </w:r>
        <w:r w:rsidR="00C841DC">
          <w:rPr>
            <w:webHidden/>
          </w:rPr>
          <w:fldChar w:fldCharType="end"/>
        </w:r>
        <w:r>
          <w:fldChar w:fldCharType="end"/>
        </w:r>
      </w:del>
    </w:p>
    <w:p w14:paraId="003ACAE5" w14:textId="77777777" w:rsidR="00C841DC" w:rsidRDefault="0052002C">
      <w:pPr>
        <w:pStyle w:val="TOC1"/>
        <w:rPr>
          <w:del w:id="46" w:author="Prabhu, Akshata MS" w:date="2024-08-23T08:02:00Z"/>
          <w:rFonts w:asciiTheme="minorHAnsi" w:eastAsiaTheme="minorEastAsia" w:hAnsiTheme="minorHAnsi" w:cstheme="minorBidi"/>
          <w:b w:val="0"/>
          <w:sz w:val="22"/>
          <w:szCs w:val="22"/>
        </w:rPr>
      </w:pPr>
      <w:del w:id="47" w:author="Prabhu, Akshata MS" w:date="2024-08-23T08:02:00Z">
        <w:r>
          <w:fldChar w:fldCharType="begin"/>
        </w:r>
        <w:r>
          <w:delInstrText xml:space="preserve"> HYPERLINK \l "_Toc152605138" </w:delInstrText>
        </w:r>
        <w:r>
          <w:fldChar w:fldCharType="separate"/>
        </w:r>
        <w:r w:rsidR="00C841DC" w:rsidRPr="00793D72">
          <w:rPr>
            <w:rStyle w:val="Hyperlink"/>
          </w:rPr>
          <w:delText>19.</w:delText>
        </w:r>
        <w:r w:rsidR="00C841DC">
          <w:rPr>
            <w:rFonts w:asciiTheme="minorHAnsi" w:eastAsiaTheme="minorEastAsia" w:hAnsiTheme="minorHAnsi" w:cstheme="minorBidi"/>
            <w:b w:val="0"/>
            <w:sz w:val="22"/>
            <w:szCs w:val="22"/>
          </w:rPr>
          <w:tab/>
        </w:r>
        <w:r w:rsidR="00C841DC" w:rsidRPr="00793D72">
          <w:rPr>
            <w:rStyle w:val="Hyperlink"/>
          </w:rPr>
          <w:delText>REPORTING REQUIREMENTS (CORE)</w:delText>
        </w:r>
        <w:r w:rsidR="00C841DC">
          <w:rPr>
            <w:webHidden/>
          </w:rPr>
          <w:tab/>
        </w:r>
        <w:r w:rsidR="00C841DC">
          <w:rPr>
            <w:webHidden/>
          </w:rPr>
          <w:fldChar w:fldCharType="begin"/>
        </w:r>
        <w:r w:rsidR="00C841DC">
          <w:rPr>
            <w:webHidden/>
          </w:rPr>
          <w:delInstrText xml:space="preserve"> PAGEREF _Toc152605138 \h </w:delInstrText>
        </w:r>
        <w:r w:rsidR="00C841DC">
          <w:rPr>
            <w:webHidden/>
          </w:rPr>
        </w:r>
        <w:r w:rsidR="00C841DC">
          <w:rPr>
            <w:webHidden/>
          </w:rPr>
          <w:fldChar w:fldCharType="separate"/>
        </w:r>
        <w:r w:rsidR="00C841DC">
          <w:rPr>
            <w:webHidden/>
          </w:rPr>
          <w:delText>5</w:delText>
        </w:r>
        <w:r w:rsidR="00C841DC">
          <w:rPr>
            <w:webHidden/>
          </w:rPr>
          <w:fldChar w:fldCharType="end"/>
        </w:r>
        <w:r>
          <w:fldChar w:fldCharType="end"/>
        </w:r>
      </w:del>
    </w:p>
    <w:p w14:paraId="6A8670C8" w14:textId="77777777" w:rsidR="00C841DC" w:rsidRDefault="0052002C">
      <w:pPr>
        <w:pStyle w:val="TOC1"/>
        <w:rPr>
          <w:del w:id="48" w:author="Prabhu, Akshata MS" w:date="2024-08-23T08:02:00Z"/>
          <w:rFonts w:asciiTheme="minorHAnsi" w:eastAsiaTheme="minorEastAsia" w:hAnsiTheme="minorHAnsi" w:cstheme="minorBidi"/>
          <w:b w:val="0"/>
          <w:sz w:val="22"/>
          <w:szCs w:val="22"/>
        </w:rPr>
      </w:pPr>
      <w:del w:id="49" w:author="Prabhu, Akshata MS" w:date="2024-08-23T08:02:00Z">
        <w:r>
          <w:fldChar w:fldCharType="begin"/>
        </w:r>
        <w:r>
          <w:delInstrText xml:space="preserve"> HYPERLINK \l "_Toc152605139" </w:delInstrText>
        </w:r>
        <w:r>
          <w:fldChar w:fldCharType="separate"/>
        </w:r>
        <w:r w:rsidR="00C841DC" w:rsidRPr="00793D72">
          <w:rPr>
            <w:rStyle w:val="Hyperlink"/>
          </w:rPr>
          <w:delText>20.</w:delText>
        </w:r>
        <w:r w:rsidR="00C841DC">
          <w:rPr>
            <w:rFonts w:asciiTheme="minorHAnsi" w:eastAsiaTheme="minorEastAsia" w:hAnsiTheme="minorHAnsi" w:cstheme="minorBidi"/>
            <w:b w:val="0"/>
            <w:sz w:val="22"/>
            <w:szCs w:val="22"/>
          </w:rPr>
          <w:tab/>
        </w:r>
        <w:r w:rsidR="00C841DC" w:rsidRPr="00793D72">
          <w:rPr>
            <w:rStyle w:val="Hyperlink"/>
          </w:rPr>
          <w:delText>WORKPLACE GENDER EQUALITY (OPTIONAL)</w:delText>
        </w:r>
        <w:r w:rsidR="00C841DC">
          <w:rPr>
            <w:webHidden/>
          </w:rPr>
          <w:tab/>
        </w:r>
        <w:r w:rsidR="00C841DC">
          <w:rPr>
            <w:webHidden/>
          </w:rPr>
          <w:fldChar w:fldCharType="begin"/>
        </w:r>
        <w:r w:rsidR="00C841DC">
          <w:rPr>
            <w:webHidden/>
          </w:rPr>
          <w:delInstrText xml:space="preserve"> PAGEREF _Toc152605139 \h </w:delInstrText>
        </w:r>
        <w:r w:rsidR="00C841DC">
          <w:rPr>
            <w:webHidden/>
          </w:rPr>
        </w:r>
        <w:r w:rsidR="00C841DC">
          <w:rPr>
            <w:webHidden/>
          </w:rPr>
          <w:fldChar w:fldCharType="separate"/>
        </w:r>
        <w:r w:rsidR="00C841DC">
          <w:rPr>
            <w:webHidden/>
          </w:rPr>
          <w:delText>5</w:delText>
        </w:r>
        <w:r w:rsidR="00C841DC">
          <w:rPr>
            <w:webHidden/>
          </w:rPr>
          <w:fldChar w:fldCharType="end"/>
        </w:r>
        <w:r>
          <w:fldChar w:fldCharType="end"/>
        </w:r>
      </w:del>
    </w:p>
    <w:p w14:paraId="42A18E56" w14:textId="77777777" w:rsidR="00C841DC" w:rsidRDefault="0052002C">
      <w:pPr>
        <w:pStyle w:val="TOC1"/>
        <w:rPr>
          <w:del w:id="50" w:author="Prabhu, Akshata MS" w:date="2024-08-23T08:02:00Z"/>
          <w:rFonts w:asciiTheme="minorHAnsi" w:eastAsiaTheme="minorEastAsia" w:hAnsiTheme="minorHAnsi" w:cstheme="minorBidi"/>
          <w:b w:val="0"/>
          <w:sz w:val="22"/>
          <w:szCs w:val="22"/>
        </w:rPr>
      </w:pPr>
      <w:del w:id="51" w:author="Prabhu, Akshata MS" w:date="2024-08-23T08:02:00Z">
        <w:r>
          <w:fldChar w:fldCharType="begin"/>
        </w:r>
        <w:r>
          <w:delInstrText xml:space="preserve"> HYPERLINK \l "_Toc152605140" </w:delInstrText>
        </w:r>
        <w:r>
          <w:fldChar w:fldCharType="separate"/>
        </w:r>
        <w:r w:rsidR="00C841DC" w:rsidRPr="00793D72">
          <w:rPr>
            <w:rStyle w:val="Hyperlink"/>
          </w:rPr>
          <w:delText>21.</w:delText>
        </w:r>
        <w:r w:rsidR="00C841DC">
          <w:rPr>
            <w:rFonts w:asciiTheme="minorHAnsi" w:eastAsiaTheme="minorEastAsia" w:hAnsiTheme="minorHAnsi" w:cstheme="minorBidi"/>
            <w:b w:val="0"/>
            <w:sz w:val="22"/>
            <w:szCs w:val="22"/>
          </w:rPr>
          <w:tab/>
        </w:r>
        <w:r w:rsidR="00C841DC" w:rsidRPr="00793D72">
          <w:rPr>
            <w:rStyle w:val="Hyperlink"/>
          </w:rPr>
          <w:delText>INDIGENOUS PROCUREMENT POLICY (OPTIONAL)</w:delText>
        </w:r>
        <w:r w:rsidR="00C841DC">
          <w:rPr>
            <w:webHidden/>
          </w:rPr>
          <w:tab/>
        </w:r>
        <w:r w:rsidR="00C841DC">
          <w:rPr>
            <w:webHidden/>
          </w:rPr>
          <w:fldChar w:fldCharType="begin"/>
        </w:r>
        <w:r w:rsidR="00C841DC">
          <w:rPr>
            <w:webHidden/>
          </w:rPr>
          <w:delInstrText xml:space="preserve"> PAGEREF _Toc152605140 \h </w:delInstrText>
        </w:r>
        <w:r w:rsidR="00C841DC">
          <w:rPr>
            <w:webHidden/>
          </w:rPr>
        </w:r>
        <w:r w:rsidR="00C841DC">
          <w:rPr>
            <w:webHidden/>
          </w:rPr>
          <w:fldChar w:fldCharType="separate"/>
        </w:r>
        <w:r w:rsidR="00C841DC">
          <w:rPr>
            <w:webHidden/>
          </w:rPr>
          <w:delText>6</w:delText>
        </w:r>
        <w:r w:rsidR="00C841DC">
          <w:rPr>
            <w:webHidden/>
          </w:rPr>
          <w:fldChar w:fldCharType="end"/>
        </w:r>
        <w:r>
          <w:fldChar w:fldCharType="end"/>
        </w:r>
      </w:del>
    </w:p>
    <w:p w14:paraId="4ADE4DC3" w14:textId="77777777" w:rsidR="00C841DC" w:rsidRDefault="0052002C">
      <w:pPr>
        <w:pStyle w:val="TOC1"/>
        <w:rPr>
          <w:del w:id="52" w:author="Prabhu, Akshata MS" w:date="2024-08-23T08:02:00Z"/>
          <w:rFonts w:asciiTheme="minorHAnsi" w:eastAsiaTheme="minorEastAsia" w:hAnsiTheme="minorHAnsi" w:cstheme="minorBidi"/>
          <w:b w:val="0"/>
          <w:sz w:val="22"/>
          <w:szCs w:val="22"/>
        </w:rPr>
      </w:pPr>
      <w:del w:id="53" w:author="Prabhu, Akshata MS" w:date="2024-08-23T08:02:00Z">
        <w:r>
          <w:fldChar w:fldCharType="begin"/>
        </w:r>
        <w:r>
          <w:delInstrText xml:space="preserve"> HYPERLINK \l "_Toc152605141" </w:delInstrText>
        </w:r>
        <w:r>
          <w:fldChar w:fldCharType="separate"/>
        </w:r>
        <w:r w:rsidR="00C841DC" w:rsidRPr="00793D72">
          <w:rPr>
            <w:rStyle w:val="Hyperlink"/>
          </w:rPr>
          <w:delText>22.</w:delText>
        </w:r>
        <w:r w:rsidR="00C841DC">
          <w:rPr>
            <w:rFonts w:asciiTheme="minorHAnsi" w:eastAsiaTheme="minorEastAsia" w:hAnsiTheme="minorHAnsi" w:cstheme="minorBidi"/>
            <w:b w:val="0"/>
            <w:sz w:val="22"/>
            <w:szCs w:val="22"/>
          </w:rPr>
          <w:tab/>
        </w:r>
        <w:r w:rsidR="00C841DC" w:rsidRPr="00793D72">
          <w:rPr>
            <w:rStyle w:val="Hyperlink"/>
          </w:rPr>
          <w:delText>SHADOW ECONOMY PROCUREMENT CONNECTED POLICY (OPTIONAL)</w:delText>
        </w:r>
        <w:r w:rsidR="00C841DC">
          <w:rPr>
            <w:webHidden/>
          </w:rPr>
          <w:tab/>
        </w:r>
        <w:r w:rsidR="00C841DC">
          <w:rPr>
            <w:webHidden/>
          </w:rPr>
          <w:fldChar w:fldCharType="begin"/>
        </w:r>
        <w:r w:rsidR="00C841DC">
          <w:rPr>
            <w:webHidden/>
          </w:rPr>
          <w:delInstrText xml:space="preserve"> PAGEREF _Toc152605141 \h </w:delInstrText>
        </w:r>
        <w:r w:rsidR="00C841DC">
          <w:rPr>
            <w:webHidden/>
          </w:rPr>
        </w:r>
        <w:r w:rsidR="00C841DC">
          <w:rPr>
            <w:webHidden/>
          </w:rPr>
          <w:fldChar w:fldCharType="separate"/>
        </w:r>
        <w:r w:rsidR="00C841DC">
          <w:rPr>
            <w:webHidden/>
          </w:rPr>
          <w:delText>6</w:delText>
        </w:r>
        <w:r w:rsidR="00C841DC">
          <w:rPr>
            <w:webHidden/>
          </w:rPr>
          <w:fldChar w:fldCharType="end"/>
        </w:r>
        <w:r>
          <w:fldChar w:fldCharType="end"/>
        </w:r>
      </w:del>
    </w:p>
    <w:p w14:paraId="4D5A077B" w14:textId="77777777" w:rsidR="00C841DC" w:rsidRDefault="0052002C">
      <w:pPr>
        <w:pStyle w:val="TOC1"/>
        <w:rPr>
          <w:del w:id="54" w:author="Prabhu, Akshata MS" w:date="2024-08-23T08:02:00Z"/>
          <w:rFonts w:asciiTheme="minorHAnsi" w:eastAsiaTheme="minorEastAsia" w:hAnsiTheme="minorHAnsi" w:cstheme="minorBidi"/>
          <w:b w:val="0"/>
          <w:sz w:val="22"/>
          <w:szCs w:val="22"/>
        </w:rPr>
      </w:pPr>
      <w:del w:id="55" w:author="Prabhu, Akshata MS" w:date="2024-08-23T08:02:00Z">
        <w:r>
          <w:fldChar w:fldCharType="begin"/>
        </w:r>
        <w:r>
          <w:delInstrText xml:space="preserve"> HYPERLINK \l "_Toc152605142" </w:delInstrText>
        </w:r>
        <w:r>
          <w:fldChar w:fldCharType="separate"/>
        </w:r>
        <w:r w:rsidR="00C841DC" w:rsidRPr="00793D72">
          <w:rPr>
            <w:rStyle w:val="Hyperlink"/>
          </w:rPr>
          <w:delText>23.</w:delText>
        </w:r>
        <w:r w:rsidR="00C841DC">
          <w:rPr>
            <w:rFonts w:asciiTheme="minorHAnsi" w:eastAsiaTheme="minorEastAsia" w:hAnsiTheme="minorHAnsi" w:cstheme="minorBidi"/>
            <w:b w:val="0"/>
            <w:sz w:val="22"/>
            <w:szCs w:val="22"/>
          </w:rPr>
          <w:tab/>
        </w:r>
        <w:r w:rsidR="00C841DC" w:rsidRPr="00793D72">
          <w:rPr>
            <w:rStyle w:val="Hyperlink"/>
          </w:rPr>
          <w:delText>PAYMENT TIMES PROCUREMENT CONNECTED POLICY (OPTIONAL)</w:delText>
        </w:r>
        <w:r w:rsidR="00C841DC">
          <w:rPr>
            <w:webHidden/>
          </w:rPr>
          <w:tab/>
        </w:r>
        <w:r w:rsidR="00C841DC">
          <w:rPr>
            <w:webHidden/>
          </w:rPr>
          <w:fldChar w:fldCharType="begin"/>
        </w:r>
        <w:r w:rsidR="00C841DC">
          <w:rPr>
            <w:webHidden/>
          </w:rPr>
          <w:delInstrText xml:space="preserve"> PAGEREF _Toc152605142 \h </w:delInstrText>
        </w:r>
        <w:r w:rsidR="00C841DC">
          <w:rPr>
            <w:webHidden/>
          </w:rPr>
        </w:r>
        <w:r w:rsidR="00C841DC">
          <w:rPr>
            <w:webHidden/>
          </w:rPr>
          <w:fldChar w:fldCharType="separate"/>
        </w:r>
        <w:r w:rsidR="00C841DC">
          <w:rPr>
            <w:webHidden/>
          </w:rPr>
          <w:delText>7</w:delText>
        </w:r>
        <w:r w:rsidR="00C841DC">
          <w:rPr>
            <w:webHidden/>
          </w:rPr>
          <w:fldChar w:fldCharType="end"/>
        </w:r>
        <w:r>
          <w:fldChar w:fldCharType="end"/>
        </w:r>
      </w:del>
    </w:p>
    <w:p w14:paraId="11DDEB21" w14:textId="77777777" w:rsidR="00C841DC" w:rsidRDefault="0052002C">
      <w:pPr>
        <w:pStyle w:val="TOC1"/>
        <w:rPr>
          <w:del w:id="56" w:author="Prabhu, Akshata MS" w:date="2024-08-23T08:02:00Z"/>
          <w:rFonts w:asciiTheme="minorHAnsi" w:eastAsiaTheme="minorEastAsia" w:hAnsiTheme="minorHAnsi" w:cstheme="minorBidi"/>
          <w:b w:val="0"/>
          <w:sz w:val="22"/>
          <w:szCs w:val="22"/>
        </w:rPr>
      </w:pPr>
      <w:del w:id="57" w:author="Prabhu, Akshata MS" w:date="2024-08-23T08:02:00Z">
        <w:r>
          <w:fldChar w:fldCharType="begin"/>
        </w:r>
        <w:r>
          <w:delInstrText xml:space="preserve"> HYPERLINK \l "_Toc152605143" </w:delInstrText>
        </w:r>
        <w:r>
          <w:fldChar w:fldCharType="separate"/>
        </w:r>
        <w:r w:rsidR="00C841DC" w:rsidRPr="00793D72">
          <w:rPr>
            <w:rStyle w:val="Hyperlink"/>
          </w:rPr>
          <w:delText>24.</w:delText>
        </w:r>
        <w:r w:rsidR="00C841DC">
          <w:rPr>
            <w:rFonts w:asciiTheme="minorHAnsi" w:eastAsiaTheme="minorEastAsia" w:hAnsiTheme="minorHAnsi" w:cstheme="minorBidi"/>
            <w:b w:val="0"/>
            <w:sz w:val="22"/>
            <w:szCs w:val="22"/>
          </w:rPr>
          <w:tab/>
        </w:r>
        <w:r w:rsidR="00C841DC" w:rsidRPr="00793D72">
          <w:rPr>
            <w:rStyle w:val="Hyperlink"/>
          </w:rPr>
          <w:delText>PAN-EUROPEAN PUBLIC PROCUREMENT ON-LINE (PEPPOL) FRAMEWORK (OPTIONAL)</w:delText>
        </w:r>
        <w:r w:rsidR="00C841DC">
          <w:rPr>
            <w:webHidden/>
          </w:rPr>
          <w:tab/>
        </w:r>
        <w:r w:rsidR="00C841DC">
          <w:rPr>
            <w:webHidden/>
          </w:rPr>
          <w:fldChar w:fldCharType="begin"/>
        </w:r>
        <w:r w:rsidR="00C841DC">
          <w:rPr>
            <w:webHidden/>
          </w:rPr>
          <w:delInstrText xml:space="preserve"> PAGEREF _Toc152605143 \h </w:delInstrText>
        </w:r>
        <w:r w:rsidR="00C841DC">
          <w:rPr>
            <w:webHidden/>
          </w:rPr>
        </w:r>
        <w:r w:rsidR="00C841DC">
          <w:rPr>
            <w:webHidden/>
          </w:rPr>
          <w:fldChar w:fldCharType="separate"/>
        </w:r>
        <w:r w:rsidR="00C841DC">
          <w:rPr>
            <w:webHidden/>
          </w:rPr>
          <w:delText>7</w:delText>
        </w:r>
        <w:r w:rsidR="00C841DC">
          <w:rPr>
            <w:webHidden/>
          </w:rPr>
          <w:fldChar w:fldCharType="end"/>
        </w:r>
        <w:r>
          <w:fldChar w:fldCharType="end"/>
        </w:r>
      </w:del>
    </w:p>
    <w:p w14:paraId="0992049E" w14:textId="77777777" w:rsidR="00C841DC" w:rsidRDefault="0052002C">
      <w:pPr>
        <w:pStyle w:val="TOC1"/>
        <w:rPr>
          <w:del w:id="58" w:author="Prabhu, Akshata MS" w:date="2024-08-23T08:02:00Z"/>
          <w:rFonts w:asciiTheme="minorHAnsi" w:eastAsiaTheme="minorEastAsia" w:hAnsiTheme="minorHAnsi" w:cstheme="minorBidi"/>
          <w:b w:val="0"/>
          <w:sz w:val="22"/>
          <w:szCs w:val="22"/>
        </w:rPr>
      </w:pPr>
      <w:del w:id="59" w:author="Prabhu, Akshata MS" w:date="2024-08-23T08:02:00Z">
        <w:r>
          <w:fldChar w:fldCharType="begin"/>
        </w:r>
        <w:r>
          <w:delInstrText xml:space="preserve"> HYPERLINK \l "_Toc152605144" </w:delInstrText>
        </w:r>
        <w:r>
          <w:fldChar w:fldCharType="separate"/>
        </w:r>
        <w:r w:rsidR="00C841DC" w:rsidRPr="00793D72">
          <w:rPr>
            <w:rStyle w:val="Hyperlink"/>
          </w:rPr>
          <w:delText>25.</w:delText>
        </w:r>
        <w:r w:rsidR="00C841DC">
          <w:rPr>
            <w:rFonts w:asciiTheme="minorHAnsi" w:eastAsiaTheme="minorEastAsia" w:hAnsiTheme="minorHAnsi" w:cstheme="minorBidi"/>
            <w:b w:val="0"/>
            <w:sz w:val="22"/>
            <w:szCs w:val="22"/>
          </w:rPr>
          <w:tab/>
        </w:r>
        <w:r w:rsidR="00C841DC" w:rsidRPr="00793D72">
          <w:rPr>
            <w:rStyle w:val="Hyperlink"/>
          </w:rPr>
          <w:delText>TENDERER DECLARATION (CORE)</w:delText>
        </w:r>
        <w:r w:rsidR="00C841DC">
          <w:rPr>
            <w:webHidden/>
          </w:rPr>
          <w:tab/>
        </w:r>
        <w:r w:rsidR="00C841DC">
          <w:rPr>
            <w:webHidden/>
          </w:rPr>
          <w:fldChar w:fldCharType="begin"/>
        </w:r>
        <w:r w:rsidR="00C841DC">
          <w:rPr>
            <w:webHidden/>
          </w:rPr>
          <w:delInstrText xml:space="preserve"> PAGEREF _Toc152605144 \h </w:delInstrText>
        </w:r>
        <w:r w:rsidR="00C841DC">
          <w:rPr>
            <w:webHidden/>
          </w:rPr>
        </w:r>
        <w:r w:rsidR="00C841DC">
          <w:rPr>
            <w:webHidden/>
          </w:rPr>
          <w:fldChar w:fldCharType="separate"/>
        </w:r>
        <w:r w:rsidR="00C841DC">
          <w:rPr>
            <w:webHidden/>
          </w:rPr>
          <w:delText>8</w:delText>
        </w:r>
        <w:r w:rsidR="00C841DC">
          <w:rPr>
            <w:webHidden/>
          </w:rPr>
          <w:fldChar w:fldCharType="end"/>
        </w:r>
        <w:r>
          <w:fldChar w:fldCharType="end"/>
        </w:r>
      </w:del>
    </w:p>
    <w:p w14:paraId="41C7DAA5" w14:textId="77777777" w:rsidR="00C841DC" w:rsidRDefault="0052002C">
      <w:pPr>
        <w:pStyle w:val="TOC1"/>
        <w:rPr>
          <w:del w:id="60" w:author="Prabhu, Akshata MS" w:date="2024-08-23T08:02:00Z"/>
          <w:rFonts w:asciiTheme="minorHAnsi" w:eastAsiaTheme="minorEastAsia" w:hAnsiTheme="minorHAnsi" w:cstheme="minorBidi"/>
          <w:b w:val="0"/>
          <w:sz w:val="22"/>
          <w:szCs w:val="22"/>
        </w:rPr>
      </w:pPr>
      <w:del w:id="61" w:author="Prabhu, Akshata MS" w:date="2024-08-23T08:02:00Z">
        <w:r>
          <w:fldChar w:fldCharType="begin"/>
        </w:r>
        <w:r>
          <w:delInstrText xml:space="preserve"> HYPERLINK \l "_Toc152605145"</w:delInstrText>
        </w:r>
        <w:r>
          <w:delInstrText xml:space="preserve"> </w:delInstrText>
        </w:r>
        <w:r>
          <w:fldChar w:fldCharType="separate"/>
        </w:r>
        <w:r w:rsidR="00C841DC" w:rsidRPr="00793D72">
          <w:rPr>
            <w:rStyle w:val="Hyperlink"/>
          </w:rPr>
          <w:delText>26.</w:delText>
        </w:r>
        <w:r w:rsidR="00C841DC">
          <w:rPr>
            <w:rFonts w:asciiTheme="minorHAnsi" w:eastAsiaTheme="minorEastAsia" w:hAnsiTheme="minorHAnsi" w:cstheme="minorBidi"/>
            <w:b w:val="0"/>
            <w:sz w:val="22"/>
            <w:szCs w:val="22"/>
          </w:rPr>
          <w:tab/>
        </w:r>
        <w:r w:rsidR="00C841DC" w:rsidRPr="00793D72">
          <w:rPr>
            <w:rStyle w:val="Hyperlink"/>
          </w:rPr>
          <w:delText>AUSTRALIAN INDUSTRY CAPABILITY (OPTIONAL)</w:delText>
        </w:r>
        <w:r w:rsidR="00C841DC">
          <w:rPr>
            <w:webHidden/>
          </w:rPr>
          <w:tab/>
        </w:r>
        <w:r w:rsidR="00C841DC">
          <w:rPr>
            <w:webHidden/>
          </w:rPr>
          <w:fldChar w:fldCharType="begin"/>
        </w:r>
        <w:r w:rsidR="00C841DC">
          <w:rPr>
            <w:webHidden/>
          </w:rPr>
          <w:delInstrText xml:space="preserve"> PAGEREF _Toc152605145 \h </w:delInstrText>
        </w:r>
        <w:r w:rsidR="00C841DC">
          <w:rPr>
            <w:webHidden/>
          </w:rPr>
        </w:r>
        <w:r w:rsidR="00C841DC">
          <w:rPr>
            <w:webHidden/>
          </w:rPr>
          <w:fldChar w:fldCharType="separate"/>
        </w:r>
        <w:r w:rsidR="00C841DC">
          <w:rPr>
            <w:webHidden/>
          </w:rPr>
          <w:delText>8</w:delText>
        </w:r>
        <w:r w:rsidR="00C841DC">
          <w:rPr>
            <w:webHidden/>
          </w:rPr>
          <w:fldChar w:fldCharType="end"/>
        </w:r>
        <w:r>
          <w:fldChar w:fldCharType="end"/>
        </w:r>
      </w:del>
    </w:p>
    <w:p w14:paraId="2B1BBD17" w14:textId="77777777" w:rsidR="00C841DC" w:rsidRDefault="0052002C">
      <w:pPr>
        <w:pStyle w:val="TOC1"/>
        <w:rPr>
          <w:del w:id="62" w:author="Prabhu, Akshata MS" w:date="2024-08-23T08:02:00Z"/>
          <w:rFonts w:asciiTheme="minorHAnsi" w:eastAsiaTheme="minorEastAsia" w:hAnsiTheme="minorHAnsi" w:cstheme="minorBidi"/>
          <w:b w:val="0"/>
          <w:sz w:val="22"/>
          <w:szCs w:val="22"/>
        </w:rPr>
      </w:pPr>
      <w:del w:id="63" w:author="Prabhu, Akshata MS" w:date="2024-08-23T08:02:00Z">
        <w:r>
          <w:fldChar w:fldCharType="begin"/>
        </w:r>
        <w:r>
          <w:delInstrText xml:space="preserve"> HYPERLINK \l "_Toc152605146" </w:delInstrText>
        </w:r>
        <w:r>
          <w:fldChar w:fldCharType="separate"/>
        </w:r>
        <w:r w:rsidR="00C841DC" w:rsidRPr="00793D72">
          <w:rPr>
            <w:rStyle w:val="Hyperlink"/>
          </w:rPr>
          <w:delText>27.</w:delText>
        </w:r>
        <w:r w:rsidR="00C841DC">
          <w:rPr>
            <w:rFonts w:asciiTheme="minorHAnsi" w:eastAsiaTheme="minorEastAsia" w:hAnsiTheme="minorHAnsi" w:cstheme="minorBidi"/>
            <w:b w:val="0"/>
            <w:sz w:val="22"/>
            <w:szCs w:val="22"/>
          </w:rPr>
          <w:tab/>
        </w:r>
        <w:r w:rsidR="00C841DC" w:rsidRPr="00793D72">
          <w:rPr>
            <w:rStyle w:val="Hyperlink"/>
          </w:rPr>
          <w:delText>COUNTRY OF TAX RESIDENCY (OPTIONAL)</w:delText>
        </w:r>
        <w:r w:rsidR="00C841DC">
          <w:rPr>
            <w:webHidden/>
          </w:rPr>
          <w:tab/>
        </w:r>
        <w:r w:rsidR="00C841DC">
          <w:rPr>
            <w:webHidden/>
          </w:rPr>
          <w:fldChar w:fldCharType="begin"/>
        </w:r>
        <w:r w:rsidR="00C841DC">
          <w:rPr>
            <w:webHidden/>
          </w:rPr>
          <w:delInstrText xml:space="preserve"> PAGEREF _Toc152605146 \h </w:delInstrText>
        </w:r>
        <w:r w:rsidR="00C841DC">
          <w:rPr>
            <w:webHidden/>
          </w:rPr>
        </w:r>
        <w:r w:rsidR="00C841DC">
          <w:rPr>
            <w:webHidden/>
          </w:rPr>
          <w:fldChar w:fldCharType="separate"/>
        </w:r>
        <w:r w:rsidR="00C841DC">
          <w:rPr>
            <w:webHidden/>
          </w:rPr>
          <w:delText>9</w:delText>
        </w:r>
        <w:r w:rsidR="00C841DC">
          <w:rPr>
            <w:webHidden/>
          </w:rPr>
          <w:fldChar w:fldCharType="end"/>
        </w:r>
        <w:r>
          <w:fldChar w:fldCharType="end"/>
        </w:r>
      </w:del>
    </w:p>
    <w:p w14:paraId="4174DD40" w14:textId="0996B58A" w:rsidR="00042961" w:rsidRDefault="0052002C">
      <w:pPr>
        <w:pStyle w:val="TOC1"/>
        <w:rPr>
          <w:ins w:id="64" w:author="Prabhu, Akshata MS" w:date="2024-08-23T08:02:00Z"/>
          <w:rFonts w:asciiTheme="minorHAnsi" w:eastAsiaTheme="minorEastAsia" w:hAnsiTheme="minorHAnsi" w:cstheme="minorBidi"/>
          <w:b w:val="0"/>
          <w:sz w:val="22"/>
          <w:szCs w:val="22"/>
        </w:rPr>
      </w:pPr>
      <w:ins w:id="65" w:author="Prabhu, Akshata MS" w:date="2024-08-23T08:02:00Z">
        <w:r>
          <w:fldChar w:fldCharType="begin"/>
        </w:r>
        <w:r>
          <w:instrText xml:space="preserve"> HYPERLINK \l "_Toc175231774" </w:instrText>
        </w:r>
        <w:r>
          <w:fldChar w:fldCharType="separate"/>
        </w:r>
        <w:r w:rsidR="00042961" w:rsidRPr="00466A35">
          <w:rPr>
            <w:rStyle w:val="Hyperlink"/>
          </w:rPr>
          <w:t>ANNEXES</w:t>
        </w:r>
        <w:r w:rsidR="00042961">
          <w:rPr>
            <w:webHidden/>
          </w:rPr>
          <w:tab/>
        </w:r>
        <w:r w:rsidR="00042961">
          <w:rPr>
            <w:webHidden/>
          </w:rPr>
          <w:fldChar w:fldCharType="begin"/>
        </w:r>
        <w:r w:rsidR="00042961">
          <w:rPr>
            <w:webHidden/>
          </w:rPr>
          <w:instrText xml:space="preserve"> PAGEREF _Toc175231774 \h </w:instrText>
        </w:r>
        <w:r w:rsidR="00042961">
          <w:rPr>
            <w:webHidden/>
          </w:rPr>
        </w:r>
        <w:r w:rsidR="00042961">
          <w:rPr>
            <w:webHidden/>
          </w:rPr>
          <w:fldChar w:fldCharType="separate"/>
        </w:r>
        <w:r w:rsidR="00042961">
          <w:rPr>
            <w:webHidden/>
          </w:rPr>
          <w:t>i</w:t>
        </w:r>
        <w:r w:rsidR="00042961">
          <w:rPr>
            <w:webHidden/>
          </w:rPr>
          <w:fldChar w:fldCharType="end"/>
        </w:r>
        <w:r>
          <w:fldChar w:fldCharType="end"/>
        </w:r>
      </w:ins>
    </w:p>
    <w:p w14:paraId="3B58B213" w14:textId="5368FE8F" w:rsidR="00042961" w:rsidRDefault="0052002C">
      <w:pPr>
        <w:pStyle w:val="TOC1"/>
        <w:rPr>
          <w:ins w:id="66" w:author="Prabhu, Akshata MS" w:date="2024-08-23T08:02:00Z"/>
          <w:rFonts w:asciiTheme="minorHAnsi" w:eastAsiaTheme="minorEastAsia" w:hAnsiTheme="minorHAnsi" w:cstheme="minorBidi"/>
          <w:b w:val="0"/>
          <w:sz w:val="22"/>
          <w:szCs w:val="22"/>
        </w:rPr>
      </w:pPr>
      <w:ins w:id="67" w:author="Prabhu, Akshata MS" w:date="2024-08-23T08:02:00Z">
        <w:r>
          <w:fldChar w:fldCharType="begin"/>
        </w:r>
        <w:r>
          <w:instrText xml:space="preserve"> HYPERLINK \l "_Toc175231775" </w:instrText>
        </w:r>
        <w:r>
          <w:fldChar w:fldCharType="separate"/>
        </w:r>
        <w:r w:rsidR="00042961" w:rsidRPr="00466A35">
          <w:rPr>
            <w:rStyle w:val="Hyperlink"/>
          </w:rPr>
          <w:t>1.</w:t>
        </w:r>
        <w:r w:rsidR="00042961">
          <w:rPr>
            <w:rFonts w:asciiTheme="minorHAnsi" w:eastAsiaTheme="minorEastAsia" w:hAnsiTheme="minorHAnsi" w:cstheme="minorBidi"/>
            <w:b w:val="0"/>
            <w:sz w:val="22"/>
            <w:szCs w:val="22"/>
          </w:rPr>
          <w:tab/>
        </w:r>
        <w:r w:rsidR="00042961" w:rsidRPr="00466A35">
          <w:rPr>
            <w:rStyle w:val="Hyperlink"/>
          </w:rPr>
          <w:t>General (Core)</w:t>
        </w:r>
        <w:r w:rsidR="00042961">
          <w:rPr>
            <w:webHidden/>
          </w:rPr>
          <w:tab/>
        </w:r>
        <w:r w:rsidR="00042961">
          <w:rPr>
            <w:webHidden/>
          </w:rPr>
          <w:fldChar w:fldCharType="begin"/>
        </w:r>
        <w:r w:rsidR="00042961">
          <w:rPr>
            <w:webHidden/>
          </w:rPr>
          <w:instrText xml:space="preserve"> PAGEREF _Toc175231775 \h </w:instrText>
        </w:r>
        <w:r w:rsidR="00042961">
          <w:rPr>
            <w:webHidden/>
          </w:rPr>
        </w:r>
        <w:r w:rsidR="00042961">
          <w:rPr>
            <w:webHidden/>
          </w:rPr>
          <w:fldChar w:fldCharType="separate"/>
        </w:r>
        <w:r w:rsidR="00042961">
          <w:rPr>
            <w:webHidden/>
          </w:rPr>
          <w:t>1</w:t>
        </w:r>
        <w:r w:rsidR="00042961">
          <w:rPr>
            <w:webHidden/>
          </w:rPr>
          <w:fldChar w:fldCharType="end"/>
        </w:r>
        <w:r>
          <w:fldChar w:fldCharType="end"/>
        </w:r>
      </w:ins>
    </w:p>
    <w:p w14:paraId="54B443DD" w14:textId="62E9B8EB" w:rsidR="00042961" w:rsidRDefault="0052002C">
      <w:pPr>
        <w:pStyle w:val="TOC1"/>
        <w:rPr>
          <w:ins w:id="68" w:author="Prabhu, Akshata MS" w:date="2024-08-23T08:02:00Z"/>
          <w:rFonts w:asciiTheme="minorHAnsi" w:eastAsiaTheme="minorEastAsia" w:hAnsiTheme="minorHAnsi" w:cstheme="minorBidi"/>
          <w:b w:val="0"/>
          <w:sz w:val="22"/>
          <w:szCs w:val="22"/>
        </w:rPr>
      </w:pPr>
      <w:ins w:id="69" w:author="Prabhu, Akshata MS" w:date="2024-08-23T08:02:00Z">
        <w:r>
          <w:fldChar w:fldCharType="begin"/>
        </w:r>
        <w:r>
          <w:instrText xml:space="preserve"> HYPERLINK \l "_Toc175231776" </w:instrText>
        </w:r>
        <w:r>
          <w:fldChar w:fldCharType="separate"/>
        </w:r>
        <w:r w:rsidR="00042961" w:rsidRPr="00466A35">
          <w:rPr>
            <w:rStyle w:val="Hyperlink"/>
          </w:rPr>
          <w:t>2.</w:t>
        </w:r>
        <w:r w:rsidR="00042961">
          <w:rPr>
            <w:rFonts w:asciiTheme="minorHAnsi" w:eastAsiaTheme="minorEastAsia" w:hAnsiTheme="minorHAnsi" w:cstheme="minorBidi"/>
            <w:b w:val="0"/>
            <w:sz w:val="22"/>
            <w:szCs w:val="22"/>
          </w:rPr>
          <w:tab/>
        </w:r>
        <w:r w:rsidR="00042961" w:rsidRPr="00466A35">
          <w:rPr>
            <w:rStyle w:val="Hyperlink"/>
          </w:rPr>
          <w:t>Alterations, Erasures and Illegibility (Core)</w:t>
        </w:r>
        <w:r w:rsidR="00042961">
          <w:rPr>
            <w:webHidden/>
          </w:rPr>
          <w:tab/>
        </w:r>
        <w:r w:rsidR="00042961">
          <w:rPr>
            <w:webHidden/>
          </w:rPr>
          <w:fldChar w:fldCharType="begin"/>
        </w:r>
        <w:r w:rsidR="00042961">
          <w:rPr>
            <w:webHidden/>
          </w:rPr>
          <w:instrText xml:space="preserve"> PAGEREF _Toc175231776 \h </w:instrText>
        </w:r>
        <w:r w:rsidR="00042961">
          <w:rPr>
            <w:webHidden/>
          </w:rPr>
        </w:r>
        <w:r w:rsidR="00042961">
          <w:rPr>
            <w:webHidden/>
          </w:rPr>
          <w:fldChar w:fldCharType="separate"/>
        </w:r>
        <w:r w:rsidR="00042961">
          <w:rPr>
            <w:webHidden/>
          </w:rPr>
          <w:t>1</w:t>
        </w:r>
        <w:r w:rsidR="00042961">
          <w:rPr>
            <w:webHidden/>
          </w:rPr>
          <w:fldChar w:fldCharType="end"/>
        </w:r>
        <w:r>
          <w:fldChar w:fldCharType="end"/>
        </w:r>
      </w:ins>
    </w:p>
    <w:p w14:paraId="229C61A2" w14:textId="60675F0F" w:rsidR="00042961" w:rsidRDefault="0052002C">
      <w:pPr>
        <w:pStyle w:val="TOC1"/>
        <w:rPr>
          <w:ins w:id="70" w:author="Prabhu, Akshata MS" w:date="2024-08-23T08:02:00Z"/>
          <w:rFonts w:asciiTheme="minorHAnsi" w:eastAsiaTheme="minorEastAsia" w:hAnsiTheme="minorHAnsi" w:cstheme="minorBidi"/>
          <w:b w:val="0"/>
          <w:sz w:val="22"/>
          <w:szCs w:val="22"/>
        </w:rPr>
      </w:pPr>
      <w:ins w:id="71" w:author="Prabhu, Akshata MS" w:date="2024-08-23T08:02:00Z">
        <w:r>
          <w:fldChar w:fldCharType="begin"/>
        </w:r>
        <w:r>
          <w:instrText xml:space="preserve"> HYPERLINK \l "_Toc175231777" </w:instrText>
        </w:r>
        <w:r>
          <w:fldChar w:fldCharType="separate"/>
        </w:r>
        <w:r w:rsidR="00042961" w:rsidRPr="00466A35">
          <w:rPr>
            <w:rStyle w:val="Hyperlink"/>
          </w:rPr>
          <w:t>3.</w:t>
        </w:r>
        <w:r w:rsidR="00042961">
          <w:rPr>
            <w:rFonts w:asciiTheme="minorHAnsi" w:eastAsiaTheme="minorEastAsia" w:hAnsiTheme="minorHAnsi" w:cstheme="minorBidi"/>
            <w:b w:val="0"/>
            <w:sz w:val="22"/>
            <w:szCs w:val="22"/>
          </w:rPr>
          <w:tab/>
        </w:r>
        <w:r w:rsidR="00042961" w:rsidRPr="00466A35">
          <w:rPr>
            <w:rStyle w:val="Hyperlink"/>
          </w:rPr>
          <w:t>Unintentional Errors of Form (Optional)</w:t>
        </w:r>
        <w:r w:rsidR="00042961">
          <w:rPr>
            <w:webHidden/>
          </w:rPr>
          <w:tab/>
        </w:r>
        <w:r w:rsidR="00042961">
          <w:rPr>
            <w:webHidden/>
          </w:rPr>
          <w:fldChar w:fldCharType="begin"/>
        </w:r>
        <w:r w:rsidR="00042961">
          <w:rPr>
            <w:webHidden/>
          </w:rPr>
          <w:instrText xml:space="preserve"> PAGEREF _Toc175231777 \h </w:instrText>
        </w:r>
        <w:r w:rsidR="00042961">
          <w:rPr>
            <w:webHidden/>
          </w:rPr>
        </w:r>
        <w:r w:rsidR="00042961">
          <w:rPr>
            <w:webHidden/>
          </w:rPr>
          <w:fldChar w:fldCharType="separate"/>
        </w:r>
        <w:r w:rsidR="00042961">
          <w:rPr>
            <w:webHidden/>
          </w:rPr>
          <w:t>1</w:t>
        </w:r>
        <w:r w:rsidR="00042961">
          <w:rPr>
            <w:webHidden/>
          </w:rPr>
          <w:fldChar w:fldCharType="end"/>
        </w:r>
        <w:r>
          <w:fldChar w:fldCharType="end"/>
        </w:r>
      </w:ins>
    </w:p>
    <w:p w14:paraId="645A505A" w14:textId="04A91474" w:rsidR="00042961" w:rsidRDefault="0052002C">
      <w:pPr>
        <w:pStyle w:val="TOC1"/>
        <w:rPr>
          <w:ins w:id="72" w:author="Prabhu, Akshata MS" w:date="2024-08-23T08:02:00Z"/>
          <w:rFonts w:asciiTheme="minorHAnsi" w:eastAsiaTheme="minorEastAsia" w:hAnsiTheme="minorHAnsi" w:cstheme="minorBidi"/>
          <w:b w:val="0"/>
          <w:sz w:val="22"/>
          <w:szCs w:val="22"/>
        </w:rPr>
      </w:pPr>
      <w:ins w:id="73" w:author="Prabhu, Akshata MS" w:date="2024-08-23T08:02:00Z">
        <w:r>
          <w:fldChar w:fldCharType="begin"/>
        </w:r>
        <w:r>
          <w:instrText xml:space="preserve"> HYPERLINK \l "_Toc175231778" </w:instrText>
        </w:r>
        <w:r>
          <w:fldChar w:fldCharType="separate"/>
        </w:r>
        <w:r w:rsidR="00042961" w:rsidRPr="00466A35">
          <w:rPr>
            <w:rStyle w:val="Hyperlink"/>
          </w:rPr>
          <w:t>4.</w:t>
        </w:r>
        <w:r w:rsidR="00042961">
          <w:rPr>
            <w:rFonts w:asciiTheme="minorHAnsi" w:eastAsiaTheme="minorEastAsia" w:hAnsiTheme="minorHAnsi" w:cstheme="minorBidi"/>
            <w:b w:val="0"/>
            <w:sz w:val="22"/>
            <w:szCs w:val="22"/>
          </w:rPr>
          <w:tab/>
        </w:r>
        <w:r w:rsidR="00042961" w:rsidRPr="00466A35">
          <w:rPr>
            <w:rStyle w:val="Hyperlink"/>
          </w:rPr>
          <w:t>Minimum Content and Format Requirements (Core)</w:t>
        </w:r>
        <w:r w:rsidR="00042961">
          <w:rPr>
            <w:webHidden/>
          </w:rPr>
          <w:tab/>
        </w:r>
        <w:r w:rsidR="00042961">
          <w:rPr>
            <w:webHidden/>
          </w:rPr>
          <w:fldChar w:fldCharType="begin"/>
        </w:r>
        <w:r w:rsidR="00042961">
          <w:rPr>
            <w:webHidden/>
          </w:rPr>
          <w:instrText xml:space="preserve"> PAGEREF _Toc175231778 \h </w:instrText>
        </w:r>
        <w:r w:rsidR="00042961">
          <w:rPr>
            <w:webHidden/>
          </w:rPr>
        </w:r>
        <w:r w:rsidR="00042961">
          <w:rPr>
            <w:webHidden/>
          </w:rPr>
          <w:fldChar w:fldCharType="separate"/>
        </w:r>
        <w:r w:rsidR="00042961">
          <w:rPr>
            <w:webHidden/>
          </w:rPr>
          <w:t>1</w:t>
        </w:r>
        <w:r w:rsidR="00042961">
          <w:rPr>
            <w:webHidden/>
          </w:rPr>
          <w:fldChar w:fldCharType="end"/>
        </w:r>
        <w:r>
          <w:fldChar w:fldCharType="end"/>
        </w:r>
      </w:ins>
    </w:p>
    <w:p w14:paraId="77C977FD" w14:textId="6D10B8AF" w:rsidR="00042961" w:rsidRDefault="0052002C">
      <w:pPr>
        <w:pStyle w:val="TOC1"/>
        <w:rPr>
          <w:ins w:id="74" w:author="Prabhu, Akshata MS" w:date="2024-08-23T08:02:00Z"/>
          <w:rFonts w:asciiTheme="minorHAnsi" w:eastAsiaTheme="minorEastAsia" w:hAnsiTheme="minorHAnsi" w:cstheme="minorBidi"/>
          <w:b w:val="0"/>
          <w:sz w:val="22"/>
          <w:szCs w:val="22"/>
        </w:rPr>
      </w:pPr>
      <w:ins w:id="75" w:author="Prabhu, Akshata MS" w:date="2024-08-23T08:02:00Z">
        <w:r>
          <w:fldChar w:fldCharType="begin"/>
        </w:r>
        <w:r>
          <w:instrText xml:space="preserve"> HYPERLINK </w:instrText>
        </w:r>
        <w:r>
          <w:instrText xml:space="preserve">\l "_Toc175231779" </w:instrText>
        </w:r>
        <w:r>
          <w:fldChar w:fldCharType="separate"/>
        </w:r>
        <w:r w:rsidR="00042961" w:rsidRPr="00466A35">
          <w:rPr>
            <w:rStyle w:val="Hyperlink"/>
          </w:rPr>
          <w:t>5.</w:t>
        </w:r>
        <w:r w:rsidR="00042961">
          <w:rPr>
            <w:rFonts w:asciiTheme="minorHAnsi" w:eastAsiaTheme="minorEastAsia" w:hAnsiTheme="minorHAnsi" w:cstheme="minorBidi"/>
            <w:b w:val="0"/>
            <w:sz w:val="22"/>
            <w:szCs w:val="22"/>
          </w:rPr>
          <w:tab/>
        </w:r>
        <w:r w:rsidR="00042961" w:rsidRPr="00466A35">
          <w:rPr>
            <w:rStyle w:val="Hyperlink"/>
          </w:rPr>
          <w:t>Amendments and Queries (Core)</w:t>
        </w:r>
        <w:r w:rsidR="00042961">
          <w:rPr>
            <w:webHidden/>
          </w:rPr>
          <w:tab/>
        </w:r>
        <w:r w:rsidR="00042961">
          <w:rPr>
            <w:webHidden/>
          </w:rPr>
          <w:fldChar w:fldCharType="begin"/>
        </w:r>
        <w:r w:rsidR="00042961">
          <w:rPr>
            <w:webHidden/>
          </w:rPr>
          <w:instrText xml:space="preserve"> PAGEREF _Toc175231779 \h </w:instrText>
        </w:r>
        <w:r w:rsidR="00042961">
          <w:rPr>
            <w:webHidden/>
          </w:rPr>
        </w:r>
        <w:r w:rsidR="00042961">
          <w:rPr>
            <w:webHidden/>
          </w:rPr>
          <w:fldChar w:fldCharType="separate"/>
        </w:r>
        <w:r w:rsidR="00042961">
          <w:rPr>
            <w:webHidden/>
          </w:rPr>
          <w:t>1</w:t>
        </w:r>
        <w:r w:rsidR="00042961">
          <w:rPr>
            <w:webHidden/>
          </w:rPr>
          <w:fldChar w:fldCharType="end"/>
        </w:r>
        <w:r>
          <w:fldChar w:fldCharType="end"/>
        </w:r>
      </w:ins>
    </w:p>
    <w:p w14:paraId="070D2950" w14:textId="3401DA20" w:rsidR="00042961" w:rsidRDefault="0052002C">
      <w:pPr>
        <w:pStyle w:val="TOC1"/>
        <w:rPr>
          <w:ins w:id="76" w:author="Prabhu, Akshata MS" w:date="2024-08-23T08:02:00Z"/>
          <w:rFonts w:asciiTheme="minorHAnsi" w:eastAsiaTheme="minorEastAsia" w:hAnsiTheme="minorHAnsi" w:cstheme="minorBidi"/>
          <w:b w:val="0"/>
          <w:sz w:val="22"/>
          <w:szCs w:val="22"/>
        </w:rPr>
      </w:pPr>
      <w:ins w:id="77" w:author="Prabhu, Akshata MS" w:date="2024-08-23T08:02:00Z">
        <w:r>
          <w:fldChar w:fldCharType="begin"/>
        </w:r>
        <w:r>
          <w:instrText xml:space="preserve"> HYPERLINK \l "_Toc175231780" </w:instrText>
        </w:r>
        <w:r>
          <w:fldChar w:fldCharType="separate"/>
        </w:r>
        <w:r w:rsidR="00042961" w:rsidRPr="00466A35">
          <w:rPr>
            <w:rStyle w:val="Hyperlink"/>
          </w:rPr>
          <w:t>6.</w:t>
        </w:r>
        <w:r w:rsidR="00042961">
          <w:rPr>
            <w:rFonts w:asciiTheme="minorHAnsi" w:eastAsiaTheme="minorEastAsia" w:hAnsiTheme="minorHAnsi" w:cstheme="minorBidi"/>
            <w:b w:val="0"/>
            <w:sz w:val="22"/>
            <w:szCs w:val="22"/>
          </w:rPr>
          <w:tab/>
        </w:r>
        <w:r w:rsidR="00042961" w:rsidRPr="00466A35">
          <w:rPr>
            <w:rStyle w:val="Hyperlink"/>
          </w:rPr>
          <w:t>Alternatives (Core)</w:t>
        </w:r>
        <w:r w:rsidR="00042961">
          <w:rPr>
            <w:webHidden/>
          </w:rPr>
          <w:tab/>
        </w:r>
        <w:r w:rsidR="00042961">
          <w:rPr>
            <w:webHidden/>
          </w:rPr>
          <w:fldChar w:fldCharType="begin"/>
        </w:r>
        <w:r w:rsidR="00042961">
          <w:rPr>
            <w:webHidden/>
          </w:rPr>
          <w:instrText xml:space="preserve"> PAGEREF _Toc175231780 \h </w:instrText>
        </w:r>
        <w:r w:rsidR="00042961">
          <w:rPr>
            <w:webHidden/>
          </w:rPr>
        </w:r>
        <w:r w:rsidR="00042961">
          <w:rPr>
            <w:webHidden/>
          </w:rPr>
          <w:fldChar w:fldCharType="separate"/>
        </w:r>
        <w:r w:rsidR="00042961">
          <w:rPr>
            <w:webHidden/>
          </w:rPr>
          <w:t>1</w:t>
        </w:r>
        <w:r w:rsidR="00042961">
          <w:rPr>
            <w:webHidden/>
          </w:rPr>
          <w:fldChar w:fldCharType="end"/>
        </w:r>
        <w:r>
          <w:fldChar w:fldCharType="end"/>
        </w:r>
      </w:ins>
    </w:p>
    <w:p w14:paraId="1EF6940B" w14:textId="679903A8" w:rsidR="00042961" w:rsidRDefault="0052002C">
      <w:pPr>
        <w:pStyle w:val="TOC1"/>
        <w:rPr>
          <w:ins w:id="78" w:author="Prabhu, Akshata MS" w:date="2024-08-23T08:02:00Z"/>
          <w:rFonts w:asciiTheme="minorHAnsi" w:eastAsiaTheme="minorEastAsia" w:hAnsiTheme="minorHAnsi" w:cstheme="minorBidi"/>
          <w:b w:val="0"/>
          <w:sz w:val="22"/>
          <w:szCs w:val="22"/>
        </w:rPr>
      </w:pPr>
      <w:ins w:id="79" w:author="Prabhu, Akshata MS" w:date="2024-08-23T08:02:00Z">
        <w:r>
          <w:fldChar w:fldCharType="begin"/>
        </w:r>
        <w:r>
          <w:instrText xml:space="preserve"> HYPERLINK \l "_Toc175231781" </w:instrText>
        </w:r>
        <w:r>
          <w:fldChar w:fldCharType="separate"/>
        </w:r>
        <w:r w:rsidR="00042961" w:rsidRPr="00466A35">
          <w:rPr>
            <w:rStyle w:val="Hyperlink"/>
          </w:rPr>
          <w:t>7.</w:t>
        </w:r>
        <w:r w:rsidR="00042961">
          <w:rPr>
            <w:rFonts w:asciiTheme="minorHAnsi" w:eastAsiaTheme="minorEastAsia" w:hAnsiTheme="minorHAnsi" w:cstheme="minorBidi"/>
            <w:b w:val="0"/>
            <w:sz w:val="22"/>
            <w:szCs w:val="22"/>
          </w:rPr>
          <w:tab/>
        </w:r>
        <w:r w:rsidR="00042961" w:rsidRPr="00466A35">
          <w:rPr>
            <w:rStyle w:val="Hyperlink"/>
          </w:rPr>
          <w:t>Lodgement (Core)</w:t>
        </w:r>
        <w:r w:rsidR="00042961">
          <w:rPr>
            <w:webHidden/>
          </w:rPr>
          <w:tab/>
        </w:r>
        <w:r w:rsidR="00042961">
          <w:rPr>
            <w:webHidden/>
          </w:rPr>
          <w:fldChar w:fldCharType="begin"/>
        </w:r>
        <w:r w:rsidR="00042961">
          <w:rPr>
            <w:webHidden/>
          </w:rPr>
          <w:instrText xml:space="preserve"> PAGEREF _Toc175231781 \h </w:instrText>
        </w:r>
        <w:r w:rsidR="00042961">
          <w:rPr>
            <w:webHidden/>
          </w:rPr>
        </w:r>
        <w:r w:rsidR="00042961">
          <w:rPr>
            <w:webHidden/>
          </w:rPr>
          <w:fldChar w:fldCharType="separate"/>
        </w:r>
        <w:r w:rsidR="00042961">
          <w:rPr>
            <w:webHidden/>
          </w:rPr>
          <w:t>1</w:t>
        </w:r>
        <w:r w:rsidR="00042961">
          <w:rPr>
            <w:webHidden/>
          </w:rPr>
          <w:fldChar w:fldCharType="end"/>
        </w:r>
        <w:r>
          <w:fldChar w:fldCharType="end"/>
        </w:r>
      </w:ins>
    </w:p>
    <w:p w14:paraId="749A2363" w14:textId="79AF6C24" w:rsidR="00042961" w:rsidRDefault="0052002C">
      <w:pPr>
        <w:pStyle w:val="TOC1"/>
        <w:rPr>
          <w:ins w:id="80" w:author="Prabhu, Akshata MS" w:date="2024-08-23T08:02:00Z"/>
          <w:rFonts w:asciiTheme="minorHAnsi" w:eastAsiaTheme="minorEastAsia" w:hAnsiTheme="minorHAnsi" w:cstheme="minorBidi"/>
          <w:b w:val="0"/>
          <w:sz w:val="22"/>
          <w:szCs w:val="22"/>
        </w:rPr>
      </w:pPr>
      <w:ins w:id="81" w:author="Prabhu, Akshata MS" w:date="2024-08-23T08:02:00Z">
        <w:r>
          <w:fldChar w:fldCharType="begin"/>
        </w:r>
        <w:r>
          <w:instrText xml:space="preserve"> HYPERLINK \l "_Toc175231782" </w:instrText>
        </w:r>
        <w:r>
          <w:fldChar w:fldCharType="separate"/>
        </w:r>
        <w:r w:rsidR="00042961" w:rsidRPr="00466A35">
          <w:rPr>
            <w:rStyle w:val="Hyperlink"/>
          </w:rPr>
          <w:t>8.</w:t>
        </w:r>
        <w:r w:rsidR="00042961">
          <w:rPr>
            <w:rFonts w:asciiTheme="minorHAnsi" w:eastAsiaTheme="minorEastAsia" w:hAnsiTheme="minorHAnsi" w:cstheme="minorBidi"/>
            <w:b w:val="0"/>
            <w:sz w:val="22"/>
            <w:szCs w:val="22"/>
          </w:rPr>
          <w:tab/>
        </w:r>
        <w:r w:rsidR="00042961" w:rsidRPr="00466A35">
          <w:rPr>
            <w:rStyle w:val="Hyperlink"/>
          </w:rPr>
          <w:t>Termination, Suspension or Deferral of RFT (Core)</w:t>
        </w:r>
        <w:r w:rsidR="00042961">
          <w:rPr>
            <w:webHidden/>
          </w:rPr>
          <w:tab/>
        </w:r>
        <w:r w:rsidR="00042961">
          <w:rPr>
            <w:webHidden/>
          </w:rPr>
          <w:fldChar w:fldCharType="begin"/>
        </w:r>
        <w:r w:rsidR="00042961">
          <w:rPr>
            <w:webHidden/>
          </w:rPr>
          <w:instrText xml:space="preserve"> PAGEREF _Toc175231782 \h </w:instrText>
        </w:r>
        <w:r w:rsidR="00042961">
          <w:rPr>
            <w:webHidden/>
          </w:rPr>
        </w:r>
        <w:r w:rsidR="00042961">
          <w:rPr>
            <w:webHidden/>
          </w:rPr>
          <w:fldChar w:fldCharType="separate"/>
        </w:r>
        <w:r w:rsidR="00042961">
          <w:rPr>
            <w:webHidden/>
          </w:rPr>
          <w:t>2</w:t>
        </w:r>
        <w:r w:rsidR="00042961">
          <w:rPr>
            <w:webHidden/>
          </w:rPr>
          <w:fldChar w:fldCharType="end"/>
        </w:r>
        <w:r>
          <w:fldChar w:fldCharType="end"/>
        </w:r>
      </w:ins>
    </w:p>
    <w:p w14:paraId="584C9269" w14:textId="3684FAB4" w:rsidR="00042961" w:rsidRDefault="0052002C">
      <w:pPr>
        <w:pStyle w:val="TOC1"/>
        <w:rPr>
          <w:ins w:id="82" w:author="Prabhu, Akshata MS" w:date="2024-08-23T08:02:00Z"/>
          <w:rFonts w:asciiTheme="minorHAnsi" w:eastAsiaTheme="minorEastAsia" w:hAnsiTheme="minorHAnsi" w:cstheme="minorBidi"/>
          <w:b w:val="0"/>
          <w:sz w:val="22"/>
          <w:szCs w:val="22"/>
        </w:rPr>
      </w:pPr>
      <w:ins w:id="83" w:author="Prabhu, Akshata MS" w:date="2024-08-23T08:02:00Z">
        <w:r>
          <w:fldChar w:fldCharType="begin"/>
        </w:r>
        <w:r>
          <w:instrText xml:space="preserve"> HYPERLINK \l "_Toc175231783" </w:instrText>
        </w:r>
        <w:r>
          <w:fldChar w:fldCharType="separate"/>
        </w:r>
        <w:r w:rsidR="00042961" w:rsidRPr="00466A35">
          <w:rPr>
            <w:rStyle w:val="Hyperlink"/>
          </w:rPr>
          <w:t>9.</w:t>
        </w:r>
        <w:r w:rsidR="00042961">
          <w:rPr>
            <w:rFonts w:asciiTheme="minorHAnsi" w:eastAsiaTheme="minorEastAsia" w:hAnsiTheme="minorHAnsi" w:cstheme="minorBidi"/>
            <w:b w:val="0"/>
            <w:sz w:val="22"/>
            <w:szCs w:val="22"/>
          </w:rPr>
          <w:tab/>
        </w:r>
        <w:r w:rsidR="00042961" w:rsidRPr="00466A35">
          <w:rPr>
            <w:rStyle w:val="Hyperlink"/>
          </w:rPr>
          <w:t>Tender Validity Period (Core)</w:t>
        </w:r>
        <w:r w:rsidR="00042961">
          <w:rPr>
            <w:webHidden/>
          </w:rPr>
          <w:tab/>
        </w:r>
        <w:r w:rsidR="00042961">
          <w:rPr>
            <w:webHidden/>
          </w:rPr>
          <w:fldChar w:fldCharType="begin"/>
        </w:r>
        <w:r w:rsidR="00042961">
          <w:rPr>
            <w:webHidden/>
          </w:rPr>
          <w:instrText xml:space="preserve"> PAGEREF _Toc175231783 \h </w:instrText>
        </w:r>
        <w:r w:rsidR="00042961">
          <w:rPr>
            <w:webHidden/>
          </w:rPr>
        </w:r>
        <w:r w:rsidR="00042961">
          <w:rPr>
            <w:webHidden/>
          </w:rPr>
          <w:fldChar w:fldCharType="separate"/>
        </w:r>
        <w:r w:rsidR="00042961">
          <w:rPr>
            <w:webHidden/>
          </w:rPr>
          <w:t>2</w:t>
        </w:r>
        <w:r w:rsidR="00042961">
          <w:rPr>
            <w:webHidden/>
          </w:rPr>
          <w:fldChar w:fldCharType="end"/>
        </w:r>
        <w:r>
          <w:fldChar w:fldCharType="end"/>
        </w:r>
      </w:ins>
    </w:p>
    <w:p w14:paraId="0C99B352" w14:textId="3742CCB8" w:rsidR="00042961" w:rsidRDefault="0052002C">
      <w:pPr>
        <w:pStyle w:val="TOC1"/>
        <w:rPr>
          <w:ins w:id="84" w:author="Prabhu, Akshata MS" w:date="2024-08-23T08:02:00Z"/>
          <w:rFonts w:asciiTheme="minorHAnsi" w:eastAsiaTheme="minorEastAsia" w:hAnsiTheme="minorHAnsi" w:cstheme="minorBidi"/>
          <w:b w:val="0"/>
          <w:sz w:val="22"/>
          <w:szCs w:val="22"/>
        </w:rPr>
      </w:pPr>
      <w:ins w:id="85" w:author="Prabhu, Akshata MS" w:date="2024-08-23T08:02:00Z">
        <w:r>
          <w:fldChar w:fldCharType="begin"/>
        </w:r>
        <w:r>
          <w:instrText xml:space="preserve"> HYPERLINK \l "_Toc175231784" </w:instrText>
        </w:r>
        <w:r>
          <w:fldChar w:fldCharType="separate"/>
        </w:r>
        <w:r w:rsidR="00042961" w:rsidRPr="00466A35">
          <w:rPr>
            <w:rStyle w:val="Hyperlink"/>
          </w:rPr>
          <w:t>10.</w:t>
        </w:r>
        <w:r w:rsidR="00042961">
          <w:rPr>
            <w:rFonts w:asciiTheme="minorHAnsi" w:eastAsiaTheme="minorEastAsia" w:hAnsiTheme="minorHAnsi" w:cstheme="minorBidi"/>
            <w:b w:val="0"/>
            <w:sz w:val="22"/>
            <w:szCs w:val="22"/>
          </w:rPr>
          <w:tab/>
        </w:r>
        <w:r w:rsidR="00042961" w:rsidRPr="00466A35">
          <w:rPr>
            <w:rStyle w:val="Hyperlink"/>
          </w:rPr>
          <w:t>Evaluation and Acceptance (Core)</w:t>
        </w:r>
        <w:r w:rsidR="00042961">
          <w:rPr>
            <w:webHidden/>
          </w:rPr>
          <w:tab/>
        </w:r>
        <w:r w:rsidR="00042961">
          <w:rPr>
            <w:webHidden/>
          </w:rPr>
          <w:fldChar w:fldCharType="begin"/>
        </w:r>
        <w:r w:rsidR="00042961">
          <w:rPr>
            <w:webHidden/>
          </w:rPr>
          <w:instrText xml:space="preserve"> PAGEREF _Toc175231784 \h </w:instrText>
        </w:r>
        <w:r w:rsidR="00042961">
          <w:rPr>
            <w:webHidden/>
          </w:rPr>
        </w:r>
        <w:r w:rsidR="00042961">
          <w:rPr>
            <w:webHidden/>
          </w:rPr>
          <w:fldChar w:fldCharType="separate"/>
        </w:r>
        <w:r w:rsidR="00042961">
          <w:rPr>
            <w:webHidden/>
          </w:rPr>
          <w:t>3</w:t>
        </w:r>
        <w:r w:rsidR="00042961">
          <w:rPr>
            <w:webHidden/>
          </w:rPr>
          <w:fldChar w:fldCharType="end"/>
        </w:r>
        <w:r>
          <w:fldChar w:fldCharType="end"/>
        </w:r>
      </w:ins>
    </w:p>
    <w:p w14:paraId="7F80F6D9" w14:textId="65F82532" w:rsidR="00042961" w:rsidRDefault="0052002C">
      <w:pPr>
        <w:pStyle w:val="TOC1"/>
        <w:rPr>
          <w:ins w:id="86" w:author="Prabhu, Akshata MS" w:date="2024-08-23T08:02:00Z"/>
          <w:rFonts w:asciiTheme="minorHAnsi" w:eastAsiaTheme="minorEastAsia" w:hAnsiTheme="minorHAnsi" w:cstheme="minorBidi"/>
          <w:b w:val="0"/>
          <w:sz w:val="22"/>
          <w:szCs w:val="22"/>
        </w:rPr>
      </w:pPr>
      <w:ins w:id="87" w:author="Prabhu, Akshata MS" w:date="2024-08-23T08:02:00Z">
        <w:r>
          <w:fldChar w:fldCharType="begin"/>
        </w:r>
        <w:r>
          <w:instrText xml:space="preserve"> HYPERLINK \l "_Toc175231785" </w:instrText>
        </w:r>
        <w:r>
          <w:fldChar w:fldCharType="separate"/>
        </w:r>
        <w:r w:rsidR="00042961" w:rsidRPr="00466A35">
          <w:rPr>
            <w:rStyle w:val="Hyperlink"/>
          </w:rPr>
          <w:t>11.</w:t>
        </w:r>
        <w:r w:rsidR="00042961">
          <w:rPr>
            <w:rFonts w:asciiTheme="minorHAnsi" w:eastAsiaTheme="minorEastAsia" w:hAnsiTheme="minorHAnsi" w:cstheme="minorBidi"/>
            <w:b w:val="0"/>
            <w:sz w:val="22"/>
            <w:szCs w:val="22"/>
          </w:rPr>
          <w:tab/>
        </w:r>
        <w:r w:rsidR="00042961" w:rsidRPr="00466A35">
          <w:rPr>
            <w:rStyle w:val="Hyperlink"/>
          </w:rPr>
          <w:t>Procurement Complaints (Core)</w:t>
        </w:r>
        <w:r w:rsidR="00042961">
          <w:rPr>
            <w:webHidden/>
          </w:rPr>
          <w:tab/>
        </w:r>
        <w:r w:rsidR="00042961">
          <w:rPr>
            <w:webHidden/>
          </w:rPr>
          <w:fldChar w:fldCharType="begin"/>
        </w:r>
        <w:r w:rsidR="00042961">
          <w:rPr>
            <w:webHidden/>
          </w:rPr>
          <w:instrText xml:space="preserve"> PAGEREF _Toc175231785 \h </w:instrText>
        </w:r>
        <w:r w:rsidR="00042961">
          <w:rPr>
            <w:webHidden/>
          </w:rPr>
        </w:r>
        <w:r w:rsidR="00042961">
          <w:rPr>
            <w:webHidden/>
          </w:rPr>
          <w:fldChar w:fldCharType="separate"/>
        </w:r>
        <w:r w:rsidR="00042961">
          <w:rPr>
            <w:webHidden/>
          </w:rPr>
          <w:t>3</w:t>
        </w:r>
        <w:r w:rsidR="00042961">
          <w:rPr>
            <w:webHidden/>
          </w:rPr>
          <w:fldChar w:fldCharType="end"/>
        </w:r>
        <w:r>
          <w:fldChar w:fldCharType="end"/>
        </w:r>
      </w:ins>
    </w:p>
    <w:p w14:paraId="118AED87" w14:textId="620E3AA3" w:rsidR="00042961" w:rsidRDefault="0052002C">
      <w:pPr>
        <w:pStyle w:val="TOC1"/>
        <w:rPr>
          <w:ins w:id="88" w:author="Prabhu, Akshata MS" w:date="2024-08-23T08:02:00Z"/>
          <w:rFonts w:asciiTheme="minorHAnsi" w:eastAsiaTheme="minorEastAsia" w:hAnsiTheme="minorHAnsi" w:cstheme="minorBidi"/>
          <w:b w:val="0"/>
          <w:sz w:val="22"/>
          <w:szCs w:val="22"/>
        </w:rPr>
      </w:pPr>
      <w:ins w:id="89" w:author="Prabhu, Akshata MS" w:date="2024-08-23T08:02:00Z">
        <w:r>
          <w:fldChar w:fldCharType="begin"/>
        </w:r>
        <w:r>
          <w:instrText xml:space="preserve"> HYPERLINK \l "_Toc175231786" </w:instrText>
        </w:r>
        <w:r>
          <w:fldChar w:fldCharType="separate"/>
        </w:r>
        <w:r w:rsidR="00042961" w:rsidRPr="00466A35">
          <w:rPr>
            <w:rStyle w:val="Hyperlink"/>
          </w:rPr>
          <w:t>12.</w:t>
        </w:r>
        <w:r w:rsidR="00042961">
          <w:rPr>
            <w:rFonts w:asciiTheme="minorHAnsi" w:eastAsiaTheme="minorEastAsia" w:hAnsiTheme="minorHAnsi" w:cstheme="minorBidi"/>
            <w:b w:val="0"/>
            <w:sz w:val="22"/>
            <w:szCs w:val="22"/>
          </w:rPr>
          <w:tab/>
        </w:r>
        <w:r w:rsidR="00042961" w:rsidRPr="00466A35">
          <w:rPr>
            <w:rStyle w:val="Hyperlink"/>
          </w:rPr>
          <w:t>Probity (Core)</w:t>
        </w:r>
        <w:r w:rsidR="00042961">
          <w:rPr>
            <w:webHidden/>
          </w:rPr>
          <w:tab/>
        </w:r>
        <w:r w:rsidR="00042961">
          <w:rPr>
            <w:webHidden/>
          </w:rPr>
          <w:fldChar w:fldCharType="begin"/>
        </w:r>
        <w:r w:rsidR="00042961">
          <w:rPr>
            <w:webHidden/>
          </w:rPr>
          <w:instrText xml:space="preserve"> PAGEREF _Toc175231786 \h </w:instrText>
        </w:r>
        <w:r w:rsidR="00042961">
          <w:rPr>
            <w:webHidden/>
          </w:rPr>
        </w:r>
        <w:r w:rsidR="00042961">
          <w:rPr>
            <w:webHidden/>
          </w:rPr>
          <w:fldChar w:fldCharType="separate"/>
        </w:r>
        <w:r w:rsidR="00042961">
          <w:rPr>
            <w:webHidden/>
          </w:rPr>
          <w:t>3</w:t>
        </w:r>
        <w:r w:rsidR="00042961">
          <w:rPr>
            <w:webHidden/>
          </w:rPr>
          <w:fldChar w:fldCharType="end"/>
        </w:r>
        <w:r>
          <w:fldChar w:fldCharType="end"/>
        </w:r>
      </w:ins>
    </w:p>
    <w:p w14:paraId="19C70FEA" w14:textId="3D8358D8" w:rsidR="00042961" w:rsidRDefault="0052002C">
      <w:pPr>
        <w:pStyle w:val="TOC1"/>
        <w:rPr>
          <w:ins w:id="90" w:author="Prabhu, Akshata MS" w:date="2024-08-23T08:02:00Z"/>
          <w:rFonts w:asciiTheme="minorHAnsi" w:eastAsiaTheme="minorEastAsia" w:hAnsiTheme="minorHAnsi" w:cstheme="minorBidi"/>
          <w:b w:val="0"/>
          <w:sz w:val="22"/>
          <w:szCs w:val="22"/>
        </w:rPr>
      </w:pPr>
      <w:ins w:id="91" w:author="Prabhu, Akshata MS" w:date="2024-08-23T08:02:00Z">
        <w:r>
          <w:fldChar w:fldCharType="begin"/>
        </w:r>
        <w:r>
          <w:instrText xml:space="preserve"> HYPERLINK \l "_Toc175231787" </w:instrText>
        </w:r>
        <w:r>
          <w:fldChar w:fldCharType="separate"/>
        </w:r>
        <w:r w:rsidR="00042961" w:rsidRPr="00466A35">
          <w:rPr>
            <w:rStyle w:val="Hyperlink"/>
          </w:rPr>
          <w:t>13.</w:t>
        </w:r>
        <w:r w:rsidR="00042961">
          <w:rPr>
            <w:rFonts w:asciiTheme="minorHAnsi" w:eastAsiaTheme="minorEastAsia" w:hAnsiTheme="minorHAnsi" w:cstheme="minorBidi"/>
            <w:b w:val="0"/>
            <w:sz w:val="22"/>
            <w:szCs w:val="22"/>
          </w:rPr>
          <w:tab/>
        </w:r>
        <w:r w:rsidR="00042961" w:rsidRPr="00466A35">
          <w:rPr>
            <w:rStyle w:val="Hyperlink"/>
          </w:rPr>
          <w:t>Reference Material (Core)</w:t>
        </w:r>
        <w:r w:rsidR="00042961">
          <w:rPr>
            <w:webHidden/>
          </w:rPr>
          <w:tab/>
        </w:r>
        <w:r w:rsidR="00042961">
          <w:rPr>
            <w:webHidden/>
          </w:rPr>
          <w:fldChar w:fldCharType="begin"/>
        </w:r>
        <w:r w:rsidR="00042961">
          <w:rPr>
            <w:webHidden/>
          </w:rPr>
          <w:instrText xml:space="preserve"> PAGEREF _Toc175231787 \h </w:instrText>
        </w:r>
        <w:r w:rsidR="00042961">
          <w:rPr>
            <w:webHidden/>
          </w:rPr>
        </w:r>
        <w:r w:rsidR="00042961">
          <w:rPr>
            <w:webHidden/>
          </w:rPr>
          <w:fldChar w:fldCharType="separate"/>
        </w:r>
        <w:r w:rsidR="00042961">
          <w:rPr>
            <w:webHidden/>
          </w:rPr>
          <w:t>3</w:t>
        </w:r>
        <w:r w:rsidR="00042961">
          <w:rPr>
            <w:webHidden/>
          </w:rPr>
          <w:fldChar w:fldCharType="end"/>
        </w:r>
        <w:r>
          <w:fldChar w:fldCharType="end"/>
        </w:r>
      </w:ins>
    </w:p>
    <w:p w14:paraId="04BA3C82" w14:textId="1B44D43C" w:rsidR="00042961" w:rsidRDefault="0052002C">
      <w:pPr>
        <w:pStyle w:val="TOC1"/>
        <w:rPr>
          <w:ins w:id="92" w:author="Prabhu, Akshata MS" w:date="2024-08-23T08:02:00Z"/>
          <w:rFonts w:asciiTheme="minorHAnsi" w:eastAsiaTheme="minorEastAsia" w:hAnsiTheme="minorHAnsi" w:cstheme="minorBidi"/>
          <w:b w:val="0"/>
          <w:sz w:val="22"/>
          <w:szCs w:val="22"/>
        </w:rPr>
      </w:pPr>
      <w:ins w:id="93" w:author="Prabhu, Akshata MS" w:date="2024-08-23T08:02:00Z">
        <w:r>
          <w:fldChar w:fldCharType="begin"/>
        </w:r>
        <w:r>
          <w:instrText xml:space="preserve"> HYPERLINK \l "_Toc175231788" </w:instrText>
        </w:r>
        <w:r>
          <w:fldChar w:fldCharType="separate"/>
        </w:r>
        <w:r w:rsidR="00042961" w:rsidRPr="00466A35">
          <w:rPr>
            <w:rStyle w:val="Hyperlink"/>
          </w:rPr>
          <w:t>14.</w:t>
        </w:r>
        <w:r w:rsidR="00042961">
          <w:rPr>
            <w:rFonts w:asciiTheme="minorHAnsi" w:eastAsiaTheme="minorEastAsia" w:hAnsiTheme="minorHAnsi" w:cstheme="minorBidi"/>
            <w:b w:val="0"/>
            <w:sz w:val="22"/>
            <w:szCs w:val="22"/>
          </w:rPr>
          <w:tab/>
        </w:r>
        <w:r w:rsidR="00042961" w:rsidRPr="00466A35">
          <w:rPr>
            <w:rStyle w:val="Hyperlink"/>
          </w:rPr>
          <w:t>Price Basis (Core)</w:t>
        </w:r>
        <w:r w:rsidR="00042961">
          <w:rPr>
            <w:webHidden/>
          </w:rPr>
          <w:tab/>
        </w:r>
        <w:r w:rsidR="00042961">
          <w:rPr>
            <w:webHidden/>
          </w:rPr>
          <w:fldChar w:fldCharType="begin"/>
        </w:r>
        <w:r w:rsidR="00042961">
          <w:rPr>
            <w:webHidden/>
          </w:rPr>
          <w:instrText xml:space="preserve"> PAGEREF _Toc175231788 \h </w:instrText>
        </w:r>
        <w:r w:rsidR="00042961">
          <w:rPr>
            <w:webHidden/>
          </w:rPr>
        </w:r>
        <w:r w:rsidR="00042961">
          <w:rPr>
            <w:webHidden/>
          </w:rPr>
          <w:fldChar w:fldCharType="separate"/>
        </w:r>
        <w:r w:rsidR="00042961">
          <w:rPr>
            <w:webHidden/>
          </w:rPr>
          <w:t>3</w:t>
        </w:r>
        <w:r w:rsidR="00042961">
          <w:rPr>
            <w:webHidden/>
          </w:rPr>
          <w:fldChar w:fldCharType="end"/>
        </w:r>
        <w:r>
          <w:fldChar w:fldCharType="end"/>
        </w:r>
      </w:ins>
    </w:p>
    <w:p w14:paraId="77AFF90D" w14:textId="73D1CD93" w:rsidR="00042961" w:rsidRDefault="0052002C">
      <w:pPr>
        <w:pStyle w:val="TOC1"/>
        <w:rPr>
          <w:ins w:id="94" w:author="Prabhu, Akshata MS" w:date="2024-08-23T08:02:00Z"/>
          <w:rFonts w:asciiTheme="minorHAnsi" w:eastAsiaTheme="minorEastAsia" w:hAnsiTheme="minorHAnsi" w:cstheme="minorBidi"/>
          <w:b w:val="0"/>
          <w:sz w:val="22"/>
          <w:szCs w:val="22"/>
        </w:rPr>
      </w:pPr>
      <w:ins w:id="95" w:author="Prabhu, Akshata MS" w:date="2024-08-23T08:02:00Z">
        <w:r>
          <w:fldChar w:fldCharType="begin"/>
        </w:r>
        <w:r>
          <w:instrText xml:space="preserve"> HYPERLINK \l "_Toc175231789" </w:instrText>
        </w:r>
        <w:r>
          <w:fldChar w:fldCharType="separate"/>
        </w:r>
        <w:r w:rsidR="00042961" w:rsidRPr="00466A35">
          <w:rPr>
            <w:rStyle w:val="Hyperlink"/>
          </w:rPr>
          <w:t>15.</w:t>
        </w:r>
        <w:r w:rsidR="00042961">
          <w:rPr>
            <w:rFonts w:asciiTheme="minorHAnsi" w:eastAsiaTheme="minorEastAsia" w:hAnsiTheme="minorHAnsi" w:cstheme="minorBidi"/>
            <w:b w:val="0"/>
            <w:sz w:val="22"/>
            <w:szCs w:val="22"/>
          </w:rPr>
          <w:tab/>
        </w:r>
        <w:r w:rsidR="00042961" w:rsidRPr="00466A35">
          <w:rPr>
            <w:rStyle w:val="Hyperlink"/>
          </w:rPr>
          <w:t>Cost Investigation (Core)</w:t>
        </w:r>
        <w:r w:rsidR="00042961">
          <w:rPr>
            <w:webHidden/>
          </w:rPr>
          <w:tab/>
        </w:r>
        <w:r w:rsidR="00042961">
          <w:rPr>
            <w:webHidden/>
          </w:rPr>
          <w:fldChar w:fldCharType="begin"/>
        </w:r>
        <w:r w:rsidR="00042961">
          <w:rPr>
            <w:webHidden/>
          </w:rPr>
          <w:instrText xml:space="preserve"> PAGEREF _Toc175231789 \h </w:instrText>
        </w:r>
        <w:r w:rsidR="00042961">
          <w:rPr>
            <w:webHidden/>
          </w:rPr>
        </w:r>
        <w:r w:rsidR="00042961">
          <w:rPr>
            <w:webHidden/>
          </w:rPr>
          <w:fldChar w:fldCharType="separate"/>
        </w:r>
        <w:r w:rsidR="00042961">
          <w:rPr>
            <w:webHidden/>
          </w:rPr>
          <w:t>4</w:t>
        </w:r>
        <w:r w:rsidR="00042961">
          <w:rPr>
            <w:webHidden/>
          </w:rPr>
          <w:fldChar w:fldCharType="end"/>
        </w:r>
        <w:r>
          <w:fldChar w:fldCharType="end"/>
        </w:r>
      </w:ins>
    </w:p>
    <w:p w14:paraId="34F25FE9" w14:textId="5AC69D85" w:rsidR="00042961" w:rsidRDefault="0052002C">
      <w:pPr>
        <w:pStyle w:val="TOC1"/>
        <w:rPr>
          <w:ins w:id="96" w:author="Prabhu, Akshata MS" w:date="2024-08-23T08:02:00Z"/>
          <w:rFonts w:asciiTheme="minorHAnsi" w:eastAsiaTheme="minorEastAsia" w:hAnsiTheme="minorHAnsi" w:cstheme="minorBidi"/>
          <w:b w:val="0"/>
          <w:sz w:val="22"/>
          <w:szCs w:val="22"/>
        </w:rPr>
      </w:pPr>
      <w:ins w:id="97" w:author="Prabhu, Akshata MS" w:date="2024-08-23T08:02:00Z">
        <w:r>
          <w:fldChar w:fldCharType="begin"/>
        </w:r>
        <w:r>
          <w:instrText xml:space="preserve"> HYPERLINK \l "_Toc175231790" </w:instrText>
        </w:r>
        <w:r>
          <w:fldChar w:fldCharType="separate"/>
        </w:r>
        <w:r w:rsidR="00042961" w:rsidRPr="00466A35">
          <w:rPr>
            <w:rStyle w:val="Hyperlink"/>
          </w:rPr>
          <w:t>16.</w:t>
        </w:r>
        <w:r w:rsidR="00042961">
          <w:rPr>
            <w:rFonts w:asciiTheme="minorHAnsi" w:eastAsiaTheme="minorEastAsia" w:hAnsiTheme="minorHAnsi" w:cstheme="minorBidi"/>
            <w:b w:val="0"/>
            <w:sz w:val="22"/>
            <w:szCs w:val="22"/>
          </w:rPr>
          <w:tab/>
        </w:r>
        <w:r w:rsidR="00042961" w:rsidRPr="00466A35">
          <w:rPr>
            <w:rStyle w:val="Hyperlink"/>
          </w:rPr>
          <w:t>Limitation of Liability (Optional)</w:t>
        </w:r>
        <w:r w:rsidR="00042961">
          <w:rPr>
            <w:webHidden/>
          </w:rPr>
          <w:tab/>
        </w:r>
        <w:r w:rsidR="00042961">
          <w:rPr>
            <w:webHidden/>
          </w:rPr>
          <w:fldChar w:fldCharType="begin"/>
        </w:r>
        <w:r w:rsidR="00042961">
          <w:rPr>
            <w:webHidden/>
          </w:rPr>
          <w:instrText xml:space="preserve"> PAGEREF _Toc175231790 \h </w:instrText>
        </w:r>
        <w:r w:rsidR="00042961">
          <w:rPr>
            <w:webHidden/>
          </w:rPr>
        </w:r>
        <w:r w:rsidR="00042961">
          <w:rPr>
            <w:webHidden/>
          </w:rPr>
          <w:fldChar w:fldCharType="separate"/>
        </w:r>
        <w:r w:rsidR="00042961">
          <w:rPr>
            <w:webHidden/>
          </w:rPr>
          <w:t>4</w:t>
        </w:r>
        <w:r w:rsidR="00042961">
          <w:rPr>
            <w:webHidden/>
          </w:rPr>
          <w:fldChar w:fldCharType="end"/>
        </w:r>
        <w:r>
          <w:fldChar w:fldCharType="end"/>
        </w:r>
      </w:ins>
    </w:p>
    <w:p w14:paraId="51562E9B" w14:textId="5ABBD3D8" w:rsidR="00042961" w:rsidRDefault="0052002C">
      <w:pPr>
        <w:pStyle w:val="TOC1"/>
        <w:rPr>
          <w:ins w:id="98" w:author="Prabhu, Akshata MS" w:date="2024-08-23T08:02:00Z"/>
          <w:rFonts w:asciiTheme="minorHAnsi" w:eastAsiaTheme="minorEastAsia" w:hAnsiTheme="minorHAnsi" w:cstheme="minorBidi"/>
          <w:b w:val="0"/>
          <w:sz w:val="22"/>
          <w:szCs w:val="22"/>
        </w:rPr>
      </w:pPr>
      <w:ins w:id="99" w:author="Prabhu, Akshata MS" w:date="2024-08-23T08:02:00Z">
        <w:r>
          <w:fldChar w:fldCharType="begin"/>
        </w:r>
        <w:r>
          <w:instrText xml:space="preserve"> HYPERLINK \l "_Toc175231791" </w:instrText>
        </w:r>
        <w:r>
          <w:fldChar w:fldCharType="separate"/>
        </w:r>
        <w:r w:rsidR="00042961" w:rsidRPr="00466A35">
          <w:rPr>
            <w:rStyle w:val="Hyperlink"/>
          </w:rPr>
          <w:t>17.</w:t>
        </w:r>
        <w:r w:rsidR="00042961">
          <w:rPr>
            <w:rFonts w:asciiTheme="minorHAnsi" w:eastAsiaTheme="minorEastAsia" w:hAnsiTheme="minorHAnsi" w:cstheme="minorBidi"/>
            <w:b w:val="0"/>
            <w:sz w:val="22"/>
            <w:szCs w:val="22"/>
          </w:rPr>
          <w:tab/>
        </w:r>
        <w:r w:rsidR="00042961" w:rsidRPr="00466A35">
          <w:rPr>
            <w:rStyle w:val="Hyperlink"/>
          </w:rPr>
          <w:t>Small Business Participation (Core)</w:t>
        </w:r>
        <w:r w:rsidR="00042961">
          <w:rPr>
            <w:webHidden/>
          </w:rPr>
          <w:tab/>
        </w:r>
        <w:r w:rsidR="00042961">
          <w:rPr>
            <w:webHidden/>
          </w:rPr>
          <w:fldChar w:fldCharType="begin"/>
        </w:r>
        <w:r w:rsidR="00042961">
          <w:rPr>
            <w:webHidden/>
          </w:rPr>
          <w:instrText xml:space="preserve"> PAGEREF _Toc175231791 \h </w:instrText>
        </w:r>
        <w:r w:rsidR="00042961">
          <w:rPr>
            <w:webHidden/>
          </w:rPr>
        </w:r>
        <w:r w:rsidR="00042961">
          <w:rPr>
            <w:webHidden/>
          </w:rPr>
          <w:fldChar w:fldCharType="separate"/>
        </w:r>
        <w:r w:rsidR="00042961">
          <w:rPr>
            <w:webHidden/>
          </w:rPr>
          <w:t>4</w:t>
        </w:r>
        <w:r w:rsidR="00042961">
          <w:rPr>
            <w:webHidden/>
          </w:rPr>
          <w:fldChar w:fldCharType="end"/>
        </w:r>
        <w:r>
          <w:fldChar w:fldCharType="end"/>
        </w:r>
      </w:ins>
    </w:p>
    <w:p w14:paraId="7246DCA7" w14:textId="56C15AEF" w:rsidR="00042961" w:rsidRDefault="0052002C">
      <w:pPr>
        <w:pStyle w:val="TOC1"/>
        <w:rPr>
          <w:ins w:id="100" w:author="Prabhu, Akshata MS" w:date="2024-08-23T08:02:00Z"/>
          <w:rFonts w:asciiTheme="minorHAnsi" w:eastAsiaTheme="minorEastAsia" w:hAnsiTheme="minorHAnsi" w:cstheme="minorBidi"/>
          <w:b w:val="0"/>
          <w:sz w:val="22"/>
          <w:szCs w:val="22"/>
        </w:rPr>
      </w:pPr>
      <w:ins w:id="101" w:author="Prabhu, Akshata MS" w:date="2024-08-23T08:02:00Z">
        <w:r>
          <w:fldChar w:fldCharType="begin"/>
        </w:r>
        <w:r>
          <w:instrText xml:space="preserve"> HYPERLINK \l "_Toc175231792" </w:instrText>
        </w:r>
        <w:r>
          <w:fldChar w:fldCharType="separate"/>
        </w:r>
        <w:r w:rsidR="00042961" w:rsidRPr="00466A35">
          <w:rPr>
            <w:rStyle w:val="Hyperlink"/>
          </w:rPr>
          <w:t>18.</w:t>
        </w:r>
        <w:r w:rsidR="00042961">
          <w:rPr>
            <w:rFonts w:asciiTheme="minorHAnsi" w:eastAsiaTheme="minorEastAsia" w:hAnsiTheme="minorHAnsi" w:cstheme="minorBidi"/>
            <w:b w:val="0"/>
            <w:sz w:val="22"/>
            <w:szCs w:val="22"/>
          </w:rPr>
          <w:tab/>
        </w:r>
        <w:r w:rsidR="00042961" w:rsidRPr="00466A35">
          <w:rPr>
            <w:rStyle w:val="Hyperlink"/>
          </w:rPr>
          <w:t>Unpaid Employee Entitlements (Core)</w:t>
        </w:r>
        <w:r w:rsidR="00042961">
          <w:rPr>
            <w:webHidden/>
          </w:rPr>
          <w:tab/>
        </w:r>
        <w:r w:rsidR="00042961">
          <w:rPr>
            <w:webHidden/>
          </w:rPr>
          <w:fldChar w:fldCharType="begin"/>
        </w:r>
        <w:r w:rsidR="00042961">
          <w:rPr>
            <w:webHidden/>
          </w:rPr>
          <w:instrText xml:space="preserve"> PAGEREF _Toc175231792 \h </w:instrText>
        </w:r>
        <w:r w:rsidR="00042961">
          <w:rPr>
            <w:webHidden/>
          </w:rPr>
        </w:r>
        <w:r w:rsidR="00042961">
          <w:rPr>
            <w:webHidden/>
          </w:rPr>
          <w:fldChar w:fldCharType="separate"/>
        </w:r>
        <w:r w:rsidR="00042961">
          <w:rPr>
            <w:webHidden/>
          </w:rPr>
          <w:t>5</w:t>
        </w:r>
        <w:r w:rsidR="00042961">
          <w:rPr>
            <w:webHidden/>
          </w:rPr>
          <w:fldChar w:fldCharType="end"/>
        </w:r>
        <w:r>
          <w:fldChar w:fldCharType="end"/>
        </w:r>
      </w:ins>
    </w:p>
    <w:p w14:paraId="238BE589" w14:textId="02F59113" w:rsidR="00042961" w:rsidRDefault="0052002C">
      <w:pPr>
        <w:pStyle w:val="TOC1"/>
        <w:rPr>
          <w:ins w:id="102" w:author="Prabhu, Akshata MS" w:date="2024-08-23T08:02:00Z"/>
          <w:rFonts w:asciiTheme="minorHAnsi" w:eastAsiaTheme="minorEastAsia" w:hAnsiTheme="minorHAnsi" w:cstheme="minorBidi"/>
          <w:b w:val="0"/>
          <w:sz w:val="22"/>
          <w:szCs w:val="22"/>
        </w:rPr>
      </w:pPr>
      <w:ins w:id="103" w:author="Prabhu, Akshata MS" w:date="2024-08-23T08:02:00Z">
        <w:r>
          <w:fldChar w:fldCharType="begin"/>
        </w:r>
        <w:r>
          <w:instrText xml:space="preserve"> HYPERLINK \l "_Toc175231793" </w:instrText>
        </w:r>
        <w:r>
          <w:fldChar w:fldCharType="separate"/>
        </w:r>
        <w:r w:rsidR="00042961" w:rsidRPr="00466A35">
          <w:rPr>
            <w:rStyle w:val="Hyperlink"/>
          </w:rPr>
          <w:t>19.</w:t>
        </w:r>
        <w:r w:rsidR="00042961">
          <w:rPr>
            <w:rFonts w:asciiTheme="minorHAnsi" w:eastAsiaTheme="minorEastAsia" w:hAnsiTheme="minorHAnsi" w:cstheme="minorBidi"/>
            <w:b w:val="0"/>
            <w:sz w:val="22"/>
            <w:szCs w:val="22"/>
          </w:rPr>
          <w:tab/>
        </w:r>
        <w:r w:rsidR="00042961" w:rsidRPr="00466A35">
          <w:rPr>
            <w:rStyle w:val="Hyperlink"/>
          </w:rPr>
          <w:t>Reporting Requirements (Core)</w:t>
        </w:r>
        <w:r w:rsidR="00042961">
          <w:rPr>
            <w:webHidden/>
          </w:rPr>
          <w:tab/>
        </w:r>
        <w:r w:rsidR="00042961">
          <w:rPr>
            <w:webHidden/>
          </w:rPr>
          <w:fldChar w:fldCharType="begin"/>
        </w:r>
        <w:r w:rsidR="00042961">
          <w:rPr>
            <w:webHidden/>
          </w:rPr>
          <w:instrText xml:space="preserve"> PAGEREF _Toc175231793 \h </w:instrText>
        </w:r>
        <w:r w:rsidR="00042961">
          <w:rPr>
            <w:webHidden/>
          </w:rPr>
        </w:r>
        <w:r w:rsidR="00042961">
          <w:rPr>
            <w:webHidden/>
          </w:rPr>
          <w:fldChar w:fldCharType="separate"/>
        </w:r>
        <w:r w:rsidR="00042961">
          <w:rPr>
            <w:webHidden/>
          </w:rPr>
          <w:t>5</w:t>
        </w:r>
        <w:r w:rsidR="00042961">
          <w:rPr>
            <w:webHidden/>
          </w:rPr>
          <w:fldChar w:fldCharType="end"/>
        </w:r>
        <w:r>
          <w:fldChar w:fldCharType="end"/>
        </w:r>
      </w:ins>
    </w:p>
    <w:p w14:paraId="48F17DC7" w14:textId="01C2745A" w:rsidR="00042961" w:rsidRDefault="0052002C">
      <w:pPr>
        <w:pStyle w:val="TOC1"/>
        <w:rPr>
          <w:ins w:id="104" w:author="Prabhu, Akshata MS" w:date="2024-08-23T08:02:00Z"/>
          <w:rFonts w:asciiTheme="minorHAnsi" w:eastAsiaTheme="minorEastAsia" w:hAnsiTheme="minorHAnsi" w:cstheme="minorBidi"/>
          <w:b w:val="0"/>
          <w:sz w:val="22"/>
          <w:szCs w:val="22"/>
        </w:rPr>
      </w:pPr>
      <w:ins w:id="105" w:author="Prabhu, Akshata MS" w:date="2024-08-23T08:02:00Z">
        <w:r>
          <w:fldChar w:fldCharType="begin"/>
        </w:r>
        <w:r>
          <w:instrText xml:space="preserve"> HYPERLINK \l "_Toc175231794" </w:instrText>
        </w:r>
        <w:r>
          <w:fldChar w:fldCharType="separate"/>
        </w:r>
        <w:r w:rsidR="00042961" w:rsidRPr="00466A35">
          <w:rPr>
            <w:rStyle w:val="Hyperlink"/>
          </w:rPr>
          <w:t>20.</w:t>
        </w:r>
        <w:r w:rsidR="00042961">
          <w:rPr>
            <w:rFonts w:asciiTheme="minorHAnsi" w:eastAsiaTheme="minorEastAsia" w:hAnsiTheme="minorHAnsi" w:cstheme="minorBidi"/>
            <w:b w:val="0"/>
            <w:sz w:val="22"/>
            <w:szCs w:val="22"/>
          </w:rPr>
          <w:tab/>
        </w:r>
        <w:r w:rsidR="00042961" w:rsidRPr="00466A35">
          <w:rPr>
            <w:rStyle w:val="Hyperlink"/>
          </w:rPr>
          <w:t>Workplace Gender Equality (Optional)</w:t>
        </w:r>
        <w:r w:rsidR="00042961">
          <w:rPr>
            <w:webHidden/>
          </w:rPr>
          <w:tab/>
        </w:r>
        <w:r w:rsidR="00042961">
          <w:rPr>
            <w:webHidden/>
          </w:rPr>
          <w:fldChar w:fldCharType="begin"/>
        </w:r>
        <w:r w:rsidR="00042961">
          <w:rPr>
            <w:webHidden/>
          </w:rPr>
          <w:instrText xml:space="preserve"> PAGEREF _Toc175231794 \h </w:instrText>
        </w:r>
        <w:r w:rsidR="00042961">
          <w:rPr>
            <w:webHidden/>
          </w:rPr>
        </w:r>
        <w:r w:rsidR="00042961">
          <w:rPr>
            <w:webHidden/>
          </w:rPr>
          <w:fldChar w:fldCharType="separate"/>
        </w:r>
        <w:r w:rsidR="00042961">
          <w:rPr>
            <w:webHidden/>
          </w:rPr>
          <w:t>5</w:t>
        </w:r>
        <w:r w:rsidR="00042961">
          <w:rPr>
            <w:webHidden/>
          </w:rPr>
          <w:fldChar w:fldCharType="end"/>
        </w:r>
        <w:r>
          <w:fldChar w:fldCharType="end"/>
        </w:r>
      </w:ins>
    </w:p>
    <w:p w14:paraId="7373204B" w14:textId="37C203D5" w:rsidR="00042961" w:rsidRDefault="0052002C">
      <w:pPr>
        <w:pStyle w:val="TOC1"/>
        <w:rPr>
          <w:ins w:id="106" w:author="Prabhu, Akshata MS" w:date="2024-08-23T08:02:00Z"/>
          <w:rFonts w:asciiTheme="minorHAnsi" w:eastAsiaTheme="minorEastAsia" w:hAnsiTheme="minorHAnsi" w:cstheme="minorBidi"/>
          <w:b w:val="0"/>
          <w:sz w:val="22"/>
          <w:szCs w:val="22"/>
        </w:rPr>
      </w:pPr>
      <w:ins w:id="107" w:author="Prabhu, Akshata MS" w:date="2024-08-23T08:02:00Z">
        <w:r>
          <w:fldChar w:fldCharType="begin"/>
        </w:r>
        <w:r>
          <w:instrText xml:space="preserve"> HYPERLINK \l "_Toc175231795" </w:instrText>
        </w:r>
        <w:r>
          <w:fldChar w:fldCharType="separate"/>
        </w:r>
        <w:r w:rsidR="00042961" w:rsidRPr="00466A35">
          <w:rPr>
            <w:rStyle w:val="Hyperlink"/>
          </w:rPr>
          <w:t>21.</w:t>
        </w:r>
        <w:r w:rsidR="00042961">
          <w:rPr>
            <w:rFonts w:asciiTheme="minorHAnsi" w:eastAsiaTheme="minorEastAsia" w:hAnsiTheme="minorHAnsi" w:cstheme="minorBidi"/>
            <w:b w:val="0"/>
            <w:sz w:val="22"/>
            <w:szCs w:val="22"/>
          </w:rPr>
          <w:tab/>
        </w:r>
        <w:r w:rsidR="00042961" w:rsidRPr="00466A35">
          <w:rPr>
            <w:rStyle w:val="Hyperlink"/>
          </w:rPr>
          <w:t>Indigenous Procurement Policy (Optional)</w:t>
        </w:r>
        <w:r w:rsidR="00042961">
          <w:rPr>
            <w:webHidden/>
          </w:rPr>
          <w:tab/>
        </w:r>
        <w:r w:rsidR="00042961">
          <w:rPr>
            <w:webHidden/>
          </w:rPr>
          <w:fldChar w:fldCharType="begin"/>
        </w:r>
        <w:r w:rsidR="00042961">
          <w:rPr>
            <w:webHidden/>
          </w:rPr>
          <w:instrText xml:space="preserve"> PAGEREF _Toc175231795 \h </w:instrText>
        </w:r>
        <w:r w:rsidR="00042961">
          <w:rPr>
            <w:webHidden/>
          </w:rPr>
        </w:r>
        <w:r w:rsidR="00042961">
          <w:rPr>
            <w:webHidden/>
          </w:rPr>
          <w:fldChar w:fldCharType="separate"/>
        </w:r>
        <w:r w:rsidR="00042961">
          <w:rPr>
            <w:webHidden/>
          </w:rPr>
          <w:t>6</w:t>
        </w:r>
        <w:r w:rsidR="00042961">
          <w:rPr>
            <w:webHidden/>
          </w:rPr>
          <w:fldChar w:fldCharType="end"/>
        </w:r>
        <w:r>
          <w:fldChar w:fldCharType="end"/>
        </w:r>
      </w:ins>
    </w:p>
    <w:p w14:paraId="22AAD7C2" w14:textId="6179DDBB" w:rsidR="00042961" w:rsidRDefault="0052002C">
      <w:pPr>
        <w:pStyle w:val="TOC1"/>
        <w:rPr>
          <w:ins w:id="108" w:author="Prabhu, Akshata MS" w:date="2024-08-23T08:02:00Z"/>
          <w:rFonts w:asciiTheme="minorHAnsi" w:eastAsiaTheme="minorEastAsia" w:hAnsiTheme="minorHAnsi" w:cstheme="minorBidi"/>
          <w:b w:val="0"/>
          <w:sz w:val="22"/>
          <w:szCs w:val="22"/>
        </w:rPr>
      </w:pPr>
      <w:ins w:id="109" w:author="Prabhu, Akshata MS" w:date="2024-08-23T08:02:00Z">
        <w:r>
          <w:fldChar w:fldCharType="begin"/>
        </w:r>
        <w:r>
          <w:instrText xml:space="preserve"> HYPERLINK \l "_Toc175231796" </w:instrText>
        </w:r>
        <w:r>
          <w:fldChar w:fldCharType="separate"/>
        </w:r>
        <w:r w:rsidR="00042961" w:rsidRPr="00466A35">
          <w:rPr>
            <w:rStyle w:val="Hyperlink"/>
          </w:rPr>
          <w:t>22.</w:t>
        </w:r>
        <w:r w:rsidR="00042961">
          <w:rPr>
            <w:rFonts w:asciiTheme="minorHAnsi" w:eastAsiaTheme="minorEastAsia" w:hAnsiTheme="minorHAnsi" w:cstheme="minorBidi"/>
            <w:b w:val="0"/>
            <w:sz w:val="22"/>
            <w:szCs w:val="22"/>
          </w:rPr>
          <w:tab/>
        </w:r>
        <w:r w:rsidR="00042961" w:rsidRPr="00466A35">
          <w:rPr>
            <w:rStyle w:val="Hyperlink"/>
          </w:rPr>
          <w:t>Shadow Economy Procurement Connected Policy (Optional)</w:t>
        </w:r>
        <w:r w:rsidR="00042961">
          <w:rPr>
            <w:webHidden/>
          </w:rPr>
          <w:tab/>
        </w:r>
        <w:r w:rsidR="00042961">
          <w:rPr>
            <w:webHidden/>
          </w:rPr>
          <w:fldChar w:fldCharType="begin"/>
        </w:r>
        <w:r w:rsidR="00042961">
          <w:rPr>
            <w:webHidden/>
          </w:rPr>
          <w:instrText xml:space="preserve"> PAGEREF _Toc175231796 \h </w:instrText>
        </w:r>
        <w:r w:rsidR="00042961">
          <w:rPr>
            <w:webHidden/>
          </w:rPr>
        </w:r>
        <w:r w:rsidR="00042961">
          <w:rPr>
            <w:webHidden/>
          </w:rPr>
          <w:fldChar w:fldCharType="separate"/>
        </w:r>
        <w:r w:rsidR="00042961">
          <w:rPr>
            <w:webHidden/>
          </w:rPr>
          <w:t>6</w:t>
        </w:r>
        <w:r w:rsidR="00042961">
          <w:rPr>
            <w:webHidden/>
          </w:rPr>
          <w:fldChar w:fldCharType="end"/>
        </w:r>
        <w:r>
          <w:fldChar w:fldCharType="end"/>
        </w:r>
      </w:ins>
    </w:p>
    <w:p w14:paraId="0F23E05B" w14:textId="39C4441B" w:rsidR="00042961" w:rsidRDefault="0052002C">
      <w:pPr>
        <w:pStyle w:val="TOC1"/>
        <w:rPr>
          <w:ins w:id="110" w:author="Prabhu, Akshata MS" w:date="2024-08-23T08:02:00Z"/>
          <w:rFonts w:asciiTheme="minorHAnsi" w:eastAsiaTheme="minorEastAsia" w:hAnsiTheme="minorHAnsi" w:cstheme="minorBidi"/>
          <w:b w:val="0"/>
          <w:sz w:val="22"/>
          <w:szCs w:val="22"/>
        </w:rPr>
      </w:pPr>
      <w:ins w:id="111" w:author="Prabhu, Akshata MS" w:date="2024-08-23T08:02:00Z">
        <w:r>
          <w:fldChar w:fldCharType="begin"/>
        </w:r>
        <w:r>
          <w:instrText xml:space="preserve"> HYPERLINK \l "_Toc175231797" </w:instrText>
        </w:r>
        <w:r>
          <w:fldChar w:fldCharType="separate"/>
        </w:r>
        <w:r w:rsidR="00042961" w:rsidRPr="00466A35">
          <w:rPr>
            <w:rStyle w:val="Hyperlink"/>
          </w:rPr>
          <w:t>23.</w:t>
        </w:r>
        <w:r w:rsidR="00042961">
          <w:rPr>
            <w:rFonts w:asciiTheme="minorHAnsi" w:eastAsiaTheme="minorEastAsia" w:hAnsiTheme="minorHAnsi" w:cstheme="minorBidi"/>
            <w:b w:val="0"/>
            <w:sz w:val="22"/>
            <w:szCs w:val="22"/>
          </w:rPr>
          <w:tab/>
        </w:r>
        <w:r w:rsidR="00042961" w:rsidRPr="00466A35">
          <w:rPr>
            <w:rStyle w:val="Hyperlink"/>
          </w:rPr>
          <w:t>Payment Times Procurement Connected Policy (Optional)</w:t>
        </w:r>
        <w:r w:rsidR="00042961">
          <w:rPr>
            <w:webHidden/>
          </w:rPr>
          <w:tab/>
        </w:r>
        <w:r w:rsidR="00042961">
          <w:rPr>
            <w:webHidden/>
          </w:rPr>
          <w:fldChar w:fldCharType="begin"/>
        </w:r>
        <w:r w:rsidR="00042961">
          <w:rPr>
            <w:webHidden/>
          </w:rPr>
          <w:instrText xml:space="preserve"> PAGEREF _Toc175231797 \h </w:instrText>
        </w:r>
        <w:r w:rsidR="00042961">
          <w:rPr>
            <w:webHidden/>
          </w:rPr>
        </w:r>
        <w:r w:rsidR="00042961">
          <w:rPr>
            <w:webHidden/>
          </w:rPr>
          <w:fldChar w:fldCharType="separate"/>
        </w:r>
        <w:r w:rsidR="00042961">
          <w:rPr>
            <w:webHidden/>
          </w:rPr>
          <w:t>7</w:t>
        </w:r>
        <w:r w:rsidR="00042961">
          <w:rPr>
            <w:webHidden/>
          </w:rPr>
          <w:fldChar w:fldCharType="end"/>
        </w:r>
        <w:r>
          <w:fldChar w:fldCharType="end"/>
        </w:r>
      </w:ins>
    </w:p>
    <w:p w14:paraId="6E62C358" w14:textId="670694CC" w:rsidR="00042961" w:rsidRDefault="0052002C">
      <w:pPr>
        <w:pStyle w:val="TOC1"/>
        <w:rPr>
          <w:ins w:id="112" w:author="Prabhu, Akshata MS" w:date="2024-08-23T08:02:00Z"/>
          <w:rFonts w:asciiTheme="minorHAnsi" w:eastAsiaTheme="minorEastAsia" w:hAnsiTheme="minorHAnsi" w:cstheme="minorBidi"/>
          <w:b w:val="0"/>
          <w:sz w:val="22"/>
          <w:szCs w:val="22"/>
        </w:rPr>
      </w:pPr>
      <w:ins w:id="113" w:author="Prabhu, Akshata MS" w:date="2024-08-23T08:02:00Z">
        <w:r>
          <w:fldChar w:fldCharType="begin"/>
        </w:r>
        <w:r>
          <w:instrText xml:space="preserve"> HYPERLINK \l "_Toc175231798" </w:instrText>
        </w:r>
        <w:r>
          <w:fldChar w:fldCharType="separate"/>
        </w:r>
        <w:r w:rsidR="00042961" w:rsidRPr="00466A35">
          <w:rPr>
            <w:rStyle w:val="Hyperlink"/>
          </w:rPr>
          <w:t>24.</w:t>
        </w:r>
        <w:r w:rsidR="00042961">
          <w:rPr>
            <w:rFonts w:asciiTheme="minorHAnsi" w:eastAsiaTheme="minorEastAsia" w:hAnsiTheme="minorHAnsi" w:cstheme="minorBidi"/>
            <w:b w:val="0"/>
            <w:sz w:val="22"/>
            <w:szCs w:val="22"/>
          </w:rPr>
          <w:tab/>
        </w:r>
        <w:r w:rsidR="00042961" w:rsidRPr="00466A35">
          <w:rPr>
            <w:rStyle w:val="Hyperlink"/>
          </w:rPr>
          <w:t>Pan-European Public Procurement On-Line (PEPPOL) framework (Optional)</w:t>
        </w:r>
        <w:r w:rsidR="00042961">
          <w:rPr>
            <w:webHidden/>
          </w:rPr>
          <w:tab/>
        </w:r>
        <w:r w:rsidR="00042961">
          <w:rPr>
            <w:webHidden/>
          </w:rPr>
          <w:fldChar w:fldCharType="begin"/>
        </w:r>
        <w:r w:rsidR="00042961">
          <w:rPr>
            <w:webHidden/>
          </w:rPr>
          <w:instrText xml:space="preserve"> PAGEREF _Toc175231798 \h </w:instrText>
        </w:r>
        <w:r w:rsidR="00042961">
          <w:rPr>
            <w:webHidden/>
          </w:rPr>
        </w:r>
        <w:r w:rsidR="00042961">
          <w:rPr>
            <w:webHidden/>
          </w:rPr>
          <w:fldChar w:fldCharType="separate"/>
        </w:r>
        <w:r w:rsidR="00042961">
          <w:rPr>
            <w:webHidden/>
          </w:rPr>
          <w:t>7</w:t>
        </w:r>
        <w:r w:rsidR="00042961">
          <w:rPr>
            <w:webHidden/>
          </w:rPr>
          <w:fldChar w:fldCharType="end"/>
        </w:r>
        <w:r>
          <w:fldChar w:fldCharType="end"/>
        </w:r>
      </w:ins>
    </w:p>
    <w:p w14:paraId="5DED0153" w14:textId="09CB24C8" w:rsidR="00042961" w:rsidRDefault="0052002C">
      <w:pPr>
        <w:pStyle w:val="TOC1"/>
        <w:rPr>
          <w:ins w:id="114" w:author="Prabhu, Akshata MS" w:date="2024-08-23T08:02:00Z"/>
          <w:rFonts w:asciiTheme="minorHAnsi" w:eastAsiaTheme="minorEastAsia" w:hAnsiTheme="minorHAnsi" w:cstheme="minorBidi"/>
          <w:b w:val="0"/>
          <w:sz w:val="22"/>
          <w:szCs w:val="22"/>
        </w:rPr>
      </w:pPr>
      <w:ins w:id="115" w:author="Prabhu, Akshata MS" w:date="2024-08-23T08:02:00Z">
        <w:r>
          <w:fldChar w:fldCharType="begin"/>
        </w:r>
        <w:r>
          <w:instrText xml:space="preserve"> HYPERLINK \l "_Toc175231799" </w:instrText>
        </w:r>
        <w:r>
          <w:fldChar w:fldCharType="separate"/>
        </w:r>
        <w:r w:rsidR="00042961" w:rsidRPr="00466A35">
          <w:rPr>
            <w:rStyle w:val="Hyperlink"/>
          </w:rPr>
          <w:t>25.</w:t>
        </w:r>
        <w:r w:rsidR="00042961">
          <w:rPr>
            <w:rFonts w:asciiTheme="minorHAnsi" w:eastAsiaTheme="minorEastAsia" w:hAnsiTheme="minorHAnsi" w:cstheme="minorBidi"/>
            <w:b w:val="0"/>
            <w:sz w:val="22"/>
            <w:szCs w:val="22"/>
          </w:rPr>
          <w:tab/>
        </w:r>
        <w:r w:rsidR="00042961" w:rsidRPr="00466A35">
          <w:rPr>
            <w:rStyle w:val="Hyperlink"/>
          </w:rPr>
          <w:t>Tenderer Declaration (Core)</w:t>
        </w:r>
        <w:r w:rsidR="00042961">
          <w:rPr>
            <w:webHidden/>
          </w:rPr>
          <w:tab/>
        </w:r>
        <w:r w:rsidR="00042961">
          <w:rPr>
            <w:webHidden/>
          </w:rPr>
          <w:fldChar w:fldCharType="begin"/>
        </w:r>
        <w:r w:rsidR="00042961">
          <w:rPr>
            <w:webHidden/>
          </w:rPr>
          <w:instrText xml:space="preserve"> PAGEREF _Toc175231799 \h </w:instrText>
        </w:r>
        <w:r w:rsidR="00042961">
          <w:rPr>
            <w:webHidden/>
          </w:rPr>
        </w:r>
        <w:r w:rsidR="00042961">
          <w:rPr>
            <w:webHidden/>
          </w:rPr>
          <w:fldChar w:fldCharType="separate"/>
        </w:r>
        <w:r w:rsidR="00042961">
          <w:rPr>
            <w:webHidden/>
          </w:rPr>
          <w:t>7</w:t>
        </w:r>
        <w:r w:rsidR="00042961">
          <w:rPr>
            <w:webHidden/>
          </w:rPr>
          <w:fldChar w:fldCharType="end"/>
        </w:r>
        <w:r>
          <w:fldChar w:fldCharType="end"/>
        </w:r>
      </w:ins>
    </w:p>
    <w:p w14:paraId="6858BED1" w14:textId="42C55617" w:rsidR="00042961" w:rsidRDefault="0052002C">
      <w:pPr>
        <w:pStyle w:val="TOC1"/>
        <w:rPr>
          <w:ins w:id="116" w:author="Prabhu, Akshata MS" w:date="2024-08-23T08:02:00Z"/>
          <w:rFonts w:asciiTheme="minorHAnsi" w:eastAsiaTheme="minorEastAsia" w:hAnsiTheme="minorHAnsi" w:cstheme="minorBidi"/>
          <w:b w:val="0"/>
          <w:sz w:val="22"/>
          <w:szCs w:val="22"/>
        </w:rPr>
      </w:pPr>
      <w:ins w:id="117" w:author="Prabhu, Akshata MS" w:date="2024-08-23T08:02:00Z">
        <w:r>
          <w:fldChar w:fldCharType="begin"/>
        </w:r>
        <w:r>
          <w:instrText xml:space="preserve"> HYPERLINK \l "_Toc175231800" </w:instrText>
        </w:r>
        <w:r>
          <w:fldChar w:fldCharType="separate"/>
        </w:r>
        <w:r w:rsidR="00042961" w:rsidRPr="00466A35">
          <w:rPr>
            <w:rStyle w:val="Hyperlink"/>
          </w:rPr>
          <w:t>26.</w:t>
        </w:r>
        <w:r w:rsidR="00042961">
          <w:rPr>
            <w:rFonts w:asciiTheme="minorHAnsi" w:eastAsiaTheme="minorEastAsia" w:hAnsiTheme="minorHAnsi" w:cstheme="minorBidi"/>
            <w:b w:val="0"/>
            <w:sz w:val="22"/>
            <w:szCs w:val="22"/>
          </w:rPr>
          <w:tab/>
        </w:r>
        <w:r w:rsidR="00042961" w:rsidRPr="00466A35">
          <w:rPr>
            <w:rStyle w:val="Hyperlink"/>
          </w:rPr>
          <w:t>Australian Industry Capability (Optional)</w:t>
        </w:r>
        <w:r w:rsidR="00042961">
          <w:rPr>
            <w:webHidden/>
          </w:rPr>
          <w:tab/>
        </w:r>
        <w:r w:rsidR="00042961">
          <w:rPr>
            <w:webHidden/>
          </w:rPr>
          <w:fldChar w:fldCharType="begin"/>
        </w:r>
        <w:r w:rsidR="00042961">
          <w:rPr>
            <w:webHidden/>
          </w:rPr>
          <w:instrText xml:space="preserve"> PAGEREF _Toc175231800 \h </w:instrText>
        </w:r>
        <w:r w:rsidR="00042961">
          <w:rPr>
            <w:webHidden/>
          </w:rPr>
        </w:r>
        <w:r w:rsidR="00042961">
          <w:rPr>
            <w:webHidden/>
          </w:rPr>
          <w:fldChar w:fldCharType="separate"/>
        </w:r>
        <w:r w:rsidR="00042961">
          <w:rPr>
            <w:webHidden/>
          </w:rPr>
          <w:t>8</w:t>
        </w:r>
        <w:r w:rsidR="00042961">
          <w:rPr>
            <w:webHidden/>
          </w:rPr>
          <w:fldChar w:fldCharType="end"/>
        </w:r>
        <w:r>
          <w:fldChar w:fldCharType="end"/>
        </w:r>
      </w:ins>
    </w:p>
    <w:p w14:paraId="2F9D46D2" w14:textId="28A170DF" w:rsidR="00042961" w:rsidRDefault="0052002C">
      <w:pPr>
        <w:pStyle w:val="TOC1"/>
        <w:rPr>
          <w:ins w:id="118" w:author="Prabhu, Akshata MS" w:date="2024-08-23T08:02:00Z"/>
          <w:rFonts w:asciiTheme="minorHAnsi" w:eastAsiaTheme="minorEastAsia" w:hAnsiTheme="minorHAnsi" w:cstheme="minorBidi"/>
          <w:b w:val="0"/>
          <w:sz w:val="22"/>
          <w:szCs w:val="22"/>
        </w:rPr>
      </w:pPr>
      <w:ins w:id="119" w:author="Prabhu, Akshata MS" w:date="2024-08-23T08:02:00Z">
        <w:r>
          <w:fldChar w:fldCharType="begin"/>
        </w:r>
        <w:r>
          <w:instrText xml:space="preserve"> HYPERLINK \l "_Toc175231801" </w:instrText>
        </w:r>
        <w:r>
          <w:fldChar w:fldCharType="separate"/>
        </w:r>
        <w:r w:rsidR="00042961" w:rsidRPr="00466A35">
          <w:rPr>
            <w:rStyle w:val="Hyperlink"/>
          </w:rPr>
          <w:t>27.</w:t>
        </w:r>
        <w:r w:rsidR="00042961">
          <w:rPr>
            <w:rFonts w:asciiTheme="minorHAnsi" w:eastAsiaTheme="minorEastAsia" w:hAnsiTheme="minorHAnsi" w:cstheme="minorBidi"/>
            <w:b w:val="0"/>
            <w:sz w:val="22"/>
            <w:szCs w:val="22"/>
          </w:rPr>
          <w:tab/>
        </w:r>
        <w:r w:rsidR="00042961" w:rsidRPr="00466A35">
          <w:rPr>
            <w:rStyle w:val="Hyperlink"/>
          </w:rPr>
          <w:t>Country of Tax Residency (Optional)</w:t>
        </w:r>
        <w:r w:rsidR="00042961">
          <w:rPr>
            <w:webHidden/>
          </w:rPr>
          <w:tab/>
        </w:r>
        <w:r w:rsidR="00042961">
          <w:rPr>
            <w:webHidden/>
          </w:rPr>
          <w:fldChar w:fldCharType="begin"/>
        </w:r>
        <w:r w:rsidR="00042961">
          <w:rPr>
            <w:webHidden/>
          </w:rPr>
          <w:instrText xml:space="preserve"> PAGEREF _Toc175231801 \h </w:instrText>
        </w:r>
        <w:r w:rsidR="00042961">
          <w:rPr>
            <w:webHidden/>
          </w:rPr>
        </w:r>
        <w:r w:rsidR="00042961">
          <w:rPr>
            <w:webHidden/>
          </w:rPr>
          <w:fldChar w:fldCharType="separate"/>
        </w:r>
        <w:r w:rsidR="00042961">
          <w:rPr>
            <w:webHidden/>
          </w:rPr>
          <w:t>8</w:t>
        </w:r>
        <w:r w:rsidR="00042961">
          <w:rPr>
            <w:webHidden/>
          </w:rPr>
          <w:fldChar w:fldCharType="end"/>
        </w:r>
        <w:r>
          <w:fldChar w:fldCharType="end"/>
        </w:r>
      </w:ins>
    </w:p>
    <w:p w14:paraId="3FB2B989" w14:textId="66590E24" w:rsidR="00042961" w:rsidRDefault="0052002C">
      <w:pPr>
        <w:pStyle w:val="TOC1"/>
        <w:rPr>
          <w:ins w:id="120" w:author="Prabhu, Akshata MS" w:date="2024-08-23T08:02:00Z"/>
          <w:rFonts w:asciiTheme="minorHAnsi" w:eastAsiaTheme="minorEastAsia" w:hAnsiTheme="minorHAnsi" w:cstheme="minorBidi"/>
          <w:b w:val="0"/>
          <w:sz w:val="22"/>
          <w:szCs w:val="22"/>
        </w:rPr>
      </w:pPr>
      <w:ins w:id="121" w:author="Prabhu, Akshata MS" w:date="2024-08-23T08:02:00Z">
        <w:r>
          <w:fldChar w:fldCharType="begin"/>
        </w:r>
        <w:r>
          <w:instrText xml:space="preserve"> HYPERLINK \l "_Toc175231802" </w:instrText>
        </w:r>
        <w:r>
          <w:fldChar w:fldCharType="separate"/>
        </w:r>
        <w:r w:rsidR="00042961" w:rsidRPr="00466A35">
          <w:rPr>
            <w:rStyle w:val="Hyperlink"/>
          </w:rPr>
          <w:t>28.</w:t>
        </w:r>
        <w:r w:rsidR="00042961">
          <w:rPr>
            <w:rFonts w:asciiTheme="minorHAnsi" w:eastAsiaTheme="minorEastAsia" w:hAnsiTheme="minorHAnsi" w:cstheme="minorBidi"/>
            <w:b w:val="0"/>
            <w:sz w:val="22"/>
            <w:szCs w:val="22"/>
          </w:rPr>
          <w:tab/>
        </w:r>
        <w:r w:rsidR="00042961" w:rsidRPr="00466A35">
          <w:rPr>
            <w:rStyle w:val="Hyperlink"/>
          </w:rPr>
          <w:t>Economic Benefits to the Australian Economy (Optional)</w:t>
        </w:r>
        <w:r w:rsidR="00042961">
          <w:rPr>
            <w:webHidden/>
          </w:rPr>
          <w:tab/>
        </w:r>
        <w:r w:rsidR="00042961">
          <w:rPr>
            <w:webHidden/>
          </w:rPr>
          <w:fldChar w:fldCharType="begin"/>
        </w:r>
        <w:r w:rsidR="00042961">
          <w:rPr>
            <w:webHidden/>
          </w:rPr>
          <w:instrText xml:space="preserve"> PAGEREF _Toc175231802 \h </w:instrText>
        </w:r>
        <w:r w:rsidR="00042961">
          <w:rPr>
            <w:webHidden/>
          </w:rPr>
        </w:r>
        <w:r w:rsidR="00042961">
          <w:rPr>
            <w:webHidden/>
          </w:rPr>
          <w:fldChar w:fldCharType="separate"/>
        </w:r>
        <w:r w:rsidR="00042961">
          <w:rPr>
            <w:webHidden/>
          </w:rPr>
          <w:t>9</w:t>
        </w:r>
        <w:r w:rsidR="00042961">
          <w:rPr>
            <w:webHidden/>
          </w:rPr>
          <w:fldChar w:fldCharType="end"/>
        </w:r>
        <w:r>
          <w:fldChar w:fldCharType="end"/>
        </w:r>
      </w:ins>
    </w:p>
    <w:p w14:paraId="1FD40043" w14:textId="7653B4C8" w:rsidR="00AD6657" w:rsidRPr="0073230D" w:rsidRDefault="0073230D" w:rsidP="0052002C">
      <w:pPr>
        <w:pStyle w:val="ATTANNLV1-ASDEFCON"/>
        <w:numPr>
          <w:ilvl w:val="0"/>
          <w:numId w:val="0"/>
        </w:numPr>
      </w:pPr>
      <w:r w:rsidRPr="0052002C">
        <w:rPr>
          <w:b w:val="0"/>
        </w:rPr>
        <w:fldChar w:fldCharType="end"/>
      </w:r>
      <w:bookmarkStart w:id="122" w:name="_Toc175231774"/>
      <w:r w:rsidR="003C5B3B" w:rsidRPr="0073230D">
        <w:t>ANNEXES</w:t>
      </w:r>
      <w:bookmarkEnd w:id="122"/>
    </w:p>
    <w:p w14:paraId="231AD8A4" w14:textId="36C0956F" w:rsidR="00AD6657" w:rsidRPr="009754BB" w:rsidRDefault="00AD6657" w:rsidP="0073230D">
      <w:pPr>
        <w:pStyle w:val="ATTANNListTableofContents-ASDEFCON"/>
      </w:pPr>
      <w:r w:rsidRPr="009754BB">
        <w:t xml:space="preserve">Request for Tender Proforma </w:t>
      </w:r>
      <w:r w:rsidRPr="009754BB">
        <w:tab/>
        <w:t>A</w:t>
      </w:r>
      <w:r w:rsidR="00BC402B" w:rsidRPr="009754BB">
        <w:t xml:space="preserve"> </w:t>
      </w:r>
      <w:r w:rsidRPr="009754BB">
        <w:t>-1</w:t>
      </w:r>
    </w:p>
    <w:p w14:paraId="57F5DE4C" w14:textId="15319047" w:rsidR="00CD0D4B" w:rsidRPr="009754BB" w:rsidRDefault="00CD0D4B" w:rsidP="0073230D">
      <w:pPr>
        <w:pStyle w:val="ATTANNLV2-ASDEFCON"/>
        <w:numPr>
          <w:ilvl w:val="0"/>
          <w:numId w:val="0"/>
        </w:numPr>
        <w:ind w:left="851"/>
      </w:pPr>
    </w:p>
    <w:p w14:paraId="0E5DF7D5" w14:textId="77777777" w:rsidR="00CD0D4B" w:rsidRPr="009754BB" w:rsidRDefault="00CD0D4B" w:rsidP="00581809">
      <w:pPr>
        <w:pStyle w:val="ATTANNLV3-ASDEFCON"/>
        <w:sectPr w:rsidR="00CD0D4B" w:rsidRPr="009754BB" w:rsidSect="00E678C8">
          <w:headerReference w:type="default" r:id="rId11"/>
          <w:footerReference w:type="default" r:id="rId12"/>
          <w:pgSz w:w="11906" w:h="16838"/>
          <w:pgMar w:top="1304" w:right="1418" w:bottom="680" w:left="1418" w:header="567" w:footer="567" w:gutter="0"/>
          <w:pgNumType w:fmt="lowerRoman" w:start="1"/>
          <w:cols w:space="720"/>
          <w:docGrid w:linePitch="360"/>
        </w:sectPr>
      </w:pPr>
    </w:p>
    <w:p w14:paraId="45F96146" w14:textId="6231EA54" w:rsidR="007E46A1" w:rsidRPr="00796D7F" w:rsidRDefault="00992FE7" w:rsidP="0052002C">
      <w:pPr>
        <w:pStyle w:val="ATTANNLV1-ASDEFCON"/>
        <w:numPr>
          <w:ilvl w:val="0"/>
          <w:numId w:val="46"/>
        </w:numPr>
      </w:pPr>
      <w:bookmarkStart w:id="125" w:name="_Toc175231775"/>
      <w:bookmarkStart w:id="126" w:name="_Toc152605120"/>
      <w:del w:id="127" w:author="Prabhu, Akshata MS" w:date="2024-08-23T08:02:00Z">
        <w:r>
          <w:delText>GENERAL (CORE</w:delText>
        </w:r>
      </w:del>
      <w:ins w:id="128" w:author="Prabhu, Akshata MS" w:date="2024-08-23T08:02:00Z">
        <w:r w:rsidR="003F7EE3" w:rsidRPr="00796D7F">
          <w:t>General</w:t>
        </w:r>
        <w:r w:rsidR="00364674" w:rsidRPr="00796D7F">
          <w:t xml:space="preserve"> (</w:t>
        </w:r>
        <w:r w:rsidR="0073230D" w:rsidRPr="00796D7F">
          <w:t>C</w:t>
        </w:r>
        <w:r w:rsidR="0073230D">
          <w:t>ore</w:t>
        </w:r>
      </w:ins>
      <w:r w:rsidR="00364674" w:rsidRPr="00796D7F">
        <w:t>)</w:t>
      </w:r>
      <w:bookmarkEnd w:id="125"/>
      <w:bookmarkEnd w:id="126"/>
    </w:p>
    <w:p w14:paraId="0B158B6E" w14:textId="77777777" w:rsidR="003F7EE3" w:rsidRPr="009754BB" w:rsidRDefault="003F4655" w:rsidP="00581809">
      <w:pPr>
        <w:pStyle w:val="ATTANNLV2-ASDEFCON"/>
      </w:pPr>
      <w:r w:rsidRPr="009754BB">
        <w:t xml:space="preserve">Tenders </w:t>
      </w:r>
      <w:r w:rsidR="004325C1" w:rsidRPr="009754BB">
        <w:t xml:space="preserve">should </w:t>
      </w:r>
      <w:r w:rsidR="003F7EE3" w:rsidRPr="009754BB">
        <w:t xml:space="preserve">be submitted on the Request for </w:t>
      </w:r>
      <w:r w:rsidRPr="009754BB">
        <w:t>Tender</w:t>
      </w:r>
      <w:r w:rsidR="006D7026" w:rsidRPr="009754BB">
        <w:t xml:space="preserve"> (RFT)</w:t>
      </w:r>
      <w:r w:rsidRPr="009754BB">
        <w:t xml:space="preserve"> </w:t>
      </w:r>
      <w:r w:rsidR="00034073" w:rsidRPr="009754BB">
        <w:t>Proforma</w:t>
      </w:r>
      <w:r w:rsidR="009A1F23" w:rsidRPr="009754BB">
        <w:t>.</w:t>
      </w:r>
      <w:r w:rsidR="00107DA4" w:rsidRPr="009754BB">
        <w:t xml:space="preserve"> </w:t>
      </w:r>
      <w:r w:rsidR="00E53DB5" w:rsidRPr="009754BB">
        <w:t xml:space="preserve">Tenderers </w:t>
      </w:r>
      <w:r w:rsidR="003F7EE3" w:rsidRPr="009754BB">
        <w:t xml:space="preserve">submit the </w:t>
      </w:r>
      <w:r w:rsidR="00C171F4" w:rsidRPr="009754BB">
        <w:t xml:space="preserve">tender </w:t>
      </w:r>
      <w:r w:rsidR="003F7EE3" w:rsidRPr="009754BB">
        <w:t xml:space="preserve">subject to these </w:t>
      </w:r>
      <w:r w:rsidR="00E23E9B" w:rsidRPr="009754BB">
        <w:t>conditions of tender</w:t>
      </w:r>
      <w:r w:rsidR="001F062F" w:rsidRPr="009754BB">
        <w:t xml:space="preserve"> (including the Tender Details Schedule)</w:t>
      </w:r>
      <w:r w:rsidR="00B7374B" w:rsidRPr="009754BB">
        <w:t xml:space="preserve"> </w:t>
      </w:r>
      <w:r w:rsidR="003F7EE3" w:rsidRPr="009754BB">
        <w:t xml:space="preserve">and the attached </w:t>
      </w:r>
      <w:r w:rsidR="00267446" w:rsidRPr="009754BB">
        <w:t xml:space="preserve">draft </w:t>
      </w:r>
      <w:r w:rsidR="00A1086C" w:rsidRPr="009754BB">
        <w:t>c</w:t>
      </w:r>
      <w:r w:rsidR="003F7EE3" w:rsidRPr="009754BB">
        <w:t xml:space="preserve">onditions of </w:t>
      </w:r>
      <w:r w:rsidR="00A1086C" w:rsidRPr="009754BB">
        <w:t>d</w:t>
      </w:r>
      <w:r w:rsidR="00574CE3" w:rsidRPr="009754BB">
        <w:t xml:space="preserve">eed </w:t>
      </w:r>
      <w:r w:rsidR="003F7EE3" w:rsidRPr="009754BB">
        <w:t xml:space="preserve">for the Supply of Goods and </w:t>
      </w:r>
      <w:r w:rsidR="006D7026" w:rsidRPr="009754BB">
        <w:t xml:space="preserve">Maintenance </w:t>
      </w:r>
      <w:r w:rsidR="003F7EE3" w:rsidRPr="009754BB">
        <w:t>Services.</w:t>
      </w:r>
    </w:p>
    <w:p w14:paraId="2FF78397" w14:textId="77777777" w:rsidR="007E46A1" w:rsidRPr="009754BB" w:rsidRDefault="00992FE7" w:rsidP="00581809">
      <w:pPr>
        <w:pStyle w:val="ATTANNLV1-ASDEFCON"/>
        <w:rPr>
          <w:del w:id="129" w:author="Prabhu, Akshata MS" w:date="2024-08-23T08:02:00Z"/>
          <w:szCs w:val="20"/>
        </w:rPr>
      </w:pPr>
      <w:bookmarkStart w:id="130" w:name="_Toc152605121"/>
      <w:del w:id="131" w:author="Prabhu, Akshata MS" w:date="2024-08-23T08:02:00Z">
        <w:r>
          <w:delText>ALTERATIONS, ERASURES AND ILLEGIBILTY (CORE)</w:delText>
        </w:r>
        <w:bookmarkEnd w:id="130"/>
      </w:del>
    </w:p>
    <w:p w14:paraId="5492BBFF" w14:textId="0B3C7D5F" w:rsidR="007E46A1" w:rsidRPr="009754BB" w:rsidRDefault="003F7EE3" w:rsidP="00581809">
      <w:pPr>
        <w:pStyle w:val="ATTANNLV1-ASDEFCON"/>
        <w:rPr>
          <w:ins w:id="132" w:author="Prabhu, Akshata MS" w:date="2024-08-23T08:02:00Z"/>
          <w:szCs w:val="20"/>
        </w:rPr>
      </w:pPr>
      <w:bookmarkStart w:id="133" w:name="_Toc373144727"/>
      <w:bookmarkStart w:id="134" w:name="_Toc379807088"/>
      <w:bookmarkStart w:id="135" w:name="_Toc380671475"/>
      <w:bookmarkStart w:id="136" w:name="_Toc381357125"/>
      <w:bookmarkStart w:id="137" w:name="_Toc381787407"/>
      <w:bookmarkStart w:id="138" w:name="_Toc381883831"/>
      <w:bookmarkStart w:id="139" w:name="_Toc175231776"/>
      <w:bookmarkEnd w:id="133"/>
      <w:bookmarkEnd w:id="134"/>
      <w:bookmarkEnd w:id="135"/>
      <w:bookmarkEnd w:id="136"/>
      <w:bookmarkEnd w:id="137"/>
      <w:bookmarkEnd w:id="138"/>
      <w:ins w:id="140" w:author="Prabhu, Akshata MS" w:date="2024-08-23T08:02:00Z">
        <w:r w:rsidRPr="009754BB">
          <w:t>Alterations</w:t>
        </w:r>
        <w:r w:rsidR="00FE02AB">
          <w:t xml:space="preserve">, Erasures and </w:t>
        </w:r>
        <w:r w:rsidR="00437630">
          <w:t>Illegibility</w:t>
        </w:r>
        <w:r w:rsidR="00437630" w:rsidRPr="009754BB">
          <w:t xml:space="preserve"> </w:t>
        </w:r>
        <w:r w:rsidR="00364674" w:rsidRPr="009754BB">
          <w:t>(</w:t>
        </w:r>
        <w:r w:rsidR="0073230D" w:rsidRPr="009754BB">
          <w:t>C</w:t>
        </w:r>
        <w:r w:rsidR="0073230D">
          <w:t>ore</w:t>
        </w:r>
        <w:r w:rsidR="00364674" w:rsidRPr="009754BB">
          <w:t>)</w:t>
        </w:r>
        <w:bookmarkEnd w:id="139"/>
      </w:ins>
    </w:p>
    <w:p w14:paraId="1C4318F4" w14:textId="77777777" w:rsidR="003F7EE3" w:rsidRPr="009754BB" w:rsidRDefault="00185820" w:rsidP="00581809">
      <w:pPr>
        <w:pStyle w:val="ATTANNLV2-ASDEFCON"/>
      </w:pPr>
      <w:r w:rsidRPr="009754BB">
        <w:t xml:space="preserve">Any alterations or erasures made to a tender by a tenderer are to be initialled by that tenderer. </w:t>
      </w:r>
      <w:r w:rsidR="0078388B">
        <w:t xml:space="preserve"> </w:t>
      </w:r>
      <w:r w:rsidRPr="009754BB">
        <w:t>Tenders containing alterations or erasures that are not initialled, or pricing or other information that is not stated clearly and legibly, may be excluded from consideration.</w:t>
      </w:r>
    </w:p>
    <w:p w14:paraId="458000FC" w14:textId="77777777" w:rsidR="003F6B21" w:rsidRPr="009754BB" w:rsidRDefault="00992FE7" w:rsidP="00581809">
      <w:pPr>
        <w:pStyle w:val="ATTANNLV1-ASDEFCON"/>
        <w:rPr>
          <w:del w:id="141" w:author="Prabhu, Akshata MS" w:date="2024-08-23T08:02:00Z"/>
        </w:rPr>
      </w:pPr>
      <w:bookmarkStart w:id="142" w:name="_Toc152605122"/>
      <w:del w:id="143" w:author="Prabhu, Akshata MS" w:date="2024-08-23T08:02:00Z">
        <w:r>
          <w:delText>UNINTENTIONAL ERRORS OF FORM (OPTIONAL)</w:delText>
        </w:r>
        <w:bookmarkEnd w:id="142"/>
      </w:del>
    </w:p>
    <w:p w14:paraId="55211105" w14:textId="77777777" w:rsidR="003F6B21" w:rsidRPr="009754BB" w:rsidRDefault="003F6B21" w:rsidP="00581809">
      <w:pPr>
        <w:pStyle w:val="ATTANNLV1-ASDEFCON"/>
        <w:rPr>
          <w:ins w:id="144" w:author="Prabhu, Akshata MS" w:date="2024-08-23T08:02:00Z"/>
        </w:rPr>
      </w:pPr>
      <w:bookmarkStart w:id="145" w:name="_Toc175231777"/>
      <w:ins w:id="146" w:author="Prabhu, Akshata MS" w:date="2024-08-23T08:02:00Z">
        <w:r w:rsidRPr="009754BB">
          <w:t xml:space="preserve">Unintentional </w:t>
        </w:r>
        <w:r w:rsidR="0073230D">
          <w:t>E</w:t>
        </w:r>
        <w:r w:rsidR="0073230D" w:rsidRPr="009754BB">
          <w:t xml:space="preserve">rrors </w:t>
        </w:r>
        <w:r w:rsidRPr="009754BB">
          <w:t xml:space="preserve">of </w:t>
        </w:r>
        <w:r w:rsidR="0073230D">
          <w:t>F</w:t>
        </w:r>
        <w:r w:rsidRPr="009754BB">
          <w:t>orm (</w:t>
        </w:r>
        <w:r w:rsidR="0073230D">
          <w:t>O</w:t>
        </w:r>
        <w:r w:rsidRPr="009754BB">
          <w:t>ptional)</w:t>
        </w:r>
        <w:bookmarkEnd w:id="145"/>
      </w:ins>
    </w:p>
    <w:p w14:paraId="7096D87C" w14:textId="77777777" w:rsidR="003F6B21" w:rsidRPr="009754BB" w:rsidRDefault="003F6B21" w:rsidP="00581809">
      <w:pPr>
        <w:pStyle w:val="NoteToDrafters-ASDEFCON"/>
      </w:pPr>
      <w:r w:rsidRPr="009754BB">
        <w:t>Note to drafters:  This clause must be used when the procurement is subject to the additional rules detailed in the CPRs.</w:t>
      </w:r>
    </w:p>
    <w:p w14:paraId="65FC0DEC" w14:textId="77777777" w:rsidR="003F6B21" w:rsidRPr="009754BB" w:rsidRDefault="003F6B21" w:rsidP="00581809">
      <w:pPr>
        <w:pStyle w:val="ATTANNLV2-ASDEFCON"/>
      </w:pPr>
      <w:r w:rsidRPr="009754BB">
        <w:t>If the Commonwealth considers that there are unintentional errors of form in a tender, the Commonwealth may request the tenderer to correct or clarify the error, but will not permit any material alteration or addition to the tender.</w:t>
      </w:r>
    </w:p>
    <w:p w14:paraId="5AB2A82D" w14:textId="77777777" w:rsidR="00ED62D6" w:rsidRPr="009754BB" w:rsidRDefault="00992FE7" w:rsidP="00581809">
      <w:pPr>
        <w:pStyle w:val="ATTANNLV1-ASDEFCON"/>
        <w:rPr>
          <w:del w:id="147" w:author="Prabhu, Akshata MS" w:date="2024-08-23T08:02:00Z"/>
        </w:rPr>
      </w:pPr>
      <w:bookmarkStart w:id="148" w:name="_Toc152605123"/>
      <w:del w:id="149" w:author="Prabhu, Akshata MS" w:date="2024-08-23T08:02:00Z">
        <w:r>
          <w:delText>MINIMUM CONTENT AND FORMAT REQUIREMENTS (CORE)</w:delText>
        </w:r>
        <w:bookmarkEnd w:id="148"/>
      </w:del>
    </w:p>
    <w:p w14:paraId="11AF00C3" w14:textId="77777777" w:rsidR="00ED62D6" w:rsidRPr="009754BB" w:rsidRDefault="00ED62D6" w:rsidP="00581809">
      <w:pPr>
        <w:pStyle w:val="ATTANNLV1-ASDEFCON"/>
        <w:rPr>
          <w:ins w:id="150" w:author="Prabhu, Akshata MS" w:date="2024-08-23T08:02:00Z"/>
        </w:rPr>
      </w:pPr>
      <w:bookmarkStart w:id="151" w:name="_Toc175231778"/>
      <w:ins w:id="152" w:author="Prabhu, Akshata MS" w:date="2024-08-23T08:02:00Z">
        <w:r w:rsidRPr="009754BB">
          <w:t xml:space="preserve">Minimum </w:t>
        </w:r>
        <w:r w:rsidR="0073230D">
          <w:t>C</w:t>
        </w:r>
        <w:r w:rsidR="0073230D" w:rsidRPr="009754BB">
          <w:t xml:space="preserve">ontent </w:t>
        </w:r>
        <w:r w:rsidRPr="009754BB">
          <w:t xml:space="preserve">and </w:t>
        </w:r>
        <w:r w:rsidR="0073230D">
          <w:t>F</w:t>
        </w:r>
        <w:r w:rsidR="0073230D" w:rsidRPr="009754BB">
          <w:t xml:space="preserve">ormat </w:t>
        </w:r>
        <w:r w:rsidR="0073230D">
          <w:t>R</w:t>
        </w:r>
        <w:r w:rsidR="0073230D" w:rsidRPr="009754BB">
          <w:t xml:space="preserve">equirements </w:t>
        </w:r>
        <w:r w:rsidRPr="009754BB">
          <w:t>(</w:t>
        </w:r>
        <w:r w:rsidR="00EB2546">
          <w:t>C</w:t>
        </w:r>
        <w:r w:rsidR="0073230D">
          <w:t>ore</w:t>
        </w:r>
        <w:r w:rsidRPr="009754BB">
          <w:t>)</w:t>
        </w:r>
        <w:bookmarkEnd w:id="151"/>
      </w:ins>
    </w:p>
    <w:p w14:paraId="01BCED25" w14:textId="77777777" w:rsidR="001F15A6" w:rsidRPr="009754BB" w:rsidRDefault="00ED62D6" w:rsidP="00581809">
      <w:pPr>
        <w:pStyle w:val="NoteToDrafters-ASDEFCON"/>
        <w:rPr>
          <w:rFonts w:cs="Arial"/>
          <w:bCs/>
          <w:iCs/>
        </w:rPr>
      </w:pPr>
      <w:r w:rsidRPr="009754BB">
        <w:t>Note to drafters:  When the procurement is subject to the additional rules detailed in the CPRs, ‘will’ is to be selected from the following clause.</w:t>
      </w:r>
      <w:r w:rsidR="001F15A6" w:rsidRPr="009754BB">
        <w:t xml:space="preserve"> </w:t>
      </w:r>
      <w:r w:rsidRPr="009754BB">
        <w:t xml:space="preserve"> When the procurement is NOT subject to the additional rules detailed in the CPRs, ‘may’ is to be selected</w:t>
      </w:r>
      <w:r w:rsidR="00596217" w:rsidRPr="009754BB">
        <w:t xml:space="preserve"> and</w:t>
      </w:r>
      <w:r w:rsidR="00830F16" w:rsidRPr="009754BB">
        <w:t xml:space="preserve"> ‘</w:t>
      </w:r>
      <w:r w:rsidR="00596217" w:rsidRPr="009754BB">
        <w:t>Subject to clause</w:t>
      </w:r>
      <w:r w:rsidR="001F15A6" w:rsidRPr="009754BB">
        <w:t xml:space="preserve"> 3</w:t>
      </w:r>
      <w:r w:rsidR="00830F16" w:rsidRPr="009754BB">
        <w:t>,’</w:t>
      </w:r>
      <w:r w:rsidR="001F15A6" w:rsidRPr="009754BB">
        <w:t xml:space="preserve"> is to be deleted</w:t>
      </w:r>
      <w:r w:rsidR="00596217" w:rsidRPr="009754BB">
        <w:t xml:space="preserve">. </w:t>
      </w:r>
    </w:p>
    <w:bookmarkStart w:id="153" w:name="_Ref436739826"/>
    <w:p w14:paraId="47E24FAD" w14:textId="04979535" w:rsidR="00ED62D6" w:rsidRPr="009754BB" w:rsidRDefault="001F15A6" w:rsidP="00581809">
      <w:pPr>
        <w:pStyle w:val="ATTANNLV2-ASDEFCON"/>
      </w:pPr>
      <w:r w:rsidRPr="003C5B3B">
        <w:rPr>
          <w:b/>
        </w:rPr>
        <w:fldChar w:fldCharType="begin">
          <w:ffData>
            <w:name w:val="Text3"/>
            <w:enabled/>
            <w:calcOnExit w:val="0"/>
            <w:textInput>
              <w:default w:val="[Subject to clause 3]"/>
            </w:textInput>
          </w:ffData>
        </w:fldChar>
      </w:r>
      <w:r w:rsidRPr="003C5B3B">
        <w:rPr>
          <w:b/>
        </w:rPr>
        <w:instrText xml:space="preserve"> FORMTEXT </w:instrText>
      </w:r>
      <w:r w:rsidRPr="003C5B3B">
        <w:rPr>
          <w:b/>
        </w:rPr>
      </w:r>
      <w:r w:rsidRPr="003C5B3B">
        <w:rPr>
          <w:b/>
        </w:rPr>
        <w:fldChar w:fldCharType="separate"/>
      </w:r>
      <w:r w:rsidR="00045AF6">
        <w:rPr>
          <w:b/>
          <w:noProof/>
        </w:rPr>
        <w:t>[Subject to clause 3]</w:t>
      </w:r>
      <w:r w:rsidRPr="003C5B3B">
        <w:rPr>
          <w:b/>
        </w:rPr>
        <w:fldChar w:fldCharType="end"/>
      </w:r>
      <w:r w:rsidR="006044C4" w:rsidRPr="009754BB">
        <w:t xml:space="preserve">, </w:t>
      </w:r>
      <w:r w:rsidR="00ED62D6" w:rsidRPr="009754BB">
        <w:t xml:space="preserve">the Commonwealth </w:t>
      </w:r>
      <w:r w:rsidRPr="003C5B3B">
        <w:rPr>
          <w:b/>
          <w:bCs/>
          <w:iCs/>
        </w:rPr>
        <w:fldChar w:fldCharType="begin">
          <w:ffData>
            <w:name w:val="Text4"/>
            <w:enabled/>
            <w:calcOnExit w:val="0"/>
            <w:textInput>
              <w:default w:val="[may/will]"/>
            </w:textInput>
          </w:ffData>
        </w:fldChar>
      </w:r>
      <w:r w:rsidRPr="003C5B3B">
        <w:rPr>
          <w:b/>
          <w:bCs/>
          <w:iCs/>
        </w:rPr>
        <w:instrText xml:space="preserve"> FORMTEXT </w:instrText>
      </w:r>
      <w:r w:rsidRPr="003C5B3B">
        <w:rPr>
          <w:b/>
          <w:bCs/>
          <w:iCs/>
        </w:rPr>
      </w:r>
      <w:r w:rsidRPr="003C5B3B">
        <w:rPr>
          <w:b/>
          <w:bCs/>
          <w:iCs/>
        </w:rPr>
        <w:fldChar w:fldCharType="separate"/>
      </w:r>
      <w:r w:rsidR="00045AF6">
        <w:rPr>
          <w:b/>
          <w:bCs/>
          <w:iCs/>
          <w:noProof/>
        </w:rPr>
        <w:t>[may/will]</w:t>
      </w:r>
      <w:r w:rsidRPr="003C5B3B">
        <w:rPr>
          <w:b/>
          <w:bCs/>
          <w:iCs/>
        </w:rPr>
        <w:fldChar w:fldCharType="end"/>
      </w:r>
      <w:r w:rsidR="00ED62D6" w:rsidRPr="009754BB">
        <w:rPr>
          <w:bCs/>
          <w:iCs/>
        </w:rPr>
        <w:t xml:space="preserve"> </w:t>
      </w:r>
      <w:r w:rsidR="00ED62D6" w:rsidRPr="009754BB">
        <w:t xml:space="preserve">exclude a tender from further consideration if the Commonwealth considers that the tender does not comply with any of the minimum format and content requirements </w:t>
      </w:r>
      <w:r w:rsidR="00E500CE">
        <w:t>specified</w:t>
      </w:r>
      <w:r w:rsidR="00ED62D6" w:rsidRPr="009754BB">
        <w:t xml:space="preserve"> in the Tender Details Schedule.</w:t>
      </w:r>
      <w:bookmarkEnd w:id="153"/>
    </w:p>
    <w:p w14:paraId="12EA9E04" w14:textId="77777777" w:rsidR="007E46A1" w:rsidRPr="009754BB" w:rsidRDefault="00992FE7" w:rsidP="00581809">
      <w:pPr>
        <w:pStyle w:val="ATTANNLV1-ASDEFCON"/>
        <w:rPr>
          <w:del w:id="154" w:author="Prabhu, Akshata MS" w:date="2024-08-23T08:02:00Z"/>
        </w:rPr>
      </w:pPr>
      <w:bookmarkStart w:id="155" w:name="_Toc152605124"/>
      <w:del w:id="156" w:author="Prabhu, Akshata MS" w:date="2024-08-23T08:02:00Z">
        <w:r>
          <w:delText>AMENDMENTS AND QUERIES (CORE)</w:delText>
        </w:r>
        <w:bookmarkEnd w:id="155"/>
      </w:del>
    </w:p>
    <w:p w14:paraId="50177245" w14:textId="77777777" w:rsidR="007E46A1" w:rsidRPr="009754BB" w:rsidRDefault="003F7EE3" w:rsidP="00581809">
      <w:pPr>
        <w:pStyle w:val="ATTANNLV1-ASDEFCON"/>
        <w:rPr>
          <w:ins w:id="157" w:author="Prabhu, Akshata MS" w:date="2024-08-23T08:02:00Z"/>
        </w:rPr>
      </w:pPr>
      <w:bookmarkStart w:id="158" w:name="_Toc175231779"/>
      <w:ins w:id="159" w:author="Prabhu, Akshata MS" w:date="2024-08-23T08:02:00Z">
        <w:r w:rsidRPr="009754BB">
          <w:t>Amendments and Queries</w:t>
        </w:r>
        <w:r w:rsidR="00364674" w:rsidRPr="009754BB">
          <w:t xml:space="preserve"> (C</w:t>
        </w:r>
        <w:r w:rsidR="0073230D">
          <w:t>ore</w:t>
        </w:r>
        <w:r w:rsidR="00364674" w:rsidRPr="009754BB">
          <w:t>)</w:t>
        </w:r>
        <w:bookmarkEnd w:id="158"/>
      </w:ins>
    </w:p>
    <w:p w14:paraId="2E87AA6B" w14:textId="42155DAF" w:rsidR="0031292E" w:rsidRPr="009754BB" w:rsidRDefault="0031292E" w:rsidP="00581809">
      <w:pPr>
        <w:pStyle w:val="NoteToTenderers-ASDEFCON"/>
      </w:pPr>
      <w:r w:rsidRPr="009754BB">
        <w:t>Note to tenderers:  Whe</w:t>
      </w:r>
      <w:r w:rsidR="0098104F" w:rsidRPr="009754BB">
        <w:t>n</w:t>
      </w:r>
      <w:r w:rsidRPr="009754BB">
        <w:t xml:space="preserve"> </w:t>
      </w:r>
      <w:r w:rsidR="003B4C7A" w:rsidRPr="009754BB">
        <w:t xml:space="preserve">an amendment </w:t>
      </w:r>
      <w:r w:rsidR="00DE1ABE" w:rsidRPr="009754BB">
        <w:t xml:space="preserve">to the RFT </w:t>
      </w:r>
      <w:r w:rsidR="003B4C7A" w:rsidRPr="009754BB">
        <w:t>is issued by the Commonwealth it will be</w:t>
      </w:r>
      <w:r w:rsidR="002E4B28" w:rsidRPr="009754BB">
        <w:t xml:space="preserve"> </w:t>
      </w:r>
      <w:r w:rsidR="003B4C7A" w:rsidRPr="009754BB">
        <w:t xml:space="preserve">through </w:t>
      </w:r>
      <w:r w:rsidR="002E4B28" w:rsidRPr="009754BB">
        <w:t>AusTender</w:t>
      </w:r>
      <w:r w:rsidR="00DE1ABE" w:rsidRPr="009754BB">
        <w:t>.</w:t>
      </w:r>
      <w:r w:rsidR="002E4B28" w:rsidRPr="009754BB">
        <w:t xml:space="preserve"> </w:t>
      </w:r>
      <w:r w:rsidR="00F03849">
        <w:t xml:space="preserve"> </w:t>
      </w:r>
      <w:r w:rsidR="00DE1ABE" w:rsidRPr="009754BB">
        <w:t>Refer to</w:t>
      </w:r>
      <w:r w:rsidR="002E4B28" w:rsidRPr="009754BB">
        <w:t xml:space="preserve"> </w:t>
      </w:r>
      <w:r w:rsidR="003B4C7A" w:rsidRPr="009754BB">
        <w:t xml:space="preserve">clause </w:t>
      </w:r>
      <w:r w:rsidR="00DE1ABE" w:rsidRPr="009754BB">
        <w:fldChar w:fldCharType="begin"/>
      </w:r>
      <w:r w:rsidR="00DE1ABE" w:rsidRPr="009754BB">
        <w:instrText xml:space="preserve"> REF _Ref391625446 \r \h </w:instrText>
      </w:r>
      <w:r w:rsidR="00DE1ABE" w:rsidRPr="009754BB">
        <w:fldChar w:fldCharType="separate"/>
      </w:r>
      <w:r w:rsidR="00045AF6">
        <w:t>7</w:t>
      </w:r>
      <w:r w:rsidR="00DE1ABE" w:rsidRPr="009754BB">
        <w:fldChar w:fldCharType="end"/>
      </w:r>
      <w:r w:rsidR="009F3E0D" w:rsidRPr="009754BB">
        <w:t xml:space="preserve"> </w:t>
      </w:r>
      <w:r w:rsidR="00DE1ABE" w:rsidRPr="009754BB">
        <w:t>for further information on AusTender.</w:t>
      </w:r>
      <w:r w:rsidR="003B4C7A" w:rsidRPr="009754BB">
        <w:t xml:space="preserve"> </w:t>
      </w:r>
    </w:p>
    <w:p w14:paraId="25A18D2F" w14:textId="4D072FDA" w:rsidR="00E6191C" w:rsidRDefault="003F7EE3" w:rsidP="00B82249">
      <w:pPr>
        <w:pStyle w:val="ATTANNLV2-ASDEFCON"/>
      </w:pPr>
      <w:bookmarkStart w:id="160" w:name="_Ref436739554"/>
      <w:r w:rsidRPr="009754BB">
        <w:t>Th</w:t>
      </w:r>
      <w:r w:rsidR="004D1C7A" w:rsidRPr="00246DD7">
        <w:t>e Commonwealth may amend this</w:t>
      </w:r>
      <w:r w:rsidR="004D1C7A" w:rsidRPr="009754BB">
        <w:t xml:space="preserve"> </w:t>
      </w:r>
      <w:r w:rsidRPr="009754BB">
        <w:t>RF</w:t>
      </w:r>
      <w:r w:rsidR="00CF7980" w:rsidRPr="009754BB">
        <w:t>T</w:t>
      </w:r>
      <w:r w:rsidRPr="009754BB">
        <w:t xml:space="preserve"> upon giving </w:t>
      </w:r>
      <w:r w:rsidR="002E0E62" w:rsidRPr="009754BB">
        <w:t>t</w:t>
      </w:r>
      <w:r w:rsidR="00E53DB5" w:rsidRPr="009754BB">
        <w:t xml:space="preserve">enderers </w:t>
      </w:r>
      <w:r w:rsidRPr="009754BB">
        <w:t xml:space="preserve">timely written notice of an amendment. </w:t>
      </w:r>
      <w:r w:rsidR="0014720E" w:rsidRPr="009754BB">
        <w:t xml:space="preserve"> </w:t>
      </w:r>
      <w:r w:rsidRPr="009754BB" w:rsidDel="00E6191C">
        <w:t>Any queries</w:t>
      </w:r>
      <w:r w:rsidR="00B82249">
        <w:t xml:space="preserve"> or concerns</w:t>
      </w:r>
      <w:r w:rsidRPr="009754BB" w:rsidDel="00E6191C">
        <w:t xml:space="preserve"> in respect to this RF</w:t>
      </w:r>
      <w:r w:rsidR="00CF7980" w:rsidRPr="009754BB" w:rsidDel="00E6191C">
        <w:t>T</w:t>
      </w:r>
      <w:r w:rsidRPr="009754BB" w:rsidDel="00E6191C">
        <w:t xml:space="preserve"> should be directed to the Contact Officer</w:t>
      </w:r>
      <w:r w:rsidR="001C0C7E" w:rsidRPr="009754BB" w:rsidDel="00E6191C">
        <w:t xml:space="preserve"> identified in the Tender Details Schedule</w:t>
      </w:r>
      <w:r w:rsidRPr="009754BB" w:rsidDel="00E6191C">
        <w:t>.</w:t>
      </w:r>
      <w:r w:rsidRPr="009754BB">
        <w:t xml:space="preserve"> </w:t>
      </w:r>
      <w:r w:rsidR="0014720E" w:rsidRPr="009754BB">
        <w:t xml:space="preserve"> </w:t>
      </w:r>
      <w:r w:rsidRPr="009754BB">
        <w:t>If the Commonwealth amends or clarifies any aspect of this RF</w:t>
      </w:r>
      <w:r w:rsidR="00CF7980" w:rsidRPr="009754BB">
        <w:t>T</w:t>
      </w:r>
      <w:r w:rsidRPr="009754BB">
        <w:t xml:space="preserve"> under this clause prior to the </w:t>
      </w:r>
      <w:r w:rsidR="00425907" w:rsidRPr="009754BB">
        <w:t>C</w:t>
      </w:r>
      <w:r w:rsidRPr="009754BB">
        <w:t xml:space="preserve">losing </w:t>
      </w:r>
      <w:r w:rsidR="00425907" w:rsidRPr="009754BB">
        <w:t>T</w:t>
      </w:r>
      <w:r w:rsidR="00EB675A" w:rsidRPr="009754BB">
        <w:t>ime</w:t>
      </w:r>
      <w:r w:rsidR="001C0C7E" w:rsidRPr="009754BB">
        <w:t xml:space="preserve"> specified in the Tender Details Schedule</w:t>
      </w:r>
      <w:r w:rsidR="00EB675A" w:rsidRPr="009754BB">
        <w:t xml:space="preserve">, </w:t>
      </w:r>
      <w:r w:rsidRPr="009754BB">
        <w:t>then the Commonwealth will issue a formal amendment to the RF</w:t>
      </w:r>
      <w:r w:rsidR="00CF7980" w:rsidRPr="009754BB">
        <w:t>T</w:t>
      </w:r>
      <w:r w:rsidRPr="009754BB">
        <w:t xml:space="preserve"> in the same manner as the original RF</w:t>
      </w:r>
      <w:r w:rsidR="00CF7980" w:rsidRPr="009754BB">
        <w:t>T</w:t>
      </w:r>
      <w:r w:rsidRPr="009754BB">
        <w:t>.</w:t>
      </w:r>
      <w:bookmarkEnd w:id="160"/>
    </w:p>
    <w:p w14:paraId="41B21466" w14:textId="77777777" w:rsidR="004D1C7A" w:rsidRPr="009754BB" w:rsidRDefault="004D1C7A" w:rsidP="004D1C7A">
      <w:pPr>
        <w:pStyle w:val="ATTANNLV2-ASDEFCON"/>
      </w:pPr>
      <w:r w:rsidRPr="004D1C7A">
        <w:t>Tender</w:t>
      </w:r>
      <w:r>
        <w:t>er</w:t>
      </w:r>
      <w:r w:rsidRPr="004D1C7A">
        <w:t>s will have no claim against the Commonwealth or any Commonwealth Personnel for any failure to inform a tenderer of an amendment to the RFT, or any failure to seek amended tenders, or any other matter arising in connection with an amendment to the RFT.</w:t>
      </w:r>
    </w:p>
    <w:p w14:paraId="4DBCC6DC" w14:textId="77777777" w:rsidR="007E46A1" w:rsidRPr="009754BB" w:rsidRDefault="00992FE7" w:rsidP="00581809">
      <w:pPr>
        <w:pStyle w:val="ATTANNLV1-ASDEFCON"/>
        <w:rPr>
          <w:del w:id="161" w:author="Prabhu, Akshata MS" w:date="2024-08-23T08:02:00Z"/>
        </w:rPr>
      </w:pPr>
      <w:bookmarkStart w:id="162" w:name="_Toc152605125"/>
      <w:del w:id="163" w:author="Prabhu, Akshata MS" w:date="2024-08-23T08:02:00Z">
        <w:r>
          <w:delText>ALTERNATIVES (CORE)</w:delText>
        </w:r>
        <w:bookmarkEnd w:id="162"/>
      </w:del>
    </w:p>
    <w:p w14:paraId="67C55C1A" w14:textId="77777777" w:rsidR="007E46A1" w:rsidRPr="009754BB" w:rsidRDefault="003F7EE3" w:rsidP="00581809">
      <w:pPr>
        <w:pStyle w:val="ATTANNLV1-ASDEFCON"/>
        <w:rPr>
          <w:ins w:id="164" w:author="Prabhu, Akshata MS" w:date="2024-08-23T08:02:00Z"/>
        </w:rPr>
      </w:pPr>
      <w:bookmarkStart w:id="165" w:name="_Toc381787413"/>
      <w:bookmarkStart w:id="166" w:name="_Toc381883837"/>
      <w:bookmarkStart w:id="167" w:name="_Toc381787415"/>
      <w:bookmarkStart w:id="168" w:name="_Toc381883839"/>
      <w:bookmarkStart w:id="169" w:name="_Toc381787416"/>
      <w:bookmarkStart w:id="170" w:name="_Toc381883840"/>
      <w:bookmarkStart w:id="171" w:name="_Toc381787417"/>
      <w:bookmarkStart w:id="172" w:name="_Toc381883841"/>
      <w:bookmarkStart w:id="173" w:name="_Toc175231780"/>
      <w:bookmarkEnd w:id="165"/>
      <w:bookmarkEnd w:id="166"/>
      <w:bookmarkEnd w:id="167"/>
      <w:bookmarkEnd w:id="168"/>
      <w:bookmarkEnd w:id="169"/>
      <w:bookmarkEnd w:id="170"/>
      <w:bookmarkEnd w:id="171"/>
      <w:bookmarkEnd w:id="172"/>
      <w:ins w:id="174" w:author="Prabhu, Akshata MS" w:date="2024-08-23T08:02:00Z">
        <w:r w:rsidRPr="009754BB">
          <w:t>Alternatives</w:t>
        </w:r>
        <w:r w:rsidR="00364674" w:rsidRPr="009754BB">
          <w:t xml:space="preserve"> (C</w:t>
        </w:r>
        <w:r w:rsidR="0073230D">
          <w:t>ore</w:t>
        </w:r>
        <w:r w:rsidR="00364674" w:rsidRPr="009754BB">
          <w:t>)</w:t>
        </w:r>
        <w:bookmarkEnd w:id="173"/>
      </w:ins>
    </w:p>
    <w:p w14:paraId="196B437D" w14:textId="77777777" w:rsidR="003F7EE3" w:rsidRPr="009754BB" w:rsidRDefault="003F7EE3" w:rsidP="00581809">
      <w:pPr>
        <w:pStyle w:val="ATTANNLV2-ASDEFCON"/>
      </w:pPr>
      <w:bookmarkStart w:id="175" w:name="_Ref436739623"/>
      <w:r w:rsidRPr="009754BB">
        <w:t xml:space="preserve">Offers for alternatives or part quantities </w:t>
      </w:r>
      <w:r w:rsidR="00D65D0A" w:rsidRPr="009754BB">
        <w:t>may</w:t>
      </w:r>
      <w:r w:rsidRPr="009754BB">
        <w:t xml:space="preserve"> be submitted where the option to do so </w:t>
      </w:r>
      <w:r w:rsidR="00D65D0A" w:rsidRPr="009754BB">
        <w:t>is</w:t>
      </w:r>
      <w:r w:rsidRPr="009754BB">
        <w:t xml:space="preserve"> included in the </w:t>
      </w:r>
      <w:r w:rsidR="00D65D0A" w:rsidRPr="009754BB">
        <w:t>Tender Details Schedule.</w:t>
      </w:r>
      <w:r w:rsidRPr="009754BB">
        <w:t xml:space="preserve"> </w:t>
      </w:r>
      <w:r w:rsidR="00EC27A6" w:rsidRPr="009754BB">
        <w:t xml:space="preserve"> </w:t>
      </w:r>
      <w:r w:rsidRPr="009754BB">
        <w:t xml:space="preserve">Alternatives </w:t>
      </w:r>
      <w:r w:rsidR="00626683" w:rsidRPr="009754BB">
        <w:t xml:space="preserve">should </w:t>
      </w:r>
      <w:r w:rsidRPr="009754BB">
        <w:t>be submitted with full technical details to enable them to be evaluated.</w:t>
      </w:r>
      <w:bookmarkEnd w:id="175"/>
    </w:p>
    <w:p w14:paraId="4308D76B" w14:textId="5E25C3BB" w:rsidR="00415B56" w:rsidRPr="009754BB" w:rsidRDefault="00992FE7" w:rsidP="00581809">
      <w:pPr>
        <w:pStyle w:val="ATTANNLV1-ASDEFCON"/>
      </w:pPr>
      <w:bookmarkStart w:id="176" w:name="_Toc388628402"/>
      <w:bookmarkStart w:id="177" w:name="_Toc388963417"/>
      <w:bookmarkStart w:id="178" w:name="_Toc388963444"/>
      <w:bookmarkStart w:id="179" w:name="_Toc388963471"/>
      <w:bookmarkStart w:id="180" w:name="_Toc388965088"/>
      <w:bookmarkStart w:id="181" w:name="_Toc389491494"/>
      <w:bookmarkStart w:id="182" w:name="_Toc389491521"/>
      <w:bookmarkStart w:id="183" w:name="_Toc388628403"/>
      <w:bookmarkStart w:id="184" w:name="_Toc388963418"/>
      <w:bookmarkStart w:id="185" w:name="_Toc388963445"/>
      <w:bookmarkStart w:id="186" w:name="_Toc388963472"/>
      <w:bookmarkStart w:id="187" w:name="_Toc388965089"/>
      <w:bookmarkStart w:id="188" w:name="_Toc389491495"/>
      <w:bookmarkStart w:id="189" w:name="_Toc389491522"/>
      <w:bookmarkStart w:id="190" w:name="_Toc388628404"/>
      <w:bookmarkStart w:id="191" w:name="_Toc388963419"/>
      <w:bookmarkStart w:id="192" w:name="_Toc388963446"/>
      <w:bookmarkStart w:id="193" w:name="_Toc388963473"/>
      <w:bookmarkStart w:id="194" w:name="_Toc388965090"/>
      <w:bookmarkStart w:id="195" w:name="_Toc389491496"/>
      <w:bookmarkStart w:id="196" w:name="_Toc389491523"/>
      <w:bookmarkStart w:id="197" w:name="_Toc381883844"/>
      <w:bookmarkStart w:id="198" w:name="_Toc381787421"/>
      <w:bookmarkStart w:id="199" w:name="_Toc381883845"/>
      <w:bookmarkStart w:id="200" w:name="_Toc381787422"/>
      <w:bookmarkStart w:id="201" w:name="_Toc381883846"/>
      <w:bookmarkStart w:id="202" w:name="_Toc381787423"/>
      <w:bookmarkStart w:id="203" w:name="_Toc381883847"/>
      <w:bookmarkStart w:id="204" w:name="_Ref391625437"/>
      <w:bookmarkStart w:id="205" w:name="_Ref391625446"/>
      <w:bookmarkStart w:id="206" w:name="_Toc175231781"/>
      <w:bookmarkStart w:id="207" w:name="_Toc15260512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del w:id="208" w:author="Prabhu, Akshata MS" w:date="2024-08-23T08:02:00Z">
        <w:r>
          <w:delText>LODGEMENT (CORE</w:delText>
        </w:r>
      </w:del>
      <w:ins w:id="209" w:author="Prabhu, Akshata MS" w:date="2024-08-23T08:02:00Z">
        <w:r w:rsidR="00415B56" w:rsidRPr="009754BB">
          <w:t>Lodgement</w:t>
        </w:r>
        <w:r w:rsidR="00364674" w:rsidRPr="009754BB">
          <w:t xml:space="preserve"> (C</w:t>
        </w:r>
        <w:r w:rsidR="0073230D">
          <w:t>ore</w:t>
        </w:r>
      </w:ins>
      <w:r w:rsidR="00364674" w:rsidRPr="009754BB">
        <w:t>)</w:t>
      </w:r>
      <w:bookmarkEnd w:id="204"/>
      <w:bookmarkEnd w:id="205"/>
      <w:bookmarkEnd w:id="206"/>
      <w:bookmarkEnd w:id="207"/>
    </w:p>
    <w:p w14:paraId="453D08E0" w14:textId="77777777" w:rsidR="007E6635" w:rsidRPr="00DD733E" w:rsidRDefault="007E6635" w:rsidP="00DF45A7">
      <w:pPr>
        <w:pStyle w:val="NoteToTenderers-ASDEFCON"/>
      </w:pPr>
      <w:r w:rsidRPr="00DF45A7">
        <w:t xml:space="preserve">Note to tenderers:  The Closing Time will be displayed in the relevant AusTender webpage together with a countdown clock that displays in real time the amount of time left until Closing Time </w:t>
      </w:r>
      <w:r w:rsidRPr="00DD733E">
        <w:t>(for more information please see AusTender Terms of Use)</w:t>
      </w:r>
      <w:r w:rsidRPr="00DF45A7">
        <w:t>.  For the purposes of determining whether a tender response has been lodged before the Closing Time, the countdown clock will be conclusive.</w:t>
      </w:r>
    </w:p>
    <w:p w14:paraId="518A4D85" w14:textId="561C002F" w:rsidR="007E6635" w:rsidRPr="00796D7F" w:rsidRDefault="007E6635" w:rsidP="00581809">
      <w:pPr>
        <w:pStyle w:val="ATTANNLV2-ASDEFCON"/>
        <w:rPr>
          <w:rStyle w:val="SC3436"/>
          <w:rFonts w:cs="Times New Roman"/>
        </w:rPr>
      </w:pPr>
      <w:r w:rsidRPr="00796D7F">
        <w:rPr>
          <w:rStyle w:val="SC3436"/>
          <w:rFonts w:cs="Times New Roman"/>
        </w:rPr>
        <w:t xml:space="preserve">AusTender is the Australian Government’s procurement information system. </w:t>
      </w:r>
      <w:r w:rsidR="006B2FF4" w:rsidRPr="00796D7F">
        <w:rPr>
          <w:rStyle w:val="SC3436"/>
          <w:rFonts w:cs="Times New Roman"/>
        </w:rPr>
        <w:t xml:space="preserve"> </w:t>
      </w:r>
      <w:r w:rsidRPr="00796D7F">
        <w:rPr>
          <w:rStyle w:val="SC3436"/>
          <w:rFonts w:cs="Times New Roman"/>
        </w:rPr>
        <w:t xml:space="preserve">Access to and use of AusTender is subject to terms and conditions. </w:t>
      </w:r>
      <w:r w:rsidR="006B2FF4" w:rsidRPr="00796D7F">
        <w:rPr>
          <w:rStyle w:val="SC3436"/>
          <w:rFonts w:cs="Times New Roman"/>
        </w:rPr>
        <w:t xml:space="preserve"> </w:t>
      </w:r>
      <w:r w:rsidRPr="00796D7F">
        <w:rPr>
          <w:rStyle w:val="SC3436"/>
          <w:rFonts w:cs="Times New Roman"/>
        </w:rPr>
        <w:t xml:space="preserve">In participating in this RFT (Approach to Market (ATM)), </w:t>
      </w:r>
      <w:r w:rsidR="005A6D68" w:rsidRPr="00796D7F">
        <w:rPr>
          <w:rStyle w:val="SC3436"/>
          <w:rFonts w:cs="Times New Roman"/>
        </w:rPr>
        <w:t>tenderers</w:t>
      </w:r>
      <w:r w:rsidRPr="00796D7F">
        <w:rPr>
          <w:rStyle w:val="SC3436"/>
          <w:rFonts w:cs="Times New Roman"/>
        </w:rPr>
        <w:t xml:space="preserve"> are to comply with those terms and conditions and any applicable instructions, processes, procedures and recommendations as advised on AusTender at </w:t>
      </w:r>
      <w:r w:rsidR="0052002C">
        <w:fldChar w:fldCharType="begin"/>
      </w:r>
      <w:r w:rsidR="0052002C">
        <w:instrText xml:space="preserve"> HYPERLINK "https://www.tenders.gov.au</w:instrText>
      </w:r>
      <w:del w:id="210" w:author="Prabhu, Akshata MS" w:date="2024-08-23T08:02:00Z">
        <w:r w:rsidR="0052002C">
          <w:delInstrText>/infolinks/termsofuse</w:delInstrText>
        </w:r>
      </w:del>
      <w:ins w:id="211" w:author="Prabhu, Akshata MS" w:date="2024-08-23T08:02:00Z">
        <w:r w:rsidR="0052002C">
          <w:instrText>/?event=public.termsOfUse</w:instrText>
        </w:r>
      </w:ins>
      <w:r w:rsidR="0052002C">
        <w:instrText xml:space="preserve">" </w:instrText>
      </w:r>
      <w:r w:rsidR="0052002C">
        <w:fldChar w:fldCharType="separate"/>
      </w:r>
      <w:r w:rsidRPr="003C3F39">
        <w:rPr>
          <w:rStyle w:val="Hyperlink"/>
        </w:rPr>
        <w:t>https://www.tenders.gov.au</w:t>
      </w:r>
      <w:del w:id="212" w:author="Prabhu, Akshata MS" w:date="2024-08-23T08:02:00Z">
        <w:r w:rsidR="00104891">
          <w:rPr>
            <w:rStyle w:val="Hyperlink"/>
          </w:rPr>
          <w:delText>/infolinks/termsofuse</w:delText>
        </w:r>
      </w:del>
      <w:ins w:id="213" w:author="Prabhu, Akshata MS" w:date="2024-08-23T08:02:00Z">
        <w:r w:rsidRPr="003C3F39">
          <w:rPr>
            <w:rStyle w:val="Hyperlink"/>
          </w:rPr>
          <w:t>/?event=public.termsOfUse</w:t>
        </w:r>
      </w:ins>
      <w:r w:rsidR="0052002C">
        <w:rPr>
          <w:rStyle w:val="Hyperlink"/>
        </w:rPr>
        <w:fldChar w:fldCharType="end"/>
      </w:r>
      <w:r w:rsidRPr="00796D7F">
        <w:rPr>
          <w:rStyle w:val="SC3436"/>
          <w:rFonts w:cs="Times New Roman"/>
        </w:rPr>
        <w:t>.</w:t>
      </w:r>
    </w:p>
    <w:p w14:paraId="41CCC07B" w14:textId="77777777" w:rsidR="007E6635" w:rsidRPr="009754BB" w:rsidRDefault="007E6635" w:rsidP="00796D7F">
      <w:pPr>
        <w:pStyle w:val="ATTANNLV2-ASDEFCON"/>
        <w:rPr>
          <w:rStyle w:val="SC6416"/>
        </w:rPr>
      </w:pPr>
      <w:r w:rsidRPr="009754BB">
        <w:rPr>
          <w:rStyle w:val="SC6416"/>
        </w:rPr>
        <w:t xml:space="preserve">All queries and </w:t>
      </w:r>
      <w:r w:rsidRPr="009754BB">
        <w:rPr>
          <w:rStyle w:val="SC3436"/>
        </w:rPr>
        <w:t>requests</w:t>
      </w:r>
      <w:r w:rsidRPr="009754BB">
        <w:rPr>
          <w:rStyle w:val="SC6416"/>
        </w:rPr>
        <w:t xml:space="preserve"> for AusTender technical or operational support are to be directed to:</w:t>
      </w:r>
    </w:p>
    <w:p w14:paraId="67010E5D" w14:textId="77777777" w:rsidR="007E6635" w:rsidRPr="009754BB" w:rsidRDefault="007E6635" w:rsidP="00796D7F">
      <w:pPr>
        <w:pStyle w:val="ASDEFCONNormal"/>
        <w:ind w:left="900"/>
      </w:pPr>
      <w:r w:rsidRPr="009754BB">
        <w:rPr>
          <w:rStyle w:val="SC6416"/>
        </w:rPr>
        <w:t>AusTender</w:t>
      </w:r>
      <w:r w:rsidRPr="009754BB">
        <w:t xml:space="preserve"> Help Desk </w:t>
      </w:r>
    </w:p>
    <w:p w14:paraId="2E910444" w14:textId="77777777" w:rsidR="007E6635" w:rsidRPr="009754BB" w:rsidRDefault="007E6635" w:rsidP="00796D7F">
      <w:pPr>
        <w:pStyle w:val="ASDEFCONNormal"/>
        <w:ind w:left="900"/>
      </w:pPr>
      <w:r w:rsidRPr="009754BB">
        <w:t>Telephone: 1300 651 698</w:t>
      </w:r>
    </w:p>
    <w:p w14:paraId="0C5D6F8F" w14:textId="77777777" w:rsidR="007E6635" w:rsidRPr="009754BB" w:rsidRDefault="007E6635" w:rsidP="00796D7F">
      <w:pPr>
        <w:pStyle w:val="ASDEFCONNormal"/>
        <w:ind w:left="900"/>
      </w:pPr>
      <w:r w:rsidRPr="009754BB">
        <w:t>International:  +61 2 6215 1558</w:t>
      </w:r>
    </w:p>
    <w:p w14:paraId="778D8608" w14:textId="4E3F7AD2" w:rsidR="007E6635" w:rsidRPr="009754BB" w:rsidRDefault="007E6635" w:rsidP="00796D7F">
      <w:pPr>
        <w:pStyle w:val="ASDEFCONNormal"/>
        <w:ind w:left="900"/>
        <w:rPr>
          <w:rStyle w:val="SC6416"/>
        </w:rPr>
      </w:pPr>
      <w:r w:rsidRPr="009754BB">
        <w:t xml:space="preserve">Email: </w:t>
      </w:r>
      <w:hyperlink r:id="rId13" w:history="1">
        <w:r w:rsidRPr="009754BB">
          <w:rPr>
            <w:rStyle w:val="Hyperlink"/>
          </w:rPr>
          <w:t>tenders@finance.gov.au</w:t>
        </w:r>
      </w:hyperlink>
      <w:r w:rsidRPr="009754BB">
        <w:rPr>
          <w:rStyle w:val="SC6416"/>
        </w:rPr>
        <w:t xml:space="preserve"> </w:t>
      </w:r>
    </w:p>
    <w:p w14:paraId="0B5BCCE2" w14:textId="77777777" w:rsidR="007E6635" w:rsidRPr="009754BB" w:rsidRDefault="007E6635" w:rsidP="00796D7F">
      <w:pPr>
        <w:pStyle w:val="ASDEFCONNormal"/>
        <w:ind w:left="900"/>
        <w:rPr>
          <w:rStyle w:val="SC6416"/>
          <w:bCs/>
        </w:rPr>
      </w:pPr>
      <w:r w:rsidRPr="009754BB">
        <w:t>The</w:t>
      </w:r>
      <w:r w:rsidRPr="009754BB">
        <w:rPr>
          <w:rStyle w:val="SC6416"/>
        </w:rPr>
        <w:t xml:space="preserve"> AusTender Helpdesk is available between 9am and 5pm Australian Capital Territory </w:t>
      </w:r>
      <w:r w:rsidRPr="009754BB">
        <w:rPr>
          <w:rStyle w:val="SC6416"/>
          <w:bCs/>
        </w:rPr>
        <w:t>(ACT) local time, Monday to Friday (excluding ACT and national public holidays).</w:t>
      </w:r>
    </w:p>
    <w:p w14:paraId="5BCFA3D6" w14:textId="6BC0DE62" w:rsidR="007E6635" w:rsidRPr="009754BB" w:rsidRDefault="007E6635" w:rsidP="00796D7F">
      <w:pPr>
        <w:pStyle w:val="ATTANNLV2-ASDEFCON"/>
      </w:pPr>
      <w:bookmarkStart w:id="214" w:name="_Ref436739695"/>
      <w:r w:rsidRPr="009754BB">
        <w:t>Tenders are to be lodged electronically via AusTender (</w:t>
      </w:r>
      <w:hyperlink r:id="rId14" w:history="1">
        <w:r w:rsidRPr="009754BB">
          <w:rPr>
            <w:rStyle w:val="Hyperlink"/>
          </w:rPr>
          <w:t>https://www.tenders.gov.au</w:t>
        </w:r>
      </w:hyperlink>
      <w:r w:rsidRPr="009754BB">
        <w:t xml:space="preserve">) before the Closing Time </w:t>
      </w:r>
      <w:r w:rsidR="00E500CE">
        <w:t xml:space="preserve">(specified in the Details Schedule) </w:t>
      </w:r>
      <w:r w:rsidRPr="009754BB">
        <w:t>in accordance with the tender lodgement procedures set out in this RFT and on AusTender.</w:t>
      </w:r>
      <w:bookmarkEnd w:id="214"/>
    </w:p>
    <w:p w14:paraId="47CD2940" w14:textId="77777777" w:rsidR="00753286" w:rsidRPr="009754BB" w:rsidRDefault="00BC6F0E" w:rsidP="00796D7F">
      <w:pPr>
        <w:pStyle w:val="ATTANNLV2-ASDEFCON"/>
        <w:rPr>
          <w:rFonts w:eastAsia="Calibri"/>
          <w:lang w:eastAsia="zh-CN"/>
        </w:rPr>
      </w:pPr>
      <w:bookmarkStart w:id="215" w:name="_Ref436739776"/>
      <w:r w:rsidRPr="009754BB">
        <w:rPr>
          <w:rFonts w:eastAsia="Calibri"/>
          <w:lang w:eastAsia="zh-CN"/>
        </w:rPr>
        <w:t xml:space="preserve">Tenders </w:t>
      </w:r>
      <w:r w:rsidR="00DF579B" w:rsidRPr="009754BB">
        <w:rPr>
          <w:rFonts w:eastAsia="Calibri"/>
          <w:lang w:eastAsia="zh-CN"/>
        </w:rPr>
        <w:t>are to</w:t>
      </w:r>
      <w:r w:rsidRPr="009754BB">
        <w:rPr>
          <w:rFonts w:eastAsia="Calibri"/>
          <w:lang w:eastAsia="zh-CN"/>
        </w:rPr>
        <w:t xml:space="preserve"> be lodged in the format specified in the Tender Details Schedule</w:t>
      </w:r>
      <w:r w:rsidR="0007269E" w:rsidRPr="009754BB">
        <w:rPr>
          <w:rFonts w:eastAsia="Calibri"/>
          <w:lang w:eastAsia="zh-CN"/>
        </w:rPr>
        <w:t>.</w:t>
      </w:r>
      <w:r w:rsidR="00853E9B" w:rsidRPr="009754BB">
        <w:rPr>
          <w:rFonts w:eastAsia="Calibri"/>
          <w:lang w:eastAsia="zh-CN"/>
        </w:rPr>
        <w:t xml:space="preserve"> </w:t>
      </w:r>
      <w:r w:rsidRPr="009754BB">
        <w:rPr>
          <w:rFonts w:eastAsia="Calibri"/>
          <w:lang w:eastAsia="zh-CN"/>
        </w:rPr>
        <w:t xml:space="preserve"> </w:t>
      </w:r>
      <w:r w:rsidR="00753286" w:rsidRPr="009754BB">
        <w:rPr>
          <w:rFonts w:eastAsia="Calibri"/>
          <w:lang w:eastAsia="zh-CN"/>
        </w:rPr>
        <w:t>A</w:t>
      </w:r>
      <w:r w:rsidRPr="009754BB">
        <w:rPr>
          <w:rFonts w:eastAsia="Calibri"/>
          <w:lang w:eastAsia="zh-CN"/>
        </w:rPr>
        <w:t>ll file names should</w:t>
      </w:r>
      <w:r w:rsidR="00753286" w:rsidRPr="009754BB">
        <w:rPr>
          <w:rFonts w:eastAsia="Calibri"/>
          <w:lang w:eastAsia="zh-CN"/>
        </w:rPr>
        <w:t>:</w:t>
      </w:r>
      <w:bookmarkEnd w:id="215"/>
    </w:p>
    <w:p w14:paraId="24B4544B" w14:textId="77777777" w:rsidR="00753286" w:rsidRPr="009754BB" w:rsidRDefault="0040292A" w:rsidP="00796D7F">
      <w:pPr>
        <w:pStyle w:val="ATTANNLV3-ASDEFCON"/>
      </w:pPr>
      <w:r w:rsidRPr="009754BB">
        <w:t>sufficiently identify the tenderer by including their</w:t>
      </w:r>
      <w:r w:rsidR="00753286" w:rsidRPr="009754BB">
        <w:t xml:space="preserve"> name; and </w:t>
      </w:r>
    </w:p>
    <w:p w14:paraId="35128522" w14:textId="77777777" w:rsidR="00753286" w:rsidRDefault="00753286" w:rsidP="00796D7F">
      <w:pPr>
        <w:pStyle w:val="ATTANNLV3-ASDEFCON"/>
      </w:pPr>
      <w:r w:rsidRPr="009754BB">
        <w:t>r</w:t>
      </w:r>
      <w:r w:rsidR="00122000" w:rsidRPr="009754BB">
        <w:t>eflect the parts of the tender</w:t>
      </w:r>
      <w:r w:rsidRPr="009754BB">
        <w:t xml:space="preserve"> th</w:t>
      </w:r>
      <w:r w:rsidR="00122000" w:rsidRPr="009754BB">
        <w:t>ey represent, where the tender</w:t>
      </w:r>
      <w:r w:rsidRPr="009754BB">
        <w:t xml:space="preserve"> comprises multiple files</w:t>
      </w:r>
      <w:r w:rsidR="00122000" w:rsidRPr="009754BB">
        <w:t>.</w:t>
      </w:r>
    </w:p>
    <w:p w14:paraId="228A328F" w14:textId="77777777" w:rsidR="00072616" w:rsidRPr="009754BB" w:rsidRDefault="00072616" w:rsidP="00072616">
      <w:pPr>
        <w:pStyle w:val="ATTANNLV2-ASDEFCON"/>
      </w:pPr>
      <w:r w:rsidRPr="009754BB">
        <w:t>Tender response files should not exceed a combined file size of 500 megabytes per upload.</w:t>
      </w:r>
    </w:p>
    <w:p w14:paraId="2AC25D2F" w14:textId="2E79E875" w:rsidR="001211FF" w:rsidRDefault="00992FE7" w:rsidP="00581809">
      <w:pPr>
        <w:pStyle w:val="ATTANNLV1-ASDEFCON"/>
      </w:pPr>
      <w:bookmarkStart w:id="216" w:name="_Toc391879040"/>
      <w:bookmarkStart w:id="217" w:name="_Toc391879041"/>
      <w:bookmarkStart w:id="218" w:name="_Toc175231782"/>
      <w:bookmarkStart w:id="219" w:name="_Toc152605127"/>
      <w:bookmarkEnd w:id="216"/>
      <w:bookmarkEnd w:id="217"/>
      <w:del w:id="220" w:author="Prabhu, Akshata MS" w:date="2024-08-23T08:02:00Z">
        <w:r>
          <w:delText>TERMINATION, SUSPENSION OR DEFERRAL OF</w:delText>
        </w:r>
      </w:del>
      <w:ins w:id="221" w:author="Prabhu, Akshata MS" w:date="2024-08-23T08:02:00Z">
        <w:r w:rsidR="00897378">
          <w:t>T</w:t>
        </w:r>
        <w:r w:rsidR="001211FF">
          <w:t xml:space="preserve">ermination, </w:t>
        </w:r>
        <w:r w:rsidR="00897378">
          <w:t>S</w:t>
        </w:r>
        <w:r w:rsidR="001211FF">
          <w:t xml:space="preserve">uspension or </w:t>
        </w:r>
        <w:r w:rsidR="00897378">
          <w:t>D</w:t>
        </w:r>
        <w:r w:rsidR="001211FF">
          <w:t>eferral of</w:t>
        </w:r>
      </w:ins>
      <w:r w:rsidR="001211FF">
        <w:t xml:space="preserve"> </w:t>
      </w:r>
      <w:r w:rsidR="00897378">
        <w:t>RFT</w:t>
      </w:r>
      <w:r w:rsidR="001211FF">
        <w:t xml:space="preserve"> (</w:t>
      </w:r>
      <w:del w:id="222" w:author="Prabhu, Akshata MS" w:date="2024-08-23T08:02:00Z">
        <w:r>
          <w:delText>CORE</w:delText>
        </w:r>
      </w:del>
      <w:ins w:id="223" w:author="Prabhu, Akshata MS" w:date="2024-08-23T08:02:00Z">
        <w:r w:rsidR="00897378">
          <w:t>C</w:t>
        </w:r>
        <w:r w:rsidR="001211FF">
          <w:t>ore</w:t>
        </w:r>
      </w:ins>
      <w:r w:rsidR="001211FF">
        <w:t>)</w:t>
      </w:r>
      <w:bookmarkEnd w:id="218"/>
      <w:bookmarkEnd w:id="21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1211FF" w14:paraId="4B631CEF" w14:textId="77777777" w:rsidTr="001211FF">
        <w:tc>
          <w:tcPr>
            <w:tcW w:w="9070" w:type="dxa"/>
            <w:shd w:val="clear" w:color="auto" w:fill="auto"/>
          </w:tcPr>
          <w:p w14:paraId="7D7DA79E" w14:textId="77777777" w:rsidR="001211FF" w:rsidRDefault="001211FF" w:rsidP="001211FF">
            <w:pPr>
              <w:pStyle w:val="ASDEFCONOption"/>
            </w:pPr>
            <w:r>
              <w:t xml:space="preserve">Option: </w:t>
            </w:r>
            <w:r w:rsidRPr="001211FF">
              <w:t>For when the procurement is not subject to the additional rules detailed in the CPRs.</w:t>
            </w:r>
          </w:p>
          <w:p w14:paraId="5894468B" w14:textId="357EABF7" w:rsidR="001211FF" w:rsidRDefault="001211FF" w:rsidP="001211FF">
            <w:pPr>
              <w:pStyle w:val="ATTANNLV2-ASDEFCON"/>
            </w:pPr>
            <w:r>
              <w:t>Without limiting its rights under th</w:t>
            </w:r>
            <w:r w:rsidR="00BA3613">
              <w:t>is</w:t>
            </w:r>
            <w:r>
              <w:t xml:space="preserve"> RFT, at law or otherwise, the Commonwealth may suspend, defer or terminate this RFT process at any time. The Commonwealth will notify tenderers to this effect.</w:t>
            </w:r>
          </w:p>
        </w:tc>
      </w:tr>
    </w:tbl>
    <w:p w14:paraId="3459DFE1" w14:textId="77777777" w:rsidR="001211FF" w:rsidRDefault="001211FF" w:rsidP="001211FF">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1211FF" w14:paraId="13669E79" w14:textId="77777777" w:rsidTr="001211FF">
        <w:tc>
          <w:tcPr>
            <w:tcW w:w="9070" w:type="dxa"/>
            <w:shd w:val="clear" w:color="auto" w:fill="auto"/>
          </w:tcPr>
          <w:p w14:paraId="76EE9985" w14:textId="77777777" w:rsidR="001211FF" w:rsidRDefault="001211FF" w:rsidP="001211FF">
            <w:pPr>
              <w:pStyle w:val="ASDEFCONOption"/>
            </w:pPr>
            <w:r>
              <w:t xml:space="preserve">Option: </w:t>
            </w:r>
            <w:r w:rsidRPr="001211FF">
              <w:t>For when the procurement is subject to the additional rules detailed in the CPRs.</w:t>
            </w:r>
          </w:p>
          <w:p w14:paraId="3A847AE7" w14:textId="5797E5B7" w:rsidR="001211FF" w:rsidRDefault="001211FF" w:rsidP="001211FF">
            <w:pPr>
              <w:pStyle w:val="ATTANNLV2-ASDEFCON"/>
            </w:pPr>
            <w:r>
              <w:t>Without limiting its rights under th</w:t>
            </w:r>
            <w:r w:rsidR="00BA3613">
              <w:t>is</w:t>
            </w:r>
            <w:r>
              <w:t xml:space="preserve"> RFT, at law or otherwise, the Commonwealth may suspend, defer or terminate this RFT process where the Commonwealth determines that:</w:t>
            </w:r>
          </w:p>
          <w:p w14:paraId="076BC5DD" w14:textId="77777777" w:rsidR="001211FF" w:rsidRDefault="001211FF" w:rsidP="00736F0A">
            <w:pPr>
              <w:pStyle w:val="ATTANNLV3-ASDEFCON"/>
            </w:pPr>
            <w:r>
              <w:t>it is in the public interest to do so;</w:t>
            </w:r>
          </w:p>
          <w:p w14:paraId="4C926FDF" w14:textId="77777777" w:rsidR="001211FF" w:rsidRDefault="001211FF" w:rsidP="00736F0A">
            <w:pPr>
              <w:pStyle w:val="ATTANNLV3-ASDEFCON"/>
            </w:pPr>
            <w:r>
              <w:t>the Commonwealth is required by law to do so;</w:t>
            </w:r>
          </w:p>
          <w:p w14:paraId="28DAADE2" w14:textId="77777777" w:rsidR="001211FF" w:rsidRDefault="001211FF" w:rsidP="00736F0A">
            <w:pPr>
              <w:pStyle w:val="ATTANNLV3-ASDEFCON"/>
            </w:pPr>
            <w:r>
              <w:t>no tenderer represents value for money;</w:t>
            </w:r>
            <w:r w:rsidR="00897378">
              <w:t xml:space="preserve"> </w:t>
            </w:r>
            <w:r>
              <w:t>or</w:t>
            </w:r>
          </w:p>
          <w:p w14:paraId="684D71D8" w14:textId="77777777" w:rsidR="001211FF" w:rsidRDefault="001211FF" w:rsidP="00736F0A">
            <w:pPr>
              <w:pStyle w:val="ATTANNLV3-ASDEFCON"/>
            </w:pPr>
            <w:r>
              <w:t>no tenderer is fully capable of undertaking</w:t>
            </w:r>
            <w:r w:rsidR="00897378">
              <w:t xml:space="preserve"> the Deed or</w:t>
            </w:r>
            <w:r>
              <w:t xml:space="preserve"> any resultant Contract, </w:t>
            </w:r>
          </w:p>
          <w:p w14:paraId="7E1554E4" w14:textId="77777777" w:rsidR="001211FF" w:rsidRDefault="001211FF" w:rsidP="00736F0A">
            <w:pPr>
              <w:pStyle w:val="ATTANNLV2-ASDEFCON"/>
              <w:numPr>
                <w:ilvl w:val="0"/>
                <w:numId w:val="0"/>
              </w:numPr>
              <w:ind w:left="851"/>
            </w:pPr>
            <w:r>
              <w:t>and the Commonwealth will notify tenderers to this effect.</w:t>
            </w:r>
          </w:p>
        </w:tc>
      </w:tr>
    </w:tbl>
    <w:p w14:paraId="15D78A94" w14:textId="77777777" w:rsidR="00A76980" w:rsidRPr="009754BB" w:rsidRDefault="00992FE7" w:rsidP="00581809">
      <w:pPr>
        <w:pStyle w:val="ATTANNLV1-ASDEFCON"/>
        <w:rPr>
          <w:del w:id="224" w:author="Prabhu, Akshata MS" w:date="2024-08-23T08:02:00Z"/>
        </w:rPr>
      </w:pPr>
      <w:bookmarkStart w:id="225" w:name="_Toc152605128"/>
      <w:del w:id="226" w:author="Prabhu, Akshata MS" w:date="2024-08-23T08:02:00Z">
        <w:r>
          <w:delText>TENDER VALIDITY PERIOD (CORE)</w:delText>
        </w:r>
        <w:bookmarkEnd w:id="225"/>
      </w:del>
    </w:p>
    <w:p w14:paraId="62DA544F" w14:textId="77777777" w:rsidR="00A76980" w:rsidRPr="009754BB" w:rsidRDefault="00A76980" w:rsidP="00581809">
      <w:pPr>
        <w:pStyle w:val="ATTANNLV1-ASDEFCON"/>
        <w:rPr>
          <w:ins w:id="227" w:author="Prabhu, Akshata MS" w:date="2024-08-23T08:02:00Z"/>
        </w:rPr>
      </w:pPr>
      <w:bookmarkStart w:id="228" w:name="_Toc175231783"/>
      <w:ins w:id="229" w:author="Prabhu, Akshata MS" w:date="2024-08-23T08:02:00Z">
        <w:r w:rsidRPr="009754BB">
          <w:t xml:space="preserve">Tender </w:t>
        </w:r>
        <w:r w:rsidR="0073230D">
          <w:t>V</w:t>
        </w:r>
        <w:r w:rsidRPr="009754BB">
          <w:t xml:space="preserve">alidity </w:t>
        </w:r>
        <w:r w:rsidR="0073230D">
          <w:t>P</w:t>
        </w:r>
        <w:r w:rsidRPr="009754BB">
          <w:t>eriod</w:t>
        </w:r>
        <w:r w:rsidR="000554B7" w:rsidRPr="009754BB">
          <w:t xml:space="preserve"> (C</w:t>
        </w:r>
        <w:r w:rsidR="0073230D">
          <w:t>ore</w:t>
        </w:r>
        <w:r w:rsidR="000554B7" w:rsidRPr="009754BB">
          <w:t>)</w:t>
        </w:r>
        <w:bookmarkEnd w:id="228"/>
      </w:ins>
    </w:p>
    <w:p w14:paraId="6CE1380F" w14:textId="77777777" w:rsidR="00A76980" w:rsidRDefault="00A76980" w:rsidP="009A450C">
      <w:pPr>
        <w:pStyle w:val="ATTANNLV2-ASDEFCON"/>
        <w:rPr>
          <w:lang w:eastAsia="zh-CN"/>
        </w:rPr>
      </w:pPr>
      <w:bookmarkStart w:id="230" w:name="_Ref436739733"/>
      <w:r w:rsidRPr="009754BB">
        <w:t xml:space="preserve">The Commonwealth requires that tenders submitted in response to this RFT remain open for acceptance </w:t>
      </w:r>
      <w:r w:rsidRPr="009754BB">
        <w:rPr>
          <w:lang w:eastAsia="zh-CN"/>
        </w:rPr>
        <w:t>during the Tender Validity Period</w:t>
      </w:r>
      <w:r w:rsidR="00853E9B" w:rsidRPr="009754BB">
        <w:rPr>
          <w:lang w:eastAsia="zh-CN"/>
        </w:rPr>
        <w:t xml:space="preserve"> specified in the Tender Details Schedule</w:t>
      </w:r>
      <w:r w:rsidRPr="009754BB">
        <w:rPr>
          <w:lang w:eastAsia="zh-CN"/>
        </w:rPr>
        <w:t>.</w:t>
      </w:r>
      <w:bookmarkEnd w:id="230"/>
    </w:p>
    <w:p w14:paraId="17307DBB" w14:textId="77777777" w:rsidR="00DF45A7" w:rsidRPr="009754BB" w:rsidRDefault="00D97D49" w:rsidP="00736F0A">
      <w:pPr>
        <w:pStyle w:val="NoteToDrafters-ASDEFCON"/>
        <w:rPr>
          <w:lang w:eastAsia="zh-CN"/>
        </w:rPr>
      </w:pPr>
      <w:r>
        <w:rPr>
          <w:lang w:eastAsia="zh-CN"/>
        </w:rPr>
        <w:t>Note to drafters:  If this extension period is inappropriate, specify another period of extension.</w:t>
      </w:r>
    </w:p>
    <w:p w14:paraId="3A54202A" w14:textId="011F1DAC" w:rsidR="00DF45A7" w:rsidRDefault="00DF45A7" w:rsidP="00DF45A7">
      <w:pPr>
        <w:pStyle w:val="ATTANNLV2-ASDEFCON"/>
        <w:rPr>
          <w:lang w:eastAsia="zh-CN"/>
        </w:rPr>
      </w:pPr>
      <w:bookmarkStart w:id="231" w:name="_Ref7430226"/>
      <w:bookmarkStart w:id="232" w:name="_Ref7428844"/>
      <w:r w:rsidRPr="00DF45A7">
        <w:rPr>
          <w:lang w:eastAsia="zh-CN"/>
        </w:rPr>
        <w:t xml:space="preserve">If this procurement is suspended under the </w:t>
      </w:r>
      <w:r w:rsidRPr="00736F0A">
        <w:rPr>
          <w:i/>
          <w:lang w:eastAsia="zh-CN"/>
        </w:rPr>
        <w:t>Government Procurement (Judicial Review) Act 2018</w:t>
      </w:r>
      <w:r w:rsidRPr="00DF45A7">
        <w:rPr>
          <w:lang w:eastAsia="zh-CN"/>
        </w:rPr>
        <w:t xml:space="preserve"> (Cth), the Tender Validity Period is extended by the period of suspension, up to </w:t>
      </w:r>
      <w:r>
        <w:rPr>
          <w:b/>
          <w:lang w:eastAsia="zh-CN"/>
        </w:rPr>
        <w:fldChar w:fldCharType="begin">
          <w:ffData>
            <w:name w:val="Text6"/>
            <w:enabled/>
            <w:calcOnExit w:val="0"/>
            <w:textInput>
              <w:default w:val="[twice the period of the Tender Validity Period specified in the Tender Details Schedule]"/>
            </w:textInput>
          </w:ffData>
        </w:fldChar>
      </w:r>
      <w:bookmarkStart w:id="233" w:name="Text6"/>
      <w:r>
        <w:rPr>
          <w:b/>
          <w:lang w:eastAsia="zh-CN"/>
        </w:rPr>
        <w:instrText xml:space="preserve"> FORMTEXT </w:instrText>
      </w:r>
      <w:r>
        <w:rPr>
          <w:b/>
          <w:lang w:eastAsia="zh-CN"/>
        </w:rPr>
      </w:r>
      <w:r>
        <w:rPr>
          <w:b/>
          <w:lang w:eastAsia="zh-CN"/>
        </w:rPr>
        <w:fldChar w:fldCharType="separate"/>
      </w:r>
      <w:r w:rsidR="00045AF6">
        <w:rPr>
          <w:b/>
          <w:noProof/>
          <w:lang w:eastAsia="zh-CN"/>
        </w:rPr>
        <w:t>[twice the period of the Tender Validity Period specified in the Tender Details Schedule]</w:t>
      </w:r>
      <w:r>
        <w:rPr>
          <w:b/>
          <w:lang w:eastAsia="zh-CN"/>
        </w:rPr>
        <w:fldChar w:fldCharType="end"/>
      </w:r>
      <w:bookmarkEnd w:id="233"/>
      <w:r w:rsidRPr="00DF45A7">
        <w:rPr>
          <w:lang w:eastAsia="zh-CN"/>
        </w:rPr>
        <w:t>.</w:t>
      </w:r>
      <w:bookmarkEnd w:id="231"/>
    </w:p>
    <w:p w14:paraId="4862ABB2" w14:textId="29EA3533" w:rsidR="00A76980" w:rsidRPr="009754BB" w:rsidRDefault="00D97D49" w:rsidP="009A450C">
      <w:pPr>
        <w:pStyle w:val="ATTANNLV2-ASDEFCON"/>
        <w:rPr>
          <w:lang w:eastAsia="zh-CN"/>
        </w:rPr>
      </w:pPr>
      <w:r>
        <w:t xml:space="preserve">Without limiting clause </w:t>
      </w:r>
      <w:r>
        <w:fldChar w:fldCharType="begin"/>
      </w:r>
      <w:r>
        <w:instrText xml:space="preserve"> REF _Ref7430226 \r \h </w:instrText>
      </w:r>
      <w:r>
        <w:fldChar w:fldCharType="separate"/>
      </w:r>
      <w:r w:rsidR="00045AF6">
        <w:t>9.2</w:t>
      </w:r>
      <w:r>
        <w:fldChar w:fldCharType="end"/>
      </w:r>
      <w:r>
        <w:t>, t</w:t>
      </w:r>
      <w:r w:rsidR="00A76980" w:rsidRPr="009754BB">
        <w:t xml:space="preserve">he Commonwealth may request an extension </w:t>
      </w:r>
      <w:r w:rsidR="00A76980" w:rsidRPr="009754BB">
        <w:rPr>
          <w:lang w:eastAsia="zh-CN"/>
        </w:rPr>
        <w:t>of the Tender Validity Period</w:t>
      </w:r>
      <w:r w:rsidR="00A76980" w:rsidRPr="009754BB">
        <w:t>.</w:t>
      </w:r>
      <w:bookmarkEnd w:id="232"/>
    </w:p>
    <w:p w14:paraId="08EBFA7A" w14:textId="77777777" w:rsidR="009E71E4" w:rsidRPr="009754BB" w:rsidRDefault="00992FE7" w:rsidP="00581809">
      <w:pPr>
        <w:pStyle w:val="ATTANNLV1-ASDEFCON"/>
        <w:rPr>
          <w:del w:id="234" w:author="Prabhu, Akshata MS" w:date="2024-08-23T08:02:00Z"/>
        </w:rPr>
      </w:pPr>
      <w:bookmarkStart w:id="235" w:name="_Toc152605129"/>
      <w:del w:id="236" w:author="Prabhu, Akshata MS" w:date="2024-08-23T08:02:00Z">
        <w:r>
          <w:delText>EVALUATION AND ACCEPTANCE (CORE)</w:delText>
        </w:r>
        <w:bookmarkEnd w:id="235"/>
      </w:del>
    </w:p>
    <w:p w14:paraId="0C61AD99" w14:textId="77777777" w:rsidR="009E71E4" w:rsidRPr="009754BB" w:rsidRDefault="009E71E4" w:rsidP="00581809">
      <w:pPr>
        <w:pStyle w:val="ATTANNLV1-ASDEFCON"/>
        <w:rPr>
          <w:ins w:id="237" w:author="Prabhu, Akshata MS" w:date="2024-08-23T08:02:00Z"/>
        </w:rPr>
      </w:pPr>
      <w:bookmarkStart w:id="238" w:name="_Toc175231784"/>
      <w:ins w:id="239" w:author="Prabhu, Akshata MS" w:date="2024-08-23T08:02:00Z">
        <w:r w:rsidRPr="009754BB">
          <w:t>Evaluation and Acceptance (C</w:t>
        </w:r>
        <w:r w:rsidR="0073230D">
          <w:t>ore</w:t>
        </w:r>
        <w:r w:rsidRPr="009754BB">
          <w:t>)</w:t>
        </w:r>
        <w:bookmarkEnd w:id="238"/>
      </w:ins>
    </w:p>
    <w:p w14:paraId="1A4D8992" w14:textId="77777777" w:rsidR="009E71E4" w:rsidRPr="009754BB" w:rsidRDefault="009E71E4" w:rsidP="009A450C">
      <w:pPr>
        <w:pStyle w:val="ATTANNLV2-ASDEFCON"/>
      </w:pPr>
      <w:r w:rsidRPr="009754BB">
        <w:t>Tenders will be evaluated on the basis of best value for money consistent with Commonwealth procurement policies.  Neither the lowest priced tender nor any tender will necessarily be accepted by the Commonwealth.  The criteria to be applied for the purposes of evaluation are the extent to which the tenderer’s offer meets the Commonwealth’s requirements set out in the RFT, the tenderer’s capacity to provide the Goods and Maintenance Services, the assessed level of risk arising from the tenderer’s offer and the tendered prices and pricing terms.  Acceptance of a tender will occur only if a deed is executed.  Unsuccessful tenderers will be notified of the final decision and may request a debriefing.</w:t>
      </w:r>
      <w:r w:rsidRPr="009754BB" w:rsidDel="00AE3E52">
        <w:t xml:space="preserve"> </w:t>
      </w:r>
    </w:p>
    <w:p w14:paraId="2BA3685A" w14:textId="77777777" w:rsidR="009E71E4" w:rsidRPr="009754BB" w:rsidRDefault="009E71E4" w:rsidP="009A450C">
      <w:pPr>
        <w:pStyle w:val="ATTANNLV2-ASDEFCON"/>
      </w:pPr>
      <w:r w:rsidRPr="009754BB">
        <w:t xml:space="preserve">The Commonwealth, at any time during the tendering process, may seek clarification or additional information from, and enter into discussions or negotiations with, any or all tenderers in relation to their tender. </w:t>
      </w:r>
    </w:p>
    <w:p w14:paraId="5FF4E253" w14:textId="77777777" w:rsidR="003C5B3B" w:rsidRDefault="00992FE7" w:rsidP="00581809">
      <w:pPr>
        <w:pStyle w:val="ATTANNLV1-ASDEFCON"/>
        <w:rPr>
          <w:del w:id="240" w:author="Prabhu, Akshata MS" w:date="2024-08-23T08:02:00Z"/>
        </w:rPr>
      </w:pPr>
      <w:bookmarkStart w:id="241" w:name="_Toc152605130"/>
      <w:del w:id="242" w:author="Prabhu, Akshata MS" w:date="2024-08-23T08:02:00Z">
        <w:r>
          <w:delText>PROCUREMENT COMPLAINTS (CORE)</w:delText>
        </w:r>
        <w:bookmarkEnd w:id="241"/>
      </w:del>
    </w:p>
    <w:p w14:paraId="36E71505" w14:textId="77777777" w:rsidR="003C5B3B" w:rsidRDefault="003C5B3B" w:rsidP="00581809">
      <w:pPr>
        <w:pStyle w:val="ATTANNLV1-ASDEFCON"/>
        <w:rPr>
          <w:ins w:id="243" w:author="Prabhu, Akshata MS" w:date="2024-08-23T08:02:00Z"/>
        </w:rPr>
      </w:pPr>
      <w:bookmarkStart w:id="244" w:name="_Toc370294337"/>
      <w:bookmarkStart w:id="245" w:name="_Toc370294666"/>
      <w:bookmarkStart w:id="246" w:name="_Toc370300836"/>
      <w:bookmarkStart w:id="247" w:name="_Toc371579084"/>
      <w:bookmarkStart w:id="248" w:name="_Toc372880052"/>
      <w:bookmarkStart w:id="249" w:name="_Toc373144734"/>
      <w:bookmarkStart w:id="250" w:name="_Toc379807095"/>
      <w:bookmarkStart w:id="251" w:name="_Toc380671482"/>
      <w:bookmarkStart w:id="252" w:name="_Toc381357133"/>
      <w:bookmarkStart w:id="253" w:name="_Toc381787425"/>
      <w:bookmarkStart w:id="254" w:name="_Toc381883850"/>
      <w:bookmarkStart w:id="255" w:name="_Toc175231785"/>
      <w:bookmarkEnd w:id="244"/>
      <w:bookmarkEnd w:id="245"/>
      <w:bookmarkEnd w:id="246"/>
      <w:bookmarkEnd w:id="247"/>
      <w:bookmarkEnd w:id="248"/>
      <w:bookmarkEnd w:id="249"/>
      <w:bookmarkEnd w:id="250"/>
      <w:bookmarkEnd w:id="251"/>
      <w:bookmarkEnd w:id="252"/>
      <w:bookmarkEnd w:id="253"/>
      <w:bookmarkEnd w:id="254"/>
      <w:ins w:id="256" w:author="Prabhu, Akshata MS" w:date="2024-08-23T08:02:00Z">
        <w:r>
          <w:t>Procurement Complaints</w:t>
        </w:r>
        <w:r w:rsidR="00E6191C">
          <w:t xml:space="preserve"> (C</w:t>
        </w:r>
        <w:r w:rsidR="0073230D">
          <w:t>ore</w:t>
        </w:r>
        <w:r w:rsidR="00E6191C">
          <w:t>)</w:t>
        </w:r>
        <w:bookmarkEnd w:id="255"/>
      </w:ins>
    </w:p>
    <w:p w14:paraId="5A1E2FDD" w14:textId="7457A89F" w:rsidR="003C5B3B" w:rsidRDefault="003C5B3B" w:rsidP="00C033D6">
      <w:pPr>
        <w:pStyle w:val="ATTANNLV2-ASDEFCON"/>
      </w:pPr>
      <w:r w:rsidRPr="003C5B3B">
        <w:t xml:space="preserve">In the event tenderers wish to lodge a formal complaint regarding this procurement, the complaint is to be directed in writing to: </w:t>
      </w:r>
      <w:hyperlink r:id="rId15" w:history="1">
        <w:r w:rsidR="00300428" w:rsidRPr="0073205F">
          <w:rPr>
            <w:rStyle w:val="Hyperlink"/>
          </w:rPr>
          <w:t>procurement.complaints@defence.gov.au</w:t>
        </w:r>
      </w:hyperlink>
      <w:r w:rsidRPr="003C5B3B">
        <w:t xml:space="preserve">. </w:t>
      </w:r>
      <w:r>
        <w:t xml:space="preserve"> </w:t>
      </w:r>
      <w:r w:rsidRPr="003C5B3B">
        <w:t>On the request of the Commonwealth, tenderers are to cooperate with the Commonwealth in the resolution of any complaint regarding this procurement.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C5B3B" w14:paraId="142283B0" w14:textId="77777777" w:rsidTr="003C5B3B">
        <w:tc>
          <w:tcPr>
            <w:tcW w:w="9070" w:type="dxa"/>
            <w:shd w:val="clear" w:color="auto" w:fill="auto"/>
          </w:tcPr>
          <w:p w14:paraId="531F2353" w14:textId="77777777" w:rsidR="003C5B3B" w:rsidRDefault="003C5B3B" w:rsidP="00104DCB">
            <w:pPr>
              <w:pStyle w:val="ASDEFCONOption"/>
            </w:pPr>
            <w:r>
              <w:t xml:space="preserve">Option: </w:t>
            </w:r>
            <w:r w:rsidR="00E6191C">
              <w:t>For an RFT covered by a public interest certificate.</w:t>
            </w:r>
          </w:p>
          <w:p w14:paraId="6C9B1286" w14:textId="77777777" w:rsidR="003C5B3B" w:rsidRDefault="003C5B3B" w:rsidP="003C5B3B">
            <w:pPr>
              <w:pStyle w:val="ATTANNLV2-ASDEFCON"/>
            </w:pPr>
            <w:r w:rsidRPr="003C5B3B">
              <w:t xml:space="preserve">A public interest certificate under the </w:t>
            </w:r>
            <w:r w:rsidRPr="00C033D6">
              <w:rPr>
                <w:i/>
              </w:rPr>
              <w:t>Government Procurement (Judicial Review) Act 2018</w:t>
            </w:r>
            <w:r w:rsidRPr="003C5B3B">
              <w:t xml:space="preserve"> (Cth) covering this procurement is in force.</w:t>
            </w:r>
          </w:p>
        </w:tc>
      </w:tr>
    </w:tbl>
    <w:p w14:paraId="0B22A4B9" w14:textId="509B7958" w:rsidR="005B5B94" w:rsidRPr="009A450C" w:rsidRDefault="00992FE7" w:rsidP="00581809">
      <w:pPr>
        <w:pStyle w:val="ATTANNLV1-ASDEFCON"/>
      </w:pPr>
      <w:bookmarkStart w:id="257" w:name="_Toc175231786"/>
      <w:bookmarkStart w:id="258" w:name="_Toc152605131"/>
      <w:del w:id="259" w:author="Prabhu, Akshata MS" w:date="2024-08-23T08:02:00Z">
        <w:r>
          <w:delText>PROBITY (CORE</w:delText>
        </w:r>
      </w:del>
      <w:ins w:id="260" w:author="Prabhu, Akshata MS" w:date="2024-08-23T08:02:00Z">
        <w:r w:rsidR="00146425" w:rsidRPr="009A450C">
          <w:t>Probity</w:t>
        </w:r>
        <w:r w:rsidR="00364674" w:rsidRPr="009A450C">
          <w:t xml:space="preserve"> (C</w:t>
        </w:r>
        <w:r w:rsidR="0073230D">
          <w:t>ore</w:t>
        </w:r>
      </w:ins>
      <w:r w:rsidR="00364674" w:rsidRPr="009A450C">
        <w:t>)</w:t>
      </w:r>
      <w:bookmarkEnd w:id="257"/>
      <w:bookmarkEnd w:id="258"/>
    </w:p>
    <w:p w14:paraId="4B160002" w14:textId="77777777" w:rsidR="005B5B94" w:rsidRPr="009754BB" w:rsidRDefault="00AB2674" w:rsidP="009A450C">
      <w:pPr>
        <w:pStyle w:val="ATTANNLV2-ASDEFCON"/>
      </w:pPr>
      <w:bookmarkStart w:id="261" w:name="_Ref380742241"/>
      <w:r w:rsidRPr="009754BB">
        <w:t xml:space="preserve">Tenderers and their officers, employees, agents and advisors </w:t>
      </w:r>
      <w:r w:rsidR="00DF579B" w:rsidRPr="009754BB">
        <w:t xml:space="preserve">are </w:t>
      </w:r>
      <w:r w:rsidRPr="009754BB">
        <w:t xml:space="preserve">not </w:t>
      </w:r>
      <w:r w:rsidR="00156817" w:rsidRPr="009754BB">
        <w:t xml:space="preserve">to </w:t>
      </w:r>
      <w:r w:rsidRPr="009754BB">
        <w:t xml:space="preserve">engage in any collusive, anti-competitive or any other similar conduct with any other tenderer or person or offer any unlawful inducements in relation to their </w:t>
      </w:r>
      <w:r w:rsidR="003C2AA5" w:rsidRPr="009754BB">
        <w:t>tender</w:t>
      </w:r>
      <w:r w:rsidRPr="009754BB">
        <w:t xml:space="preserve"> or th</w:t>
      </w:r>
      <w:r w:rsidR="00346190" w:rsidRPr="009754BB">
        <w:t>is</w:t>
      </w:r>
      <w:r w:rsidRPr="009754BB">
        <w:t xml:space="preserve"> </w:t>
      </w:r>
      <w:r w:rsidR="003C2AA5" w:rsidRPr="009754BB">
        <w:t>tender</w:t>
      </w:r>
      <w:r w:rsidRPr="009754BB">
        <w:t xml:space="preserve"> process</w:t>
      </w:r>
      <w:r w:rsidR="005B5B94" w:rsidRPr="009754BB">
        <w:rPr>
          <w:lang w:eastAsia="zh-CN"/>
        </w:rPr>
        <w:t>.</w:t>
      </w:r>
      <w:bookmarkEnd w:id="261"/>
    </w:p>
    <w:p w14:paraId="260B2C69" w14:textId="77777777" w:rsidR="00AB2674" w:rsidRPr="009754BB" w:rsidRDefault="00756935" w:rsidP="009A450C">
      <w:pPr>
        <w:pStyle w:val="ATTANNLV2-ASDEFCON"/>
      </w:pPr>
      <w:bookmarkStart w:id="262" w:name="_Ref380742260"/>
      <w:r w:rsidRPr="009754BB">
        <w:t xml:space="preserve">Tenderers </w:t>
      </w:r>
      <w:r w:rsidR="00DF579B" w:rsidRPr="009754BB">
        <w:t>are to</w:t>
      </w:r>
      <w:r w:rsidR="00AB2674" w:rsidRPr="009754BB">
        <w:t xml:space="preserve"> notify the </w:t>
      </w:r>
      <w:r w:rsidRPr="009754BB">
        <w:t>Commonwealth</w:t>
      </w:r>
      <w:r w:rsidR="00AB2674" w:rsidRPr="009754BB">
        <w:t xml:space="preserve"> immediately if any actual, potential or perceived conflict of interest arises (a perceived conflict of interest is one in which a reasonable person would think that the person’s judgement and/or actions </w:t>
      </w:r>
      <w:r w:rsidR="00346190" w:rsidRPr="009754BB">
        <w:t>may</w:t>
      </w:r>
      <w:r w:rsidR="00AB2674" w:rsidRPr="009754BB">
        <w:t xml:space="preserve"> be compromised).</w:t>
      </w:r>
      <w:bookmarkEnd w:id="262"/>
    </w:p>
    <w:p w14:paraId="15B39043" w14:textId="75C9E28F" w:rsidR="00146425" w:rsidRPr="009754BB" w:rsidRDefault="00146425" w:rsidP="009A450C">
      <w:pPr>
        <w:pStyle w:val="ATTANNLV2-ASDEFCON"/>
      </w:pPr>
      <w:r w:rsidRPr="009754BB">
        <w:t xml:space="preserve">If the tenderer fails to comply with clauses </w:t>
      </w:r>
      <w:r w:rsidR="00874622" w:rsidRPr="009754BB">
        <w:fldChar w:fldCharType="begin"/>
      </w:r>
      <w:r w:rsidR="00874622" w:rsidRPr="009754BB">
        <w:instrText xml:space="preserve"> REF _Ref380742241 \r \h </w:instrText>
      </w:r>
      <w:r w:rsidR="009A450C">
        <w:instrText xml:space="preserve"> \* MERGEFORMAT </w:instrText>
      </w:r>
      <w:r w:rsidR="00874622" w:rsidRPr="009754BB">
        <w:fldChar w:fldCharType="separate"/>
      </w:r>
      <w:r w:rsidR="00045AF6">
        <w:t>12.1</w:t>
      </w:r>
      <w:r w:rsidR="00874622" w:rsidRPr="009754BB">
        <w:fldChar w:fldCharType="end"/>
      </w:r>
      <w:r w:rsidRPr="009754BB">
        <w:t xml:space="preserve"> and</w:t>
      </w:r>
      <w:r w:rsidR="00874622" w:rsidRPr="009754BB">
        <w:t xml:space="preserve"> </w:t>
      </w:r>
      <w:r w:rsidR="00874622" w:rsidRPr="009754BB">
        <w:fldChar w:fldCharType="begin"/>
      </w:r>
      <w:r w:rsidR="00874622" w:rsidRPr="009754BB">
        <w:instrText xml:space="preserve"> REF _Ref380742260 \r \h </w:instrText>
      </w:r>
      <w:r w:rsidR="009A450C">
        <w:instrText xml:space="preserve"> \* MERGEFORMAT </w:instrText>
      </w:r>
      <w:r w:rsidR="00874622" w:rsidRPr="009754BB">
        <w:fldChar w:fldCharType="separate"/>
      </w:r>
      <w:r w:rsidR="00045AF6">
        <w:t>12.2</w:t>
      </w:r>
      <w:r w:rsidR="00874622" w:rsidRPr="009754BB">
        <w:fldChar w:fldCharType="end"/>
      </w:r>
      <w:r w:rsidRPr="009754BB">
        <w:t xml:space="preserve">, the tender may be excluded from </w:t>
      </w:r>
      <w:r w:rsidR="00855E62" w:rsidRPr="009754BB">
        <w:t xml:space="preserve">further </w:t>
      </w:r>
      <w:r w:rsidRPr="009754BB">
        <w:t xml:space="preserve">consideration. </w:t>
      </w:r>
    </w:p>
    <w:p w14:paraId="778B1416" w14:textId="77777777" w:rsidR="007E46A1" w:rsidRPr="009754BB" w:rsidRDefault="00992FE7" w:rsidP="00581809">
      <w:pPr>
        <w:pStyle w:val="ATTANNLV1-ASDEFCON"/>
        <w:rPr>
          <w:del w:id="263" w:author="Prabhu, Akshata MS" w:date="2024-08-23T08:02:00Z"/>
        </w:rPr>
      </w:pPr>
      <w:bookmarkStart w:id="264" w:name="_Toc152605132"/>
      <w:del w:id="265" w:author="Prabhu, Akshata MS" w:date="2024-08-23T08:02:00Z">
        <w:r>
          <w:delText>REFERENCE MATERIAL (CORE)</w:delText>
        </w:r>
        <w:bookmarkEnd w:id="264"/>
      </w:del>
    </w:p>
    <w:p w14:paraId="24B22532" w14:textId="77777777" w:rsidR="007E46A1" w:rsidRPr="009754BB" w:rsidRDefault="003F7EE3" w:rsidP="00581809">
      <w:pPr>
        <w:pStyle w:val="ATTANNLV1-ASDEFCON"/>
        <w:rPr>
          <w:ins w:id="266" w:author="Prabhu, Akshata MS" w:date="2024-08-23T08:02:00Z"/>
        </w:rPr>
      </w:pPr>
      <w:bookmarkStart w:id="267" w:name="_Toc175231787"/>
      <w:ins w:id="268" w:author="Prabhu, Akshata MS" w:date="2024-08-23T08:02:00Z">
        <w:r w:rsidRPr="009754BB">
          <w:t>Reference Material</w:t>
        </w:r>
        <w:r w:rsidR="00364674" w:rsidRPr="009754BB">
          <w:t xml:space="preserve"> (C</w:t>
        </w:r>
        <w:r w:rsidR="0073230D">
          <w:t>ore</w:t>
        </w:r>
        <w:r w:rsidR="00364674" w:rsidRPr="009754BB">
          <w:t>)</w:t>
        </w:r>
        <w:bookmarkEnd w:id="267"/>
      </w:ins>
    </w:p>
    <w:p w14:paraId="6149B43F" w14:textId="77777777" w:rsidR="00F03849" w:rsidRPr="00F03849" w:rsidRDefault="003F7EE3" w:rsidP="00CD60EA">
      <w:pPr>
        <w:pStyle w:val="ATTANNLV2-ASDEFCON"/>
      </w:pPr>
      <w:r w:rsidRPr="009754BB">
        <w:t xml:space="preserve">Defence-nominated drawings, specifications, samples, information, and other reference material may be obtained from the Contact Officer. </w:t>
      </w:r>
      <w:r w:rsidR="00FB3EA3" w:rsidRPr="009754BB">
        <w:t xml:space="preserve"> </w:t>
      </w:r>
      <w:r w:rsidRPr="009754BB">
        <w:t xml:space="preserve">The </w:t>
      </w:r>
      <w:r w:rsidR="006621FC" w:rsidRPr="009754BB">
        <w:t xml:space="preserve">tenderer </w:t>
      </w:r>
      <w:r w:rsidRPr="009754BB">
        <w:t>is responsible for examining the reference</w:t>
      </w:r>
      <w:r w:rsidR="00B65FFB" w:rsidRPr="009754BB">
        <w:t xml:space="preserve"> material</w:t>
      </w:r>
      <w:r w:rsidRPr="009754BB">
        <w:t xml:space="preserve">. </w:t>
      </w:r>
      <w:r w:rsidR="00FB3EA3" w:rsidRPr="009754BB">
        <w:t xml:space="preserve"> </w:t>
      </w:r>
      <w:r w:rsidRPr="009754BB">
        <w:t>At all times</w:t>
      </w:r>
      <w:r w:rsidR="00A400D2" w:rsidRPr="009754BB">
        <w:t>,</w:t>
      </w:r>
      <w:r w:rsidRPr="009754BB">
        <w:t xml:space="preserve"> th</w:t>
      </w:r>
      <w:r w:rsidR="00A400D2" w:rsidRPr="009754BB">
        <w:t>e reference</w:t>
      </w:r>
      <w:r w:rsidRPr="009754BB">
        <w:t xml:space="preserve"> material </w:t>
      </w:r>
      <w:r w:rsidR="00B65FFB" w:rsidRPr="009754BB">
        <w:t>is</w:t>
      </w:r>
      <w:r w:rsidRPr="009754BB">
        <w:t xml:space="preserve"> to remain the property of the Commonwealth. </w:t>
      </w:r>
      <w:r w:rsidR="00FB3EA3" w:rsidRPr="009754BB">
        <w:t xml:space="preserve"> </w:t>
      </w:r>
      <w:r w:rsidRPr="009754BB">
        <w:t xml:space="preserve">The reference material can only be used for the purpose of preparing the </w:t>
      </w:r>
      <w:r w:rsidR="00464871" w:rsidRPr="009754BB">
        <w:t xml:space="preserve">tender </w:t>
      </w:r>
      <w:r w:rsidRPr="009754BB">
        <w:t xml:space="preserve">and </w:t>
      </w:r>
      <w:r w:rsidR="009B7A06" w:rsidRPr="009754BB">
        <w:t>is</w:t>
      </w:r>
      <w:r w:rsidR="00626683" w:rsidRPr="009754BB">
        <w:t xml:space="preserve"> to </w:t>
      </w:r>
      <w:r w:rsidRPr="009754BB">
        <w:t>be treated as Commonwealth</w:t>
      </w:r>
      <w:r w:rsidR="006D5B64" w:rsidRPr="009754BB">
        <w:t xml:space="preserve"> </w:t>
      </w:r>
      <w:r w:rsidR="00853E52" w:rsidRPr="009754BB">
        <w:t>confidential information</w:t>
      </w:r>
      <w:r w:rsidRPr="009754BB">
        <w:t xml:space="preserve"> </w:t>
      </w:r>
      <w:r w:rsidR="003147D9" w:rsidRPr="009754BB">
        <w:t>in all other respects</w:t>
      </w:r>
      <w:r w:rsidRPr="009754BB">
        <w:t xml:space="preserve">. </w:t>
      </w:r>
      <w:r w:rsidR="00FB3EA3" w:rsidRPr="009754BB">
        <w:t xml:space="preserve"> </w:t>
      </w:r>
      <w:r w:rsidRPr="009754BB">
        <w:t xml:space="preserve">The reference material </w:t>
      </w:r>
      <w:r w:rsidR="00626683" w:rsidRPr="009754BB">
        <w:t xml:space="preserve">will need to </w:t>
      </w:r>
      <w:r w:rsidRPr="009754BB">
        <w:t>be returned</w:t>
      </w:r>
      <w:r w:rsidR="00757D66" w:rsidRPr="009754BB">
        <w:t xml:space="preserve"> or disposed of securely</w:t>
      </w:r>
      <w:r w:rsidRPr="009754BB">
        <w:t xml:space="preserve"> upon request of the Commonwealth.</w:t>
      </w:r>
    </w:p>
    <w:p w14:paraId="6394C0DB" w14:textId="2D8E7825" w:rsidR="007E46A1" w:rsidRPr="009754BB" w:rsidRDefault="00992FE7" w:rsidP="00581809">
      <w:pPr>
        <w:pStyle w:val="ATTANNLV1-ASDEFCON"/>
      </w:pPr>
      <w:bookmarkStart w:id="269" w:name="_Toc175231788"/>
      <w:bookmarkStart w:id="270" w:name="_Toc152605133"/>
      <w:del w:id="271" w:author="Prabhu, Akshata MS" w:date="2024-08-23T08:02:00Z">
        <w:r>
          <w:delText>PRICE BASIS (CORE</w:delText>
        </w:r>
      </w:del>
      <w:ins w:id="272" w:author="Prabhu, Akshata MS" w:date="2024-08-23T08:02:00Z">
        <w:r w:rsidR="003F7EE3" w:rsidRPr="009754BB">
          <w:t>Price Basis</w:t>
        </w:r>
        <w:r w:rsidR="00364674" w:rsidRPr="009754BB">
          <w:t xml:space="preserve"> (C</w:t>
        </w:r>
        <w:r w:rsidR="0073230D">
          <w:t>ore</w:t>
        </w:r>
      </w:ins>
      <w:r w:rsidR="00364674" w:rsidRPr="009754BB">
        <w:t>)</w:t>
      </w:r>
      <w:bookmarkEnd w:id="269"/>
      <w:bookmarkEnd w:id="270"/>
    </w:p>
    <w:p w14:paraId="5CB787F2" w14:textId="4DA3E980" w:rsidR="003F7EE3" w:rsidRPr="009754BB" w:rsidRDefault="001E4693" w:rsidP="009A450C">
      <w:pPr>
        <w:pStyle w:val="ATTANNLV2-ASDEFCON"/>
      </w:pPr>
      <w:r w:rsidRPr="009754BB">
        <w:t xml:space="preserve">Tendered </w:t>
      </w:r>
      <w:r w:rsidR="003C1B05" w:rsidRPr="009754BB">
        <w:t>prices</w:t>
      </w:r>
      <w:r w:rsidR="003F7EE3" w:rsidRPr="009754BB">
        <w:t xml:space="preserve"> </w:t>
      </w:r>
      <w:r w:rsidR="004325C1" w:rsidRPr="009754BB">
        <w:t xml:space="preserve">should </w:t>
      </w:r>
      <w:r w:rsidR="003F7EE3" w:rsidRPr="009754BB">
        <w:t xml:space="preserve">be </w:t>
      </w:r>
      <w:r w:rsidR="00626683" w:rsidRPr="009754BB">
        <w:t xml:space="preserve">provided at a </w:t>
      </w:r>
      <w:r w:rsidR="003F7EE3" w:rsidRPr="009754BB">
        <w:t>firm price</w:t>
      </w:r>
      <w:r w:rsidR="00DE195A" w:rsidRPr="009754BB">
        <w:t xml:space="preserve"> </w:t>
      </w:r>
      <w:r w:rsidR="00D909B5" w:rsidRPr="009754BB">
        <w:t>(subject to any applicable price</w:t>
      </w:r>
      <w:r w:rsidR="0097438F" w:rsidRPr="009754BB">
        <w:t xml:space="preserve"> adjustment set out in clause 15</w:t>
      </w:r>
      <w:r w:rsidR="00D909B5" w:rsidRPr="009754BB">
        <w:t xml:space="preserve"> of the draft conditions of deed) </w:t>
      </w:r>
      <w:r w:rsidR="00DE195A" w:rsidRPr="009754BB">
        <w:t xml:space="preserve">and show </w:t>
      </w:r>
      <w:r w:rsidR="00D67C19" w:rsidRPr="009754BB">
        <w:t xml:space="preserve">both </w:t>
      </w:r>
      <w:r w:rsidR="00DE195A" w:rsidRPr="009754BB">
        <w:t>the GST exclusive and GST inclusive amounts</w:t>
      </w:r>
      <w:r w:rsidR="003F7EE3" w:rsidRPr="009754BB">
        <w:t xml:space="preserve">. </w:t>
      </w:r>
      <w:r w:rsidR="00051939" w:rsidRPr="009754BB">
        <w:t xml:space="preserve"> </w:t>
      </w:r>
      <w:r w:rsidR="00EF1E09" w:rsidRPr="009754BB">
        <w:t xml:space="preserve">The </w:t>
      </w:r>
      <w:r w:rsidR="00B52148" w:rsidRPr="009754BB">
        <w:t>price</w:t>
      </w:r>
      <w:r w:rsidR="008C7675" w:rsidRPr="009754BB">
        <w:t>s</w:t>
      </w:r>
      <w:r w:rsidR="0028627A" w:rsidRPr="009754BB">
        <w:t xml:space="preserve"> under any resultant </w:t>
      </w:r>
      <w:r w:rsidR="00AC72BA" w:rsidRPr="009754BB">
        <w:t>D</w:t>
      </w:r>
      <w:r w:rsidR="00AA23EA" w:rsidRPr="009754BB">
        <w:t xml:space="preserve">eed </w:t>
      </w:r>
      <w:r w:rsidR="00DE195A" w:rsidRPr="009754BB">
        <w:t>will</w:t>
      </w:r>
      <w:r w:rsidR="00EF1E09" w:rsidRPr="009754BB">
        <w:t xml:space="preserve"> be inclusive of all GST and all taxes, duties (including any customs duty) and government charges imposed or levied in Australia or overseas.  The </w:t>
      </w:r>
      <w:r w:rsidR="00911D67" w:rsidRPr="009754BB">
        <w:t xml:space="preserve">tendered </w:t>
      </w:r>
      <w:r w:rsidR="00B52148" w:rsidRPr="009754BB">
        <w:t>price</w:t>
      </w:r>
      <w:r w:rsidR="00911D67" w:rsidRPr="009754BB">
        <w:t>s</w:t>
      </w:r>
      <w:r w:rsidR="00EF1E09" w:rsidRPr="009754BB">
        <w:t xml:space="preserve"> </w:t>
      </w:r>
      <w:r w:rsidR="00664B5A" w:rsidRPr="009754BB">
        <w:t>should</w:t>
      </w:r>
      <w:r w:rsidR="00EF1E09" w:rsidRPr="009754BB">
        <w:t xml:space="preserve"> include the cost of any packaging, marking, handling, freight and delivery, insurance and any other applicable costs and charges.</w:t>
      </w:r>
      <w:r w:rsidR="00DE35B9" w:rsidRPr="009754BB">
        <w:t xml:space="preserve"> </w:t>
      </w:r>
      <w:r w:rsidR="00225DE6" w:rsidRPr="009754BB">
        <w:t xml:space="preserve"> </w:t>
      </w:r>
      <w:r w:rsidR="00DE35B9" w:rsidRPr="009754BB">
        <w:t xml:space="preserve">Tenderers </w:t>
      </w:r>
      <w:r w:rsidR="009872D3" w:rsidRPr="009754BB">
        <w:t>are to</w:t>
      </w:r>
      <w:r w:rsidR="00DE35B9" w:rsidRPr="009754BB">
        <w:t xml:space="preserve"> apply the </w:t>
      </w:r>
      <w:del w:id="273" w:author="Prabhu, Akshata MS" w:date="2024-08-23T08:02:00Z">
        <w:r w:rsidR="0078388B">
          <w:delText>CASG</w:delText>
        </w:r>
      </w:del>
      <w:ins w:id="274" w:author="Prabhu, Akshata MS" w:date="2024-08-23T08:02:00Z">
        <w:r w:rsidR="00862A05">
          <w:t>Defence</w:t>
        </w:r>
      </w:ins>
      <w:r w:rsidR="00862A05">
        <w:t xml:space="preserve"> </w:t>
      </w:r>
      <w:r w:rsidR="00DE35B9" w:rsidRPr="009754BB">
        <w:t>Cost Principles, as amended from time to time, when preparing tendered prices.</w:t>
      </w:r>
    </w:p>
    <w:p w14:paraId="2441A6F9" w14:textId="77777777" w:rsidR="007E46A1" w:rsidRPr="009754BB" w:rsidRDefault="00992FE7" w:rsidP="00581809">
      <w:pPr>
        <w:pStyle w:val="ATTANNLV1-ASDEFCON"/>
        <w:rPr>
          <w:del w:id="275" w:author="Prabhu, Akshata MS" w:date="2024-08-23T08:02:00Z"/>
        </w:rPr>
      </w:pPr>
      <w:bookmarkStart w:id="276" w:name="_Toc152605134"/>
      <w:del w:id="277" w:author="Prabhu, Akshata MS" w:date="2024-08-23T08:02:00Z">
        <w:r>
          <w:delText>COST INVESTIGATION (CORE)</w:delText>
        </w:r>
        <w:bookmarkEnd w:id="276"/>
      </w:del>
    </w:p>
    <w:p w14:paraId="07E72875" w14:textId="77777777" w:rsidR="007E46A1" w:rsidRPr="009754BB" w:rsidRDefault="003F7EE3" w:rsidP="00581809">
      <w:pPr>
        <w:pStyle w:val="ATTANNLV1-ASDEFCON"/>
        <w:rPr>
          <w:ins w:id="278" w:author="Prabhu, Akshata MS" w:date="2024-08-23T08:02:00Z"/>
        </w:rPr>
      </w:pPr>
      <w:bookmarkStart w:id="279" w:name="_Toc175231789"/>
      <w:ins w:id="280" w:author="Prabhu, Akshata MS" w:date="2024-08-23T08:02:00Z">
        <w:r w:rsidRPr="009754BB">
          <w:t>Cost Investigation</w:t>
        </w:r>
        <w:r w:rsidR="00364674" w:rsidRPr="009754BB">
          <w:t xml:space="preserve"> (C</w:t>
        </w:r>
        <w:r w:rsidR="0073230D">
          <w:t>ore</w:t>
        </w:r>
        <w:r w:rsidR="00364674" w:rsidRPr="009754BB">
          <w:t>)</w:t>
        </w:r>
        <w:bookmarkEnd w:id="279"/>
      </w:ins>
    </w:p>
    <w:p w14:paraId="4A07C64D" w14:textId="77777777" w:rsidR="003F7EE3" w:rsidRPr="009754BB" w:rsidRDefault="003F7EE3" w:rsidP="009A450C">
      <w:pPr>
        <w:pStyle w:val="ATTANNLV2-ASDEFCON"/>
      </w:pPr>
      <w:r w:rsidRPr="009754BB">
        <w:t>For the purposes of establishing</w:t>
      </w:r>
      <w:r w:rsidR="00302CB8" w:rsidRPr="009754BB">
        <w:t xml:space="preserve"> </w:t>
      </w:r>
      <w:r w:rsidRPr="009754BB">
        <w:t xml:space="preserve">that the </w:t>
      </w:r>
      <w:r w:rsidR="001E4693" w:rsidRPr="009754BB">
        <w:t xml:space="preserve">tendered </w:t>
      </w:r>
      <w:r w:rsidRPr="009754BB">
        <w:t>price</w:t>
      </w:r>
      <w:r w:rsidR="003C1B05" w:rsidRPr="009754BB">
        <w:t>s are</w:t>
      </w:r>
      <w:r w:rsidRPr="009754BB">
        <w:t xml:space="preserve"> fair and reasonable and constitute value for money for the Commonwealth, the Commonwealth’s cost investigation staff may, prior to the formation of any resultant </w:t>
      </w:r>
      <w:r w:rsidR="007E45C9" w:rsidRPr="009754BB">
        <w:t>D</w:t>
      </w:r>
      <w:r w:rsidR="003C1B05" w:rsidRPr="009754BB">
        <w:t>eed</w:t>
      </w:r>
      <w:r w:rsidRPr="009754BB">
        <w:t xml:space="preserve">, conduct a cost investigation of the </w:t>
      </w:r>
      <w:r w:rsidR="001E4693" w:rsidRPr="009754BB">
        <w:t xml:space="preserve">tendered </w:t>
      </w:r>
      <w:r w:rsidRPr="009754BB">
        <w:t>price</w:t>
      </w:r>
      <w:r w:rsidR="003C1B05" w:rsidRPr="009754BB">
        <w:t>s</w:t>
      </w:r>
      <w:r w:rsidRPr="009754BB">
        <w:t xml:space="preserve">.  On request by the Commonwealth the </w:t>
      </w:r>
      <w:r w:rsidR="006621FC" w:rsidRPr="009754BB">
        <w:t xml:space="preserve">tenderer </w:t>
      </w:r>
      <w:r w:rsidR="0073264D" w:rsidRPr="009754BB">
        <w:t>is to</w:t>
      </w:r>
      <w:r w:rsidRPr="009754BB">
        <w:t xml:space="preserve"> facilitate any such cost investigation.</w:t>
      </w:r>
    </w:p>
    <w:p w14:paraId="05AF5F46" w14:textId="77777777" w:rsidR="00F137F5" w:rsidRPr="009754BB" w:rsidRDefault="00992FE7" w:rsidP="00581809">
      <w:pPr>
        <w:pStyle w:val="ATTANNLV1-ASDEFCON"/>
        <w:rPr>
          <w:del w:id="281" w:author="Prabhu, Akshata MS" w:date="2024-08-23T08:02:00Z"/>
        </w:rPr>
      </w:pPr>
      <w:bookmarkStart w:id="282" w:name="_Toc152605135"/>
      <w:del w:id="283" w:author="Prabhu, Akshata MS" w:date="2024-08-23T08:02:00Z">
        <w:r>
          <w:delText>LIMITATION OF LIABILITY (OPTIONAL)</w:delText>
        </w:r>
        <w:bookmarkEnd w:id="282"/>
      </w:del>
    </w:p>
    <w:p w14:paraId="274F61D9" w14:textId="77777777" w:rsidR="00F137F5" w:rsidRPr="009754BB" w:rsidRDefault="0073230D" w:rsidP="00581809">
      <w:pPr>
        <w:pStyle w:val="ATTANNLV1-ASDEFCON"/>
        <w:rPr>
          <w:ins w:id="284" w:author="Prabhu, Akshata MS" w:date="2024-08-23T08:02:00Z"/>
        </w:rPr>
      </w:pPr>
      <w:bookmarkStart w:id="285" w:name="_Ref380742900"/>
      <w:bookmarkStart w:id="286" w:name="_Toc175231790"/>
      <w:ins w:id="287" w:author="Prabhu, Akshata MS" w:date="2024-08-23T08:02:00Z">
        <w:r>
          <w:t>L</w:t>
        </w:r>
        <w:r w:rsidR="00974D36" w:rsidRPr="009754BB">
          <w:t xml:space="preserve">imitation of </w:t>
        </w:r>
        <w:r>
          <w:t>L</w:t>
        </w:r>
        <w:r w:rsidR="00F137F5" w:rsidRPr="009754BB">
          <w:t>iability (O</w:t>
        </w:r>
        <w:r>
          <w:t>ptional</w:t>
        </w:r>
        <w:r w:rsidR="00F137F5" w:rsidRPr="009754BB">
          <w:t>)</w:t>
        </w:r>
        <w:bookmarkEnd w:id="285"/>
        <w:bookmarkEnd w:id="286"/>
      </w:ins>
    </w:p>
    <w:p w14:paraId="652D104C" w14:textId="33E6B87A" w:rsidR="00CF7D4A" w:rsidRDefault="00A37FC2">
      <w:pPr>
        <w:pStyle w:val="NoteToDrafters-ASDEFCON"/>
      </w:pPr>
      <w:r w:rsidRPr="009754BB">
        <w:t xml:space="preserve">Note to drafters:  </w:t>
      </w:r>
      <w:r w:rsidR="00E75E6A">
        <w:t>A</w:t>
      </w:r>
      <w:r w:rsidR="00E75E6A" w:rsidRPr="00E75E6A">
        <w:rPr>
          <w:b w:val="0"/>
          <w:i w:val="0"/>
          <w:color w:val="auto"/>
          <w:szCs w:val="24"/>
        </w:rPr>
        <w:t xml:space="preserve"> </w:t>
      </w:r>
      <w:r w:rsidR="00E75E6A" w:rsidRPr="00E75E6A">
        <w:t>Liability Risk Assessment (LRA) is to be undertaken by the Commonwealth in accordance with the Defence Liability Principles and the standard Defence methodology described in the Liability Risk Assessment template which can be accessed at</w:t>
      </w:r>
      <w:del w:id="288" w:author="Prabhu, Akshata MS" w:date="2024-08-23T08:02:00Z">
        <w:r w:rsidR="00E75E6A" w:rsidRPr="00E75E6A">
          <w:delText xml:space="preserve"> </w:delText>
        </w:r>
      </w:del>
      <w:ins w:id="289" w:author="Prabhu, Akshata MS" w:date="2024-08-23T08:02:00Z">
        <w:r w:rsidR="00CF7D4A">
          <w:t>:</w:t>
        </w:r>
      </w:ins>
    </w:p>
    <w:p w14:paraId="353FF511" w14:textId="77777777" w:rsidR="00336283" w:rsidRDefault="00104891" w:rsidP="004F4142">
      <w:pPr>
        <w:pStyle w:val="NoteToDraftersBullets-ASDEFCON"/>
        <w:rPr>
          <w:del w:id="290" w:author="Prabhu, Akshata MS" w:date="2024-08-23T08:02:00Z"/>
        </w:rPr>
      </w:pPr>
      <w:del w:id="291" w:author="Prabhu, Akshata MS" w:date="2024-08-23T08:02:00Z">
        <w:r w:rsidRPr="004F4142">
          <w:delText>http://drnet.defence.gov.au/casg/commercial/UndertakingProcurementinDefence/Pages/Liability-Risk-Management.aspx</w:delText>
        </w:r>
        <w:r w:rsidR="00E75E6A" w:rsidRPr="00E75E6A">
          <w:delText>.</w:delText>
        </w:r>
      </w:del>
    </w:p>
    <w:p w14:paraId="3C33DDB3" w14:textId="6EB5E314" w:rsidR="00336283" w:rsidRDefault="0052002C" w:rsidP="00CF7D4A">
      <w:pPr>
        <w:pStyle w:val="NoteToDraftersBullets-ASDEFCON"/>
        <w:rPr>
          <w:ins w:id="292" w:author="Prabhu, Akshata MS" w:date="2024-08-23T08:02:00Z"/>
        </w:rPr>
      </w:pPr>
      <w:ins w:id="293" w:author="Prabhu, Akshata MS" w:date="2024-08-23T08:02:00Z">
        <w:r>
          <w:fldChar w:fldCharType="begin"/>
        </w:r>
        <w:r>
          <w:instrText xml:space="preserve"> HYPERLINK "http://drnet.defence.</w:instrText>
        </w:r>
        <w:r>
          <w:instrText xml:space="preserve">gov.au/casg/commercial/UndertakingProcurementinDefence/Pages/Liability-Risk-Management.aspx" </w:instrText>
        </w:r>
        <w:r>
          <w:fldChar w:fldCharType="separate"/>
        </w:r>
        <w:r w:rsidR="00E75E6A" w:rsidRPr="00E75E6A">
          <w:rPr>
            <w:rStyle w:val="Hyperlink"/>
          </w:rPr>
          <w:t>http://drnet.defence.gov.au/casg/commercial/UndertakingProcurementinDefence/Pages/Liability-Risk-Management.aspx</w:t>
        </w:r>
        <w:r>
          <w:rPr>
            <w:rStyle w:val="Hyperlink"/>
          </w:rPr>
          <w:fldChar w:fldCharType="end"/>
        </w:r>
        <w:r w:rsidR="00E75E6A" w:rsidRPr="00E75E6A">
          <w:t>.</w:t>
        </w:r>
      </w:ins>
    </w:p>
    <w:p w14:paraId="2B698E8F" w14:textId="755E42C1" w:rsidR="00A37FC2" w:rsidRPr="009754BB" w:rsidRDefault="00A37FC2" w:rsidP="00581809">
      <w:pPr>
        <w:pStyle w:val="NoteToDrafters-ASDEFCON"/>
      </w:pPr>
      <w:r w:rsidRPr="009754BB">
        <w:t>The liability risk assessment provides the basis for determining the limitation of liability amounts in clause 2</w:t>
      </w:r>
      <w:r w:rsidR="00703282" w:rsidRPr="009754BB">
        <w:t>2 of the</w:t>
      </w:r>
      <w:r w:rsidR="00267446" w:rsidRPr="009754BB">
        <w:t xml:space="preserve"> draft</w:t>
      </w:r>
      <w:r w:rsidR="00703282" w:rsidRPr="009754BB">
        <w:t xml:space="preserve"> </w:t>
      </w:r>
      <w:r w:rsidRPr="009754BB">
        <w:t>conditions of deed.</w:t>
      </w:r>
    </w:p>
    <w:p w14:paraId="0B8EDDCB" w14:textId="77777777" w:rsidR="00E75E6A" w:rsidRPr="00E75E6A" w:rsidRDefault="00A37FC2" w:rsidP="00E75E6A">
      <w:pPr>
        <w:pStyle w:val="NoteToTenderers-ASDEFCON"/>
      </w:pPr>
      <w:r w:rsidRPr="009754BB">
        <w:t xml:space="preserve">Note to tenderers:  The Commonwealth’s preference is for liability under any resultant Deed to be assessed according to common law principles.  If tenderers propose a limitation of liability, they are to familiarise </w:t>
      </w:r>
      <w:r w:rsidR="00E75E6A">
        <w:t>themselves with t</w:t>
      </w:r>
      <w:r w:rsidR="00E75E6A" w:rsidRPr="00E75E6A">
        <w:t>he Defence Liability Principles, and the standard Defence methodology described in the Liability Risk Assessment template, both of which can be accessed at:</w:t>
      </w:r>
    </w:p>
    <w:p w14:paraId="71A9515C" w14:textId="77777777" w:rsidR="00336283" w:rsidRDefault="0052002C" w:rsidP="004F4142">
      <w:pPr>
        <w:pStyle w:val="NoteToTenderersBullets-ASDEFCON"/>
        <w:rPr>
          <w:del w:id="294" w:author="Prabhu, Akshata MS" w:date="2024-08-23T08:02:00Z"/>
        </w:rPr>
      </w:pPr>
      <w:del w:id="295" w:author="Prabhu, Akshata MS" w:date="2024-08-23T08:02:00Z">
        <w:r>
          <w:fldChar w:fldCharType="begin"/>
        </w:r>
        <w:r>
          <w:delInstrText xml:space="preserve"> HYPERLINK "https://www.defence.gov.au/business-industry/procurement/policies-guidelines-templates/procurement-guidance/liability-ri</w:delInstrText>
        </w:r>
        <w:r>
          <w:delInstrText xml:space="preserve">sk-management" </w:delInstrText>
        </w:r>
        <w:r>
          <w:fldChar w:fldCharType="separate"/>
        </w:r>
        <w:r w:rsidR="00104891">
          <w:rPr>
            <w:rStyle w:val="Hyperlink"/>
          </w:rPr>
          <w:delText>https://www.defence.gov.au/business-industry/procurement/policies-guidelines-templates/procurement-guidance/liability-risk-management</w:delText>
        </w:r>
        <w:r>
          <w:rPr>
            <w:rStyle w:val="Hyperlink"/>
          </w:rPr>
          <w:fldChar w:fldCharType="end"/>
        </w:r>
        <w:r w:rsidR="00A37FC2" w:rsidRPr="009754BB">
          <w:delText>.</w:delText>
        </w:r>
      </w:del>
    </w:p>
    <w:p w14:paraId="7E3A23AC" w14:textId="3EBA7288" w:rsidR="00336283" w:rsidRDefault="0052002C" w:rsidP="00CF7D4A">
      <w:pPr>
        <w:pStyle w:val="NoteToTenderersBullets-ASDEFCON"/>
        <w:rPr>
          <w:ins w:id="296" w:author="Prabhu, Akshata MS" w:date="2024-08-23T08:02:00Z"/>
        </w:rPr>
      </w:pPr>
      <w:ins w:id="297" w:author="Prabhu, Akshata MS" w:date="2024-08-23T08:02:00Z">
        <w:r>
          <w:fldChar w:fldCharType="begin"/>
        </w:r>
        <w:r>
          <w:instrText xml:space="preserve"> HYPERLINK "https://w</w:instrText>
        </w:r>
        <w:r>
          <w:instrText xml:space="preserve">ww.defence.gov.au/business-industry/procurement/policies-guidelines-templates/liability-risk-management" </w:instrText>
        </w:r>
        <w:r>
          <w:fldChar w:fldCharType="separate"/>
        </w:r>
        <w:r w:rsidR="00336283">
          <w:rPr>
            <w:rStyle w:val="Hyperlink"/>
          </w:rPr>
          <w:t>https://www.defence.gov.au/business-industry/procurement/policies-guidelines-templates/liability-risk-management</w:t>
        </w:r>
        <w:r>
          <w:rPr>
            <w:rStyle w:val="Hyperlink"/>
          </w:rPr>
          <w:fldChar w:fldCharType="end"/>
        </w:r>
        <w:r w:rsidR="00A37FC2" w:rsidRPr="009754BB">
          <w:t>.</w:t>
        </w:r>
      </w:ins>
    </w:p>
    <w:p w14:paraId="02DF600F" w14:textId="6676FFA4" w:rsidR="00A37FC2" w:rsidRPr="009754BB" w:rsidRDefault="00A37FC2" w:rsidP="00E75E6A">
      <w:pPr>
        <w:pStyle w:val="NoteToTenderers-ASDEFCON"/>
      </w:pPr>
      <w:r w:rsidRPr="009754BB">
        <w:t xml:space="preserve">The tenderer is to provide a liability risk assessment which has been conducted in accordance with the </w:t>
      </w:r>
      <w:r w:rsidR="00E75E6A">
        <w:t>Defence Liability Principles</w:t>
      </w:r>
      <w:r w:rsidRPr="009754BB">
        <w:t>, clear details of its proposed alternative liability regime and reasons for the approach.  The Commonwealth will consider the tenderer’s proposed alternative regime on its merits and in the context of value for money considerations, provided the tenderer furnishes the information requested in this clause.</w:t>
      </w:r>
    </w:p>
    <w:p w14:paraId="4E74D27A" w14:textId="77777777" w:rsidR="00A37FC2" w:rsidRPr="009754BB" w:rsidRDefault="00A37FC2" w:rsidP="009A450C">
      <w:pPr>
        <w:pStyle w:val="ATTANNLV2-ASDEFCON"/>
      </w:pPr>
      <w:r w:rsidRPr="009754BB">
        <w:t>Tenderers are to specify the basis for Contractor liability that they propose will apply to the Deed and any Contracts formed under the Deed.</w:t>
      </w:r>
    </w:p>
    <w:p w14:paraId="72BB608C" w14:textId="77777777" w:rsidR="00A37FC2" w:rsidRPr="009754BB" w:rsidRDefault="00A37FC2" w:rsidP="009A450C">
      <w:pPr>
        <w:pStyle w:val="ATTANNLV2-ASDEFCON"/>
      </w:pPr>
      <w:r w:rsidRPr="009754BB">
        <w:t>If a tenderer proposes to limit its liability, or limit its liability on an alternative basis to that set out in clause 2</w:t>
      </w:r>
      <w:r w:rsidR="00703282" w:rsidRPr="009754BB">
        <w:t>2</w:t>
      </w:r>
      <w:r w:rsidRPr="009754BB">
        <w:t xml:space="preserve"> of the draft conditions of deed (eg, by proposing a liability limitation or exclusion additional to those set out in clause 2</w:t>
      </w:r>
      <w:r w:rsidR="00703282" w:rsidRPr="009754BB">
        <w:t>2</w:t>
      </w:r>
      <w:r w:rsidRPr="009754BB">
        <w:t>.2 of the draft conditions of deed), the tenderer is to provide the following details:</w:t>
      </w:r>
    </w:p>
    <w:p w14:paraId="1973BD9E" w14:textId="77777777" w:rsidR="00A37FC2" w:rsidRPr="009754BB" w:rsidRDefault="00A37FC2" w:rsidP="009A450C">
      <w:pPr>
        <w:pStyle w:val="ATTANNLV3-ASDEFCON"/>
      </w:pPr>
      <w:r w:rsidRPr="009754BB">
        <w:t>the terms of the limitation on the tenderer's liability;</w:t>
      </w:r>
    </w:p>
    <w:p w14:paraId="083E1977" w14:textId="77777777" w:rsidR="00A37FC2" w:rsidRPr="009754BB" w:rsidRDefault="00A37FC2" w:rsidP="009A450C">
      <w:pPr>
        <w:pStyle w:val="ATTANNLV3-ASDEFCON"/>
      </w:pPr>
      <w:r w:rsidRPr="009754BB">
        <w:t>an explanation as to why the tenderer requires a limitation of its liability regime or requires a different regime to that proposed in clause 2</w:t>
      </w:r>
      <w:r w:rsidR="00703282" w:rsidRPr="009754BB">
        <w:t>2</w:t>
      </w:r>
      <w:r w:rsidRPr="009754BB">
        <w:t xml:space="preserve"> of the draft conditions of deed;</w:t>
      </w:r>
    </w:p>
    <w:p w14:paraId="51638D25" w14:textId="77777777" w:rsidR="00A37FC2" w:rsidRPr="009754BB" w:rsidRDefault="00A37FC2" w:rsidP="009A450C">
      <w:pPr>
        <w:pStyle w:val="ATTANNLV3-ASDEFCON"/>
      </w:pPr>
      <w:r w:rsidRPr="009754BB">
        <w:t>a detailed assessment of the risks associated with the procurement and the likelihood and consequences of each identified risk eventuating;</w:t>
      </w:r>
    </w:p>
    <w:p w14:paraId="732AB701" w14:textId="77777777" w:rsidR="00A37FC2" w:rsidRPr="009754BB" w:rsidRDefault="00A37FC2" w:rsidP="009A450C">
      <w:pPr>
        <w:pStyle w:val="ATTANNLV3-ASDEFCON"/>
      </w:pPr>
      <w:r w:rsidRPr="009754BB">
        <w:t>a cost/benefit analysis of the proposed limitation of liability; and</w:t>
      </w:r>
    </w:p>
    <w:p w14:paraId="48BB9726" w14:textId="77777777" w:rsidR="00A37FC2" w:rsidRPr="009754BB" w:rsidRDefault="00A37FC2" w:rsidP="009A450C">
      <w:pPr>
        <w:pStyle w:val="ATTANNLV3-ASDEFCON"/>
      </w:pPr>
      <w:r w:rsidRPr="009754BB">
        <w:t>full pricing details for a liability regime based on the liability regime detailed in clause 2</w:t>
      </w:r>
      <w:r w:rsidR="00703282" w:rsidRPr="009754BB">
        <w:t>2</w:t>
      </w:r>
      <w:r w:rsidRPr="009754BB">
        <w:t xml:space="preserve"> of the draft conditions of deed.</w:t>
      </w:r>
    </w:p>
    <w:p w14:paraId="07A31B81" w14:textId="77777777" w:rsidR="00A32DBE" w:rsidRPr="009754BB" w:rsidRDefault="00992FE7" w:rsidP="00581809">
      <w:pPr>
        <w:pStyle w:val="ATTANNLV1-ASDEFCON"/>
        <w:rPr>
          <w:del w:id="298" w:author="Prabhu, Akshata MS" w:date="2024-08-23T08:02:00Z"/>
        </w:rPr>
      </w:pPr>
      <w:bookmarkStart w:id="299" w:name="_Toc152605136"/>
      <w:del w:id="300" w:author="Prabhu, Akshata MS" w:date="2024-08-23T08:02:00Z">
        <w:r>
          <w:delText>SMALL BUSINESS PARTICIPATION (CORE)</w:delText>
        </w:r>
        <w:bookmarkEnd w:id="299"/>
      </w:del>
    </w:p>
    <w:p w14:paraId="5FA27B53" w14:textId="77777777" w:rsidR="00A32DBE" w:rsidRPr="009754BB" w:rsidRDefault="00A32DBE" w:rsidP="00581809">
      <w:pPr>
        <w:pStyle w:val="ATTANNLV1-ASDEFCON"/>
        <w:rPr>
          <w:ins w:id="301" w:author="Prabhu, Akshata MS" w:date="2024-08-23T08:02:00Z"/>
        </w:rPr>
      </w:pPr>
      <w:bookmarkStart w:id="302" w:name="_Toc175231791"/>
      <w:ins w:id="303" w:author="Prabhu, Akshata MS" w:date="2024-08-23T08:02:00Z">
        <w:r w:rsidRPr="009754BB">
          <w:t>Small Business</w:t>
        </w:r>
        <w:r w:rsidR="00916EC7" w:rsidRPr="009754BB">
          <w:t xml:space="preserve"> P</w:t>
        </w:r>
        <w:r w:rsidR="0073230D">
          <w:t>articipation</w:t>
        </w:r>
        <w:r w:rsidRPr="009754BB">
          <w:t xml:space="preserve"> </w:t>
        </w:r>
        <w:r w:rsidR="0011227E" w:rsidRPr="009754BB">
          <w:t>(C</w:t>
        </w:r>
        <w:r w:rsidR="0073230D">
          <w:t>ore</w:t>
        </w:r>
        <w:r w:rsidR="0011227E" w:rsidRPr="009754BB">
          <w:t>)</w:t>
        </w:r>
        <w:bookmarkEnd w:id="302"/>
      </w:ins>
    </w:p>
    <w:p w14:paraId="7761F5EB" w14:textId="77777777" w:rsidR="00A32DBE" w:rsidRPr="009754BB" w:rsidRDefault="00A32DBE" w:rsidP="009A450C">
      <w:pPr>
        <w:pStyle w:val="ATTANNLV2-ASDEFCON"/>
        <w:rPr>
          <w:b/>
        </w:rPr>
      </w:pPr>
      <w:r w:rsidRPr="009754BB">
        <w:t>Tenderers should indicate on the quotation form whether they are a Small Business.  ‘Small Business’ means an enterprise that employs less than the full time equivalent of 20 persons (‘full time equivalent’ is as defined by the Australian Bureau of Statistics).  If the enterprise is an ‘associated entity’ as defined in section 50AAA of the Corporations Act 2001, this test is applied to the group of associated entities as a whole.</w:t>
      </w:r>
    </w:p>
    <w:p w14:paraId="1762D8B1" w14:textId="77777777" w:rsidR="007E46A1" w:rsidRPr="009754BB" w:rsidRDefault="00992FE7" w:rsidP="00581809">
      <w:pPr>
        <w:pStyle w:val="ATTANNLV1-ASDEFCON"/>
        <w:rPr>
          <w:del w:id="304" w:author="Prabhu, Akshata MS" w:date="2024-08-23T08:02:00Z"/>
        </w:rPr>
      </w:pPr>
      <w:bookmarkStart w:id="305" w:name="_Toc152605137"/>
      <w:del w:id="306" w:author="Prabhu, Akshata MS" w:date="2024-08-23T08:02:00Z">
        <w:r>
          <w:delText>UNPAID EMPLOYEE ENTITLEMENTS (CO</w:delText>
        </w:r>
        <w:r w:rsidR="00677F0E">
          <w:delText>R</w:delText>
        </w:r>
        <w:r>
          <w:delText>E)</w:delText>
        </w:r>
        <w:bookmarkEnd w:id="305"/>
      </w:del>
    </w:p>
    <w:p w14:paraId="04241F40" w14:textId="77777777" w:rsidR="007E46A1" w:rsidRPr="009754BB" w:rsidRDefault="008E4B0F" w:rsidP="00581809">
      <w:pPr>
        <w:pStyle w:val="ATTANNLV1-ASDEFCON"/>
        <w:rPr>
          <w:ins w:id="307" w:author="Prabhu, Akshata MS" w:date="2024-08-23T08:02:00Z"/>
        </w:rPr>
      </w:pPr>
      <w:bookmarkStart w:id="308" w:name="_Toc370294343"/>
      <w:bookmarkStart w:id="309" w:name="_Toc370294672"/>
      <w:bookmarkStart w:id="310" w:name="_Toc370300842"/>
      <w:bookmarkStart w:id="311" w:name="_Toc371579090"/>
      <w:bookmarkStart w:id="312" w:name="_Toc372880058"/>
      <w:bookmarkStart w:id="313" w:name="_Toc373144740"/>
      <w:bookmarkStart w:id="314" w:name="_Toc379807101"/>
      <w:bookmarkStart w:id="315" w:name="_Toc380671488"/>
      <w:bookmarkStart w:id="316" w:name="_Toc381357139"/>
      <w:bookmarkStart w:id="317" w:name="_Toc381787432"/>
      <w:bookmarkStart w:id="318" w:name="_Toc381883857"/>
      <w:bookmarkStart w:id="319" w:name="_Toc370294345"/>
      <w:bookmarkStart w:id="320" w:name="_Toc370294674"/>
      <w:bookmarkStart w:id="321" w:name="_Toc370300844"/>
      <w:bookmarkStart w:id="322" w:name="_Toc371579092"/>
      <w:bookmarkStart w:id="323" w:name="_Toc372880060"/>
      <w:bookmarkStart w:id="324" w:name="_Toc373144742"/>
      <w:bookmarkStart w:id="325" w:name="_Toc379807103"/>
      <w:bookmarkStart w:id="326" w:name="_Toc380671490"/>
      <w:bookmarkStart w:id="327" w:name="_Toc381357141"/>
      <w:bookmarkStart w:id="328" w:name="_Toc381787434"/>
      <w:bookmarkStart w:id="329" w:name="_Toc381883859"/>
      <w:bookmarkStart w:id="330" w:name="_Toc381787435"/>
      <w:bookmarkStart w:id="331" w:name="_Toc381883860"/>
      <w:bookmarkStart w:id="332" w:name="_Toc381787436"/>
      <w:bookmarkStart w:id="333" w:name="_Toc381883861"/>
      <w:bookmarkStart w:id="334" w:name="_Toc381787437"/>
      <w:bookmarkStart w:id="335" w:name="_Toc381883862"/>
      <w:bookmarkStart w:id="336" w:name="_Toc381787438"/>
      <w:bookmarkStart w:id="337" w:name="_Toc381883863"/>
      <w:bookmarkStart w:id="338" w:name="_Toc381787439"/>
      <w:bookmarkStart w:id="339" w:name="_Toc381883864"/>
      <w:bookmarkStart w:id="340" w:name="_Toc175231792"/>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ins w:id="341" w:author="Prabhu, Akshata MS" w:date="2024-08-23T08:02:00Z">
        <w:r w:rsidRPr="009754BB">
          <w:t>U</w:t>
        </w:r>
        <w:r w:rsidR="006056DF" w:rsidRPr="009754BB">
          <w:t xml:space="preserve">npaid </w:t>
        </w:r>
        <w:r w:rsidR="0073230D">
          <w:t>E</w:t>
        </w:r>
        <w:r w:rsidR="006056DF" w:rsidRPr="009754BB">
          <w:t xml:space="preserve">mployee </w:t>
        </w:r>
        <w:r w:rsidR="0073230D">
          <w:t>E</w:t>
        </w:r>
        <w:r w:rsidR="006056DF" w:rsidRPr="009754BB">
          <w:t>ntitlements</w:t>
        </w:r>
        <w:r w:rsidR="00364674" w:rsidRPr="009754BB">
          <w:t xml:space="preserve"> (C</w:t>
        </w:r>
        <w:r w:rsidR="0073230D">
          <w:t>ore</w:t>
        </w:r>
        <w:r w:rsidR="00364674" w:rsidRPr="009754BB">
          <w:t>)</w:t>
        </w:r>
        <w:bookmarkEnd w:id="340"/>
      </w:ins>
    </w:p>
    <w:p w14:paraId="78CF9CDC" w14:textId="77777777" w:rsidR="00A365CF" w:rsidRPr="009754BB" w:rsidRDefault="008E4B0F" w:rsidP="009A450C">
      <w:pPr>
        <w:pStyle w:val="ATTANNLV2-ASDEFCON"/>
        <w:rPr>
          <w:rFonts w:cs="Arial"/>
          <w:szCs w:val="20"/>
        </w:rPr>
      </w:pPr>
      <w:r w:rsidRPr="009754BB">
        <w:t>The Commonwealth will</w:t>
      </w:r>
      <w:r w:rsidR="00170023" w:rsidRPr="009754BB">
        <w:t xml:space="preserve"> not </w:t>
      </w:r>
      <w:r w:rsidR="00203BDB" w:rsidRPr="009754BB">
        <w:t xml:space="preserve">enter into a </w:t>
      </w:r>
      <w:r w:rsidR="003039CD" w:rsidRPr="009754BB">
        <w:t xml:space="preserve">Deed </w:t>
      </w:r>
      <w:r w:rsidR="00170023" w:rsidRPr="009754BB">
        <w:t xml:space="preserve">with a </w:t>
      </w:r>
      <w:r w:rsidR="006621FC" w:rsidRPr="009754BB">
        <w:t xml:space="preserve">tenderer </w:t>
      </w:r>
      <w:r w:rsidRPr="009754BB">
        <w:t>which has a judicial decision against it (excluding decisions under appeal</w:t>
      </w:r>
      <w:r w:rsidR="00DB08C5" w:rsidRPr="009754BB">
        <w:t xml:space="preserve"> </w:t>
      </w:r>
      <w:r w:rsidR="00DB08C5" w:rsidRPr="009754BB">
        <w:rPr>
          <w:szCs w:val="16"/>
        </w:rPr>
        <w:t>or i</w:t>
      </w:r>
      <w:r w:rsidR="00DB08C5" w:rsidRPr="009754BB">
        <w:t>nstances where the period for appeal or payment/settlement has not expired</w:t>
      </w:r>
      <w:r w:rsidRPr="009754BB">
        <w:t xml:space="preserve">) relating </w:t>
      </w:r>
      <w:r w:rsidR="00170023" w:rsidRPr="009754BB">
        <w:t xml:space="preserve">to unpaid employee entitlements </w:t>
      </w:r>
      <w:r w:rsidRPr="009754BB">
        <w:t>where the entitlements remain unpaid.</w:t>
      </w:r>
    </w:p>
    <w:p w14:paraId="461FB3F3" w14:textId="77777777" w:rsidR="007E46A1" w:rsidRPr="009754BB" w:rsidRDefault="00992FE7" w:rsidP="00581809">
      <w:pPr>
        <w:pStyle w:val="ATTANNLV1-ASDEFCON"/>
        <w:rPr>
          <w:del w:id="342" w:author="Prabhu, Akshata MS" w:date="2024-08-23T08:02:00Z"/>
        </w:rPr>
      </w:pPr>
      <w:bookmarkStart w:id="343" w:name="_Toc152605138"/>
      <w:del w:id="344" w:author="Prabhu, Akshata MS" w:date="2024-08-23T08:02:00Z">
        <w:r>
          <w:delText>REPORTING REQUIREMENTS (CORE)</w:delText>
        </w:r>
        <w:bookmarkEnd w:id="343"/>
      </w:del>
    </w:p>
    <w:p w14:paraId="4FC1901E" w14:textId="77777777" w:rsidR="007E46A1" w:rsidRPr="009754BB" w:rsidRDefault="003F7EE3" w:rsidP="00581809">
      <w:pPr>
        <w:pStyle w:val="ATTANNLV1-ASDEFCON"/>
        <w:rPr>
          <w:ins w:id="345" w:author="Prabhu, Akshata MS" w:date="2024-08-23T08:02:00Z"/>
        </w:rPr>
      </w:pPr>
      <w:bookmarkStart w:id="346" w:name="_Toc370294350"/>
      <w:bookmarkStart w:id="347" w:name="_Toc370294679"/>
      <w:bookmarkStart w:id="348" w:name="_Toc370300849"/>
      <w:bookmarkStart w:id="349" w:name="_Toc371579097"/>
      <w:bookmarkStart w:id="350" w:name="_Toc372880065"/>
      <w:bookmarkStart w:id="351" w:name="_Toc373144747"/>
      <w:bookmarkStart w:id="352" w:name="_Toc379807108"/>
      <w:bookmarkStart w:id="353" w:name="_Toc380671494"/>
      <w:bookmarkStart w:id="354" w:name="_Toc381357145"/>
      <w:bookmarkStart w:id="355" w:name="_Toc381787443"/>
      <w:bookmarkStart w:id="356" w:name="_Toc381883868"/>
      <w:bookmarkStart w:id="357" w:name="_Toc370294351"/>
      <w:bookmarkStart w:id="358" w:name="_Toc370294680"/>
      <w:bookmarkStart w:id="359" w:name="_Toc370300850"/>
      <w:bookmarkStart w:id="360" w:name="_Toc371579098"/>
      <w:bookmarkStart w:id="361" w:name="_Toc372880066"/>
      <w:bookmarkStart w:id="362" w:name="_Toc373144748"/>
      <w:bookmarkStart w:id="363" w:name="_Toc379807109"/>
      <w:bookmarkStart w:id="364" w:name="_Toc380671495"/>
      <w:bookmarkStart w:id="365" w:name="_Toc381357146"/>
      <w:bookmarkStart w:id="366" w:name="_Toc381787444"/>
      <w:bookmarkStart w:id="367" w:name="_Toc381883869"/>
      <w:bookmarkStart w:id="368" w:name="_Toc370294357"/>
      <w:bookmarkStart w:id="369" w:name="_Toc370294686"/>
      <w:bookmarkStart w:id="370" w:name="_Toc370300856"/>
      <w:bookmarkStart w:id="371" w:name="_Toc371579104"/>
      <w:bookmarkStart w:id="372" w:name="_Toc372880072"/>
      <w:bookmarkStart w:id="373" w:name="_Toc373144754"/>
      <w:bookmarkStart w:id="374" w:name="_Toc379807115"/>
      <w:bookmarkStart w:id="375" w:name="_Toc380671501"/>
      <w:bookmarkStart w:id="376" w:name="_Toc381357152"/>
      <w:bookmarkStart w:id="377" w:name="_Toc381787450"/>
      <w:bookmarkStart w:id="378" w:name="_Toc381883875"/>
      <w:bookmarkStart w:id="379" w:name="_Toc370294358"/>
      <w:bookmarkStart w:id="380" w:name="_Toc370294687"/>
      <w:bookmarkStart w:id="381" w:name="_Toc370300857"/>
      <w:bookmarkStart w:id="382" w:name="_Toc371579105"/>
      <w:bookmarkStart w:id="383" w:name="_Toc372880073"/>
      <w:bookmarkStart w:id="384" w:name="_Toc373144755"/>
      <w:bookmarkStart w:id="385" w:name="_Toc379807116"/>
      <w:bookmarkStart w:id="386" w:name="_Toc380671502"/>
      <w:bookmarkStart w:id="387" w:name="_Toc381357153"/>
      <w:bookmarkStart w:id="388" w:name="_Toc381787451"/>
      <w:bookmarkStart w:id="389" w:name="_Toc381883876"/>
      <w:bookmarkStart w:id="390" w:name="_Toc370294359"/>
      <w:bookmarkStart w:id="391" w:name="_Toc370294688"/>
      <w:bookmarkStart w:id="392" w:name="_Toc370300858"/>
      <w:bookmarkStart w:id="393" w:name="_Toc371579106"/>
      <w:bookmarkStart w:id="394" w:name="_Toc372880074"/>
      <w:bookmarkStart w:id="395" w:name="_Toc373144756"/>
      <w:bookmarkStart w:id="396" w:name="_Toc379807117"/>
      <w:bookmarkStart w:id="397" w:name="_Toc380671503"/>
      <w:bookmarkStart w:id="398" w:name="_Toc381357154"/>
      <w:bookmarkStart w:id="399" w:name="_Toc381787452"/>
      <w:bookmarkStart w:id="400" w:name="_Toc381883877"/>
      <w:bookmarkStart w:id="401" w:name="_Toc370294362"/>
      <w:bookmarkStart w:id="402" w:name="_Toc370294691"/>
      <w:bookmarkStart w:id="403" w:name="_Toc370300861"/>
      <w:bookmarkStart w:id="404" w:name="_Toc371579109"/>
      <w:bookmarkStart w:id="405" w:name="_Toc372880077"/>
      <w:bookmarkStart w:id="406" w:name="_Toc373144759"/>
      <w:bookmarkStart w:id="407" w:name="_Toc379807120"/>
      <w:bookmarkStart w:id="408" w:name="_Toc380671506"/>
      <w:bookmarkStart w:id="409" w:name="_Toc381357157"/>
      <w:bookmarkStart w:id="410" w:name="_Toc381787455"/>
      <w:bookmarkStart w:id="411" w:name="_Toc381883880"/>
      <w:bookmarkStart w:id="412" w:name="_Toc370294364"/>
      <w:bookmarkStart w:id="413" w:name="_Toc370294693"/>
      <w:bookmarkStart w:id="414" w:name="_Toc370300863"/>
      <w:bookmarkStart w:id="415" w:name="_Toc371579111"/>
      <w:bookmarkStart w:id="416" w:name="_Toc372880079"/>
      <w:bookmarkStart w:id="417" w:name="_Toc373144761"/>
      <w:bookmarkStart w:id="418" w:name="_Toc379807122"/>
      <w:bookmarkStart w:id="419" w:name="_Toc380671508"/>
      <w:bookmarkStart w:id="420" w:name="_Toc381357159"/>
      <w:bookmarkStart w:id="421" w:name="_Toc381787457"/>
      <w:bookmarkStart w:id="422" w:name="_Toc381883882"/>
      <w:bookmarkStart w:id="423" w:name="_Toc370294366"/>
      <w:bookmarkStart w:id="424" w:name="_Toc370294695"/>
      <w:bookmarkStart w:id="425" w:name="_Toc370300865"/>
      <w:bookmarkStart w:id="426" w:name="_Toc371579113"/>
      <w:bookmarkStart w:id="427" w:name="_Toc372880081"/>
      <w:bookmarkStart w:id="428" w:name="_Toc373144763"/>
      <w:bookmarkStart w:id="429" w:name="_Toc379807124"/>
      <w:bookmarkStart w:id="430" w:name="_Toc380671510"/>
      <w:bookmarkStart w:id="431" w:name="_Toc381357161"/>
      <w:bookmarkStart w:id="432" w:name="_Toc381787459"/>
      <w:bookmarkStart w:id="433" w:name="_Toc381883884"/>
      <w:bookmarkStart w:id="434" w:name="_Toc17523179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ins w:id="435" w:author="Prabhu, Akshata MS" w:date="2024-08-23T08:02:00Z">
        <w:r w:rsidRPr="009754BB">
          <w:t>Reporting Requirements</w:t>
        </w:r>
        <w:r w:rsidR="00364674" w:rsidRPr="009754BB">
          <w:t xml:space="preserve"> (C</w:t>
        </w:r>
        <w:r w:rsidR="0073230D">
          <w:t>ore</w:t>
        </w:r>
        <w:r w:rsidR="00364674" w:rsidRPr="009754BB">
          <w:t>)</w:t>
        </w:r>
        <w:bookmarkEnd w:id="434"/>
      </w:ins>
    </w:p>
    <w:p w14:paraId="4FC2B3D4" w14:textId="77777777" w:rsidR="003F7EE3" w:rsidRPr="009754BB" w:rsidRDefault="00E53DB5" w:rsidP="009A450C">
      <w:pPr>
        <w:pStyle w:val="ATTANNLV2-ASDEFCON"/>
      </w:pPr>
      <w:r w:rsidRPr="009754BB">
        <w:t xml:space="preserve">Tenderers </w:t>
      </w:r>
      <w:r w:rsidR="003F7EE3" w:rsidRPr="009754BB">
        <w:t xml:space="preserve">acknowledge that the Commonwealth is subject to legislative and administrative accountability and transparency requirements including disclosure to Parliament and its Committees. </w:t>
      </w:r>
      <w:r w:rsidR="00225DE6" w:rsidRPr="009754BB">
        <w:t xml:space="preserve"> </w:t>
      </w:r>
      <w:r w:rsidRPr="009754BB">
        <w:t xml:space="preserve">Tenderers </w:t>
      </w:r>
      <w:r w:rsidR="003F7EE3" w:rsidRPr="009754BB">
        <w:t xml:space="preserve">acknowledge that for any </w:t>
      </w:r>
      <w:r w:rsidR="003F58B6" w:rsidRPr="009754BB">
        <w:t xml:space="preserve">awarded standing offer with an estimated value of </w:t>
      </w:r>
      <w:r w:rsidR="00F07CA3" w:rsidRPr="009754BB">
        <w:t>A</w:t>
      </w:r>
      <w:r w:rsidR="003F58B6" w:rsidRPr="009754BB">
        <w:t>$</w:t>
      </w:r>
      <w:r w:rsidR="008A7602" w:rsidRPr="009754BB">
        <w:t>1</w:t>
      </w:r>
      <w:r w:rsidR="003F58B6" w:rsidRPr="009754BB">
        <w:t xml:space="preserve">0,000 or more, and any </w:t>
      </w:r>
      <w:r w:rsidR="003F7EE3" w:rsidRPr="009754BB">
        <w:t xml:space="preserve">contract </w:t>
      </w:r>
      <w:r w:rsidR="00902A18" w:rsidRPr="009754BB">
        <w:t>executed</w:t>
      </w:r>
      <w:r w:rsidR="00DA0191" w:rsidRPr="009754BB">
        <w:t xml:space="preserve"> under the standing offer </w:t>
      </w:r>
      <w:r w:rsidR="003F7EE3" w:rsidRPr="009754BB">
        <w:t xml:space="preserve">valued at </w:t>
      </w:r>
      <w:r w:rsidR="00F07CA3" w:rsidRPr="009754BB">
        <w:t>A</w:t>
      </w:r>
      <w:r w:rsidR="003F7EE3" w:rsidRPr="009754BB">
        <w:t>$</w:t>
      </w:r>
      <w:r w:rsidR="00E83AFF" w:rsidRPr="009754BB">
        <w:t>1</w:t>
      </w:r>
      <w:r w:rsidR="003F7EE3" w:rsidRPr="009754BB">
        <w:t>0,000 or more</w:t>
      </w:r>
      <w:r w:rsidR="003F58B6" w:rsidRPr="009754BB">
        <w:t>,</w:t>
      </w:r>
      <w:r w:rsidR="003F7EE3" w:rsidRPr="009754BB">
        <w:t xml:space="preserve"> the Commonwealth will publish at a minimum the following information and these details will constitute public information upon publication: </w:t>
      </w:r>
      <w:r w:rsidR="00DA0191" w:rsidRPr="009754BB">
        <w:t xml:space="preserve">estimated value and date of the standing offer; </w:t>
      </w:r>
      <w:r w:rsidR="003F7EE3" w:rsidRPr="009754BB">
        <w:t xml:space="preserve">value and date of </w:t>
      </w:r>
      <w:r w:rsidR="00DA0191" w:rsidRPr="009754BB">
        <w:t xml:space="preserve">any </w:t>
      </w:r>
      <w:r w:rsidR="003F7EE3" w:rsidRPr="009754BB">
        <w:t>contract</w:t>
      </w:r>
      <w:r w:rsidR="00CC46EB" w:rsidRPr="009754BB">
        <w:t xml:space="preserve"> </w:t>
      </w:r>
      <w:r w:rsidR="00902A18" w:rsidRPr="009754BB">
        <w:t>executed</w:t>
      </w:r>
      <w:r w:rsidR="00CC46EB" w:rsidRPr="009754BB">
        <w:t xml:space="preserve"> under the standing offer</w:t>
      </w:r>
      <w:r w:rsidR="003F7EE3" w:rsidRPr="009754BB">
        <w:t xml:space="preserve">; description of the </w:t>
      </w:r>
      <w:r w:rsidR="00CC46EB" w:rsidRPr="009754BB">
        <w:t xml:space="preserve">standing offer and any </w:t>
      </w:r>
      <w:r w:rsidR="003F7EE3" w:rsidRPr="009754BB">
        <w:t xml:space="preserve">contract in sufficient detail to identify the nature and quantity of the </w:t>
      </w:r>
      <w:r w:rsidR="00AE040F" w:rsidRPr="009754BB">
        <w:t xml:space="preserve">Goods </w:t>
      </w:r>
      <w:r w:rsidR="003F7EE3" w:rsidRPr="009754BB">
        <w:t xml:space="preserve">and/or </w:t>
      </w:r>
      <w:r w:rsidR="006621FC" w:rsidRPr="009754BB">
        <w:t xml:space="preserve">Maintenance </w:t>
      </w:r>
      <w:r w:rsidR="00AE040F" w:rsidRPr="009754BB">
        <w:t>Services</w:t>
      </w:r>
      <w:r w:rsidR="003F7EE3" w:rsidRPr="009754BB">
        <w:t xml:space="preserve">; </w:t>
      </w:r>
      <w:r w:rsidR="00521CE3" w:rsidRPr="009754BB">
        <w:t>contractor</w:t>
      </w:r>
      <w:r w:rsidR="003F7EE3" w:rsidRPr="009754BB">
        <w:t xml:space="preserve"> name; and </w:t>
      </w:r>
      <w:r w:rsidR="00521CE3" w:rsidRPr="009754BB">
        <w:t>contractor</w:t>
      </w:r>
      <w:r w:rsidR="003F7EE3" w:rsidRPr="009754BB">
        <w:t xml:space="preserve"> postal address. </w:t>
      </w:r>
      <w:r w:rsidR="00A435CF" w:rsidRPr="009754BB">
        <w:t xml:space="preserve"> </w:t>
      </w:r>
      <w:r w:rsidR="003F7EE3" w:rsidRPr="009754BB">
        <w:t xml:space="preserve">Contracts valued at </w:t>
      </w:r>
      <w:r w:rsidR="00F07CA3" w:rsidRPr="009754BB">
        <w:t>A</w:t>
      </w:r>
      <w:r w:rsidR="003F7EE3" w:rsidRPr="009754BB">
        <w:t>$100,000 or greater are subject to addi</w:t>
      </w:r>
      <w:r w:rsidR="00655F40" w:rsidRPr="009754BB">
        <w:t>tional reporting requirements.</w:t>
      </w:r>
    </w:p>
    <w:p w14:paraId="49474D37" w14:textId="77777777" w:rsidR="00134072" w:rsidRPr="009754BB" w:rsidRDefault="00992FE7" w:rsidP="00581809">
      <w:pPr>
        <w:pStyle w:val="ATTANNLV1-ASDEFCON"/>
        <w:rPr>
          <w:del w:id="436" w:author="Prabhu, Akshata MS" w:date="2024-08-23T08:02:00Z"/>
        </w:rPr>
      </w:pPr>
      <w:bookmarkStart w:id="437" w:name="_Toc388628416"/>
      <w:bookmarkStart w:id="438" w:name="_Toc388963431"/>
      <w:bookmarkStart w:id="439" w:name="_Toc388963458"/>
      <w:bookmarkStart w:id="440" w:name="_Toc388963485"/>
      <w:bookmarkStart w:id="441" w:name="_Toc388965102"/>
      <w:bookmarkStart w:id="442" w:name="_Toc389491508"/>
      <w:bookmarkStart w:id="443" w:name="_Toc389491535"/>
      <w:bookmarkStart w:id="444" w:name="_Toc390783605"/>
      <w:bookmarkStart w:id="445" w:name="_Toc390783606"/>
      <w:bookmarkStart w:id="446" w:name="_Toc390783608"/>
      <w:bookmarkStart w:id="447" w:name="_Toc390783609"/>
      <w:bookmarkStart w:id="448" w:name="_Toc390783610"/>
      <w:bookmarkStart w:id="449" w:name="_Toc390783611"/>
      <w:bookmarkStart w:id="450" w:name="_Toc390783612"/>
      <w:bookmarkStart w:id="451" w:name="_Ref381964656"/>
      <w:bookmarkStart w:id="452" w:name="_Toc175231794"/>
      <w:bookmarkStart w:id="453" w:name="_Ref365884993"/>
      <w:bookmarkStart w:id="454" w:name="_Ref380671579"/>
      <w:bookmarkStart w:id="455" w:name="_Ref380742124"/>
      <w:bookmarkStart w:id="456" w:name="_Ref380742944"/>
      <w:bookmarkStart w:id="457" w:name="_Toc152605139"/>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del w:id="458" w:author="Prabhu, Akshata MS" w:date="2024-08-23T08:02:00Z">
        <w:r>
          <w:delText>WORKPLACE GENDER EQUALITY (OPTIONAL)</w:delText>
        </w:r>
        <w:bookmarkEnd w:id="457"/>
      </w:del>
    </w:p>
    <w:p w14:paraId="7B799930" w14:textId="77777777" w:rsidR="00134072" w:rsidRPr="009754BB" w:rsidRDefault="0073230D" w:rsidP="00581809">
      <w:pPr>
        <w:pStyle w:val="ATTANNLV1-ASDEFCON"/>
        <w:rPr>
          <w:ins w:id="459" w:author="Prabhu, Akshata MS" w:date="2024-08-23T08:02:00Z"/>
        </w:rPr>
      </w:pPr>
      <w:ins w:id="460" w:author="Prabhu, Akshata MS" w:date="2024-08-23T08:02:00Z">
        <w:r>
          <w:t>W</w:t>
        </w:r>
        <w:r w:rsidR="00134072" w:rsidRPr="009754BB">
          <w:t xml:space="preserve">orkplace </w:t>
        </w:r>
        <w:r>
          <w:t>G</w:t>
        </w:r>
        <w:r w:rsidR="00134072" w:rsidRPr="009754BB">
          <w:t xml:space="preserve">ender </w:t>
        </w:r>
        <w:r>
          <w:t>E</w:t>
        </w:r>
        <w:r w:rsidR="00134072" w:rsidRPr="009754BB">
          <w:t>quality (</w:t>
        </w:r>
        <w:r w:rsidR="00DF45A7">
          <w:t>Optional</w:t>
        </w:r>
        <w:r w:rsidR="00134072" w:rsidRPr="009754BB">
          <w:t>)</w:t>
        </w:r>
        <w:bookmarkEnd w:id="451"/>
        <w:bookmarkEnd w:id="452"/>
      </w:ins>
    </w:p>
    <w:p w14:paraId="7745A288" w14:textId="2553E8DE" w:rsidR="00BA7473" w:rsidRDefault="00BA7473" w:rsidP="00BA7473">
      <w:pPr>
        <w:pStyle w:val="NoteToDrafters-ASDEFCON"/>
        <w:rPr>
          <w:ins w:id="461" w:author="Prabhu, Akshata MS" w:date="2024-08-23T08:02:00Z"/>
        </w:rPr>
      </w:pPr>
      <w:r w:rsidRPr="0052002C">
        <w:t xml:space="preserve">Note to drafters: </w:t>
      </w:r>
      <w:del w:id="462" w:author="Prabhu, Akshata MS" w:date="2024-08-23T08:02:00Z">
        <w:r w:rsidR="00134072" w:rsidRPr="009754BB">
          <w:rPr>
            <w:rStyle w:val="SC6416"/>
            <w:rFonts w:cs="Times New Roman"/>
            <w:color w:val="auto"/>
          </w:rPr>
          <w:delText xml:space="preserve"> </w:delText>
        </w:r>
        <w:r w:rsidR="00E310D9" w:rsidRPr="009754BB">
          <w:rPr>
            <w:rStyle w:val="SC3416"/>
            <w:b/>
            <w:color w:val="FFFFFF"/>
          </w:rPr>
          <w:delText>The following clause</w:delText>
        </w:r>
        <w:r w:rsidR="0097438F" w:rsidRPr="009754BB">
          <w:rPr>
            <w:rStyle w:val="SC3416"/>
            <w:b/>
            <w:color w:val="FFFFFF"/>
          </w:rPr>
          <w:delText>s</w:delText>
        </w:r>
        <w:r w:rsidR="00E310D9" w:rsidRPr="009754BB">
          <w:rPr>
            <w:rStyle w:val="SC3416"/>
            <w:b/>
            <w:color w:val="FFFFFF"/>
          </w:rPr>
          <w:delText xml:space="preserve"> must be used</w:delText>
        </w:r>
        <w:r w:rsidR="00E310D9" w:rsidRPr="009754BB" w:rsidDel="00921EEB">
          <w:rPr>
            <w:rStyle w:val="SC6416"/>
            <w:color w:val="FFFFFF"/>
          </w:rPr>
          <w:delText xml:space="preserve"> </w:delText>
        </w:r>
        <w:r w:rsidR="00E310D9" w:rsidRPr="009754BB">
          <w:rPr>
            <w:rStyle w:val="SC6416"/>
            <w:color w:val="FFFFFF"/>
          </w:rPr>
          <w:delText xml:space="preserve">for procurements </w:delText>
        </w:r>
      </w:del>
      <w:ins w:id="463" w:author="Prabhu, Akshata MS" w:date="2024-08-23T08:02:00Z">
        <w:r>
          <w:t xml:space="preserve">Include this clause if the </w:t>
        </w:r>
        <w:r w:rsidRPr="005651ED">
          <w:t xml:space="preserve">procurement </w:t>
        </w:r>
        <w:r w:rsidRPr="00613B03">
          <w:t xml:space="preserve">is </w:t>
        </w:r>
      </w:ins>
      <w:r w:rsidRPr="0052002C">
        <w:t>at or above the relevant procurement threshold</w:t>
      </w:r>
      <w:ins w:id="464" w:author="Prabhu, Akshata MS" w:date="2024-08-23T08:02:00Z">
        <w:r w:rsidRPr="00613B03">
          <w:t>,</w:t>
        </w:r>
      </w:ins>
      <w:r w:rsidRPr="0052002C">
        <w:t xml:space="preserve"> and </w:t>
      </w:r>
      <w:del w:id="465" w:author="Prabhu, Akshata MS" w:date="2024-08-23T08:02:00Z">
        <w:r w:rsidR="00E310D9" w:rsidRPr="009754BB">
          <w:rPr>
            <w:rStyle w:val="SC6416"/>
            <w:color w:val="FFFFFF"/>
          </w:rPr>
          <w:delText>that do</w:delText>
        </w:r>
      </w:del>
      <w:ins w:id="466" w:author="Prabhu, Akshata MS" w:date="2024-08-23T08:02:00Z">
        <w:r w:rsidRPr="00613B03">
          <w:t>does</w:t>
        </w:r>
      </w:ins>
      <w:r w:rsidRPr="0052002C">
        <w:t xml:space="preserve"> not meet the exemptions set out at Appendix A to the CPRs.</w:t>
      </w:r>
      <w:del w:id="467" w:author="Prabhu, Akshata MS" w:date="2024-08-23T08:02:00Z">
        <w:r w:rsidR="00E310D9" w:rsidRPr="009754BB">
          <w:rPr>
            <w:rStyle w:val="SC6416"/>
            <w:color w:val="FFFFFF"/>
          </w:rPr>
          <w:delText xml:space="preserve">  </w:delText>
        </w:r>
        <w:r w:rsidR="00E310D9" w:rsidRPr="009754BB">
          <w:rPr>
            <w:rFonts w:eastAsia="Calibri"/>
          </w:rPr>
          <w:delText xml:space="preserve">If the procurement is specifically exempt from </w:delText>
        </w:r>
        <w:r w:rsidR="00E310D9" w:rsidRPr="009754BB">
          <w:rPr>
            <w:bCs/>
            <w:iCs/>
          </w:rPr>
          <w:delText>the additional rules detailed in Division 2 of the CPRs</w:delText>
        </w:r>
        <w:r w:rsidR="00E310D9" w:rsidRPr="009754BB">
          <w:rPr>
            <w:rFonts w:eastAsia="Calibri"/>
          </w:rPr>
          <w:delText xml:space="preserve"> </w:delText>
        </w:r>
        <w:r w:rsidR="00E310D9" w:rsidRPr="009754BB">
          <w:rPr>
            <w:bCs/>
            <w:iCs/>
          </w:rPr>
          <w:delText>as a result of</w:delText>
        </w:r>
      </w:del>
    </w:p>
    <w:p w14:paraId="457922CF" w14:textId="1F194286" w:rsidR="00BA7473" w:rsidRPr="0052002C" w:rsidRDefault="00BA7473" w:rsidP="00BA7473">
      <w:pPr>
        <w:pStyle w:val="NoteToDrafters-ASDEFCON"/>
      </w:pPr>
      <w:ins w:id="468" w:author="Prabhu, Akshata MS" w:date="2024-08-23T08:02:00Z">
        <w:r w:rsidRPr="00613B03">
          <w:t xml:space="preserve">Note </w:t>
        </w:r>
        <w:r>
          <w:t>that i</w:t>
        </w:r>
        <w:r w:rsidRPr="00616E66">
          <w:t>f</w:t>
        </w:r>
      </w:ins>
      <w:r w:rsidRPr="00616E66">
        <w:t xml:space="preserve"> a Defence specific exemption</w:t>
      </w:r>
      <w:del w:id="469" w:author="Prabhu, Akshata MS" w:date="2024-08-23T08:02:00Z">
        <w:r w:rsidR="005270ED">
          <w:rPr>
            <w:bCs/>
            <w:iCs/>
          </w:rPr>
          <w:delText xml:space="preserve">, </w:delText>
        </w:r>
        <w:r w:rsidR="00E310D9" w:rsidRPr="009754BB">
          <w:rPr>
            <w:rFonts w:eastAsia="Calibri"/>
          </w:rPr>
          <w:delText xml:space="preserve"> the procurement will still be </w:delText>
        </w:r>
        <w:r w:rsidR="00E310D9" w:rsidRPr="009754BB">
          <w:rPr>
            <w:bCs/>
            <w:iCs/>
          </w:rPr>
          <w:delText xml:space="preserve">subject to the </w:delText>
        </w:r>
        <w:r w:rsidR="00E310D9" w:rsidRPr="009754BB">
          <w:delText>Workplace Gender Equality Procurement Principles</w:delText>
        </w:r>
        <w:r w:rsidR="00E310D9" w:rsidRPr="009754BB">
          <w:rPr>
            <w:bCs/>
            <w:iCs/>
          </w:rPr>
          <w:delText xml:space="preserve"> and this </w:delText>
        </w:r>
        <w:r w:rsidR="00E310D9" w:rsidRPr="009754BB">
          <w:delText>clause must</w:delText>
        </w:r>
      </w:del>
      <w:ins w:id="470" w:author="Prabhu, Akshata MS" w:date="2024-08-23T08:02:00Z">
        <w:r w:rsidRPr="00616E66">
          <w:t xml:space="preserve"> </w:t>
        </w:r>
        <w:r>
          <w:t xml:space="preserve">from Division 2 of the CPRs applies, </w:t>
        </w:r>
        <w:r w:rsidRPr="00616E66">
          <w:t xml:space="preserve">this </w:t>
        </w:r>
        <w:r>
          <w:t>option</w:t>
        </w:r>
        <w:r w:rsidRPr="00616E66">
          <w:t xml:space="preserve"> is </w:t>
        </w:r>
        <w:r>
          <w:t xml:space="preserve">still </w:t>
        </w:r>
        <w:r w:rsidRPr="00616E66">
          <w:t>to</w:t>
        </w:r>
      </w:ins>
      <w:r w:rsidRPr="00616E66">
        <w:t xml:space="preserve"> be used</w:t>
      </w:r>
      <w:r w:rsidRPr="0052002C">
        <w:t>.</w:t>
      </w:r>
    </w:p>
    <w:p w14:paraId="2719D929" w14:textId="77777777" w:rsidR="00336283" w:rsidRDefault="005270ED" w:rsidP="00581809">
      <w:pPr>
        <w:pStyle w:val="NoteToDrafters-ASDEFCON"/>
        <w:rPr>
          <w:del w:id="471" w:author="Prabhu, Akshata MS" w:date="2024-08-23T08:02:00Z"/>
        </w:rPr>
      </w:pPr>
      <w:del w:id="472" w:author="Prabhu, Akshata MS" w:date="2024-08-23T08:02:00Z">
        <w:r>
          <w:delText xml:space="preserve">A list of Defence specific </w:delText>
        </w:r>
        <w:r w:rsidRPr="00F0526B">
          <w:delText>exemptions is found in the factsheet ‘Exemptions from Division 2 of the Commonwealth Procurement Rules’ which is available here:</w:delText>
        </w:r>
      </w:del>
    </w:p>
    <w:p w14:paraId="25ACC281" w14:textId="77777777" w:rsidR="00697D92" w:rsidRPr="009754BB" w:rsidRDefault="0032412C" w:rsidP="004F4142">
      <w:pPr>
        <w:pStyle w:val="NoteToDraftersBullets-ASDEFCON"/>
        <w:rPr>
          <w:del w:id="473" w:author="Prabhu, Akshata MS" w:date="2024-08-23T08:02:00Z"/>
        </w:rPr>
      </w:pPr>
      <w:del w:id="474" w:author="Prabhu, Akshata MS" w:date="2024-08-23T08:02:00Z">
        <w:r w:rsidRPr="0032412C">
          <w:delText>http://ibss/PublishedWebsite/LatestFinal/836F0CF2-84F0-43C2-8A34-6D34BD246B0D/Item/EBDAF9B0-2B07-45D4-BC51-67963BAA2394</w:delText>
        </w:r>
        <w:r w:rsidR="00697D92">
          <w:delText>.</w:delText>
        </w:r>
        <w:r w:rsidR="005270ED">
          <w:delText xml:space="preserve"> </w:delText>
        </w:r>
      </w:del>
    </w:p>
    <w:p w14:paraId="53392C26" w14:textId="3208579D" w:rsidR="00BA7473" w:rsidRDefault="00BA7473" w:rsidP="00BA7473">
      <w:pPr>
        <w:pStyle w:val="NoteToTenderers-ASDEFCON"/>
      </w:pPr>
      <w:r w:rsidRPr="005651ED">
        <w:t xml:space="preserve">Note to tenderers:  </w:t>
      </w:r>
      <w:del w:id="475" w:author="Prabhu, Akshata MS" w:date="2024-08-23T08:02:00Z">
        <w:r w:rsidR="00134072" w:rsidRPr="003C3F39">
          <w:delText xml:space="preserve">The Workplace Gender Equality Procurement Principles prevent the Commonwealth from entering into contracts with suppliers who are non-compliant under the Workplace Gender Equality Act 2012 (Cth) (WGE Act).  </w:delText>
        </w:r>
      </w:del>
      <w:r w:rsidRPr="00613B03">
        <w:t xml:space="preserve">In performing any </w:t>
      </w:r>
      <w:del w:id="476" w:author="Prabhu, Akshata MS" w:date="2024-08-23T08:02:00Z">
        <w:r w:rsidR="00134072" w:rsidRPr="003C3F39">
          <w:delText xml:space="preserve">contract executed under any </w:delText>
        </w:r>
      </w:del>
      <w:r w:rsidRPr="00613B03">
        <w:t xml:space="preserve">resultant </w:t>
      </w:r>
      <w:del w:id="477" w:author="Prabhu, Akshata MS" w:date="2024-08-23T08:02:00Z">
        <w:r w:rsidR="00134072" w:rsidRPr="003C3F39">
          <w:delText>Deed</w:delText>
        </w:r>
      </w:del>
      <w:ins w:id="478" w:author="Prabhu, Akshata MS" w:date="2024-08-23T08:02:00Z">
        <w:r w:rsidRPr="00613B03">
          <w:t>Contract</w:t>
        </w:r>
      </w:ins>
      <w:r w:rsidRPr="00613B03">
        <w:t xml:space="preserve">, the tenderer is to comply with its obligations under the </w:t>
      </w:r>
      <w:del w:id="479" w:author="Prabhu, Akshata MS" w:date="2024-08-23T08:02:00Z">
        <w:r w:rsidR="00134072" w:rsidRPr="003C3F39">
          <w:delText xml:space="preserve">WGE Act. </w:delText>
        </w:r>
      </w:del>
      <w:ins w:id="480" w:author="Prabhu, Akshata MS" w:date="2024-08-23T08:02:00Z">
        <w:r w:rsidRPr="00613B03">
          <w:t>Workplace Gender Equality Act 2012 (Cth).</w:t>
        </w:r>
      </w:ins>
      <w:r w:rsidRPr="00613B03">
        <w:t xml:space="preserve"> Information about the coverage of the Workplace Gender Equality Procurement Principles is available from the </w:t>
      </w:r>
      <w:del w:id="481" w:author="Prabhu, Akshata MS" w:date="2024-08-23T08:02:00Z">
        <w:r w:rsidR="00134072" w:rsidRPr="003C3F39">
          <w:delText>Department of Social Services</w:delText>
        </w:r>
      </w:del>
      <w:ins w:id="482" w:author="Prabhu, Akshata MS" w:date="2024-08-23T08:02:00Z">
        <w:r w:rsidRPr="00613B03">
          <w:t>Workplace Gender Equality Agency</w:t>
        </w:r>
      </w:ins>
      <w:r w:rsidRPr="00613B03">
        <w:t xml:space="preserve"> at:</w:t>
      </w:r>
    </w:p>
    <w:p w14:paraId="0515E21A" w14:textId="77777777" w:rsidR="00134072" w:rsidRPr="0032412C" w:rsidRDefault="0052002C" w:rsidP="004F4142">
      <w:pPr>
        <w:pStyle w:val="NoteToTenderersBullets-ASDEFCON"/>
        <w:rPr>
          <w:del w:id="483" w:author="Prabhu, Akshata MS" w:date="2024-08-23T08:02:00Z"/>
        </w:rPr>
      </w:pPr>
      <w:hyperlink r:id="rId16" w:history="1">
        <w:r w:rsidR="00BA7473">
          <w:rPr>
            <w:rStyle w:val="Hyperlink"/>
          </w:rPr>
          <w:t>https://www.wgea.gov.au/what-we-do/compliance-reporting/wgea-procurement-principles</w:t>
        </w:r>
      </w:hyperlink>
      <w:del w:id="484" w:author="Prabhu, Akshata MS" w:date="2024-08-23T08:02:00Z">
        <w:r w:rsidR="0032412C">
          <w:delText>.</w:delText>
        </w:r>
        <w:r w:rsidR="0032412C">
          <w:rPr>
            <w:rStyle w:val="Hyperlink"/>
            <w:color w:val="000000"/>
            <w:u w:val="none"/>
          </w:rPr>
          <w:delText xml:space="preserve">  </w:delText>
        </w:r>
        <w:r w:rsidR="00134072" w:rsidRPr="004F4142">
          <w:delText xml:space="preserve"> </w:delText>
        </w:r>
      </w:del>
    </w:p>
    <w:p w14:paraId="338FBE89" w14:textId="77777777" w:rsidR="00134072" w:rsidRPr="009754BB" w:rsidRDefault="00134072" w:rsidP="009A450C">
      <w:pPr>
        <w:pStyle w:val="ATTANNLV2-ASDEFCON"/>
        <w:rPr>
          <w:del w:id="485" w:author="Prabhu, Akshata MS" w:date="2024-08-23T08:02:00Z"/>
        </w:rPr>
      </w:pPr>
      <w:del w:id="486" w:author="Prabhu, Akshata MS" w:date="2024-08-23T08:02:00Z">
        <w:r w:rsidRPr="009754BB">
          <w:delText>In accordance with the Workplace Gender Equality Procurement Principles,</w:delText>
        </w:r>
        <w:r w:rsidRPr="009754BB">
          <w:rPr>
            <w:rStyle w:val="SC6416"/>
            <w:bCs/>
          </w:rPr>
          <w:delText xml:space="preserve"> the Commonwealth will not enter into any resultant Deed with a tenderer </w:delText>
        </w:r>
        <w:r w:rsidRPr="009754BB">
          <w:delText xml:space="preserve">who is non-compliant under the </w:delText>
        </w:r>
        <w:r w:rsidRPr="009754BB">
          <w:rPr>
            <w:i/>
          </w:rPr>
          <w:delText>Workplace Gender Equality Act 2012</w:delText>
        </w:r>
        <w:r w:rsidRPr="009754BB">
          <w:delText xml:space="preserve"> (Cth).</w:delText>
        </w:r>
      </w:del>
    </w:p>
    <w:p w14:paraId="535F9C8C" w14:textId="77777777" w:rsidR="00BA7473" w:rsidRDefault="00BA7473" w:rsidP="00BA7473">
      <w:pPr>
        <w:pStyle w:val="NoteToTenderersBullets-ASDEFCON"/>
        <w:rPr>
          <w:ins w:id="487" w:author="Prabhu, Akshata MS" w:date="2024-08-23T08:02:00Z"/>
        </w:rPr>
      </w:pPr>
      <w:bookmarkStart w:id="488" w:name="_Ref372807349"/>
      <w:bookmarkStart w:id="489" w:name="_Ref372729252"/>
    </w:p>
    <w:p w14:paraId="16059289" w14:textId="77777777" w:rsidR="00BA7473" w:rsidRPr="005651ED" w:rsidRDefault="00BA7473" w:rsidP="00BA7473">
      <w:pPr>
        <w:pStyle w:val="ATTANNLV2-ASDEFCON"/>
      </w:pPr>
      <w:bookmarkStart w:id="490" w:name="_Ref80024351"/>
      <w:r w:rsidRPr="005651ED">
        <w:t xml:space="preserve">If the </w:t>
      </w:r>
      <w:r w:rsidRPr="0052002C">
        <w:t xml:space="preserve">tenderer </w:t>
      </w:r>
      <w:r w:rsidRPr="005651ED">
        <w:t xml:space="preserve">is a Relevant Employer, the </w:t>
      </w:r>
      <w:r w:rsidRPr="0052002C">
        <w:t xml:space="preserve">tenderer </w:t>
      </w:r>
      <w:r w:rsidRPr="005651ED">
        <w:t>is to:</w:t>
      </w:r>
      <w:bookmarkEnd w:id="488"/>
      <w:bookmarkEnd w:id="490"/>
    </w:p>
    <w:p w14:paraId="6ED345EB" w14:textId="2C8D655D" w:rsidR="00BA7473" w:rsidRDefault="00BA7473" w:rsidP="00BA7473">
      <w:pPr>
        <w:pStyle w:val="ATTANNLV3-ASDEFCON"/>
      </w:pPr>
      <w:r w:rsidRPr="00613B03">
        <w:t>provide a current letter of compliance issued by the Workplace Gender Equality Agency (WGEA) as part of its tender; or</w:t>
      </w:r>
      <w:del w:id="491" w:author="Prabhu, Akshata MS" w:date="2024-08-23T08:02:00Z">
        <w:r w:rsidR="007C1FDE" w:rsidRPr="009754BB">
          <w:delText xml:space="preserve"> </w:delText>
        </w:r>
      </w:del>
    </w:p>
    <w:p w14:paraId="3A2E3265" w14:textId="47766139" w:rsidR="00BA7473" w:rsidRDefault="00BA7473" w:rsidP="00BA7473">
      <w:pPr>
        <w:pStyle w:val="ATTANNLV3-ASDEFCON"/>
      </w:pPr>
      <w:r w:rsidRPr="00613B03">
        <w:t xml:space="preserve">advise that it is a Relevant Employer as part of its tender and provide a current letter of compliance issued by WGEA prior to executing any resultant </w:t>
      </w:r>
      <w:del w:id="492" w:author="Prabhu, Akshata MS" w:date="2024-08-23T08:02:00Z">
        <w:r w:rsidR="00FD2759" w:rsidRPr="009754BB">
          <w:delText>Deed</w:delText>
        </w:r>
      </w:del>
      <w:ins w:id="493" w:author="Prabhu, Akshata MS" w:date="2024-08-23T08:02:00Z">
        <w:r w:rsidRPr="00613B03">
          <w:t>Contract</w:t>
        </w:r>
      </w:ins>
      <w:r w:rsidRPr="00613B03">
        <w:t xml:space="preserve"> with the Commonwealth.</w:t>
      </w:r>
    </w:p>
    <w:p w14:paraId="1950276F" w14:textId="7F1C6BFC" w:rsidR="00BA7473" w:rsidRPr="0052002C" w:rsidRDefault="00BA7473" w:rsidP="00BA7473">
      <w:pPr>
        <w:pStyle w:val="ATTANNLV2-ASDEFCON"/>
      </w:pPr>
      <w:r w:rsidRPr="0052002C">
        <w:t xml:space="preserve">For the purposes of </w:t>
      </w:r>
      <w:del w:id="494" w:author="Prabhu, Akshata MS" w:date="2024-08-23T08:02:00Z">
        <w:r w:rsidR="007C1FDE" w:rsidRPr="009754BB">
          <w:rPr>
            <w:rStyle w:val="SC6416"/>
            <w:bCs/>
          </w:rPr>
          <w:delText xml:space="preserve">this </w:delText>
        </w:r>
      </w:del>
      <w:r w:rsidRPr="0052002C">
        <w:t xml:space="preserve">clause </w:t>
      </w:r>
      <w:del w:id="495" w:author="Prabhu, Akshata MS" w:date="2024-08-23T08:02:00Z">
        <w:r w:rsidR="0091709F" w:rsidRPr="009754BB">
          <w:rPr>
            <w:rStyle w:val="SC6416"/>
            <w:bCs/>
          </w:rPr>
          <w:fldChar w:fldCharType="begin"/>
        </w:r>
        <w:r w:rsidR="0091709F" w:rsidRPr="009754BB">
          <w:rPr>
            <w:rStyle w:val="SC6416"/>
            <w:bCs/>
          </w:rPr>
          <w:delInstrText xml:space="preserve"> REF _Ref381964656 \r \h </w:delInstrText>
        </w:r>
        <w:r w:rsidR="009A450C">
          <w:delInstrText xml:space="preserve"> \* MERGEFORMAT </w:delInstrText>
        </w:r>
        <w:r w:rsidR="0091709F" w:rsidRPr="009754BB">
          <w:rPr>
            <w:rStyle w:val="SC6416"/>
            <w:bCs/>
          </w:rPr>
        </w:r>
        <w:r w:rsidR="0091709F" w:rsidRPr="009754BB">
          <w:rPr>
            <w:rStyle w:val="SC6416"/>
            <w:bCs/>
          </w:rPr>
          <w:fldChar w:fldCharType="separate"/>
        </w:r>
        <w:r w:rsidR="00C841DC">
          <w:rPr>
            <w:rStyle w:val="SC6416"/>
            <w:bCs/>
          </w:rPr>
          <w:delText>20</w:delText>
        </w:r>
        <w:r w:rsidR="0091709F" w:rsidRPr="009754BB">
          <w:rPr>
            <w:rStyle w:val="SC6416"/>
            <w:bCs/>
          </w:rPr>
          <w:fldChar w:fldCharType="end"/>
        </w:r>
        <w:r w:rsidR="007C1FDE" w:rsidRPr="009754BB">
          <w:rPr>
            <w:rStyle w:val="SC6416"/>
            <w:bCs/>
          </w:rPr>
          <w:delText xml:space="preserve">, </w:delText>
        </w:r>
        <w:r w:rsidR="00FD2759" w:rsidRPr="009754BB">
          <w:rPr>
            <w:rStyle w:val="SC6416"/>
            <w:bCs/>
          </w:rPr>
          <w:delText>‘</w:delText>
        </w:r>
      </w:del>
      <w:ins w:id="496" w:author="Prabhu, Akshata MS" w:date="2024-08-23T08:02:00Z">
        <w:r>
          <w:fldChar w:fldCharType="begin"/>
        </w:r>
        <w:r>
          <w:instrText xml:space="preserve"> REF _Ref80024351 \r \h </w:instrText>
        </w:r>
        <w:r>
          <w:fldChar w:fldCharType="separate"/>
        </w:r>
        <w:r>
          <w:t>20.1</w:t>
        </w:r>
        <w:r>
          <w:fldChar w:fldCharType="end"/>
        </w:r>
        <w:r>
          <w:t xml:space="preserve">, </w:t>
        </w:r>
      </w:ins>
      <w:r w:rsidRPr="0052002C">
        <w:t xml:space="preserve">Relevant </w:t>
      </w:r>
      <w:del w:id="497" w:author="Prabhu, Akshata MS" w:date="2024-08-23T08:02:00Z">
        <w:r w:rsidR="007C1FDE" w:rsidRPr="009754BB">
          <w:rPr>
            <w:rStyle w:val="SC6416"/>
            <w:bCs/>
          </w:rPr>
          <w:delText>Employer</w:delText>
        </w:r>
        <w:r w:rsidR="00FD2759" w:rsidRPr="009754BB">
          <w:rPr>
            <w:rStyle w:val="SC6416"/>
            <w:bCs/>
          </w:rPr>
          <w:delText>’</w:delText>
        </w:r>
      </w:del>
      <w:ins w:id="498" w:author="Prabhu, Akshata MS" w:date="2024-08-23T08:02:00Z">
        <w:r>
          <w:t>Employer</w:t>
        </w:r>
      </w:ins>
      <w:r w:rsidRPr="0052002C">
        <w:t xml:space="preserve"> means an employer who has been a Relevant Employer under the Workplace Gender Equality Procurement Principles for a period of not less than 6 months.</w:t>
      </w:r>
      <w:ins w:id="499" w:author="Prabhu, Akshata MS" w:date="2024-08-23T08:02:00Z">
        <w:r>
          <w:t xml:space="preserve">  The Supplier will continue to be obligated as a Relevant Employer until the number of its employees falls below 80.</w:t>
        </w:r>
      </w:ins>
      <w:bookmarkEnd w:id="489"/>
    </w:p>
    <w:p w14:paraId="0067993D" w14:textId="77777777" w:rsidR="0078388B" w:rsidRDefault="00992FE7" w:rsidP="00581809">
      <w:pPr>
        <w:pStyle w:val="ATTANNLV1-ASDEFCON"/>
        <w:rPr>
          <w:del w:id="500" w:author="Prabhu, Akshata MS" w:date="2024-08-23T08:02:00Z"/>
        </w:rPr>
      </w:pPr>
      <w:bookmarkStart w:id="501" w:name="_Toc173151669"/>
      <w:bookmarkStart w:id="502" w:name="_Toc173151728"/>
      <w:bookmarkStart w:id="503" w:name="_Toc173151670"/>
      <w:bookmarkStart w:id="504" w:name="_Toc173151729"/>
      <w:bookmarkStart w:id="505" w:name="_Toc173151671"/>
      <w:bookmarkStart w:id="506" w:name="_Toc173151730"/>
      <w:bookmarkStart w:id="507" w:name="_Toc173151672"/>
      <w:bookmarkStart w:id="508" w:name="_Toc173151731"/>
      <w:bookmarkStart w:id="509" w:name="_Toc173151673"/>
      <w:bookmarkStart w:id="510" w:name="_Toc173151732"/>
      <w:bookmarkStart w:id="511" w:name="_Toc175231795"/>
      <w:bookmarkStart w:id="512" w:name="_Ref381787282"/>
      <w:bookmarkStart w:id="513" w:name="_Toc152605140"/>
      <w:bookmarkEnd w:id="501"/>
      <w:bookmarkEnd w:id="502"/>
      <w:bookmarkEnd w:id="503"/>
      <w:bookmarkEnd w:id="504"/>
      <w:bookmarkEnd w:id="505"/>
      <w:bookmarkEnd w:id="506"/>
      <w:bookmarkEnd w:id="507"/>
      <w:bookmarkEnd w:id="508"/>
      <w:bookmarkEnd w:id="509"/>
      <w:bookmarkEnd w:id="510"/>
      <w:del w:id="514" w:author="Prabhu, Akshata MS" w:date="2024-08-23T08:02:00Z">
        <w:r>
          <w:delText>INDIGENOUS PROCUREMENT POLICY (OPTIONAL)</w:delText>
        </w:r>
        <w:bookmarkEnd w:id="513"/>
      </w:del>
    </w:p>
    <w:p w14:paraId="40432DC2" w14:textId="77777777" w:rsidR="0078388B" w:rsidRDefault="0078388B" w:rsidP="00581809">
      <w:pPr>
        <w:pStyle w:val="ATTANNLV1-ASDEFCON"/>
        <w:rPr>
          <w:ins w:id="515" w:author="Prabhu, Akshata MS" w:date="2024-08-23T08:02:00Z"/>
        </w:rPr>
      </w:pPr>
      <w:ins w:id="516" w:author="Prabhu, Akshata MS" w:date="2024-08-23T08:02:00Z">
        <w:r>
          <w:t>I</w:t>
        </w:r>
        <w:r w:rsidR="0073230D">
          <w:t>ndigenous Procurement Policy (Optional</w:t>
        </w:r>
        <w:r>
          <w:t>)</w:t>
        </w:r>
        <w:bookmarkEnd w:id="511"/>
      </w:ins>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6643A" w14:paraId="3A489702" w14:textId="77777777" w:rsidTr="00E90323">
        <w:tc>
          <w:tcPr>
            <w:tcW w:w="9070" w:type="dxa"/>
            <w:shd w:val="clear" w:color="auto" w:fill="auto"/>
          </w:tcPr>
          <w:p w14:paraId="088E764F" w14:textId="77777777" w:rsidR="00A6643A" w:rsidRDefault="00A6643A" w:rsidP="00E90323">
            <w:pPr>
              <w:pStyle w:val="ASDEFCONOption"/>
            </w:pPr>
            <w:bookmarkStart w:id="517" w:name="_Toc152605141"/>
            <w:r>
              <w:t>Option:  For inclusion when the Indigenous Procurement Policy’s Mandatory Minimum Requirements apply to the procurement.</w:t>
            </w:r>
          </w:p>
          <w:p w14:paraId="5C5D6DCB" w14:textId="77777777" w:rsidR="00A6643A" w:rsidRDefault="00A6643A" w:rsidP="00E90323">
            <w:pPr>
              <w:pStyle w:val="NoteToDrafters-ASDEFCON"/>
            </w:pPr>
            <w:r>
              <w:t xml:space="preserve">Note to drafters:  The </w:t>
            </w:r>
            <w:hyperlink r:id="rId17" w:history="1">
              <w:r w:rsidRPr="00D9777F">
                <w:rPr>
                  <w:rStyle w:val="Hyperlink"/>
                </w:rPr>
                <w:t>Indigenous Procurement Policy</w:t>
              </w:r>
            </w:hyperlink>
            <w:r>
              <w:t xml:space="preserve"> may apply to a procurement valued at or over $7.5 million (GST inclusive), depending on whether and how much of the resultant Contract’s value will be spent in certain industry sectors.  Drafters should refer to the </w:t>
            </w:r>
            <w:r w:rsidRPr="005C7104">
              <w:t>ASDEFCON Clausebank</w:t>
            </w:r>
            <w:r>
              <w:t xml:space="preserve"> for further information and appropriate clauses:</w:t>
            </w:r>
          </w:p>
          <w:p w14:paraId="0749EE53" w14:textId="216E6D63" w:rsidR="00A6643A" w:rsidRDefault="0047592F" w:rsidP="00512E7E">
            <w:pPr>
              <w:pStyle w:val="NoteToDraftersBullets-ASDEFCON"/>
            </w:pPr>
            <w:del w:id="518" w:author="Prabhu, Akshata MS" w:date="2024-08-23T08:02:00Z">
              <w:r w:rsidRPr="005C7104">
                <w:delText>http://drnet.defence.gov.au/casg/commercial/CommercialPolicyFramework/Pages/ASDEFCON-Templates.aspx</w:delText>
              </w:r>
              <w:r>
                <w:delText xml:space="preserve"> </w:delText>
              </w:r>
            </w:del>
            <w:ins w:id="519" w:author="Prabhu, Akshata MS" w:date="2024-08-23T08:02:00Z">
              <w:r w:rsidR="0052002C">
                <w:fldChar w:fldCharType="begin"/>
              </w:r>
              <w:r w:rsidR="0052002C">
                <w:instrText xml:space="preserve"> HYPERLINK "http://drnet.defence.gov.au/casg/commercial/CommercialPolicyFramework/Pages/ASDEFCON-Templates.aspx" </w:instrText>
              </w:r>
              <w:r w:rsidR="0052002C">
                <w:fldChar w:fldCharType="separate"/>
              </w:r>
              <w:r w:rsidR="00512E7E" w:rsidRPr="00DB3846">
                <w:rPr>
                  <w:rStyle w:val="Hyperlink"/>
                </w:rPr>
                <w:t>http://drnet.defence.gov.au/casg/commercial/CommercialPolicyFramework/Pages/ASDEFCON-Templates.aspx</w:t>
              </w:r>
              <w:r w:rsidR="0052002C">
                <w:rPr>
                  <w:rStyle w:val="Hyperlink"/>
                </w:rPr>
                <w:fldChar w:fldCharType="end"/>
              </w:r>
            </w:ins>
          </w:p>
        </w:tc>
      </w:tr>
    </w:tbl>
    <w:p w14:paraId="24673999" w14:textId="77777777" w:rsidR="00604988" w:rsidRDefault="008643E2" w:rsidP="00581809">
      <w:pPr>
        <w:pStyle w:val="ATTANNLV1-ASDEFCON"/>
        <w:rPr>
          <w:del w:id="520" w:author="Prabhu, Akshata MS" w:date="2024-08-23T08:02:00Z"/>
        </w:rPr>
      </w:pPr>
      <w:bookmarkStart w:id="521" w:name="_Toc175231796"/>
      <w:bookmarkStart w:id="522" w:name="_Ref431995065"/>
      <w:bookmarkStart w:id="523" w:name="_Ref431995585"/>
      <w:del w:id="524" w:author="Prabhu, Akshata MS" w:date="2024-08-23T08:02:00Z">
        <w:r>
          <w:delText>SHADOW</w:delText>
        </w:r>
        <w:r w:rsidR="00604988">
          <w:delText xml:space="preserve"> ECONOMY PROCUREMENT CONNECTED POLICY (OPTIONAL)</w:delText>
        </w:r>
        <w:bookmarkEnd w:id="517"/>
      </w:del>
    </w:p>
    <w:p w14:paraId="5A2F36F6" w14:textId="501BD50D" w:rsidR="00604988" w:rsidRDefault="00685331" w:rsidP="00581809">
      <w:pPr>
        <w:pStyle w:val="ATTANNLV1-ASDEFCON"/>
        <w:rPr>
          <w:ins w:id="525" w:author="Prabhu, Akshata MS" w:date="2024-08-23T08:02:00Z"/>
        </w:rPr>
      </w:pPr>
      <w:ins w:id="526" w:author="Prabhu, Akshata MS" w:date="2024-08-23T08:02:00Z">
        <w:r>
          <w:t>Shadow</w:t>
        </w:r>
        <w:r w:rsidR="00604988">
          <w:t xml:space="preserve"> </w:t>
        </w:r>
        <w:r w:rsidR="00BA7473">
          <w:t>Economy Procurement Connected Policy</w:t>
        </w:r>
        <w:r w:rsidR="00604988">
          <w:t xml:space="preserve"> (</w:t>
        </w:r>
        <w:r w:rsidR="00BA7473">
          <w:t>Optional</w:t>
        </w:r>
        <w:r w:rsidR="00604988">
          <w:t>)</w:t>
        </w:r>
        <w:bookmarkEnd w:id="521"/>
      </w:ins>
    </w:p>
    <w:p w14:paraId="704373F1" w14:textId="1A16B908" w:rsidR="00604988" w:rsidRDefault="00604988" w:rsidP="00660A1B">
      <w:pPr>
        <w:pStyle w:val="NoteToDrafters-ASDEFCON"/>
        <w:keepNext w:val="0"/>
      </w:pPr>
      <w:r>
        <w:t xml:space="preserve">Note to drafters: </w:t>
      </w:r>
      <w:r w:rsidRPr="00B100C1">
        <w:t>This clause must be used when a procurement is conducted by open tender, is subject to the CPRs and has an estimated value over $4 million (inc GST).</w:t>
      </w:r>
    </w:p>
    <w:p w14:paraId="2A764EC6" w14:textId="27E73CED" w:rsidR="00336283" w:rsidRDefault="00604988" w:rsidP="00604988">
      <w:pPr>
        <w:pStyle w:val="NoteToTenderers-ASDEFCON"/>
      </w:pPr>
      <w:r>
        <w:t xml:space="preserve">Note to tenderers: The </w:t>
      </w:r>
      <w:r w:rsidR="00685331">
        <w:t>Shadow</w:t>
      </w:r>
      <w:r>
        <w:t xml:space="preserve"> Economy Procurement Connected Policy imposes obligations on the Commonwealth to obtain satisfactory and valid STRs from tenderers.  Further information about the requirements arising under the </w:t>
      </w:r>
      <w:r w:rsidR="00685331">
        <w:t>Shadow</w:t>
      </w:r>
      <w:r>
        <w:t xml:space="preserve"> Economy Procurement Connected Policy is available from the Department of Treasury at</w:t>
      </w:r>
      <w:r w:rsidR="00336283">
        <w:t>:</w:t>
      </w:r>
    </w:p>
    <w:p w14:paraId="6D191B19" w14:textId="7B1BA76B" w:rsidR="00A6643A" w:rsidRDefault="0052002C" w:rsidP="00A6643A">
      <w:pPr>
        <w:pStyle w:val="NoteToTenderersBullets-ASDEFCON"/>
      </w:pPr>
      <w:hyperlink r:id="rId18" w:history="1">
        <w:r w:rsidR="00A6643A">
          <w:rPr>
            <w:rStyle w:val="Hyperlink"/>
          </w:rPr>
          <w:t>https://treasury.gov.au/policy-topics/economy/shadow-economy/procurement-connected-policy</w:t>
        </w:r>
      </w:hyperlink>
      <w:r w:rsidR="00A6643A">
        <w:t>.</w:t>
      </w:r>
    </w:p>
    <w:p w14:paraId="0076FC8B" w14:textId="4A7BD33A" w:rsidR="00604988" w:rsidRDefault="00604988" w:rsidP="00604988">
      <w:pPr>
        <w:pStyle w:val="ATTANNLV2-ASDEFCON"/>
      </w:pPr>
      <w:bookmarkStart w:id="527" w:name="_Ref81321096"/>
      <w:r>
        <w:t>Tenderers are to:</w:t>
      </w:r>
      <w:bookmarkEnd w:id="527"/>
    </w:p>
    <w:p w14:paraId="6FC3055C" w14:textId="77777777" w:rsidR="00604988" w:rsidRDefault="00604988" w:rsidP="00604988">
      <w:pPr>
        <w:pStyle w:val="ATTANNLV3-ASDEFCON"/>
      </w:pPr>
      <w:r>
        <w:t>provide as part of their tender any of the following STRs that are applicable to the tenderer; and</w:t>
      </w:r>
    </w:p>
    <w:p w14:paraId="27B1825A" w14:textId="5BCEF380" w:rsidR="00604988" w:rsidRDefault="00604988" w:rsidP="00604988">
      <w:pPr>
        <w:pStyle w:val="ATTANNLV3-ASDEFCON"/>
      </w:pPr>
      <w:r>
        <w:t>obtain and hold any of the following STRs that are applicable to a relevant Subcontractor:</w:t>
      </w:r>
    </w:p>
    <w:p w14:paraId="5FE27350" w14:textId="77777777" w:rsidR="00604988" w:rsidRDefault="00604988" w:rsidP="0052002C">
      <w:pPr>
        <w:pStyle w:val="ASDEFCONNormal"/>
      </w:pPr>
      <w:r w:rsidRPr="00017B07">
        <w:t>Table A-</w:t>
      </w:r>
      <w:r>
        <w:rPr>
          <w:noProof/>
        </w:rPr>
        <w:t>1</w:t>
      </w:r>
      <w:r w:rsidRPr="00017B07">
        <w:t>: Tender</w:t>
      </w:r>
      <w:r>
        <w:t>er</w:t>
      </w:r>
      <w:r w:rsidRPr="00017B07">
        <w:t xml:space="preserve"> / Subcontractor STR requirements</w:t>
      </w:r>
    </w:p>
    <w:tbl>
      <w:tblPr>
        <w:tblW w:w="8048"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5"/>
        <w:gridCol w:w="4203"/>
      </w:tblGrid>
      <w:tr w:rsidR="00604988" w:rsidRPr="00142165" w14:paraId="3D2DE733" w14:textId="77777777" w:rsidTr="00A362CE">
        <w:trPr>
          <w:trHeight w:val="540"/>
        </w:trPr>
        <w:tc>
          <w:tcPr>
            <w:tcW w:w="3845" w:type="dxa"/>
            <w:shd w:val="clear" w:color="auto" w:fill="D9D9D9"/>
          </w:tcPr>
          <w:p w14:paraId="0D6E9BE2" w14:textId="77777777" w:rsidR="00604988" w:rsidRPr="0052002C" w:rsidRDefault="00604988" w:rsidP="0052002C">
            <w:pPr>
              <w:pStyle w:val="ASDEFCONNormal"/>
              <w:jc w:val="center"/>
              <w:rPr>
                <w:rFonts w:eastAsia="Calibri"/>
                <w:b/>
              </w:rPr>
            </w:pPr>
            <w:r w:rsidRPr="0052002C">
              <w:rPr>
                <w:rFonts w:eastAsia="Calibri"/>
                <w:b/>
              </w:rPr>
              <w:t>If the tenderer / subcontractor (as the case may be) is:</w:t>
            </w:r>
          </w:p>
        </w:tc>
        <w:tc>
          <w:tcPr>
            <w:tcW w:w="4203" w:type="dxa"/>
            <w:shd w:val="clear" w:color="auto" w:fill="D9D9D9"/>
          </w:tcPr>
          <w:p w14:paraId="675EDC14" w14:textId="77777777" w:rsidR="00604988" w:rsidRPr="0052002C" w:rsidRDefault="00604988" w:rsidP="0052002C">
            <w:pPr>
              <w:pStyle w:val="ASDEFCONNormal"/>
              <w:jc w:val="center"/>
              <w:rPr>
                <w:rFonts w:eastAsia="Calibri"/>
                <w:b/>
              </w:rPr>
            </w:pPr>
            <w:r w:rsidRPr="0052002C">
              <w:rPr>
                <w:rFonts w:eastAsia="Calibri"/>
                <w:b/>
              </w:rPr>
              <w:t>STRs required:</w:t>
            </w:r>
          </w:p>
        </w:tc>
      </w:tr>
      <w:tr w:rsidR="00604988" w:rsidRPr="00142165" w14:paraId="5FF2B962" w14:textId="77777777" w:rsidTr="00A362CE">
        <w:trPr>
          <w:trHeight w:val="524"/>
        </w:trPr>
        <w:tc>
          <w:tcPr>
            <w:tcW w:w="3845" w:type="dxa"/>
            <w:shd w:val="clear" w:color="auto" w:fill="D9D9D9"/>
          </w:tcPr>
          <w:p w14:paraId="250B53A4" w14:textId="77777777" w:rsidR="00604988" w:rsidRPr="0052002C" w:rsidRDefault="00604988" w:rsidP="0052002C">
            <w:pPr>
              <w:pStyle w:val="ASDEFCONNormal"/>
              <w:jc w:val="center"/>
              <w:rPr>
                <w:rFonts w:eastAsia="Calibri"/>
                <w:b/>
              </w:rPr>
            </w:pPr>
            <w:r w:rsidRPr="0052002C">
              <w:rPr>
                <w:rFonts w:eastAsia="Calibri"/>
                <w:b/>
              </w:rPr>
              <w:t>(a)</w:t>
            </w:r>
          </w:p>
        </w:tc>
        <w:tc>
          <w:tcPr>
            <w:tcW w:w="4203" w:type="dxa"/>
            <w:shd w:val="clear" w:color="auto" w:fill="D9D9D9"/>
          </w:tcPr>
          <w:p w14:paraId="3E947253" w14:textId="77777777" w:rsidR="00604988" w:rsidRPr="0052002C" w:rsidRDefault="00604988" w:rsidP="0052002C">
            <w:pPr>
              <w:pStyle w:val="ASDEFCONNormal"/>
              <w:jc w:val="center"/>
              <w:rPr>
                <w:rFonts w:eastAsia="Calibri"/>
                <w:b/>
              </w:rPr>
            </w:pPr>
            <w:r w:rsidRPr="0052002C">
              <w:rPr>
                <w:rFonts w:eastAsia="Calibri"/>
                <w:b/>
              </w:rPr>
              <w:t>(b)</w:t>
            </w:r>
          </w:p>
        </w:tc>
      </w:tr>
      <w:tr w:rsidR="00604988" w:rsidRPr="009D0DB7" w14:paraId="0259BE3D" w14:textId="77777777" w:rsidTr="00A362CE">
        <w:trPr>
          <w:trHeight w:val="524"/>
        </w:trPr>
        <w:tc>
          <w:tcPr>
            <w:tcW w:w="3845" w:type="dxa"/>
            <w:shd w:val="clear" w:color="auto" w:fill="auto"/>
          </w:tcPr>
          <w:p w14:paraId="7DBEDFA1" w14:textId="77777777" w:rsidR="00604988" w:rsidRDefault="00604988" w:rsidP="00A362CE">
            <w:pPr>
              <w:pStyle w:val="Table10ptSub1-ASDEFCON"/>
            </w:pPr>
            <w:r w:rsidRPr="0002446D">
              <w:t>a body corporate or natural person;</w:t>
            </w:r>
          </w:p>
        </w:tc>
        <w:tc>
          <w:tcPr>
            <w:tcW w:w="4203" w:type="dxa"/>
            <w:shd w:val="clear" w:color="auto" w:fill="auto"/>
          </w:tcPr>
          <w:p w14:paraId="1E962D6F" w14:textId="77777777" w:rsidR="00604988" w:rsidRPr="009D0DB7" w:rsidRDefault="00604988" w:rsidP="00A362CE">
            <w:pPr>
              <w:pStyle w:val="ASDEFCONNormal"/>
              <w:rPr>
                <w:rFonts w:eastAsia="Calibri"/>
              </w:rPr>
            </w:pPr>
            <w:r w:rsidRPr="009D0DB7">
              <w:rPr>
                <w:rFonts w:eastAsia="Calibri"/>
              </w:rPr>
              <w:t>a satisfactory and valid STR in respect of that body corporate or person;</w:t>
            </w:r>
          </w:p>
        </w:tc>
      </w:tr>
      <w:tr w:rsidR="00604988" w:rsidRPr="0002446D" w14:paraId="43D227F3" w14:textId="77777777" w:rsidTr="00A362CE">
        <w:trPr>
          <w:trHeight w:val="524"/>
        </w:trPr>
        <w:tc>
          <w:tcPr>
            <w:tcW w:w="3845" w:type="dxa"/>
            <w:shd w:val="clear" w:color="auto" w:fill="auto"/>
          </w:tcPr>
          <w:p w14:paraId="47E3E581" w14:textId="77777777" w:rsidR="00604988" w:rsidRPr="0002446D" w:rsidRDefault="00604988" w:rsidP="00A362CE">
            <w:pPr>
              <w:pStyle w:val="Table10ptSub1-ASDEFCON"/>
            </w:pPr>
            <w:r w:rsidRPr="0002446D">
              <w:t>a partner acting for and on behalf of a partnership;</w:t>
            </w:r>
          </w:p>
        </w:tc>
        <w:tc>
          <w:tcPr>
            <w:tcW w:w="4203" w:type="dxa"/>
            <w:shd w:val="clear" w:color="auto" w:fill="auto"/>
          </w:tcPr>
          <w:p w14:paraId="0CE85A50" w14:textId="77777777" w:rsidR="00604988" w:rsidRPr="009D0DB7" w:rsidRDefault="00604988" w:rsidP="00A362CE">
            <w:pPr>
              <w:pStyle w:val="ASDEFCONNormal"/>
              <w:rPr>
                <w:rFonts w:eastAsia="Calibri"/>
              </w:rPr>
            </w:pPr>
            <w:r w:rsidRPr="009D0DB7">
              <w:rPr>
                <w:rFonts w:eastAsia="Calibri"/>
              </w:rPr>
              <w:t>a satisfactory and valid STR:</w:t>
            </w:r>
          </w:p>
          <w:p w14:paraId="48DD6E60" w14:textId="77777777" w:rsidR="00604988" w:rsidRDefault="00604988" w:rsidP="00A362CE">
            <w:pPr>
              <w:pStyle w:val="Table10ptSub2-ASDEFCON"/>
            </w:pPr>
            <w:r>
              <w:t xml:space="preserve">on behalf of the partnership; and </w:t>
            </w:r>
          </w:p>
          <w:p w14:paraId="71E0455E" w14:textId="77777777" w:rsidR="00604988" w:rsidRPr="0002446D" w:rsidRDefault="00604988" w:rsidP="00A362CE">
            <w:pPr>
              <w:pStyle w:val="Table10ptSub2-ASDEFCON"/>
              <w:spacing w:line="276" w:lineRule="auto"/>
            </w:pPr>
            <w:r>
              <w:t>in respect of each partner in the partnership that will be directly involved in the delivery of any resultant Contract or Subcontract (as applicable);</w:t>
            </w:r>
          </w:p>
        </w:tc>
      </w:tr>
      <w:tr w:rsidR="00604988" w14:paraId="3B5C3DBA" w14:textId="77777777" w:rsidTr="00A362CE">
        <w:trPr>
          <w:trHeight w:val="524"/>
        </w:trPr>
        <w:tc>
          <w:tcPr>
            <w:tcW w:w="3845" w:type="dxa"/>
            <w:shd w:val="clear" w:color="auto" w:fill="auto"/>
          </w:tcPr>
          <w:p w14:paraId="70537868" w14:textId="77777777" w:rsidR="00604988" w:rsidRPr="0002446D" w:rsidRDefault="00604988" w:rsidP="00A362CE">
            <w:pPr>
              <w:pStyle w:val="Table10ptSub1-ASDEFCON"/>
            </w:pPr>
            <w:r w:rsidRPr="0002446D">
              <w:t>a trustee acting in its capacity as trustee of a trust;</w:t>
            </w:r>
          </w:p>
        </w:tc>
        <w:tc>
          <w:tcPr>
            <w:tcW w:w="4203" w:type="dxa"/>
            <w:shd w:val="clear" w:color="auto" w:fill="auto"/>
          </w:tcPr>
          <w:p w14:paraId="4D3F1389" w14:textId="77777777" w:rsidR="00604988" w:rsidRPr="009D0DB7" w:rsidRDefault="00604988" w:rsidP="00A362CE">
            <w:pPr>
              <w:pStyle w:val="ASDEFCONNormal"/>
              <w:rPr>
                <w:rFonts w:eastAsia="Calibri"/>
              </w:rPr>
            </w:pPr>
            <w:r w:rsidRPr="009D0DB7">
              <w:rPr>
                <w:rFonts w:eastAsia="Calibri"/>
              </w:rPr>
              <w:t>a satisfactory and valid STR in respect of the:</w:t>
            </w:r>
          </w:p>
          <w:p w14:paraId="07DD3C06" w14:textId="77777777" w:rsidR="00604988" w:rsidRDefault="00604988" w:rsidP="00A362CE">
            <w:pPr>
              <w:pStyle w:val="Table10ptSub2-ASDEFCON"/>
              <w:spacing w:line="276" w:lineRule="auto"/>
            </w:pPr>
            <w:r>
              <w:t>trustee; and</w:t>
            </w:r>
          </w:p>
          <w:p w14:paraId="4D547012" w14:textId="77777777" w:rsidR="00604988" w:rsidRDefault="00604988" w:rsidP="00A362CE">
            <w:pPr>
              <w:pStyle w:val="Table10ptSub2-ASDEFCON"/>
              <w:spacing w:line="276" w:lineRule="auto"/>
            </w:pPr>
            <w:r>
              <w:t>the trust;</w:t>
            </w:r>
          </w:p>
        </w:tc>
      </w:tr>
      <w:tr w:rsidR="00604988" w14:paraId="5035CB1F" w14:textId="77777777" w:rsidTr="00A362CE">
        <w:trPr>
          <w:trHeight w:val="524"/>
        </w:trPr>
        <w:tc>
          <w:tcPr>
            <w:tcW w:w="3845" w:type="dxa"/>
            <w:shd w:val="clear" w:color="auto" w:fill="auto"/>
          </w:tcPr>
          <w:p w14:paraId="5CB8E495" w14:textId="77777777" w:rsidR="00604988" w:rsidRPr="0002446D" w:rsidRDefault="00604988" w:rsidP="00A362CE">
            <w:pPr>
              <w:pStyle w:val="Table10ptSub1-ASDEFCON"/>
            </w:pPr>
            <w:r w:rsidRPr="0002446D">
              <w:t>a joint venture participant;</w:t>
            </w:r>
          </w:p>
        </w:tc>
        <w:tc>
          <w:tcPr>
            <w:tcW w:w="4203" w:type="dxa"/>
            <w:shd w:val="clear" w:color="auto" w:fill="auto"/>
          </w:tcPr>
          <w:p w14:paraId="3C260411" w14:textId="77777777" w:rsidR="00604988" w:rsidRPr="009D0DB7" w:rsidRDefault="00604988" w:rsidP="00A362CE">
            <w:pPr>
              <w:pStyle w:val="ASDEFCONNormal"/>
              <w:rPr>
                <w:rFonts w:eastAsia="Calibri"/>
              </w:rPr>
            </w:pPr>
            <w:r w:rsidRPr="009D0DB7">
              <w:rPr>
                <w:rFonts w:eastAsia="Calibri"/>
              </w:rPr>
              <w:t>a satisfactory and valid STR in respect of:</w:t>
            </w:r>
          </w:p>
          <w:p w14:paraId="1976D526" w14:textId="77777777" w:rsidR="00604988" w:rsidRDefault="00604988" w:rsidP="00A362CE">
            <w:pPr>
              <w:pStyle w:val="Table10ptSub2-ASDEFCON"/>
              <w:spacing w:line="276" w:lineRule="auto"/>
            </w:pPr>
            <w:r>
              <w:t>each participant in the joint venture; and</w:t>
            </w:r>
          </w:p>
          <w:p w14:paraId="7EDBC587" w14:textId="77777777" w:rsidR="00604988" w:rsidRDefault="00604988" w:rsidP="00A362CE">
            <w:pPr>
              <w:pStyle w:val="Table10ptSub2-ASDEFCON"/>
              <w:spacing w:line="276" w:lineRule="auto"/>
            </w:pPr>
            <w:r>
              <w:t>if the operator of the joint venture is not a participant in the joint venture, the joint venture operator;</w:t>
            </w:r>
          </w:p>
        </w:tc>
      </w:tr>
      <w:tr w:rsidR="00604988" w14:paraId="34FC63BC" w14:textId="77777777" w:rsidTr="00A362CE">
        <w:trPr>
          <w:trHeight w:val="524"/>
        </w:trPr>
        <w:tc>
          <w:tcPr>
            <w:tcW w:w="3845" w:type="dxa"/>
            <w:shd w:val="clear" w:color="auto" w:fill="auto"/>
          </w:tcPr>
          <w:p w14:paraId="3ABE4080" w14:textId="77777777" w:rsidR="00604988" w:rsidRPr="0002446D" w:rsidRDefault="00604988" w:rsidP="00A362CE">
            <w:pPr>
              <w:pStyle w:val="Table10ptSub1-ASDEFCON"/>
            </w:pPr>
            <w:r w:rsidRPr="0002446D">
              <w:t>a member of a Consolidated Group;</w:t>
            </w:r>
          </w:p>
        </w:tc>
        <w:tc>
          <w:tcPr>
            <w:tcW w:w="4203" w:type="dxa"/>
            <w:shd w:val="clear" w:color="auto" w:fill="auto"/>
          </w:tcPr>
          <w:p w14:paraId="2FBD38FB" w14:textId="77777777" w:rsidR="00604988" w:rsidRPr="009D0DB7" w:rsidRDefault="00604988" w:rsidP="00A362CE">
            <w:pPr>
              <w:pStyle w:val="ASDEFCONNormal"/>
              <w:rPr>
                <w:rFonts w:eastAsia="Calibri"/>
              </w:rPr>
            </w:pPr>
            <w:r w:rsidRPr="009D0DB7">
              <w:rPr>
                <w:rFonts w:eastAsia="Calibri"/>
              </w:rPr>
              <w:t>a satisfactory and valid STR in respect of:</w:t>
            </w:r>
          </w:p>
          <w:p w14:paraId="093FBDCB" w14:textId="77777777" w:rsidR="00604988" w:rsidRDefault="00604988" w:rsidP="00A362CE">
            <w:pPr>
              <w:pStyle w:val="Table10ptSub2-ASDEFCON"/>
              <w:spacing w:line="276" w:lineRule="auto"/>
            </w:pPr>
            <w:r>
              <w:t>the relevant member of the Consolidated Group; and</w:t>
            </w:r>
          </w:p>
          <w:p w14:paraId="6D60C898" w14:textId="77777777" w:rsidR="00604988" w:rsidRDefault="00604988" w:rsidP="00A362CE">
            <w:pPr>
              <w:pStyle w:val="Table10ptSub2-ASDEFCON"/>
              <w:spacing w:line="276" w:lineRule="auto"/>
            </w:pPr>
            <w:r>
              <w:t>the head company in the Consolidated Group;</w:t>
            </w:r>
          </w:p>
        </w:tc>
      </w:tr>
      <w:tr w:rsidR="00604988" w14:paraId="5C9A7DF4" w14:textId="77777777" w:rsidTr="00A362CE">
        <w:trPr>
          <w:trHeight w:val="524"/>
        </w:trPr>
        <w:tc>
          <w:tcPr>
            <w:tcW w:w="3845" w:type="dxa"/>
            <w:shd w:val="clear" w:color="auto" w:fill="auto"/>
          </w:tcPr>
          <w:p w14:paraId="518AE828" w14:textId="77777777" w:rsidR="00604988" w:rsidRPr="0002446D" w:rsidRDefault="00604988" w:rsidP="00A362CE">
            <w:pPr>
              <w:pStyle w:val="Table10ptSub1-ASDEFCON"/>
            </w:pPr>
            <w:r w:rsidRPr="0002446D">
              <w:t>a member of a GST Group;</w:t>
            </w:r>
          </w:p>
        </w:tc>
        <w:tc>
          <w:tcPr>
            <w:tcW w:w="4203" w:type="dxa"/>
            <w:shd w:val="clear" w:color="auto" w:fill="auto"/>
          </w:tcPr>
          <w:p w14:paraId="58F91D99" w14:textId="77777777" w:rsidR="00604988" w:rsidRPr="009D0DB7" w:rsidRDefault="00604988" w:rsidP="00A362CE">
            <w:pPr>
              <w:pStyle w:val="ASDEFCONNormal"/>
              <w:rPr>
                <w:rFonts w:eastAsia="Calibri"/>
              </w:rPr>
            </w:pPr>
            <w:r w:rsidRPr="009D0DB7">
              <w:rPr>
                <w:rFonts w:eastAsia="Calibri"/>
              </w:rPr>
              <w:t>a satisfactory and valid STR in respect of the:</w:t>
            </w:r>
          </w:p>
          <w:p w14:paraId="67F152F7" w14:textId="77777777" w:rsidR="00604988" w:rsidRDefault="00604988" w:rsidP="00A362CE">
            <w:pPr>
              <w:pStyle w:val="Table10ptSub2-ASDEFCON"/>
              <w:spacing w:line="276" w:lineRule="auto"/>
            </w:pPr>
            <w:r>
              <w:t xml:space="preserve">the GST Group member; and </w:t>
            </w:r>
          </w:p>
          <w:p w14:paraId="3008CC83" w14:textId="77777777" w:rsidR="00604988" w:rsidRDefault="00604988" w:rsidP="00A362CE">
            <w:pPr>
              <w:pStyle w:val="Table10ptSub2-ASDEFCON"/>
              <w:spacing w:line="276" w:lineRule="auto"/>
            </w:pPr>
            <w:r>
              <w:t>the GST Group representative.</w:t>
            </w:r>
          </w:p>
        </w:tc>
      </w:tr>
    </w:tbl>
    <w:p w14:paraId="2DDED49B" w14:textId="77777777" w:rsidR="00604988" w:rsidRDefault="00604988" w:rsidP="00604988">
      <w:pPr>
        <w:pStyle w:val="ASDEFCONOptionSpace"/>
      </w:pPr>
    </w:p>
    <w:p w14:paraId="33CE8408" w14:textId="1CB77E6F" w:rsidR="00604988" w:rsidRPr="00DE105A" w:rsidRDefault="00604988" w:rsidP="00660A1B">
      <w:pPr>
        <w:pStyle w:val="ATTANNLV2-ASDEFCON"/>
      </w:pPr>
      <w:r w:rsidRPr="00130675">
        <w:t xml:space="preserve">If a tenderer has requested any of the STRs required under clause </w:t>
      </w:r>
      <w:r>
        <w:fldChar w:fldCharType="begin"/>
      </w:r>
      <w:r>
        <w:instrText xml:space="preserve"> REF _Ref81321096 \w \h </w:instrText>
      </w:r>
      <w:r>
        <w:fldChar w:fldCharType="separate"/>
      </w:r>
      <w:r w:rsidR="00045AF6">
        <w:t>22.1</w:t>
      </w:r>
      <w:r>
        <w:fldChar w:fldCharType="end"/>
      </w:r>
      <w:r w:rsidRPr="00130675">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p w14:paraId="27196126" w14:textId="77777777" w:rsidR="00360652" w:rsidRDefault="00360652" w:rsidP="00581809">
      <w:pPr>
        <w:pStyle w:val="ATTANNLV1-ASDEFCON"/>
        <w:rPr>
          <w:del w:id="528" w:author="Prabhu, Akshata MS" w:date="2024-08-23T08:02:00Z"/>
        </w:rPr>
      </w:pPr>
      <w:bookmarkStart w:id="529" w:name="_Toc152605142"/>
      <w:del w:id="530" w:author="Prabhu, Akshata MS" w:date="2024-08-23T08:02:00Z">
        <w:r>
          <w:delText>PAYMENT TIMES PROCUREMENT CONNECTED POLICY (OPTIONAL)</w:delText>
        </w:r>
        <w:bookmarkEnd w:id="529"/>
      </w:del>
    </w:p>
    <w:p w14:paraId="5AA39EFB" w14:textId="73565F49" w:rsidR="00360652" w:rsidRDefault="00BA7473" w:rsidP="00581809">
      <w:pPr>
        <w:pStyle w:val="ATTANNLV1-ASDEFCON"/>
        <w:rPr>
          <w:ins w:id="531" w:author="Prabhu, Akshata MS" w:date="2024-08-23T08:02:00Z"/>
        </w:rPr>
      </w:pPr>
      <w:bookmarkStart w:id="532" w:name="_Toc175231797"/>
      <w:ins w:id="533" w:author="Prabhu, Akshata MS" w:date="2024-08-23T08:02:00Z">
        <w:r>
          <w:t>Payment Times Procurement Connected Policy</w:t>
        </w:r>
        <w:r w:rsidR="00360652">
          <w:t xml:space="preserve"> (</w:t>
        </w:r>
        <w:r>
          <w:t>Optional</w:t>
        </w:r>
        <w:r w:rsidR="00360652">
          <w:t>)</w:t>
        </w:r>
        <w:bookmarkEnd w:id="532"/>
      </w:ins>
    </w:p>
    <w:p w14:paraId="277813EA" w14:textId="6A0F7464" w:rsidR="00360652" w:rsidRDefault="00604988" w:rsidP="00360652">
      <w:pPr>
        <w:pStyle w:val="NoteToDrafters-ASDEFCON"/>
        <w:keepNext w:val="0"/>
      </w:pPr>
      <w:r>
        <w:t xml:space="preserve">Note to drafters: </w:t>
      </w:r>
      <w:r w:rsidR="00360652" w:rsidRPr="00B100C1">
        <w:t xml:space="preserve">This clause must be used when </w:t>
      </w:r>
      <w:r w:rsidR="00360652">
        <w:t xml:space="preserve">the </w:t>
      </w:r>
      <w:r w:rsidR="00360652" w:rsidRPr="00B100C1">
        <w:t xml:space="preserve">a procurement </w:t>
      </w:r>
      <w:r w:rsidR="00360652">
        <w:t xml:space="preserve">for the establishment of a new standing offer where the estimated value of all anticipated orders awarded under the standing offer is expected to exceed $4 million (inc GST) and is not subject to a Defence exemption under paragraph 2.6 of the CPRs. </w:t>
      </w:r>
    </w:p>
    <w:p w14:paraId="470DAD68" w14:textId="4A46C08F" w:rsidR="00A6643A" w:rsidRDefault="00360652" w:rsidP="00360652">
      <w:pPr>
        <w:pStyle w:val="NoteToTenderers-ASDEFCON"/>
      </w:pPr>
      <w:bookmarkStart w:id="534" w:name="_Ref11679596"/>
      <w:r>
        <w:t xml:space="preserve">Note to tenderers: The Payment Times Procurement Connected Policy imposes obligations on large businesses with an </w:t>
      </w:r>
      <w:r w:rsidRPr="00DB0CBC">
        <w:t>annual income of over $100 million</w:t>
      </w:r>
      <w:r>
        <w:t xml:space="preserve"> who enter into a contract with the Commonwealth to pay invoices under their subcontracts (up to $1 million (inc GST)) within 20 days. Further information about the Payment Times Procurement Connected Policy is available from the Department of Treasury at</w:t>
      </w:r>
      <w:r w:rsidR="00A6643A">
        <w:t>:</w:t>
      </w:r>
    </w:p>
    <w:p w14:paraId="1BDB16B1" w14:textId="13B0BBFC" w:rsidR="00360652" w:rsidRPr="00BF4EFB" w:rsidRDefault="0052002C" w:rsidP="00A6643A">
      <w:pPr>
        <w:pStyle w:val="NoteToTenderersBullets-ASDEFCON"/>
        <w:rPr>
          <w:color w:val="auto"/>
        </w:rPr>
      </w:pPr>
      <w:hyperlink r:id="rId19" w:history="1">
        <w:r w:rsidR="00A6643A" w:rsidRPr="004F4142">
          <w:rPr>
            <w:rStyle w:val="Hyperlink"/>
          </w:rPr>
          <w:t>https://treasury.gov.au/small-business/payment-times-procurement-connected-polic</w:t>
        </w:r>
        <w:r w:rsidR="00A6643A" w:rsidRPr="00F6774B">
          <w:rPr>
            <w:rStyle w:val="Hyperlink"/>
          </w:rPr>
          <w:t>y</w:t>
        </w:r>
      </w:hyperlink>
      <w:r w:rsidR="00A6643A" w:rsidRPr="00BF4EFB">
        <w:rPr>
          <w:color w:val="auto"/>
        </w:rPr>
        <w:t>.</w:t>
      </w:r>
      <w:del w:id="535" w:author="Prabhu, Akshata MS" w:date="2024-08-23T08:02:00Z">
        <w:r w:rsidR="00360652" w:rsidRPr="00BF4EFB">
          <w:rPr>
            <w:color w:val="auto"/>
          </w:rPr>
          <w:delText xml:space="preserve"> </w:delText>
        </w:r>
      </w:del>
    </w:p>
    <w:bookmarkEnd w:id="534"/>
    <w:p w14:paraId="7C4D89E8" w14:textId="26FD6286" w:rsidR="00360652" w:rsidRPr="0052002C" w:rsidRDefault="00A6643A" w:rsidP="00A6643A">
      <w:pPr>
        <w:pStyle w:val="ATTANNLV2-ASDEFCON"/>
      </w:pPr>
      <w:r w:rsidRPr="0052002C">
        <w:t xml:space="preserve">Tenderers are to identify whether or not the Tenderer is a ‘Reporting Entity’ for the purposes of the Payment Times Procurement Connected Policy (PT PCP) by ticking the appropriate box in the </w:t>
      </w:r>
      <w:r w:rsidRPr="009754BB">
        <w:t>RFT Proforma</w:t>
      </w:r>
      <w:r w:rsidRPr="0052002C">
        <w:t>.</w:t>
      </w:r>
    </w:p>
    <w:p w14:paraId="4C6B41E4" w14:textId="6F62FFE6" w:rsidR="00BF4EFB" w:rsidRDefault="00992FE7" w:rsidP="00BF4EFB">
      <w:pPr>
        <w:pStyle w:val="ATTANNLV1-ASDEFCON"/>
      </w:pPr>
      <w:bookmarkStart w:id="536" w:name="_Toc175231798"/>
      <w:bookmarkStart w:id="537" w:name="_Toc152605143"/>
      <w:del w:id="538" w:author="Prabhu, Akshata MS" w:date="2024-08-23T08:02:00Z">
        <w:r>
          <w:delText>PAN-EUROPEAN PUBLIC PROCUREMENT ON-LINE</w:delText>
        </w:r>
      </w:del>
      <w:ins w:id="539" w:author="Prabhu, Akshata MS" w:date="2024-08-23T08:02:00Z">
        <w:r w:rsidR="00BF4EFB">
          <w:t>Pan-European Public Procurement On-Line</w:t>
        </w:r>
      </w:ins>
      <w:r w:rsidR="00BF4EFB">
        <w:t xml:space="preserve"> (PEPPOL) </w:t>
      </w:r>
      <w:del w:id="540" w:author="Prabhu, Akshata MS" w:date="2024-08-23T08:02:00Z">
        <w:r>
          <w:delText>FRAMEWORK (OPTIONAL</w:delText>
        </w:r>
      </w:del>
      <w:ins w:id="541" w:author="Prabhu, Akshata MS" w:date="2024-08-23T08:02:00Z">
        <w:r w:rsidR="00BF4EFB">
          <w:t>framework (</w:t>
        </w:r>
        <w:r w:rsidR="00BA7473">
          <w:t>Optional</w:t>
        </w:r>
      </w:ins>
      <w:r w:rsidR="00BF4EFB">
        <w:t>)</w:t>
      </w:r>
      <w:bookmarkEnd w:id="536"/>
      <w:bookmarkEnd w:id="537"/>
    </w:p>
    <w:p w14:paraId="57CE1507" w14:textId="77777777" w:rsidR="00BF4EFB" w:rsidRDefault="00BF4EFB" w:rsidP="00BF4EFB">
      <w:pPr>
        <w:pStyle w:val="NoteToTenderers-ASDEFCON"/>
      </w:pPr>
      <w:r>
        <w:t xml:space="preserve">Note to tenderers:  </w:t>
      </w:r>
      <w:r>
        <w:rPr>
          <w:lang w:eastAsia="zh-CN"/>
        </w:rPr>
        <w:t>The</w:t>
      </w:r>
      <w:r w:rsidRPr="00D01A18">
        <w:rPr>
          <w:lang w:eastAsia="zh-CN"/>
        </w:rPr>
        <w:t xml:space="preserve"> Commonwealth Pay On-Time Policy</w:t>
      </w:r>
      <w:r>
        <w:rPr>
          <w:lang w:eastAsia="zh-CN"/>
        </w:rPr>
        <w:t xml:space="preserve"> imposes obligations on the Commonwealth to make payments within maximum payment terms, which will depend </w:t>
      </w:r>
      <w:r>
        <w:t>on the applicability of the Pan-European Public Procurement On-Line (PEPPOL) framework. The maximum payment term will either be:</w:t>
      </w:r>
    </w:p>
    <w:p w14:paraId="180986B6" w14:textId="77777777" w:rsidR="00BF4EFB" w:rsidRDefault="00BF4EFB" w:rsidP="00BF4EFB">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4081AD70" w14:textId="77777777" w:rsidR="00BF4EFB" w:rsidRDefault="00BF4EFB" w:rsidP="00BF4EFB">
      <w:pPr>
        <w:pStyle w:val="NoteToTenderersBullets-ASDEFCON"/>
      </w:pPr>
      <w:r>
        <w:t>20 days where the PEPPOL framework does not apply.</w:t>
      </w:r>
    </w:p>
    <w:p w14:paraId="49E779CE" w14:textId="77777777" w:rsidR="00BF4EFB" w:rsidRDefault="00BF4EFB" w:rsidP="00BF4EFB">
      <w:pPr>
        <w:pStyle w:val="NoteToTenderers-ASDEFCON"/>
        <w:rPr>
          <w:lang w:eastAsia="zh-CN"/>
        </w:rPr>
      </w:pPr>
      <w:r>
        <w:t xml:space="preserve"> </w:t>
      </w:r>
      <w:r>
        <w:rPr>
          <w:lang w:eastAsia="zh-CN"/>
        </w:rPr>
        <w:t>Further i</w:t>
      </w:r>
      <w:r w:rsidRPr="00D01A18">
        <w:rPr>
          <w:lang w:eastAsia="zh-CN"/>
        </w:rPr>
        <w:t>nformation on the Pay On-Time Policy is available at:</w:t>
      </w:r>
    </w:p>
    <w:p w14:paraId="50389EB0" w14:textId="552D5D48" w:rsidR="00BF4EFB" w:rsidRDefault="0052002C" w:rsidP="00CF7D4A">
      <w:pPr>
        <w:pStyle w:val="NoteToTenderersBullets-ASDEFCON"/>
      </w:pPr>
      <w:hyperlink r:id="rId20" w:history="1">
        <w:r w:rsidR="00BF4EFB">
          <w:rPr>
            <w:rStyle w:val="Hyperlink"/>
          </w:rPr>
          <w:t>https://www.finance.gov.au/publications/resource-management-guides/supplier-pay-time-or-pay-interest-policy-rmg-417</w:t>
        </w:r>
      </w:hyperlink>
    </w:p>
    <w:p w14:paraId="5CF01F6D" w14:textId="44001C8E" w:rsidR="00BF4EFB" w:rsidRDefault="00A6643A" w:rsidP="00A6643A">
      <w:pPr>
        <w:pStyle w:val="ATTANNLV2-ASDEFCON"/>
      </w:pPr>
      <w:r w:rsidRPr="008429B9">
        <w:t>Tenderers</w:t>
      </w:r>
      <w:r>
        <w:t xml:space="preserve"> </w:t>
      </w:r>
      <w:r w:rsidRPr="008429B9">
        <w:t>are</w:t>
      </w:r>
      <w:r>
        <w:t xml:space="preserve"> </w:t>
      </w:r>
      <w:r w:rsidRPr="008429B9">
        <w:t>to</w:t>
      </w:r>
      <w:r>
        <w:t xml:space="preserve"> identify </w:t>
      </w:r>
      <w:r w:rsidRPr="008429B9">
        <w:t>whether</w:t>
      </w:r>
      <w:r>
        <w:t xml:space="preserve"> </w:t>
      </w:r>
      <w:r w:rsidRPr="008429B9">
        <w:t>or</w:t>
      </w:r>
      <w:r>
        <w:t xml:space="preserve"> </w:t>
      </w:r>
      <w:r w:rsidRPr="008429B9">
        <w:t>not</w:t>
      </w:r>
      <w:r>
        <w:t xml:space="preserve"> </w:t>
      </w:r>
      <w:r w:rsidRPr="008429B9">
        <w:t>the</w:t>
      </w:r>
      <w:r>
        <w:t xml:space="preserve"> </w:t>
      </w:r>
      <w:r w:rsidRPr="008429B9">
        <w:t>Tenderer</w:t>
      </w:r>
      <w:r>
        <w:t xml:space="preserve"> has the capability to use electronic invoicing through the </w:t>
      </w:r>
      <w:r w:rsidRPr="00801DDA">
        <w:t>Pan-European Public Procurement On-Line (PEPPOL) framework</w:t>
      </w:r>
      <w:r>
        <w:t xml:space="preserve"> by ticking the appropriate box in the RFT Proforma</w:t>
      </w:r>
      <w:r w:rsidR="00BF4EFB" w:rsidRPr="00FB36F0">
        <w:t>.</w:t>
      </w:r>
      <w:del w:id="542" w:author="Prabhu, Akshata MS" w:date="2024-08-23T08:02:00Z">
        <w:r w:rsidR="00BF4EFB">
          <w:delText xml:space="preserve"> </w:delText>
        </w:r>
      </w:del>
    </w:p>
    <w:p w14:paraId="5354531E" w14:textId="77777777" w:rsidR="007E46A1" w:rsidRPr="009754BB" w:rsidRDefault="00992FE7" w:rsidP="00581809">
      <w:pPr>
        <w:pStyle w:val="ATTANNLV1-ASDEFCON"/>
        <w:rPr>
          <w:del w:id="543" w:author="Prabhu, Akshata MS" w:date="2024-08-23T08:02:00Z"/>
        </w:rPr>
      </w:pPr>
      <w:bookmarkStart w:id="544" w:name="_Toc152605144"/>
      <w:del w:id="545" w:author="Prabhu, Akshata MS" w:date="2024-08-23T08:02:00Z">
        <w:r>
          <w:delText>TENDERER DECLARATION (CORE)</w:delText>
        </w:r>
        <w:bookmarkEnd w:id="544"/>
      </w:del>
    </w:p>
    <w:p w14:paraId="02C63775" w14:textId="55779004" w:rsidR="007E46A1" w:rsidRPr="009754BB" w:rsidRDefault="00BA29C7" w:rsidP="00581809">
      <w:pPr>
        <w:pStyle w:val="ATTANNLV1-ASDEFCON"/>
        <w:rPr>
          <w:ins w:id="546" w:author="Prabhu, Akshata MS" w:date="2024-08-23T08:02:00Z"/>
        </w:rPr>
      </w:pPr>
      <w:bookmarkStart w:id="547" w:name="_Toc175231799"/>
      <w:ins w:id="548" w:author="Prabhu, Akshata MS" w:date="2024-08-23T08:02:00Z">
        <w:r w:rsidRPr="009754BB">
          <w:t>Tenderer Declaration</w:t>
        </w:r>
        <w:r w:rsidR="007B67A3" w:rsidRPr="009754BB">
          <w:t xml:space="preserve"> (</w:t>
        </w:r>
        <w:r w:rsidR="0073230D">
          <w:t>C</w:t>
        </w:r>
        <w:r w:rsidR="001B55FE" w:rsidRPr="009754BB">
          <w:t>ore</w:t>
        </w:r>
        <w:r w:rsidR="007B67A3" w:rsidRPr="009754BB">
          <w:t>)</w:t>
        </w:r>
        <w:bookmarkEnd w:id="453"/>
        <w:bookmarkEnd w:id="454"/>
        <w:bookmarkEnd w:id="455"/>
        <w:bookmarkEnd w:id="456"/>
        <w:bookmarkEnd w:id="512"/>
        <w:bookmarkEnd w:id="522"/>
        <w:bookmarkEnd w:id="523"/>
        <w:bookmarkEnd w:id="547"/>
      </w:ins>
    </w:p>
    <w:p w14:paraId="094A3B7B" w14:textId="77777777" w:rsidR="00BA29C7" w:rsidRPr="009754BB" w:rsidRDefault="00BA29C7" w:rsidP="009A450C">
      <w:pPr>
        <w:pStyle w:val="ATTANNLV2-ASDEFCON"/>
      </w:pPr>
      <w:r w:rsidRPr="009754BB">
        <w:t xml:space="preserve">Tenderers </w:t>
      </w:r>
      <w:r w:rsidR="00DF579B" w:rsidRPr="009754BB">
        <w:t>are to</w:t>
      </w:r>
      <w:r w:rsidRPr="009754BB">
        <w:t xml:space="preserve"> provide a declaration </w:t>
      </w:r>
      <w:r w:rsidR="00F44B3B" w:rsidRPr="009754BB">
        <w:t>confirming the following matters</w:t>
      </w:r>
      <w:r w:rsidR="00707E7F" w:rsidRPr="009754BB">
        <w:t xml:space="preserve"> (f</w:t>
      </w:r>
      <w:r w:rsidRPr="009754BB">
        <w:t xml:space="preserve">ailure to complete the </w:t>
      </w:r>
      <w:r w:rsidR="00EF0B3D" w:rsidRPr="009754BB">
        <w:t>tenderer declaration</w:t>
      </w:r>
      <w:r w:rsidRPr="009754BB">
        <w:t xml:space="preserve"> </w:t>
      </w:r>
      <w:r w:rsidR="00EF0B3D" w:rsidRPr="009754BB">
        <w:t xml:space="preserve">in the RFT Proforma </w:t>
      </w:r>
      <w:r w:rsidRPr="009754BB">
        <w:t>may result in a tender being excluded from further consideration</w:t>
      </w:r>
      <w:r w:rsidR="00707E7F" w:rsidRPr="009754BB">
        <w:t>)</w:t>
      </w:r>
      <w:r w:rsidR="001F56E7" w:rsidRPr="009754BB">
        <w:t>:</w:t>
      </w:r>
    </w:p>
    <w:p w14:paraId="7FD88518" w14:textId="6AEA98FE" w:rsidR="00385B44" w:rsidRPr="009754BB" w:rsidRDefault="000533A3" w:rsidP="009A450C">
      <w:pPr>
        <w:pStyle w:val="ATTANNLV3-ASDEFCON"/>
      </w:pPr>
      <w:bookmarkStart w:id="549" w:name="_Ref81320780"/>
      <w:r w:rsidRPr="009754BB">
        <w:t>t</w:t>
      </w:r>
      <w:r w:rsidR="00385B44" w:rsidRPr="009754BB">
        <w:t>he tenderer will not provide Supplies containing Asbestos Containing Material and will not take Asbestos Containing Material onto Commonwealth premises in connection with providing the Supplies;</w:t>
      </w:r>
      <w:r w:rsidR="009F3694" w:rsidRPr="009754BB">
        <w:t xml:space="preserve"> </w:t>
      </w:r>
      <w:bookmarkEnd w:id="549"/>
    </w:p>
    <w:p w14:paraId="235F0477" w14:textId="77777777" w:rsidR="00360652" w:rsidRDefault="00DF08F1" w:rsidP="009A450C">
      <w:pPr>
        <w:pStyle w:val="ATTANNLV3-ASDEFCON"/>
      </w:pPr>
      <w:bookmarkStart w:id="550" w:name="_Ref81320796"/>
      <w:r w:rsidRPr="009754BB">
        <w:t>the tenderer does not have any judicial decisions against it (excluding decisions under appeal or instances where the period for appeal or payment/settlement has not expired) relating to unpaid employee entitlements where the entitlements remain unpaid</w:t>
      </w:r>
      <w:r w:rsidR="00360652">
        <w:t>;</w:t>
      </w:r>
      <w:bookmarkEnd w:id="550"/>
    </w:p>
    <w:p w14:paraId="2CDF8675" w14:textId="65059670" w:rsidR="00360652" w:rsidRPr="00616E66" w:rsidRDefault="00360652" w:rsidP="00360652">
      <w:pPr>
        <w:pStyle w:val="NoteToDrafters-ASDEFCON"/>
      </w:pPr>
      <w:r w:rsidRPr="00616E66">
        <w:t xml:space="preserve">Note to drafters:  </w:t>
      </w:r>
      <w:r>
        <w:t xml:space="preserve">Include clause </w:t>
      </w:r>
      <w:r w:rsidR="005270ED">
        <w:t>24.1(c) if</w:t>
      </w:r>
      <w:r>
        <w:t xml:space="preserve"> the PT PCP clauses are included in clause </w:t>
      </w:r>
      <w:r w:rsidR="00A362CE">
        <w:t>10.3</w:t>
      </w:r>
      <w:r>
        <w:t xml:space="preserve"> of the </w:t>
      </w:r>
      <w:del w:id="551" w:author="Prabhu, Akshata MS" w:date="2024-08-23T08:02:00Z">
        <w:r>
          <w:delText>COC</w:delText>
        </w:r>
      </w:del>
      <w:ins w:id="552" w:author="Prabhu, Akshata MS" w:date="2024-08-23T08:02:00Z">
        <w:r w:rsidR="00512E7E">
          <w:t>COD</w:t>
        </w:r>
      </w:ins>
      <w:r w:rsidRPr="00616E66">
        <w:t>.</w:t>
      </w:r>
    </w:p>
    <w:p w14:paraId="1635F2C0" w14:textId="2D605D7B" w:rsidR="00360652" w:rsidRDefault="00360652" w:rsidP="00360652">
      <w:pPr>
        <w:pStyle w:val="NoteToTenderers-ASDEFCON"/>
      </w:pPr>
      <w:r w:rsidRPr="00616E66">
        <w:t xml:space="preserve">Note to tenderers:  Tenderers </w:t>
      </w:r>
      <w:r>
        <w:t>are to include the following clause if the tenderer is a Reporting Entity and clauses 10.3.2 – 10.3.</w:t>
      </w:r>
      <w:r w:rsidR="004749AA">
        <w:t>6</w:t>
      </w:r>
      <w:r>
        <w:t xml:space="preserve"> have been included in the COD</w:t>
      </w:r>
      <w:r w:rsidRPr="00616E66">
        <w:t>.</w:t>
      </w:r>
    </w:p>
    <w:p w14:paraId="2EAE64BA" w14:textId="22694026" w:rsidR="00360652" w:rsidRPr="005D0A64" w:rsidRDefault="0048620C" w:rsidP="00660A1B">
      <w:pPr>
        <w:pStyle w:val="ATTANNLV3-ASDEFCON"/>
      </w:pPr>
      <w:del w:id="553" w:author="Prabhu, Akshata MS" w:date="2024-08-23T08:02:00Z">
        <w:r>
          <w:delText>t</w:delText>
        </w:r>
        <w:r w:rsidR="00360652" w:rsidRPr="00660A1B">
          <w:delText>he</w:delText>
        </w:r>
      </w:del>
      <w:ins w:id="554" w:author="Prabhu, Akshata MS" w:date="2024-08-23T08:02:00Z">
        <w:r w:rsidR="00360652" w:rsidRPr="00660A1B">
          <w:t>The</w:t>
        </w:r>
      </w:ins>
      <w:r w:rsidR="00360652" w:rsidRPr="00360652">
        <w:t xml:space="preserve"> t</w:t>
      </w:r>
      <w:r w:rsidR="00360652" w:rsidRPr="00660A1B">
        <w:t xml:space="preserve">enderer undertakes that if, in anticipation of entering into a resultant </w:t>
      </w:r>
      <w:r w:rsidR="00577A58">
        <w:t>Deed</w:t>
      </w:r>
      <w:r w:rsidR="00360652" w:rsidRPr="00660A1B">
        <w:t xml:space="preserve"> with the Commonwealth, it enters into a Reporting Entity Subcontract, the tenderer shall include in that subcontract:</w:t>
      </w:r>
    </w:p>
    <w:p w14:paraId="735AF727" w14:textId="77777777" w:rsidR="00360652" w:rsidRPr="005D0A64" w:rsidRDefault="00360652" w:rsidP="00660A1B">
      <w:pPr>
        <w:pStyle w:val="ATTANNLV4-ASDEFCON"/>
      </w:pPr>
      <w:r>
        <w:t xml:space="preserve">an </w:t>
      </w:r>
      <w:r w:rsidRPr="005D0A64">
        <w:t>obligation</w:t>
      </w:r>
      <w:r>
        <w:t xml:space="preserve"> to comply with the Payment Times Procurement Connected Policy (</w:t>
      </w:r>
      <w:r w:rsidRPr="00FB36F0">
        <w:t>PT PCP</w:t>
      </w:r>
      <w:r>
        <w:t>)</w:t>
      </w:r>
      <w:r w:rsidRPr="005D0A64">
        <w:t>; and</w:t>
      </w:r>
    </w:p>
    <w:p w14:paraId="03C88D3B" w14:textId="77777777" w:rsidR="00360652" w:rsidRPr="0052002C" w:rsidRDefault="00360652" w:rsidP="00660A1B">
      <w:pPr>
        <w:pStyle w:val="ATTANNLV4-ASDEFCON"/>
        <w:rPr>
          <w:i/>
        </w:rPr>
      </w:pPr>
      <w:bookmarkStart w:id="555" w:name="_Ref80007088"/>
      <w:r w:rsidRPr="00FB36F0">
        <w:t>us</w:t>
      </w:r>
      <w:r>
        <w:t>ing</w:t>
      </w:r>
      <w:r w:rsidRPr="00FB36F0">
        <w:t xml:space="preserve"> </w:t>
      </w:r>
      <w:r>
        <w:t xml:space="preserve">its </w:t>
      </w:r>
      <w:r w:rsidRPr="00FB36F0">
        <w:t>reasonable endeavours</w:t>
      </w:r>
      <w:r>
        <w:t xml:space="preserve">, </w:t>
      </w:r>
      <w:r w:rsidRPr="00FB36F0">
        <w:t xml:space="preserve">a requirement that if the Reporting Entity Subcontractor in turn enters into a Reporting Entity Subcontract, then that subcontract </w:t>
      </w:r>
      <w:r>
        <w:t>shall</w:t>
      </w:r>
      <w:r w:rsidRPr="00FB36F0">
        <w:t xml:space="preserve"> include:</w:t>
      </w:r>
      <w:bookmarkEnd w:id="555"/>
    </w:p>
    <w:p w14:paraId="3FDEBFDD" w14:textId="3ACEB624" w:rsidR="00360652" w:rsidRPr="005E1367" w:rsidRDefault="00360652" w:rsidP="0052002C">
      <w:pPr>
        <w:pStyle w:val="ATTANNLV4-ASDEFCON"/>
        <w:numPr>
          <w:ilvl w:val="4"/>
          <w:numId w:val="44"/>
        </w:numPr>
      </w:pPr>
      <w:ins w:id="556" w:author="Prabhu, Akshata MS" w:date="2024-08-23T08:02:00Z">
        <w:r>
          <w:t xml:space="preserve">A. </w:t>
        </w:r>
      </w:ins>
      <w:r w:rsidRPr="00FB36F0">
        <w:t>obligations equivalent to those in clause</w:t>
      </w:r>
      <w:r>
        <w:t xml:space="preserve"> </w:t>
      </w:r>
      <w:del w:id="557" w:author="Prabhu, Akshata MS" w:date="2024-08-23T08:02:00Z">
        <w:r w:rsidR="00604988" w:rsidRPr="0048620C">
          <w:fldChar w:fldCharType="begin"/>
        </w:r>
        <w:r w:rsidR="00604988" w:rsidRPr="00AA3AE3">
          <w:delInstrText xml:space="preserve"> REF _Ref81320780 \w \h </w:delInstrText>
        </w:r>
        <w:r w:rsidR="0048620C" w:rsidRPr="004F4142">
          <w:delInstrText xml:space="preserve"> \* MERGEFORMAT </w:delInstrText>
        </w:r>
        <w:r w:rsidR="00604988" w:rsidRPr="0048620C">
          <w:fldChar w:fldCharType="separate"/>
        </w:r>
        <w:r w:rsidR="00C841DC">
          <w:delText>25.1a</w:delText>
        </w:r>
        <w:r w:rsidR="00604988" w:rsidRPr="0048620C">
          <w:fldChar w:fldCharType="end"/>
        </w:r>
      </w:del>
      <w:ins w:id="558" w:author="Prabhu, Akshata MS" w:date="2024-08-23T08:02:00Z">
        <w:r w:rsidR="00604988">
          <w:fldChar w:fldCharType="begin"/>
        </w:r>
        <w:r w:rsidR="00604988">
          <w:instrText xml:space="preserve"> REF _Ref81320780 \w \h </w:instrText>
        </w:r>
        <w:r w:rsidR="00604988">
          <w:fldChar w:fldCharType="separate"/>
        </w:r>
        <w:r w:rsidR="00045AF6">
          <w:t>25.1a</w:t>
        </w:r>
        <w:r w:rsidR="00604988">
          <w:fldChar w:fldCharType="end"/>
        </w:r>
      </w:ins>
      <w:r w:rsidRPr="00FB36F0">
        <w:t>; and</w:t>
      </w:r>
    </w:p>
    <w:p w14:paraId="3076EF62" w14:textId="36B58BCE" w:rsidR="00DF08F1" w:rsidRPr="0052002C" w:rsidRDefault="00360652" w:rsidP="0052002C">
      <w:pPr>
        <w:pStyle w:val="ATTANNLV4-ASDEFCON"/>
        <w:numPr>
          <w:ilvl w:val="4"/>
          <w:numId w:val="44"/>
        </w:numPr>
        <w:rPr>
          <w:i/>
        </w:rPr>
      </w:pPr>
      <w:ins w:id="559" w:author="Prabhu, Akshata MS" w:date="2024-08-23T08:02:00Z">
        <w:r>
          <w:t xml:space="preserve">B. </w:t>
        </w:r>
      </w:ins>
      <w:r w:rsidRPr="00FB36F0">
        <w:t xml:space="preserve">obligations equivalent to this </w:t>
      </w:r>
      <w:del w:id="560" w:author="Prabhu, Akshata MS" w:date="2024-08-23T08:02:00Z">
        <w:r w:rsidRPr="0048620C">
          <w:fldChar w:fldCharType="begin"/>
        </w:r>
        <w:r w:rsidRPr="00AA3AE3">
          <w:delInstrText xml:space="preserve"> REF _Ref80007088 \w \h </w:delInstrText>
        </w:r>
        <w:r w:rsidR="0048620C" w:rsidRPr="004F4142">
          <w:delInstrText xml:space="preserve"> \* MERGEFORMAT </w:delInstrText>
        </w:r>
        <w:r w:rsidRPr="0048620C">
          <w:fldChar w:fldCharType="separate"/>
        </w:r>
        <w:r w:rsidR="00C841DC">
          <w:delText>25.1c(ii)</w:delText>
        </w:r>
        <w:r w:rsidRPr="0048620C">
          <w:fldChar w:fldCharType="end"/>
        </w:r>
      </w:del>
      <w:ins w:id="561" w:author="Prabhu, Akshata MS" w:date="2024-08-23T08:02:00Z">
        <w:r>
          <w:fldChar w:fldCharType="begin"/>
        </w:r>
        <w:r>
          <w:instrText xml:space="preserve"> REF _Ref80007088 \w \h </w:instrText>
        </w:r>
        <w:r>
          <w:fldChar w:fldCharType="separate"/>
        </w:r>
        <w:r w:rsidR="00045AF6">
          <w:t>25.1c(ii)</w:t>
        </w:r>
        <w:r>
          <w:fldChar w:fldCharType="end"/>
        </w:r>
      </w:ins>
      <w:r w:rsidRPr="00FB36F0">
        <w:t xml:space="preserve"> (such that the obligations in this clause </w:t>
      </w:r>
      <w:del w:id="562" w:author="Prabhu, Akshata MS" w:date="2024-08-23T08:02:00Z">
        <w:r w:rsidR="00604988" w:rsidRPr="0048620C">
          <w:fldChar w:fldCharType="begin"/>
        </w:r>
        <w:r w:rsidR="00604988" w:rsidRPr="00AA3AE3">
          <w:delInstrText xml:space="preserve"> REF _Ref81320796 \w \h </w:delInstrText>
        </w:r>
        <w:r w:rsidR="0048620C" w:rsidRPr="004F4142">
          <w:delInstrText xml:space="preserve"> \* MERGEFORMAT </w:delInstrText>
        </w:r>
        <w:r w:rsidR="00604988" w:rsidRPr="0048620C">
          <w:fldChar w:fldCharType="separate"/>
        </w:r>
        <w:r w:rsidR="00C841DC">
          <w:delText>25.1b</w:delText>
        </w:r>
        <w:r w:rsidR="00604988" w:rsidRPr="0048620C">
          <w:fldChar w:fldCharType="end"/>
        </w:r>
      </w:del>
      <w:ins w:id="563" w:author="Prabhu, Akshata MS" w:date="2024-08-23T08:02:00Z">
        <w:r w:rsidR="00604988">
          <w:fldChar w:fldCharType="begin"/>
        </w:r>
        <w:r w:rsidR="00604988">
          <w:instrText xml:space="preserve"> REF _Ref81320796 \w \h </w:instrText>
        </w:r>
        <w:r w:rsidR="00604988">
          <w:fldChar w:fldCharType="separate"/>
        </w:r>
        <w:r w:rsidR="00045AF6">
          <w:t>25.1b</w:t>
        </w:r>
        <w:r w:rsidR="00604988">
          <w:fldChar w:fldCharType="end"/>
        </w:r>
      </w:ins>
      <w:r>
        <w:t xml:space="preserve"> </w:t>
      </w:r>
      <w:r w:rsidRPr="00FB36F0">
        <w:t xml:space="preserve">are to continue to be </w:t>
      </w:r>
      <w:r>
        <w:t>flowed</w:t>
      </w:r>
      <w:r w:rsidRPr="00FB36F0">
        <w:t xml:space="preserve"> down the supply chain to all R</w:t>
      </w:r>
      <w:r>
        <w:t>eporting Entity Subcontractors)</w:t>
      </w:r>
      <w:r w:rsidR="009F3694" w:rsidRPr="009754BB">
        <w:t>.</w:t>
      </w:r>
    </w:p>
    <w:p w14:paraId="5DCA4F1A" w14:textId="77777777" w:rsidR="00BA29C7" w:rsidRPr="009754BB" w:rsidRDefault="00BA29C7" w:rsidP="009A450C">
      <w:pPr>
        <w:pStyle w:val="ATTANNLV2-ASDEFCON"/>
      </w:pPr>
      <w:r w:rsidRPr="009754BB">
        <w:t>By completing and submitting th</w:t>
      </w:r>
      <w:r w:rsidR="00EF0B3D" w:rsidRPr="009754BB">
        <w:t>e</w:t>
      </w:r>
      <w:r w:rsidRPr="009754BB">
        <w:t xml:space="preserve"> declaration</w:t>
      </w:r>
      <w:r w:rsidR="00397972" w:rsidRPr="009754BB">
        <w:t xml:space="preserve"> in the RFT Proforma,</w:t>
      </w:r>
      <w:r w:rsidRPr="009754BB">
        <w:t xml:space="preserve"> the </w:t>
      </w:r>
      <w:r w:rsidR="002E0E62" w:rsidRPr="009754BB">
        <w:t xml:space="preserve">tenderer </w:t>
      </w:r>
      <w:r w:rsidRPr="009754BB">
        <w:t>agrees that the Department of Defence may provide any information collected or provided during the course of this process to other Commonwealth Agencies or regulatory bodies.</w:t>
      </w:r>
    </w:p>
    <w:p w14:paraId="6DC133A0" w14:textId="77777777" w:rsidR="00A6368E" w:rsidRPr="00A6368E" w:rsidRDefault="00A6368E" w:rsidP="00A6368E">
      <w:pPr>
        <w:pStyle w:val="ATTANNLV1-ASDEFCON"/>
        <w:rPr>
          <w:del w:id="564" w:author="Prabhu, Akshata MS" w:date="2024-08-23T08:02:00Z"/>
        </w:rPr>
      </w:pPr>
      <w:bookmarkStart w:id="565" w:name="_Ref143600514"/>
      <w:bookmarkStart w:id="566" w:name="_Toc152605145"/>
      <w:del w:id="567" w:author="Prabhu, Akshata MS" w:date="2024-08-23T08:02:00Z">
        <w:r w:rsidRPr="00660A1B">
          <w:delText>AUSTRALIAN INDUSTRY CAPABILITY (OPTIONAL)</w:delText>
        </w:r>
        <w:bookmarkEnd w:id="565"/>
        <w:bookmarkEnd w:id="566"/>
      </w:del>
    </w:p>
    <w:p w14:paraId="7D7B97AF" w14:textId="25C96580" w:rsidR="00A6368E" w:rsidRPr="00A6368E" w:rsidRDefault="00BA7473" w:rsidP="00A6368E">
      <w:pPr>
        <w:pStyle w:val="ATTANNLV1-ASDEFCON"/>
        <w:rPr>
          <w:ins w:id="568" w:author="Prabhu, Akshata MS" w:date="2024-08-23T08:02:00Z"/>
        </w:rPr>
      </w:pPr>
      <w:bookmarkStart w:id="569" w:name="_Toc175231800"/>
      <w:ins w:id="570" w:author="Prabhu, Akshata MS" w:date="2024-08-23T08:02:00Z">
        <w:r>
          <w:t>Australian Industry Capability</w:t>
        </w:r>
        <w:r w:rsidR="00A6368E" w:rsidRPr="00660A1B">
          <w:t xml:space="preserve"> (</w:t>
        </w:r>
        <w:r>
          <w:t>Optional</w:t>
        </w:r>
        <w:r w:rsidR="00A6368E" w:rsidRPr="00660A1B">
          <w:t>)</w:t>
        </w:r>
        <w:bookmarkEnd w:id="569"/>
      </w:ins>
    </w:p>
    <w:p w14:paraId="27B435B6" w14:textId="50DCA69C" w:rsidR="006D0E7A" w:rsidRDefault="006D0E7A" w:rsidP="0052002C">
      <w:pPr>
        <w:pStyle w:val="NoteToDrafters-ASDEFCON"/>
      </w:pPr>
      <w:r>
        <w:t>Note to drafters: If  an AIC program will apply to any resultant Contract, then Australian Industry Capability (AIC) requirements will need to be inserted.</w:t>
      </w:r>
      <w:del w:id="571" w:author="Prabhu, Akshata MS" w:date="2024-08-23T08:02:00Z">
        <w:r w:rsidR="00A6368E">
          <w:rPr>
            <w:rFonts w:cs="Arial"/>
            <w:szCs w:val="20"/>
          </w:rPr>
          <w:delText> </w:delText>
        </w:r>
      </w:del>
      <w:ins w:id="572" w:author="Prabhu, Akshata MS" w:date="2024-08-23T08:02:00Z">
        <w:r>
          <w:t xml:space="preserve"> </w:t>
        </w:r>
      </w:ins>
      <w:r>
        <w:t xml:space="preserve"> Refer to COD clause 4 for more details on including an AIC program.</w:t>
      </w:r>
      <w:del w:id="573" w:author="Prabhu, Akshata MS" w:date="2024-08-23T08:02:00Z">
        <w:r w:rsidR="00D208E4">
          <w:rPr>
            <w:rFonts w:cs="Arial"/>
            <w:szCs w:val="20"/>
          </w:rPr>
          <w:delText xml:space="preserve"> </w:delText>
        </w:r>
      </w:del>
    </w:p>
    <w:p w14:paraId="70C41D53" w14:textId="3BF08F08" w:rsidR="00A6368E" w:rsidRDefault="006D0E7A" w:rsidP="006D0E7A">
      <w:pPr>
        <w:pStyle w:val="NoteToDrafters-ASDEFCON"/>
        <w:keepNext w:val="0"/>
      </w:pPr>
      <w:r>
        <w:t>If  an AIC program is not required, the heading should be retained and ‘(Not Used)’ added at the end of the heading</w:t>
      </w:r>
      <w:r w:rsidR="00EC56D3">
        <w:t>.</w:t>
      </w:r>
      <w:del w:id="574" w:author="Prabhu, Akshata MS" w:date="2024-08-23T08:02:00Z">
        <w:r w:rsidR="00D208E4">
          <w:delText xml:space="preserve">  </w:delText>
        </w:r>
      </w:del>
    </w:p>
    <w:p w14:paraId="16ABF003" w14:textId="77777777" w:rsidR="0048620C" w:rsidRDefault="00842BE7" w:rsidP="004F4142">
      <w:pPr>
        <w:pStyle w:val="ATTANNLV1-ASDEFCON"/>
        <w:rPr>
          <w:del w:id="575" w:author="Prabhu, Akshata MS" w:date="2024-08-23T08:02:00Z"/>
        </w:rPr>
      </w:pPr>
      <w:bookmarkStart w:id="576" w:name="_Toc152605146"/>
      <w:bookmarkStart w:id="577" w:name="_Toc175231801"/>
      <w:del w:id="578" w:author="Prabhu, Akshata MS" w:date="2024-08-23T08:02:00Z">
        <w:r>
          <w:delText>COUNTRY OF TAX RESIDENCY (</w:delText>
        </w:r>
        <w:r w:rsidR="0085453D">
          <w:delText>OPTIONAL</w:delText>
        </w:r>
        <w:r>
          <w:delText>)</w:delText>
        </w:r>
      </w:del>
    </w:p>
    <w:p w14:paraId="509FB50C" w14:textId="2ADC117F" w:rsidR="006D0E7A" w:rsidRDefault="00512E7E" w:rsidP="006D0E7A">
      <w:pPr>
        <w:pStyle w:val="ATTANNLV1-ASDEFCON"/>
        <w:rPr>
          <w:ins w:id="579" w:author="Prabhu, Akshata MS" w:date="2024-08-23T08:02:00Z"/>
        </w:rPr>
      </w:pPr>
      <w:ins w:id="580" w:author="Prabhu, Akshata MS" w:date="2024-08-23T08:02:00Z">
        <w:r>
          <w:t>Country of Tax Residency</w:t>
        </w:r>
        <w:r w:rsidR="006D0E7A">
          <w:t xml:space="preserve"> (</w:t>
        </w:r>
        <w:r>
          <w:t>Optional</w:t>
        </w:r>
        <w:r w:rsidR="006D0E7A">
          <w:t>)</w:t>
        </w:r>
        <w:bookmarkEnd w:id="576"/>
        <w:bookmarkEnd w:id="577"/>
      </w:ins>
    </w:p>
    <w:p w14:paraId="19F1664D" w14:textId="77777777" w:rsidR="006D0E7A" w:rsidRDefault="006D0E7A" w:rsidP="006D0E7A">
      <w:pPr>
        <w:pStyle w:val="NoteToDrafters-ASDEFCON"/>
      </w:pPr>
      <w:r>
        <w:t xml:space="preserve">Note to drafters:  </w:t>
      </w:r>
      <w:r w:rsidRPr="0085453D">
        <w:t xml:space="preserve">These clauses must be included if </w:t>
      </w:r>
      <w:r>
        <w:t>the</w:t>
      </w:r>
      <w:r w:rsidRPr="0085453D">
        <w:t xml:space="preserve"> procurement is valued at over $200,000 (GST Inclusive).</w:t>
      </w:r>
    </w:p>
    <w:p w14:paraId="5CEE62C0" w14:textId="77777777" w:rsidR="006D0E7A" w:rsidRDefault="006D0E7A" w:rsidP="006D0E7A">
      <w:pPr>
        <w:pStyle w:val="NoteToTenderers-ASDEFCON"/>
      </w:pPr>
      <w:r>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404F443B" w14:textId="77777777" w:rsidR="006D0E7A" w:rsidRDefault="0052002C" w:rsidP="006D0E7A">
      <w:pPr>
        <w:pStyle w:val="NoteToTenderersBullets-ASDEFCON"/>
      </w:pPr>
      <w:hyperlink r:id="rId21" w:history="1">
        <w:r w:rsidR="006D0E7A" w:rsidRPr="00630E87">
          <w:rPr>
            <w:rStyle w:val="Hyperlink"/>
          </w:rPr>
          <w:t>https://treasury.gov.au/policy-topics/taxation/country-tax-residency-disclosures</w:t>
        </w:r>
      </w:hyperlink>
      <w:r w:rsidR="006D0E7A">
        <w:t>;</w:t>
      </w:r>
    </w:p>
    <w:p w14:paraId="3BF9552A" w14:textId="77777777" w:rsidR="006D0E7A" w:rsidRDefault="0052002C" w:rsidP="006D0E7A">
      <w:pPr>
        <w:pStyle w:val="NoteToTenderersBullets-ASDEFCON"/>
      </w:pPr>
      <w:hyperlink r:id="rId22" w:history="1">
        <w:r w:rsidR="006D0E7A" w:rsidRPr="00630E87">
          <w:rPr>
            <w:rStyle w:val="Hyperlink"/>
          </w:rPr>
          <w:t>https://www.finance.gov.au/business/buyaustralianplan</w:t>
        </w:r>
      </w:hyperlink>
      <w:r w:rsidR="006D0E7A">
        <w:t>; and</w:t>
      </w:r>
    </w:p>
    <w:p w14:paraId="6744FBE8" w14:textId="77777777" w:rsidR="006D0E7A" w:rsidRDefault="0052002C" w:rsidP="006D0E7A">
      <w:pPr>
        <w:pStyle w:val="NoteToTenderersBullets-ASDEFCON"/>
      </w:pPr>
      <w:hyperlink r:id="rId23" w:history="1">
        <w:r w:rsidR="006D0E7A">
          <w:rPr>
            <w:rStyle w:val="Hyperlink"/>
          </w:rPr>
          <w:t>https://www.ato.gov.au/businesses-and-organisations/international-tax-for-business/working-out-your-residency</w:t>
        </w:r>
      </w:hyperlink>
      <w:r w:rsidR="006D0E7A">
        <w:t>.</w:t>
      </w:r>
    </w:p>
    <w:p w14:paraId="5C80D057" w14:textId="77777777" w:rsidR="006D0E7A" w:rsidRDefault="006D0E7A" w:rsidP="006D0E7A">
      <w:pPr>
        <w:pStyle w:val="NoteToTenderersBullets-ASDEFCON"/>
        <w:numPr>
          <w:ilvl w:val="0"/>
          <w:numId w:val="0"/>
        </w:numPr>
      </w:pPr>
      <w:r>
        <w:t xml:space="preserve">This information will not be used to exclude a potential tenderer from further participation in the RFT process.  </w:t>
      </w:r>
      <w:r w:rsidRPr="00B5369C">
        <w:t xml:space="preserve">Queries relating to the collection and use of </w:t>
      </w:r>
      <w:r>
        <w:t xml:space="preserve">data identifying </w:t>
      </w:r>
      <w:r w:rsidRPr="00B5369C">
        <w:t xml:space="preserve">an entity’s country of tax residency can be directed to the </w:t>
      </w:r>
      <w:r>
        <w:t>Department of the</w:t>
      </w:r>
      <w:r w:rsidRPr="00B5369C">
        <w:t xml:space="preserve"> Treasury at</w:t>
      </w:r>
      <w:r>
        <w:t>:</w:t>
      </w:r>
    </w:p>
    <w:p w14:paraId="54C58A5F" w14:textId="77777777" w:rsidR="006D0E7A" w:rsidRPr="00046024" w:rsidRDefault="0052002C" w:rsidP="006D0E7A">
      <w:pPr>
        <w:pStyle w:val="NoteToTenderersBullets-ASDEFCON"/>
      </w:pPr>
      <w:hyperlink r:id="rId24" w:history="1">
        <w:r w:rsidR="006D0E7A" w:rsidRPr="003B6CE7">
          <w:rPr>
            <w:rStyle w:val="Hyperlink"/>
          </w:rPr>
          <w:t>MNETaxTransparency@treasury.gov.au</w:t>
        </w:r>
      </w:hyperlink>
      <w:r w:rsidR="006D0E7A" w:rsidRPr="00B5369C">
        <w:t>.</w:t>
      </w:r>
    </w:p>
    <w:p w14:paraId="395A4683" w14:textId="77777777" w:rsidR="006D0E7A" w:rsidRDefault="006D0E7A" w:rsidP="006D0E7A">
      <w:pPr>
        <w:pStyle w:val="ATTANNLV2-ASDEFCON"/>
      </w:pPr>
      <w:bookmarkStart w:id="581" w:name="_Ref143599122"/>
      <w:r>
        <w:t>Tenderers are to provide, in the RFT Proforma:</w:t>
      </w:r>
      <w:bookmarkEnd w:id="581"/>
    </w:p>
    <w:p w14:paraId="574FEDEC" w14:textId="77777777" w:rsidR="006D0E7A" w:rsidRDefault="006D0E7A" w:rsidP="006D0E7A">
      <w:pPr>
        <w:pStyle w:val="ATTANNLV3-ASDEFCON"/>
      </w:pPr>
      <w:r>
        <w:t>the tenderer’s country of tax residency; and</w:t>
      </w:r>
    </w:p>
    <w:p w14:paraId="30676AE0" w14:textId="77777777" w:rsidR="006D0E7A" w:rsidRDefault="006D0E7A" w:rsidP="006D0E7A">
      <w:pPr>
        <w:pStyle w:val="ATTANNLV3-ASDEFCON"/>
      </w:pPr>
      <w:r>
        <w:t>the tenderer’s ultimate parent entity’s country of tax residency.</w:t>
      </w:r>
    </w:p>
    <w:p w14:paraId="0A7BDBAF" w14:textId="77777777" w:rsidR="006D0E7A" w:rsidRDefault="006D0E7A" w:rsidP="006D0E7A">
      <w:pPr>
        <w:pStyle w:val="ATTANNLV2-ASDEFCON"/>
      </w:pPr>
      <w:bookmarkStart w:id="582" w:name="_Ref143599164"/>
      <w:r w:rsidRPr="00842BE7">
        <w:t xml:space="preserve">In responding to clause </w:t>
      </w:r>
      <w:r>
        <w:fldChar w:fldCharType="begin"/>
      </w:r>
      <w:r>
        <w:instrText xml:space="preserve"> REF _Ref143599122 \w \h </w:instrText>
      </w:r>
      <w:r>
        <w:fldChar w:fldCharType="separate"/>
      </w:r>
      <w:r>
        <w:t>27.1</w:t>
      </w:r>
      <w:r>
        <w:fldChar w:fldCharType="end"/>
      </w:r>
      <w:r w:rsidRPr="00842BE7">
        <w:t>, if the tenderer or the tenderer’s ultimate parent entity has multiple tax residencies, each of the countries of which they are a tax resident shall be disclosed.</w:t>
      </w:r>
      <w:bookmarkEnd w:id="582"/>
    </w:p>
    <w:p w14:paraId="222F8BD3" w14:textId="4CA786EA" w:rsidR="006D0E7A" w:rsidRDefault="006D0E7A" w:rsidP="006D0E7A">
      <w:pPr>
        <w:pStyle w:val="ATTANNLV2-ASDEFCON"/>
        <w:rPr>
          <w:ins w:id="583" w:author="Prabhu, Akshata MS" w:date="2024-08-23T08:02:00Z"/>
        </w:rPr>
      </w:pPr>
      <w:r w:rsidRPr="00842BE7">
        <w:t xml:space="preserve">Tie-breaker rules (where an entity is considered a resident of one treaty country only for the purposes of that treaty) are not relevant in determining how to respond to clauses </w:t>
      </w:r>
      <w:r>
        <w:fldChar w:fldCharType="begin"/>
      </w:r>
      <w:r>
        <w:instrText xml:space="preserve"> REF _Ref143599122 \w \h </w:instrText>
      </w:r>
      <w:r>
        <w:fldChar w:fldCharType="separate"/>
      </w:r>
      <w:r>
        <w:t>27.1</w:t>
      </w:r>
      <w:r>
        <w:fldChar w:fldCharType="end"/>
      </w:r>
      <w:r w:rsidRPr="00842BE7">
        <w:t xml:space="preserve"> and </w:t>
      </w:r>
      <w:r>
        <w:fldChar w:fldCharType="begin"/>
      </w:r>
      <w:r>
        <w:instrText xml:space="preserve"> REF _Ref143599164 \w \h </w:instrText>
      </w:r>
      <w:r>
        <w:fldChar w:fldCharType="separate"/>
      </w:r>
      <w:r>
        <w:t>27.2</w:t>
      </w:r>
      <w:r>
        <w:fldChar w:fldCharType="end"/>
      </w:r>
      <w:r>
        <w:t>.</w:t>
      </w:r>
    </w:p>
    <w:p w14:paraId="4C926E80" w14:textId="6BC93CD4" w:rsidR="00035786" w:rsidRDefault="00437630" w:rsidP="00437630">
      <w:pPr>
        <w:pStyle w:val="ATTANNLV1-ASDEFCON"/>
        <w:rPr>
          <w:ins w:id="584" w:author="Prabhu, Akshata MS" w:date="2024-08-23T08:02:00Z"/>
        </w:rPr>
      </w:pPr>
      <w:bookmarkStart w:id="585" w:name="_Toc175231802"/>
      <w:ins w:id="586" w:author="Prabhu, Akshata MS" w:date="2024-08-23T08:02:00Z">
        <w:r>
          <w:t>Economic Benefits to the Australian Economy</w:t>
        </w:r>
        <w:r w:rsidR="00035786">
          <w:t xml:space="preserve"> (</w:t>
        </w:r>
        <w:r>
          <w:t>Optional</w:t>
        </w:r>
        <w:r w:rsidR="00035786">
          <w:t>)</w:t>
        </w:r>
        <w:bookmarkEnd w:id="585"/>
      </w:ins>
    </w:p>
    <w:p w14:paraId="6B6F38FB" w14:textId="210329FB" w:rsidR="002C2587" w:rsidRPr="000E2918" w:rsidRDefault="00035786" w:rsidP="002C2587">
      <w:pPr>
        <w:pStyle w:val="NoteToTenderers-ASDEFCON"/>
        <w:rPr>
          <w:ins w:id="587" w:author="Prabhu, Akshata MS" w:date="2024-08-23T08:02:00Z"/>
        </w:rPr>
      </w:pPr>
      <w:ins w:id="588" w:author="Prabhu, Akshata MS" w:date="2024-08-23T08:02:00Z">
        <w:r>
          <w:t xml:space="preserve">Note to </w:t>
        </w:r>
        <w:r w:rsidR="00283049">
          <w:t>tenderers</w:t>
        </w:r>
        <w:r>
          <w:t xml:space="preserve">: </w:t>
        </w:r>
        <w:r>
          <w:rPr>
            <w:rFonts w:cs="Arial"/>
            <w:szCs w:val="20"/>
          </w:rPr>
          <w:t>If the expected value of any resultant Standing Offer is valued over $1 million, (GST Inclusive), then the tenderers are t</w:t>
        </w:r>
        <w:r w:rsidR="00283049">
          <w:rPr>
            <w:rFonts w:cs="Arial"/>
            <w:szCs w:val="20"/>
          </w:rPr>
          <w:t>o</w:t>
        </w:r>
        <w:r>
          <w:rPr>
            <w:rFonts w:cs="Arial"/>
            <w:szCs w:val="20"/>
          </w:rPr>
          <w:t xml:space="preserve"> provide details of the direct economic benefi</w:t>
        </w:r>
        <w:r w:rsidR="002C2587">
          <w:rPr>
            <w:rFonts w:cs="Arial"/>
            <w:szCs w:val="20"/>
          </w:rPr>
          <w:t>ts that the resultant Standing Offer would achieve for the Australian economy.</w:t>
        </w:r>
        <w:r w:rsidR="002C2587">
          <w:t xml:space="preserve"> </w:t>
        </w:r>
        <w:r w:rsidR="002C2587" w:rsidRPr="000E2918">
          <w:t>For an explanation of economic benefit</w:t>
        </w:r>
        <w:r w:rsidR="002C2587">
          <w:t>s</w:t>
        </w:r>
        <w:r w:rsidR="002C2587" w:rsidRPr="000E2918">
          <w:t>, refer to the Department of Finance:</w:t>
        </w:r>
      </w:ins>
    </w:p>
    <w:p w14:paraId="24E9F098" w14:textId="77777777" w:rsidR="002C2587" w:rsidRDefault="0052002C" w:rsidP="002C2587">
      <w:pPr>
        <w:pStyle w:val="NoteToTenderersBullets-ASDEFCON"/>
        <w:rPr>
          <w:ins w:id="589" w:author="Prabhu, Akshata MS" w:date="2024-08-23T08:02:00Z"/>
        </w:rPr>
      </w:pPr>
      <w:ins w:id="590" w:author="Prabhu, Akshata MS" w:date="2024-08-23T08:02:00Z">
        <w:r>
          <w:fldChar w:fldCharType="begin"/>
        </w:r>
        <w:r>
          <w:instrText xml:space="preserve"> HYPERLINK "https://www.finance.gov.au/sites/default/files/2024-07/consideration-of-broader-economic-benefits-in-procurement_july-2024.pdf" </w:instrText>
        </w:r>
        <w:r>
          <w:fldChar w:fldCharType="separate"/>
        </w:r>
        <w:r w:rsidR="002C2587" w:rsidRPr="00CD4ED8">
          <w:rPr>
            <w:rStyle w:val="Hyperlink"/>
          </w:rPr>
          <w:t>https://www.finance.gov.au/sites/default/files/2024-07/consideration-of-broader-economic-benefits-in-procurement_july-2024.pdf</w:t>
        </w:r>
        <w:r>
          <w:rPr>
            <w:rStyle w:val="Hyperlink"/>
          </w:rPr>
          <w:fldChar w:fldCharType="end"/>
        </w:r>
        <w:r w:rsidR="002C2587">
          <w:t>.</w:t>
        </w:r>
      </w:ins>
    </w:p>
    <w:p w14:paraId="4599C7C3" w14:textId="35289D82" w:rsidR="006D0E7A" w:rsidRPr="0052002C" w:rsidRDefault="006D0E7A" w:rsidP="0052002C">
      <w:pPr>
        <w:pStyle w:val="NoteToDrafters-ASDEFCON"/>
        <w:keepNext w:val="0"/>
        <w:sectPr w:rsidR="006D0E7A" w:rsidRPr="0052002C" w:rsidSect="009A450C">
          <w:footerReference w:type="default" r:id="rId25"/>
          <w:pgSz w:w="11906" w:h="16838"/>
          <w:pgMar w:top="1304" w:right="1418" w:bottom="680" w:left="1418" w:header="567" w:footer="567" w:gutter="0"/>
          <w:pgNumType w:start="1"/>
          <w:cols w:space="720"/>
          <w:docGrid w:linePitch="360"/>
        </w:sect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9"/>
        <w:gridCol w:w="2869"/>
        <w:gridCol w:w="3364"/>
      </w:tblGrid>
      <w:tr w:rsidR="00EC7D80" w:rsidRPr="009754BB" w14:paraId="3DFC23A9" w14:textId="77777777" w:rsidTr="00D95DE3">
        <w:trPr>
          <w:cantSplit/>
          <w:trHeight w:val="489"/>
        </w:trPr>
        <w:tc>
          <w:tcPr>
            <w:tcW w:w="2869" w:type="dxa"/>
            <w:vMerge w:val="restart"/>
            <w:tcBorders>
              <w:top w:val="nil"/>
              <w:left w:val="nil"/>
              <w:bottom w:val="nil"/>
              <w:right w:val="nil"/>
            </w:tcBorders>
          </w:tcPr>
          <w:p w14:paraId="0CF3E798" w14:textId="77777777" w:rsidR="000771AC" w:rsidRDefault="000771AC" w:rsidP="00581809">
            <w:pPr>
              <w:pStyle w:val="Table8ptText-ASDEFCON"/>
            </w:pPr>
            <w:r>
              <w:rPr>
                <w:noProof/>
                <w:lang w:eastAsia="en-AU"/>
              </w:rPr>
              <w:drawing>
                <wp:anchor distT="0" distB="0" distL="114300" distR="114300" simplePos="0" relativeHeight="251658752" behindDoc="0" locked="0" layoutInCell="1" allowOverlap="1" wp14:anchorId="2FA0ADEE" wp14:editId="2F888627">
                  <wp:simplePos x="0" y="0"/>
                  <wp:positionH relativeFrom="column">
                    <wp:posOffset>-5257</wp:posOffset>
                  </wp:positionH>
                  <wp:positionV relativeFrom="paragraph">
                    <wp:posOffset>473</wp:posOffset>
                  </wp:positionV>
                  <wp:extent cx="1574917" cy="1046514"/>
                  <wp:effectExtent l="0" t="0" r="635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Stacked-Black.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576817" cy="1047777"/>
                          </a:xfrm>
                          <a:prstGeom prst="rect">
                            <a:avLst/>
                          </a:prstGeom>
                        </pic:spPr>
                      </pic:pic>
                    </a:graphicData>
                  </a:graphic>
                  <wp14:sizeRelH relativeFrom="margin">
                    <wp14:pctWidth>0</wp14:pctWidth>
                  </wp14:sizeRelH>
                  <wp14:sizeRelV relativeFrom="margin">
                    <wp14:pctHeight>0</wp14:pctHeight>
                  </wp14:sizeRelV>
                </wp:anchor>
              </w:drawing>
            </w:r>
          </w:p>
          <w:p w14:paraId="604FEE0F" w14:textId="3BFE09FB" w:rsidR="00EC7D80" w:rsidRPr="009754BB" w:rsidRDefault="00EC7D80" w:rsidP="00581809">
            <w:pPr>
              <w:pStyle w:val="Table8ptText-ASDEFCON"/>
            </w:pPr>
            <w:r w:rsidRPr="009754BB">
              <w:t>(ABN 68 706 814 312)</w:t>
            </w:r>
          </w:p>
        </w:tc>
        <w:tc>
          <w:tcPr>
            <w:tcW w:w="2869" w:type="dxa"/>
            <w:vMerge w:val="restart"/>
            <w:tcBorders>
              <w:top w:val="nil"/>
              <w:left w:val="nil"/>
              <w:bottom w:val="nil"/>
            </w:tcBorders>
          </w:tcPr>
          <w:p w14:paraId="756C8DB6" w14:textId="77777777" w:rsidR="00EC7D80" w:rsidRPr="009754BB" w:rsidRDefault="00EC7D80" w:rsidP="00581809">
            <w:pPr>
              <w:pStyle w:val="Table8ptText-ASDEFCON"/>
            </w:pPr>
          </w:p>
          <w:p w14:paraId="60857E45" w14:textId="77777777" w:rsidR="00EC7D80" w:rsidRPr="009754BB" w:rsidRDefault="00EC7D80" w:rsidP="009A450C">
            <w:pPr>
              <w:pStyle w:val="ASDEFCONTitle"/>
            </w:pPr>
            <w:r w:rsidRPr="009754BB">
              <w:t xml:space="preserve">Request for Tender PROFORMA </w:t>
            </w:r>
          </w:p>
        </w:tc>
        <w:tc>
          <w:tcPr>
            <w:tcW w:w="3364" w:type="dxa"/>
            <w:tcBorders>
              <w:bottom w:val="single" w:sz="4" w:space="0" w:color="auto"/>
            </w:tcBorders>
          </w:tcPr>
          <w:p w14:paraId="7C4A0058" w14:textId="77777777" w:rsidR="00EC7D80" w:rsidRPr="009754BB" w:rsidRDefault="00EC7D80" w:rsidP="00581809">
            <w:pPr>
              <w:pStyle w:val="Table8ptText-ASDEFCON"/>
            </w:pPr>
            <w:r w:rsidRPr="009754BB">
              <w:t>Tender No.</w:t>
            </w:r>
          </w:p>
        </w:tc>
      </w:tr>
      <w:tr w:rsidR="00EC7D80" w:rsidRPr="009754BB" w14:paraId="1B2CD800" w14:textId="77777777" w:rsidTr="00D95DE3">
        <w:trPr>
          <w:cantSplit/>
          <w:trHeight w:val="487"/>
        </w:trPr>
        <w:tc>
          <w:tcPr>
            <w:tcW w:w="2869" w:type="dxa"/>
            <w:vMerge/>
            <w:tcBorders>
              <w:left w:val="nil"/>
              <w:bottom w:val="nil"/>
              <w:right w:val="nil"/>
            </w:tcBorders>
          </w:tcPr>
          <w:p w14:paraId="0CF0CF42" w14:textId="77777777" w:rsidR="00EC7D80" w:rsidRPr="009754BB" w:rsidRDefault="00EC7D80" w:rsidP="004C1933"/>
        </w:tc>
        <w:tc>
          <w:tcPr>
            <w:tcW w:w="2869" w:type="dxa"/>
            <w:vMerge/>
            <w:tcBorders>
              <w:left w:val="nil"/>
              <w:bottom w:val="nil"/>
              <w:right w:val="nil"/>
            </w:tcBorders>
          </w:tcPr>
          <w:p w14:paraId="0D4BC7AF" w14:textId="77777777" w:rsidR="00EC7D80" w:rsidRPr="009754BB" w:rsidRDefault="00EC7D80" w:rsidP="004C1933"/>
        </w:tc>
        <w:tc>
          <w:tcPr>
            <w:tcW w:w="3364" w:type="dxa"/>
            <w:tcBorders>
              <w:top w:val="single" w:sz="4" w:space="0" w:color="auto"/>
              <w:left w:val="nil"/>
              <w:bottom w:val="nil"/>
              <w:right w:val="nil"/>
            </w:tcBorders>
            <w:vAlign w:val="bottom"/>
          </w:tcPr>
          <w:p w14:paraId="2F383A99" w14:textId="77777777" w:rsidR="00EC7D80" w:rsidRPr="009754BB" w:rsidRDefault="00EC7D80" w:rsidP="00581809">
            <w:pPr>
              <w:pStyle w:val="Table8ptText-ASDEFCON"/>
            </w:pPr>
          </w:p>
        </w:tc>
      </w:tr>
    </w:tbl>
    <w:p w14:paraId="2267385E" w14:textId="77777777" w:rsidR="00D47A9F" w:rsidRPr="009754BB" w:rsidRDefault="00D47A9F" w:rsidP="0052002C">
      <w:pPr>
        <w:pStyle w:val="ATTANNLV3-ASDEFCON"/>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340"/>
        <w:gridCol w:w="4500"/>
        <w:gridCol w:w="416"/>
      </w:tblGrid>
      <w:tr w:rsidR="00AD637E" w:rsidRPr="009754BB" w14:paraId="496076B6" w14:textId="77777777" w:rsidTr="00D95DE3">
        <w:trPr>
          <w:cantSplit/>
          <w:trHeight w:val="865"/>
        </w:trPr>
        <w:tc>
          <w:tcPr>
            <w:tcW w:w="9108" w:type="dxa"/>
            <w:gridSpan w:val="3"/>
            <w:tcBorders>
              <w:bottom w:val="single" w:sz="4" w:space="0" w:color="auto"/>
              <w:right w:val="single" w:sz="4" w:space="0" w:color="auto"/>
            </w:tcBorders>
          </w:tcPr>
          <w:p w14:paraId="6CEA22BF" w14:textId="77777777" w:rsidR="00FC145E" w:rsidRPr="009754BB" w:rsidRDefault="00AD637E" w:rsidP="00581809">
            <w:pPr>
              <w:pStyle w:val="Table8ptText-ASDEFCON"/>
            </w:pPr>
            <w:r w:rsidRPr="009754BB">
              <w:t>Tenderer Details (Company Name and Address)</w:t>
            </w:r>
          </w:p>
          <w:p w14:paraId="6D43E6DB" w14:textId="77777777" w:rsidR="00960B9D" w:rsidRPr="009754BB" w:rsidRDefault="00960B9D" w:rsidP="009A450C">
            <w:pPr>
              <w:pStyle w:val="Table8ptText-ASDEFCON"/>
            </w:pPr>
          </w:p>
        </w:tc>
        <w:tc>
          <w:tcPr>
            <w:tcW w:w="416" w:type="dxa"/>
            <w:vMerge w:val="restart"/>
            <w:tcBorders>
              <w:top w:val="nil"/>
              <w:left w:val="single" w:sz="4" w:space="0" w:color="auto"/>
              <w:bottom w:val="single" w:sz="4" w:space="0" w:color="auto"/>
              <w:right w:val="nil"/>
            </w:tcBorders>
          </w:tcPr>
          <w:p w14:paraId="60FC47EF" w14:textId="77777777" w:rsidR="00AD637E" w:rsidRPr="009754BB" w:rsidRDefault="00AD637E" w:rsidP="00AD637E">
            <w:pPr>
              <w:tabs>
                <w:tab w:val="left" w:pos="675"/>
              </w:tabs>
              <w:rPr>
                <w:sz w:val="12"/>
              </w:rPr>
            </w:pPr>
          </w:p>
        </w:tc>
      </w:tr>
      <w:tr w:rsidR="00AD637E" w:rsidRPr="009754BB" w14:paraId="4D04BF46" w14:textId="77777777" w:rsidTr="00D95DE3">
        <w:trPr>
          <w:cantSplit/>
          <w:trHeight w:val="490"/>
        </w:trPr>
        <w:tc>
          <w:tcPr>
            <w:tcW w:w="2268" w:type="dxa"/>
            <w:tcBorders>
              <w:bottom w:val="single" w:sz="4" w:space="0" w:color="auto"/>
            </w:tcBorders>
          </w:tcPr>
          <w:p w14:paraId="14B70A9F" w14:textId="77777777" w:rsidR="00AD637E" w:rsidRPr="009754BB" w:rsidRDefault="00AD637E" w:rsidP="00581809">
            <w:pPr>
              <w:pStyle w:val="Table8ptText-ASDEFCON"/>
            </w:pPr>
            <w:r w:rsidRPr="009754BB">
              <w:t>A.C.N. / A.R.B.N.</w:t>
            </w:r>
          </w:p>
          <w:p w14:paraId="4D1F3BD2" w14:textId="77777777" w:rsidR="00FC145E" w:rsidRPr="009754BB" w:rsidRDefault="00FC145E" w:rsidP="009A450C">
            <w:pPr>
              <w:pStyle w:val="Table8ptText-ASDEFCON"/>
            </w:pPr>
          </w:p>
        </w:tc>
        <w:tc>
          <w:tcPr>
            <w:tcW w:w="2340" w:type="dxa"/>
            <w:tcBorders>
              <w:bottom w:val="single" w:sz="4" w:space="0" w:color="auto"/>
              <w:right w:val="single" w:sz="4" w:space="0" w:color="auto"/>
            </w:tcBorders>
          </w:tcPr>
          <w:p w14:paraId="4246BAC2" w14:textId="77777777" w:rsidR="00AD637E" w:rsidRPr="009754BB" w:rsidRDefault="00AD637E" w:rsidP="00581809">
            <w:pPr>
              <w:pStyle w:val="Table8ptText-ASDEFCON"/>
            </w:pPr>
            <w:r w:rsidRPr="009754BB">
              <w:t>A.B.N.</w:t>
            </w:r>
          </w:p>
          <w:p w14:paraId="2E778BA7" w14:textId="77777777" w:rsidR="00FC145E" w:rsidRPr="009754BB" w:rsidRDefault="00FC145E" w:rsidP="009A450C">
            <w:pPr>
              <w:pStyle w:val="Table8ptText-ASDEFCON"/>
            </w:pPr>
          </w:p>
        </w:tc>
        <w:tc>
          <w:tcPr>
            <w:tcW w:w="4500" w:type="dxa"/>
            <w:tcBorders>
              <w:left w:val="single" w:sz="4" w:space="0" w:color="auto"/>
              <w:bottom w:val="single" w:sz="4" w:space="0" w:color="auto"/>
              <w:right w:val="single" w:sz="4" w:space="0" w:color="auto"/>
            </w:tcBorders>
            <w:shd w:val="clear" w:color="auto" w:fill="B3B3B3"/>
          </w:tcPr>
          <w:p w14:paraId="3B356414" w14:textId="77777777" w:rsidR="00AD637E" w:rsidRPr="009754BB" w:rsidRDefault="00AD637E" w:rsidP="00581809">
            <w:pPr>
              <w:pStyle w:val="Table8ptText-ASDEFCON"/>
            </w:pPr>
          </w:p>
        </w:tc>
        <w:tc>
          <w:tcPr>
            <w:tcW w:w="416" w:type="dxa"/>
            <w:vMerge/>
            <w:tcBorders>
              <w:left w:val="single" w:sz="4" w:space="0" w:color="auto"/>
              <w:bottom w:val="nil"/>
              <w:right w:val="nil"/>
            </w:tcBorders>
          </w:tcPr>
          <w:p w14:paraId="0A4D2803" w14:textId="77777777" w:rsidR="00AD637E" w:rsidRPr="009754BB" w:rsidRDefault="00AD637E" w:rsidP="00581809">
            <w:pPr>
              <w:pStyle w:val="Table8ptText-ASDEFCON"/>
            </w:pPr>
          </w:p>
        </w:tc>
      </w:tr>
      <w:tr w:rsidR="00EC7D80" w:rsidRPr="009754BB" w14:paraId="65E7E756" w14:textId="77777777" w:rsidTr="00D95DE3">
        <w:trPr>
          <w:gridAfter w:val="1"/>
          <w:wAfter w:w="416" w:type="dxa"/>
          <w:cantSplit/>
        </w:trPr>
        <w:tc>
          <w:tcPr>
            <w:tcW w:w="9108" w:type="dxa"/>
            <w:gridSpan w:val="3"/>
            <w:tcBorders>
              <w:top w:val="nil"/>
              <w:left w:val="nil"/>
              <w:bottom w:val="nil"/>
              <w:right w:val="nil"/>
            </w:tcBorders>
          </w:tcPr>
          <w:p w14:paraId="4A2AC582" w14:textId="77777777" w:rsidR="00EC7D80" w:rsidRPr="009754BB" w:rsidRDefault="00EC7D80" w:rsidP="00581809">
            <w:pPr>
              <w:pStyle w:val="Table8ptText-ASDEFCON"/>
            </w:pPr>
          </w:p>
        </w:tc>
      </w:tr>
      <w:tr w:rsidR="00EC7D80" w:rsidRPr="009754BB" w14:paraId="499C129B" w14:textId="77777777" w:rsidTr="00D95DE3">
        <w:trPr>
          <w:gridAfter w:val="1"/>
          <w:wAfter w:w="416" w:type="dxa"/>
          <w:cantSplit/>
        </w:trPr>
        <w:tc>
          <w:tcPr>
            <w:tcW w:w="9108" w:type="dxa"/>
            <w:gridSpan w:val="3"/>
            <w:tcBorders>
              <w:top w:val="nil"/>
              <w:left w:val="nil"/>
              <w:bottom w:val="nil"/>
              <w:right w:val="nil"/>
            </w:tcBorders>
          </w:tcPr>
          <w:p w14:paraId="0CA2C9A7" w14:textId="77777777" w:rsidR="00EC7D80" w:rsidRPr="009754BB" w:rsidRDefault="00EC7D80" w:rsidP="009A450C">
            <w:pPr>
              <w:pStyle w:val="NoteToDrafters-ASDEFCON"/>
            </w:pPr>
            <w:r w:rsidRPr="009754BB">
              <w:t>Note to drafters:  This ta</w:t>
            </w:r>
            <w:r w:rsidR="00791C40" w:rsidRPr="009754BB">
              <w:t>ble is to</w:t>
            </w:r>
            <w:r w:rsidRPr="009754BB">
              <w:t xml:space="preserve"> be populated (and tailored) to the extent possible prior to RFT release.  Drafters should also consider the level of detail required.  For instance, where Supplies will be delivered to a number of locations, separate line items may be required for each location.</w:t>
            </w:r>
          </w:p>
          <w:p w14:paraId="5C1EC55D" w14:textId="77777777" w:rsidR="00EC7D80" w:rsidRPr="009754BB" w:rsidRDefault="00EC7D80" w:rsidP="009A450C">
            <w:pPr>
              <w:pStyle w:val="NoteToDrafters-ASDEFCON"/>
            </w:pPr>
            <w:r w:rsidRPr="009754BB">
              <w:t>Where Maintenance Services for a Repairable Item are required, include these requirements as separate line items under the Item Description.  If the Commonwealth will be performing maintenance</w:t>
            </w:r>
            <w:r w:rsidR="00D97FE7" w:rsidRPr="009754BB">
              <w:t xml:space="preserve"> on Repairable Items</w:t>
            </w:r>
            <w:r w:rsidRPr="009754BB">
              <w:t xml:space="preserve"> which requires delivery of spare parts (eg, air filters for a deployable generator set), then tenderers should be requested to identify the necessary spares and provide the individual price and lead-time information for these Goods in the following table.  Under these circumstances, drafters should also include a note to tenderers similar to the one below.</w:t>
            </w:r>
          </w:p>
          <w:p w14:paraId="23865562" w14:textId="77777777" w:rsidR="0022148A" w:rsidRPr="009754BB" w:rsidRDefault="0022148A" w:rsidP="009A450C">
            <w:pPr>
              <w:pStyle w:val="NoteToDrafters-ASDEFCON"/>
            </w:pPr>
            <w:r w:rsidRPr="009754BB">
              <w:t xml:space="preserve">This RFT is not to be used for contracting on a </w:t>
            </w:r>
            <w:r w:rsidR="007253A2" w:rsidRPr="009754BB">
              <w:t>time and material</w:t>
            </w:r>
            <w:r w:rsidRPr="009754BB">
              <w:t>s basis.</w:t>
            </w:r>
          </w:p>
          <w:p w14:paraId="738646D9" w14:textId="77777777" w:rsidR="00D7295F" w:rsidRPr="009754BB" w:rsidRDefault="00EC7D80" w:rsidP="009A450C">
            <w:pPr>
              <w:pStyle w:val="NoteToTenderers-ASDEFCON"/>
            </w:pPr>
            <w:r w:rsidRPr="009754BB">
              <w:t xml:space="preserve">Note to tenderers:  </w:t>
            </w:r>
            <w:r w:rsidR="00BC3EEB" w:rsidRPr="009754BB">
              <w:t xml:space="preserve">Tenderers are required to </w:t>
            </w:r>
            <w:r w:rsidR="00D7295F" w:rsidRPr="009754BB">
              <w:t>complete the remaining columns</w:t>
            </w:r>
            <w:r w:rsidR="00BC3EEB" w:rsidRPr="009754BB">
              <w:t xml:space="preserve"> for each listed </w:t>
            </w:r>
            <w:r w:rsidR="00D7295F" w:rsidRPr="009754BB">
              <w:t>Line Number.</w:t>
            </w:r>
          </w:p>
          <w:p w14:paraId="0158E028" w14:textId="77777777" w:rsidR="0022148A" w:rsidRPr="009754BB" w:rsidRDefault="00D97FE7" w:rsidP="009A450C">
            <w:pPr>
              <w:pStyle w:val="NoteToTenderers-ASDEFCON"/>
            </w:pPr>
            <w:r w:rsidRPr="009754BB">
              <w:t>For Line Numbers</w:t>
            </w:r>
            <w:r w:rsidR="00BC3EEB" w:rsidRPr="009754BB">
              <w:t xml:space="preserve"> where the </w:t>
            </w:r>
            <w:r w:rsidR="00EC7D80" w:rsidRPr="009754BB">
              <w:t xml:space="preserve">Commonwealth </w:t>
            </w:r>
            <w:r w:rsidRPr="009754BB">
              <w:t xml:space="preserve">has identified it </w:t>
            </w:r>
            <w:r w:rsidR="00EC7D80" w:rsidRPr="009754BB">
              <w:t xml:space="preserve">will be performing </w:t>
            </w:r>
            <w:r w:rsidR="00BC3EEB" w:rsidRPr="009754BB">
              <w:t>maintenance on</w:t>
            </w:r>
            <w:r w:rsidR="00EC7D80" w:rsidRPr="009754BB">
              <w:t xml:space="preserve"> Repairable Items</w:t>
            </w:r>
            <w:r w:rsidR="00BC3EEB" w:rsidRPr="009754BB">
              <w:t>, t</w:t>
            </w:r>
            <w:r w:rsidR="00EC7D80" w:rsidRPr="009754BB">
              <w:t>enderers are to complete the tab</w:t>
            </w:r>
            <w:r w:rsidR="00BC3EEB" w:rsidRPr="009754BB">
              <w:t>le for any spare parts and</w:t>
            </w:r>
            <w:r w:rsidR="00EC7D80" w:rsidRPr="009754BB">
              <w:t xml:space="preserve"> consumables (excluding fuels, lubricants and generally available items, such as cleaning rags and lock-wire) that may be necessary for the Commonwealth to conduct this maintenance.</w:t>
            </w:r>
          </w:p>
        </w:tc>
      </w:tr>
    </w:tbl>
    <w:p w14:paraId="0382A75E" w14:textId="7C34F4EA" w:rsidR="00A214D6" w:rsidRPr="009754BB" w:rsidRDefault="00A214D6"/>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
        <w:gridCol w:w="1049"/>
        <w:gridCol w:w="1397"/>
        <w:gridCol w:w="527"/>
        <w:gridCol w:w="700"/>
        <w:gridCol w:w="874"/>
        <w:gridCol w:w="874"/>
        <w:gridCol w:w="992"/>
        <w:gridCol w:w="1049"/>
        <w:gridCol w:w="1052"/>
      </w:tblGrid>
      <w:tr w:rsidR="004C2D51" w:rsidRPr="009754BB" w14:paraId="0B4467D3" w14:textId="77777777" w:rsidTr="009A450C">
        <w:trPr>
          <w:cantSplit/>
          <w:trHeight w:val="921"/>
        </w:trPr>
        <w:tc>
          <w:tcPr>
            <w:tcW w:w="632" w:type="dxa"/>
            <w:tcBorders>
              <w:bottom w:val="single" w:sz="4" w:space="0" w:color="auto"/>
            </w:tcBorders>
          </w:tcPr>
          <w:p w14:paraId="465B8509" w14:textId="77777777" w:rsidR="004C2D51" w:rsidRPr="009754BB" w:rsidRDefault="004C2D51" w:rsidP="00581809">
            <w:pPr>
              <w:pStyle w:val="Table8ptText-ASDEFCON"/>
            </w:pPr>
            <w:r w:rsidRPr="009754BB">
              <w:t>Line No.</w:t>
            </w:r>
          </w:p>
          <w:p w14:paraId="400B737A" w14:textId="77777777" w:rsidR="004C2D51" w:rsidRPr="009754BB" w:rsidRDefault="004C2D51" w:rsidP="009A450C">
            <w:pPr>
              <w:pStyle w:val="Table8ptText-ASDEFCON"/>
            </w:pPr>
          </w:p>
          <w:p w14:paraId="1259D48F" w14:textId="77777777" w:rsidR="004C2D51" w:rsidRPr="009754BB" w:rsidRDefault="004C2D51" w:rsidP="009A450C">
            <w:pPr>
              <w:pStyle w:val="Table8ptText-ASDEFCON"/>
            </w:pPr>
          </w:p>
        </w:tc>
        <w:tc>
          <w:tcPr>
            <w:tcW w:w="1049" w:type="dxa"/>
            <w:tcBorders>
              <w:bottom w:val="single" w:sz="4" w:space="0" w:color="auto"/>
            </w:tcBorders>
          </w:tcPr>
          <w:p w14:paraId="1B3C1F22" w14:textId="77777777" w:rsidR="004C2D51" w:rsidRPr="009754BB" w:rsidRDefault="004C2D51" w:rsidP="009A450C">
            <w:pPr>
              <w:pStyle w:val="Table8ptText-ASDEFCON"/>
            </w:pPr>
            <w:r w:rsidRPr="009754BB">
              <w:t>NATO Stock No. (if applicable)</w:t>
            </w:r>
          </w:p>
        </w:tc>
        <w:tc>
          <w:tcPr>
            <w:tcW w:w="1397" w:type="dxa"/>
            <w:tcBorders>
              <w:bottom w:val="single" w:sz="4" w:space="0" w:color="auto"/>
            </w:tcBorders>
          </w:tcPr>
          <w:p w14:paraId="6C832321" w14:textId="77777777" w:rsidR="004C2D51" w:rsidRPr="009754BB" w:rsidRDefault="004C2D51" w:rsidP="009A450C">
            <w:pPr>
              <w:pStyle w:val="Table8ptText-ASDEFCON"/>
            </w:pPr>
            <w:r w:rsidRPr="009754BB">
              <w:t>Description</w:t>
            </w:r>
          </w:p>
        </w:tc>
        <w:tc>
          <w:tcPr>
            <w:tcW w:w="527" w:type="dxa"/>
            <w:tcBorders>
              <w:bottom w:val="single" w:sz="4" w:space="0" w:color="auto"/>
            </w:tcBorders>
          </w:tcPr>
          <w:p w14:paraId="7DE7A9A3" w14:textId="77777777" w:rsidR="004C2D51" w:rsidRPr="009754BB" w:rsidRDefault="004C2D51" w:rsidP="009A450C">
            <w:pPr>
              <w:pStyle w:val="Table8ptText-ASDEFCON"/>
            </w:pPr>
            <w:r w:rsidRPr="009754BB">
              <w:t xml:space="preserve">Unit </w:t>
            </w:r>
          </w:p>
        </w:tc>
        <w:tc>
          <w:tcPr>
            <w:tcW w:w="700" w:type="dxa"/>
            <w:tcBorders>
              <w:bottom w:val="single" w:sz="4" w:space="0" w:color="auto"/>
            </w:tcBorders>
          </w:tcPr>
          <w:p w14:paraId="3B63CDC6" w14:textId="77777777" w:rsidR="004C2D51" w:rsidRPr="009754BB" w:rsidRDefault="004C2D51" w:rsidP="009A450C">
            <w:pPr>
              <w:pStyle w:val="Table8ptText-ASDEFCON"/>
            </w:pPr>
            <w:r w:rsidRPr="009754BB">
              <w:t>Lead Time</w:t>
            </w:r>
          </w:p>
        </w:tc>
        <w:tc>
          <w:tcPr>
            <w:tcW w:w="874" w:type="dxa"/>
            <w:tcBorders>
              <w:bottom w:val="single" w:sz="4" w:space="0" w:color="auto"/>
            </w:tcBorders>
          </w:tcPr>
          <w:p w14:paraId="7ED9ECA2" w14:textId="77777777" w:rsidR="004C2D51" w:rsidRPr="009754BB" w:rsidRDefault="004C2D51" w:rsidP="009A450C">
            <w:pPr>
              <w:pStyle w:val="Table8ptText-ASDEFCON"/>
            </w:pPr>
            <w:r w:rsidRPr="009754BB">
              <w:t>Delivery Location</w:t>
            </w:r>
          </w:p>
        </w:tc>
        <w:tc>
          <w:tcPr>
            <w:tcW w:w="874" w:type="dxa"/>
            <w:tcBorders>
              <w:bottom w:val="single" w:sz="4" w:space="0" w:color="auto"/>
            </w:tcBorders>
          </w:tcPr>
          <w:p w14:paraId="0957FC8A" w14:textId="77777777" w:rsidR="004C2D51" w:rsidRPr="009754BB" w:rsidRDefault="004C2D51" w:rsidP="009A450C">
            <w:pPr>
              <w:pStyle w:val="Table8ptText-ASDEFCON"/>
            </w:pPr>
            <w:r w:rsidRPr="009754BB">
              <w:t>GST Applies</w:t>
            </w:r>
          </w:p>
          <w:p w14:paraId="0F7FED03" w14:textId="77777777" w:rsidR="004C2D51" w:rsidRPr="009754BB" w:rsidRDefault="004C2D51" w:rsidP="009A450C">
            <w:pPr>
              <w:pStyle w:val="Table8ptText-ASDEFCON"/>
            </w:pPr>
            <w:r w:rsidRPr="009754BB">
              <w:t>(Y / N)</w:t>
            </w:r>
          </w:p>
        </w:tc>
        <w:tc>
          <w:tcPr>
            <w:tcW w:w="992" w:type="dxa"/>
            <w:tcBorders>
              <w:bottom w:val="single" w:sz="4" w:space="0" w:color="auto"/>
            </w:tcBorders>
          </w:tcPr>
          <w:p w14:paraId="39B44C61" w14:textId="77777777" w:rsidR="004C2D51" w:rsidRPr="009754BB" w:rsidRDefault="004C2D51" w:rsidP="009A450C">
            <w:pPr>
              <w:pStyle w:val="Table8ptText-ASDEFCON"/>
            </w:pPr>
            <w:r w:rsidRPr="009754BB">
              <w:t>Unit Price</w:t>
            </w:r>
          </w:p>
          <w:p w14:paraId="54E2F93B" w14:textId="77777777" w:rsidR="004C2D51" w:rsidRPr="009754BB" w:rsidRDefault="004C2D51" w:rsidP="009A450C">
            <w:pPr>
              <w:pStyle w:val="Table8ptText-ASDEFCON"/>
            </w:pPr>
            <w:r w:rsidRPr="009754BB">
              <w:t>(A$, Duty Paid, GST Exclusive)</w:t>
            </w:r>
          </w:p>
        </w:tc>
        <w:tc>
          <w:tcPr>
            <w:tcW w:w="1049" w:type="dxa"/>
            <w:tcBorders>
              <w:bottom w:val="single" w:sz="4" w:space="0" w:color="auto"/>
            </w:tcBorders>
          </w:tcPr>
          <w:p w14:paraId="22803E07" w14:textId="77777777" w:rsidR="004C2D51" w:rsidRPr="009754BB" w:rsidRDefault="004C2D51" w:rsidP="009A450C">
            <w:pPr>
              <w:pStyle w:val="Table8ptText-ASDEFCON"/>
            </w:pPr>
            <w:r w:rsidRPr="009754BB">
              <w:t xml:space="preserve">Unit Price </w:t>
            </w:r>
          </w:p>
          <w:p w14:paraId="2CD8541B" w14:textId="77777777" w:rsidR="004C2D51" w:rsidRPr="009754BB" w:rsidRDefault="004C2D51" w:rsidP="009A450C">
            <w:pPr>
              <w:pStyle w:val="Table8ptText-ASDEFCON"/>
            </w:pPr>
            <w:r w:rsidRPr="009754BB">
              <w:t>(A$, Duty Paid, GST Inclusive)</w:t>
            </w:r>
          </w:p>
        </w:tc>
        <w:tc>
          <w:tcPr>
            <w:tcW w:w="1052" w:type="dxa"/>
            <w:tcBorders>
              <w:bottom w:val="single" w:sz="4" w:space="0" w:color="auto"/>
            </w:tcBorders>
          </w:tcPr>
          <w:p w14:paraId="021F672E" w14:textId="77777777" w:rsidR="004C2D51" w:rsidRPr="009754BB" w:rsidRDefault="004C2D51" w:rsidP="009A450C">
            <w:pPr>
              <w:pStyle w:val="Table8ptText-ASDEFCON"/>
            </w:pPr>
            <w:r w:rsidRPr="009754BB">
              <w:t>Total Price</w:t>
            </w:r>
          </w:p>
          <w:p w14:paraId="09C5FB3F" w14:textId="77777777" w:rsidR="004C2D51" w:rsidRPr="009754BB" w:rsidRDefault="004C2D51" w:rsidP="009A450C">
            <w:pPr>
              <w:pStyle w:val="Table8ptText-ASDEFCON"/>
            </w:pPr>
            <w:r w:rsidRPr="009754BB">
              <w:t>(A$, Duty Paid, GST Inclusive)</w:t>
            </w:r>
          </w:p>
        </w:tc>
      </w:tr>
      <w:tr w:rsidR="004C2D51" w:rsidRPr="009754BB" w14:paraId="7E4C2D17" w14:textId="77777777" w:rsidTr="009A450C">
        <w:trPr>
          <w:cantSplit/>
          <w:trHeight w:val="341"/>
        </w:trPr>
        <w:tc>
          <w:tcPr>
            <w:tcW w:w="632" w:type="dxa"/>
            <w:tcBorders>
              <w:top w:val="single" w:sz="4" w:space="0" w:color="auto"/>
              <w:left w:val="single" w:sz="4" w:space="0" w:color="auto"/>
              <w:bottom w:val="single" w:sz="6" w:space="0" w:color="auto"/>
              <w:right w:val="single" w:sz="6" w:space="0" w:color="auto"/>
            </w:tcBorders>
          </w:tcPr>
          <w:p w14:paraId="5A4FBC25" w14:textId="77777777" w:rsidR="004C2D51" w:rsidRPr="009754BB" w:rsidRDefault="004C2D51" w:rsidP="009A450C">
            <w:pPr>
              <w:pStyle w:val="Table8ptText-ASDEFCON"/>
            </w:pPr>
          </w:p>
        </w:tc>
        <w:tc>
          <w:tcPr>
            <w:tcW w:w="1049" w:type="dxa"/>
            <w:tcBorders>
              <w:top w:val="single" w:sz="4" w:space="0" w:color="auto"/>
              <w:left w:val="single" w:sz="6" w:space="0" w:color="auto"/>
              <w:bottom w:val="single" w:sz="6" w:space="0" w:color="auto"/>
              <w:right w:val="single" w:sz="6" w:space="0" w:color="auto"/>
            </w:tcBorders>
          </w:tcPr>
          <w:p w14:paraId="3FF1B25C" w14:textId="77777777" w:rsidR="004C2D51" w:rsidRPr="009754BB" w:rsidRDefault="004C2D51" w:rsidP="009A450C">
            <w:pPr>
              <w:pStyle w:val="Table8ptText-ASDEFCON"/>
            </w:pPr>
          </w:p>
        </w:tc>
        <w:tc>
          <w:tcPr>
            <w:tcW w:w="1397" w:type="dxa"/>
            <w:tcBorders>
              <w:top w:val="single" w:sz="4" w:space="0" w:color="auto"/>
              <w:left w:val="single" w:sz="6" w:space="0" w:color="auto"/>
              <w:bottom w:val="single" w:sz="6" w:space="0" w:color="auto"/>
              <w:right w:val="single" w:sz="6" w:space="0" w:color="auto"/>
            </w:tcBorders>
          </w:tcPr>
          <w:p w14:paraId="36543AFB" w14:textId="77777777" w:rsidR="004C2D51" w:rsidRPr="009754BB" w:rsidRDefault="004C2D51" w:rsidP="009A450C">
            <w:pPr>
              <w:pStyle w:val="Table8ptText-ASDEFCON"/>
            </w:pPr>
          </w:p>
        </w:tc>
        <w:tc>
          <w:tcPr>
            <w:tcW w:w="527" w:type="dxa"/>
            <w:tcBorders>
              <w:top w:val="single" w:sz="4" w:space="0" w:color="auto"/>
              <w:left w:val="single" w:sz="6" w:space="0" w:color="auto"/>
              <w:bottom w:val="single" w:sz="6" w:space="0" w:color="auto"/>
              <w:right w:val="single" w:sz="6" w:space="0" w:color="auto"/>
            </w:tcBorders>
          </w:tcPr>
          <w:p w14:paraId="58677491" w14:textId="77777777" w:rsidR="004C2D51" w:rsidRPr="009754BB" w:rsidRDefault="004C2D51" w:rsidP="009A450C">
            <w:pPr>
              <w:pStyle w:val="Table8ptText-ASDEFCON"/>
            </w:pPr>
          </w:p>
        </w:tc>
        <w:tc>
          <w:tcPr>
            <w:tcW w:w="700" w:type="dxa"/>
            <w:tcBorders>
              <w:top w:val="single" w:sz="4" w:space="0" w:color="auto"/>
              <w:left w:val="single" w:sz="6" w:space="0" w:color="auto"/>
              <w:bottom w:val="single" w:sz="6" w:space="0" w:color="auto"/>
              <w:right w:val="single" w:sz="6" w:space="0" w:color="auto"/>
            </w:tcBorders>
          </w:tcPr>
          <w:p w14:paraId="13EFC029" w14:textId="77777777" w:rsidR="004C2D51" w:rsidRPr="009754BB" w:rsidRDefault="004C2D51" w:rsidP="009A450C">
            <w:pPr>
              <w:pStyle w:val="Table8ptText-ASDEFCON"/>
            </w:pPr>
          </w:p>
        </w:tc>
        <w:tc>
          <w:tcPr>
            <w:tcW w:w="874" w:type="dxa"/>
            <w:tcBorders>
              <w:top w:val="single" w:sz="4" w:space="0" w:color="auto"/>
              <w:left w:val="single" w:sz="6" w:space="0" w:color="auto"/>
              <w:bottom w:val="single" w:sz="6" w:space="0" w:color="auto"/>
              <w:right w:val="single" w:sz="6" w:space="0" w:color="auto"/>
            </w:tcBorders>
          </w:tcPr>
          <w:p w14:paraId="6FABA46E" w14:textId="77777777" w:rsidR="004C2D51" w:rsidRPr="009754BB" w:rsidRDefault="004C2D51" w:rsidP="009A450C">
            <w:pPr>
              <w:pStyle w:val="Table8ptText-ASDEFCON"/>
            </w:pPr>
          </w:p>
        </w:tc>
        <w:tc>
          <w:tcPr>
            <w:tcW w:w="874" w:type="dxa"/>
            <w:tcBorders>
              <w:top w:val="single" w:sz="4" w:space="0" w:color="auto"/>
              <w:left w:val="single" w:sz="6" w:space="0" w:color="auto"/>
              <w:bottom w:val="single" w:sz="6" w:space="0" w:color="auto"/>
              <w:right w:val="single" w:sz="6" w:space="0" w:color="auto"/>
            </w:tcBorders>
          </w:tcPr>
          <w:p w14:paraId="26D0115D" w14:textId="77777777" w:rsidR="004C2D51" w:rsidRPr="009754BB" w:rsidRDefault="004C2D51" w:rsidP="009A450C">
            <w:pPr>
              <w:pStyle w:val="Table8ptText-ASDEFCON"/>
            </w:pPr>
          </w:p>
        </w:tc>
        <w:tc>
          <w:tcPr>
            <w:tcW w:w="992" w:type="dxa"/>
            <w:tcBorders>
              <w:top w:val="single" w:sz="4" w:space="0" w:color="auto"/>
              <w:left w:val="single" w:sz="6" w:space="0" w:color="auto"/>
              <w:bottom w:val="single" w:sz="6" w:space="0" w:color="auto"/>
              <w:right w:val="single" w:sz="6" w:space="0" w:color="auto"/>
            </w:tcBorders>
          </w:tcPr>
          <w:p w14:paraId="1736EAF0" w14:textId="77777777" w:rsidR="004C2D51" w:rsidRPr="009754BB" w:rsidRDefault="004C2D51" w:rsidP="009A450C">
            <w:pPr>
              <w:pStyle w:val="Table8ptText-ASDEFCON"/>
            </w:pPr>
          </w:p>
        </w:tc>
        <w:tc>
          <w:tcPr>
            <w:tcW w:w="1049" w:type="dxa"/>
            <w:tcBorders>
              <w:top w:val="single" w:sz="4" w:space="0" w:color="auto"/>
              <w:left w:val="single" w:sz="6" w:space="0" w:color="auto"/>
              <w:bottom w:val="single" w:sz="6" w:space="0" w:color="auto"/>
              <w:right w:val="single" w:sz="6" w:space="0" w:color="auto"/>
            </w:tcBorders>
          </w:tcPr>
          <w:p w14:paraId="30DFBDF9" w14:textId="77777777" w:rsidR="004C2D51" w:rsidRPr="009754BB" w:rsidRDefault="004C2D51" w:rsidP="009A450C">
            <w:pPr>
              <w:pStyle w:val="Table8ptText-ASDEFCON"/>
            </w:pPr>
          </w:p>
        </w:tc>
        <w:tc>
          <w:tcPr>
            <w:tcW w:w="1052" w:type="dxa"/>
            <w:tcBorders>
              <w:top w:val="single" w:sz="4" w:space="0" w:color="auto"/>
              <w:left w:val="single" w:sz="6" w:space="0" w:color="auto"/>
              <w:bottom w:val="single" w:sz="6" w:space="0" w:color="auto"/>
              <w:right w:val="single" w:sz="4" w:space="0" w:color="auto"/>
            </w:tcBorders>
          </w:tcPr>
          <w:p w14:paraId="1287C98F" w14:textId="77777777" w:rsidR="004C2D51" w:rsidRPr="009754BB" w:rsidRDefault="004C2D51" w:rsidP="009A450C">
            <w:pPr>
              <w:pStyle w:val="Table8ptText-ASDEFCON"/>
            </w:pPr>
          </w:p>
        </w:tc>
      </w:tr>
      <w:tr w:rsidR="004C2D51" w:rsidRPr="009754BB" w14:paraId="379CF9D1" w14:textId="77777777" w:rsidTr="009A450C">
        <w:trPr>
          <w:cantSplit/>
          <w:trHeight w:val="361"/>
        </w:trPr>
        <w:tc>
          <w:tcPr>
            <w:tcW w:w="632" w:type="dxa"/>
            <w:tcBorders>
              <w:top w:val="single" w:sz="6" w:space="0" w:color="auto"/>
              <w:left w:val="single" w:sz="4" w:space="0" w:color="auto"/>
              <w:bottom w:val="single" w:sz="6" w:space="0" w:color="auto"/>
              <w:right w:val="single" w:sz="6" w:space="0" w:color="auto"/>
            </w:tcBorders>
          </w:tcPr>
          <w:p w14:paraId="4B6AC9C2"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6" w:space="0" w:color="auto"/>
              <w:right w:val="single" w:sz="6" w:space="0" w:color="auto"/>
            </w:tcBorders>
          </w:tcPr>
          <w:p w14:paraId="5ACB01CC" w14:textId="77777777" w:rsidR="004C2D51" w:rsidRPr="009754BB" w:rsidRDefault="004C2D51" w:rsidP="009A450C">
            <w:pPr>
              <w:pStyle w:val="Table8ptText-ASDEFCON"/>
            </w:pPr>
          </w:p>
        </w:tc>
        <w:tc>
          <w:tcPr>
            <w:tcW w:w="1397" w:type="dxa"/>
            <w:tcBorders>
              <w:top w:val="single" w:sz="6" w:space="0" w:color="auto"/>
              <w:left w:val="single" w:sz="6" w:space="0" w:color="auto"/>
              <w:bottom w:val="single" w:sz="6" w:space="0" w:color="auto"/>
              <w:right w:val="single" w:sz="6" w:space="0" w:color="auto"/>
            </w:tcBorders>
          </w:tcPr>
          <w:p w14:paraId="3910E5A6" w14:textId="77777777" w:rsidR="004C2D51" w:rsidRPr="009754BB" w:rsidRDefault="004C2D51" w:rsidP="009A450C">
            <w:pPr>
              <w:pStyle w:val="Table8ptText-ASDEFCON"/>
            </w:pPr>
          </w:p>
        </w:tc>
        <w:tc>
          <w:tcPr>
            <w:tcW w:w="527" w:type="dxa"/>
            <w:tcBorders>
              <w:top w:val="single" w:sz="6" w:space="0" w:color="auto"/>
              <w:left w:val="single" w:sz="6" w:space="0" w:color="auto"/>
              <w:bottom w:val="single" w:sz="6" w:space="0" w:color="auto"/>
              <w:right w:val="single" w:sz="6" w:space="0" w:color="auto"/>
            </w:tcBorders>
          </w:tcPr>
          <w:p w14:paraId="5846D26B" w14:textId="77777777" w:rsidR="004C2D51" w:rsidRPr="009754BB" w:rsidRDefault="004C2D51" w:rsidP="009A450C">
            <w:pPr>
              <w:pStyle w:val="Table8ptText-ASDEFCON"/>
            </w:pPr>
          </w:p>
        </w:tc>
        <w:tc>
          <w:tcPr>
            <w:tcW w:w="700" w:type="dxa"/>
            <w:tcBorders>
              <w:top w:val="single" w:sz="6" w:space="0" w:color="auto"/>
              <w:left w:val="single" w:sz="6" w:space="0" w:color="auto"/>
              <w:bottom w:val="single" w:sz="6" w:space="0" w:color="auto"/>
              <w:right w:val="single" w:sz="6" w:space="0" w:color="auto"/>
            </w:tcBorders>
          </w:tcPr>
          <w:p w14:paraId="300326CB"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6" w:space="0" w:color="auto"/>
              <w:right w:val="single" w:sz="6" w:space="0" w:color="auto"/>
            </w:tcBorders>
          </w:tcPr>
          <w:p w14:paraId="03F3FE02"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6" w:space="0" w:color="auto"/>
              <w:right w:val="single" w:sz="6" w:space="0" w:color="auto"/>
            </w:tcBorders>
          </w:tcPr>
          <w:p w14:paraId="42645869" w14:textId="77777777" w:rsidR="004C2D51" w:rsidRPr="009754BB" w:rsidRDefault="004C2D51" w:rsidP="009A450C">
            <w:pPr>
              <w:pStyle w:val="Table8ptText-ASDEFCON"/>
            </w:pPr>
          </w:p>
        </w:tc>
        <w:tc>
          <w:tcPr>
            <w:tcW w:w="992" w:type="dxa"/>
            <w:tcBorders>
              <w:top w:val="single" w:sz="6" w:space="0" w:color="auto"/>
              <w:left w:val="single" w:sz="6" w:space="0" w:color="auto"/>
              <w:bottom w:val="single" w:sz="6" w:space="0" w:color="auto"/>
              <w:right w:val="single" w:sz="6" w:space="0" w:color="auto"/>
            </w:tcBorders>
          </w:tcPr>
          <w:p w14:paraId="1EA08B23"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6" w:space="0" w:color="auto"/>
              <w:right w:val="single" w:sz="6" w:space="0" w:color="auto"/>
            </w:tcBorders>
          </w:tcPr>
          <w:p w14:paraId="10069323" w14:textId="77777777" w:rsidR="004C2D51" w:rsidRPr="009754BB" w:rsidRDefault="004C2D51" w:rsidP="009A450C">
            <w:pPr>
              <w:pStyle w:val="Table8ptText-ASDEFCON"/>
            </w:pPr>
          </w:p>
        </w:tc>
        <w:tc>
          <w:tcPr>
            <w:tcW w:w="1052" w:type="dxa"/>
            <w:tcBorders>
              <w:top w:val="single" w:sz="6" w:space="0" w:color="auto"/>
              <w:left w:val="single" w:sz="6" w:space="0" w:color="auto"/>
              <w:bottom w:val="single" w:sz="6" w:space="0" w:color="auto"/>
              <w:right w:val="single" w:sz="4" w:space="0" w:color="auto"/>
            </w:tcBorders>
          </w:tcPr>
          <w:p w14:paraId="67475BE3" w14:textId="77777777" w:rsidR="004C2D51" w:rsidRPr="009754BB" w:rsidRDefault="004C2D51" w:rsidP="009A450C">
            <w:pPr>
              <w:pStyle w:val="Table8ptText-ASDEFCON"/>
            </w:pPr>
          </w:p>
        </w:tc>
      </w:tr>
      <w:tr w:rsidR="004C2D51" w:rsidRPr="009754BB" w14:paraId="0C2204A9" w14:textId="77777777" w:rsidTr="009A450C">
        <w:trPr>
          <w:cantSplit/>
          <w:trHeight w:val="270"/>
        </w:trPr>
        <w:tc>
          <w:tcPr>
            <w:tcW w:w="632" w:type="dxa"/>
            <w:tcBorders>
              <w:top w:val="single" w:sz="6" w:space="0" w:color="auto"/>
              <w:left w:val="single" w:sz="4" w:space="0" w:color="auto"/>
              <w:bottom w:val="single" w:sz="4" w:space="0" w:color="auto"/>
              <w:right w:val="single" w:sz="6" w:space="0" w:color="auto"/>
            </w:tcBorders>
          </w:tcPr>
          <w:p w14:paraId="1C28A56A"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4" w:space="0" w:color="auto"/>
              <w:right w:val="single" w:sz="6" w:space="0" w:color="auto"/>
            </w:tcBorders>
          </w:tcPr>
          <w:p w14:paraId="5E5E88DB" w14:textId="77777777" w:rsidR="004C2D51" w:rsidRPr="009754BB" w:rsidRDefault="004C2D51" w:rsidP="009A450C">
            <w:pPr>
              <w:pStyle w:val="Table8ptText-ASDEFCON"/>
            </w:pPr>
          </w:p>
        </w:tc>
        <w:tc>
          <w:tcPr>
            <w:tcW w:w="1397" w:type="dxa"/>
            <w:tcBorders>
              <w:top w:val="single" w:sz="6" w:space="0" w:color="auto"/>
              <w:left w:val="single" w:sz="6" w:space="0" w:color="auto"/>
              <w:bottom w:val="single" w:sz="4" w:space="0" w:color="auto"/>
              <w:right w:val="single" w:sz="6" w:space="0" w:color="auto"/>
            </w:tcBorders>
          </w:tcPr>
          <w:p w14:paraId="6BB51FFC" w14:textId="77777777" w:rsidR="004C2D51" w:rsidRPr="009754BB" w:rsidRDefault="004C2D51" w:rsidP="009A450C">
            <w:pPr>
              <w:pStyle w:val="Table8ptText-ASDEFCON"/>
            </w:pPr>
          </w:p>
        </w:tc>
        <w:tc>
          <w:tcPr>
            <w:tcW w:w="527" w:type="dxa"/>
            <w:tcBorders>
              <w:top w:val="single" w:sz="6" w:space="0" w:color="auto"/>
              <w:left w:val="single" w:sz="6" w:space="0" w:color="auto"/>
              <w:bottom w:val="single" w:sz="4" w:space="0" w:color="auto"/>
              <w:right w:val="single" w:sz="6" w:space="0" w:color="auto"/>
            </w:tcBorders>
          </w:tcPr>
          <w:p w14:paraId="1E98EC01" w14:textId="77777777" w:rsidR="004C2D51" w:rsidRPr="009754BB" w:rsidRDefault="004C2D51" w:rsidP="009A450C">
            <w:pPr>
              <w:pStyle w:val="Table8ptText-ASDEFCON"/>
            </w:pPr>
          </w:p>
        </w:tc>
        <w:tc>
          <w:tcPr>
            <w:tcW w:w="700" w:type="dxa"/>
            <w:tcBorders>
              <w:top w:val="single" w:sz="6" w:space="0" w:color="auto"/>
              <w:left w:val="single" w:sz="6" w:space="0" w:color="auto"/>
              <w:bottom w:val="single" w:sz="4" w:space="0" w:color="auto"/>
              <w:right w:val="single" w:sz="6" w:space="0" w:color="auto"/>
            </w:tcBorders>
          </w:tcPr>
          <w:p w14:paraId="6BA293BD"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4" w:space="0" w:color="auto"/>
              <w:right w:val="single" w:sz="6" w:space="0" w:color="auto"/>
            </w:tcBorders>
          </w:tcPr>
          <w:p w14:paraId="570AAE66" w14:textId="77777777" w:rsidR="004C2D51" w:rsidRPr="009754BB" w:rsidRDefault="004C2D51" w:rsidP="009A450C">
            <w:pPr>
              <w:pStyle w:val="Table8ptText-ASDEFCON"/>
            </w:pPr>
          </w:p>
        </w:tc>
        <w:tc>
          <w:tcPr>
            <w:tcW w:w="874" w:type="dxa"/>
            <w:tcBorders>
              <w:top w:val="single" w:sz="6" w:space="0" w:color="auto"/>
              <w:left w:val="single" w:sz="6" w:space="0" w:color="auto"/>
              <w:bottom w:val="single" w:sz="4" w:space="0" w:color="auto"/>
              <w:right w:val="single" w:sz="6" w:space="0" w:color="auto"/>
            </w:tcBorders>
          </w:tcPr>
          <w:p w14:paraId="4FD158E5" w14:textId="77777777" w:rsidR="004C2D51" w:rsidRPr="009754BB" w:rsidRDefault="004C2D51" w:rsidP="009A450C">
            <w:pPr>
              <w:pStyle w:val="Table8ptText-ASDEFCON"/>
            </w:pPr>
          </w:p>
        </w:tc>
        <w:tc>
          <w:tcPr>
            <w:tcW w:w="992" w:type="dxa"/>
            <w:tcBorders>
              <w:top w:val="single" w:sz="6" w:space="0" w:color="auto"/>
              <w:left w:val="single" w:sz="6" w:space="0" w:color="auto"/>
              <w:bottom w:val="single" w:sz="4" w:space="0" w:color="auto"/>
              <w:right w:val="single" w:sz="6" w:space="0" w:color="auto"/>
            </w:tcBorders>
          </w:tcPr>
          <w:p w14:paraId="2D4C1ADD" w14:textId="77777777" w:rsidR="004C2D51" w:rsidRPr="009754BB" w:rsidRDefault="004C2D51" w:rsidP="009A450C">
            <w:pPr>
              <w:pStyle w:val="Table8ptText-ASDEFCON"/>
            </w:pPr>
          </w:p>
        </w:tc>
        <w:tc>
          <w:tcPr>
            <w:tcW w:w="1049" w:type="dxa"/>
            <w:tcBorders>
              <w:top w:val="single" w:sz="6" w:space="0" w:color="auto"/>
              <w:left w:val="single" w:sz="6" w:space="0" w:color="auto"/>
              <w:bottom w:val="single" w:sz="4" w:space="0" w:color="auto"/>
              <w:right w:val="single" w:sz="6" w:space="0" w:color="auto"/>
            </w:tcBorders>
          </w:tcPr>
          <w:p w14:paraId="5BAF69AC" w14:textId="77777777" w:rsidR="004C2D51" w:rsidRPr="009754BB" w:rsidRDefault="004C2D51" w:rsidP="009A450C">
            <w:pPr>
              <w:pStyle w:val="Table8ptText-ASDEFCON"/>
            </w:pPr>
          </w:p>
        </w:tc>
        <w:tc>
          <w:tcPr>
            <w:tcW w:w="1052" w:type="dxa"/>
            <w:tcBorders>
              <w:top w:val="single" w:sz="6" w:space="0" w:color="auto"/>
              <w:left w:val="single" w:sz="6" w:space="0" w:color="auto"/>
              <w:bottom w:val="single" w:sz="4" w:space="0" w:color="auto"/>
              <w:right w:val="single" w:sz="4" w:space="0" w:color="auto"/>
            </w:tcBorders>
          </w:tcPr>
          <w:p w14:paraId="7375E012" w14:textId="77777777" w:rsidR="004C2D51" w:rsidRPr="009754BB" w:rsidRDefault="004C2D51" w:rsidP="009A450C">
            <w:pPr>
              <w:pStyle w:val="Table8ptText-ASDEFCON"/>
            </w:pPr>
          </w:p>
        </w:tc>
      </w:tr>
    </w:tbl>
    <w:p w14:paraId="10196D16" w14:textId="77777777" w:rsidR="001E6540" w:rsidRPr="009754BB" w:rsidRDefault="001E6540">
      <w:pPr>
        <w:rPr>
          <w:sz w:val="4"/>
          <w:szCs w:val="4"/>
        </w:rPr>
      </w:pPr>
    </w:p>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
        <w:gridCol w:w="462"/>
        <w:gridCol w:w="236"/>
        <w:gridCol w:w="495"/>
        <w:gridCol w:w="16"/>
        <w:gridCol w:w="449"/>
        <w:gridCol w:w="95"/>
        <w:gridCol w:w="277"/>
        <w:gridCol w:w="236"/>
        <w:gridCol w:w="31"/>
        <w:gridCol w:w="249"/>
        <w:gridCol w:w="295"/>
        <w:gridCol w:w="260"/>
        <w:gridCol w:w="134"/>
        <w:gridCol w:w="122"/>
        <w:gridCol w:w="28"/>
        <w:gridCol w:w="476"/>
        <w:gridCol w:w="64"/>
        <w:gridCol w:w="234"/>
        <w:gridCol w:w="237"/>
        <w:gridCol w:w="834"/>
        <w:gridCol w:w="131"/>
        <w:gridCol w:w="542"/>
        <w:gridCol w:w="436"/>
        <w:gridCol w:w="282"/>
        <w:gridCol w:w="184"/>
        <w:gridCol w:w="538"/>
        <w:gridCol w:w="250"/>
        <w:gridCol w:w="472"/>
        <w:gridCol w:w="746"/>
      </w:tblGrid>
      <w:tr w:rsidR="00EC7D80" w:rsidRPr="009754BB" w14:paraId="05161BC2" w14:textId="77777777" w:rsidTr="00DE1A14">
        <w:trPr>
          <w:cantSplit/>
          <w:trHeight w:val="87"/>
        </w:trPr>
        <w:tc>
          <w:tcPr>
            <w:tcW w:w="3558" w:type="dxa"/>
            <w:gridSpan w:val="14"/>
            <w:tcBorders>
              <w:top w:val="single" w:sz="4" w:space="0" w:color="auto"/>
              <w:bottom w:val="nil"/>
              <w:right w:val="nil"/>
            </w:tcBorders>
          </w:tcPr>
          <w:p w14:paraId="3A7AA67B" w14:textId="77777777" w:rsidR="00EC7D80" w:rsidRPr="009754BB" w:rsidRDefault="00EC7D80" w:rsidP="009A450C">
            <w:pPr>
              <w:pStyle w:val="Table8ptText-ASDEFCON"/>
            </w:pPr>
          </w:p>
        </w:tc>
        <w:tc>
          <w:tcPr>
            <w:tcW w:w="626" w:type="dxa"/>
            <w:gridSpan w:val="3"/>
            <w:tcBorders>
              <w:top w:val="single" w:sz="4" w:space="0" w:color="auto"/>
              <w:left w:val="nil"/>
              <w:bottom w:val="nil"/>
            </w:tcBorders>
          </w:tcPr>
          <w:p w14:paraId="0E518D16" w14:textId="77777777" w:rsidR="00EC7D80" w:rsidRPr="009754BB" w:rsidRDefault="00EC7D80" w:rsidP="009A450C">
            <w:pPr>
              <w:pStyle w:val="Table8ptText-ASDEFCON"/>
            </w:pPr>
          </w:p>
        </w:tc>
        <w:tc>
          <w:tcPr>
            <w:tcW w:w="298" w:type="dxa"/>
            <w:gridSpan w:val="2"/>
            <w:tcBorders>
              <w:top w:val="nil"/>
              <w:bottom w:val="nil"/>
            </w:tcBorders>
          </w:tcPr>
          <w:p w14:paraId="699E34A5" w14:textId="77777777" w:rsidR="00EC7D80" w:rsidRPr="009754BB" w:rsidRDefault="00EC7D80" w:rsidP="009A450C">
            <w:pPr>
              <w:pStyle w:val="Table8ptText-ASDEFCON"/>
            </w:pPr>
          </w:p>
        </w:tc>
        <w:tc>
          <w:tcPr>
            <w:tcW w:w="237" w:type="dxa"/>
            <w:vMerge w:val="restart"/>
            <w:tcBorders>
              <w:top w:val="single" w:sz="4" w:space="0" w:color="auto"/>
              <w:bottom w:val="nil"/>
              <w:right w:val="nil"/>
            </w:tcBorders>
          </w:tcPr>
          <w:p w14:paraId="75568BDC" w14:textId="77777777" w:rsidR="00EC7D80" w:rsidRPr="009754BB" w:rsidRDefault="00EC7D80" w:rsidP="009A450C">
            <w:pPr>
              <w:pStyle w:val="Table8ptText-ASDEFCON"/>
            </w:pPr>
          </w:p>
        </w:tc>
        <w:tc>
          <w:tcPr>
            <w:tcW w:w="4415" w:type="dxa"/>
            <w:gridSpan w:val="10"/>
            <w:vMerge w:val="restart"/>
            <w:tcBorders>
              <w:top w:val="single" w:sz="4" w:space="0" w:color="auto"/>
              <w:left w:val="nil"/>
              <w:bottom w:val="nil"/>
            </w:tcBorders>
          </w:tcPr>
          <w:p w14:paraId="144062AC" w14:textId="77777777" w:rsidR="00EC7D80" w:rsidRPr="009754BB" w:rsidRDefault="00EC7D80" w:rsidP="009A450C">
            <w:pPr>
              <w:pStyle w:val="Table8ptText-ASDEFCON"/>
            </w:pPr>
          </w:p>
        </w:tc>
      </w:tr>
      <w:tr w:rsidR="003E0A15" w:rsidRPr="009754BB" w14:paraId="6D478282" w14:textId="77777777" w:rsidTr="00DE1A14">
        <w:trPr>
          <w:cantSplit/>
          <w:trHeight w:val="270"/>
        </w:trPr>
        <w:tc>
          <w:tcPr>
            <w:tcW w:w="785" w:type="dxa"/>
            <w:gridSpan w:val="2"/>
            <w:vMerge w:val="restart"/>
            <w:tcBorders>
              <w:top w:val="nil"/>
              <w:bottom w:val="nil"/>
              <w:right w:val="nil"/>
            </w:tcBorders>
          </w:tcPr>
          <w:p w14:paraId="3C338897" w14:textId="77777777" w:rsidR="003E0A15" w:rsidRPr="009754BB" w:rsidRDefault="003E0A15" w:rsidP="009A450C">
            <w:pPr>
              <w:pStyle w:val="Table8ptText-ASDEFCON"/>
            </w:pPr>
            <w:r w:rsidRPr="009754BB">
              <w:t>Confirm Price Basis</w:t>
            </w:r>
          </w:p>
        </w:tc>
        <w:tc>
          <w:tcPr>
            <w:tcW w:w="236" w:type="dxa"/>
            <w:vMerge w:val="restart"/>
            <w:tcBorders>
              <w:top w:val="nil"/>
              <w:left w:val="nil"/>
              <w:bottom w:val="nil"/>
              <w:right w:val="nil"/>
            </w:tcBorders>
          </w:tcPr>
          <w:p w14:paraId="200BDBA7" w14:textId="77777777" w:rsidR="003E0A15" w:rsidRPr="009754BB" w:rsidRDefault="003E0A15" w:rsidP="009A450C">
            <w:pPr>
              <w:pStyle w:val="Table8ptText-ASDEFCON"/>
            </w:pPr>
          </w:p>
        </w:tc>
        <w:tc>
          <w:tcPr>
            <w:tcW w:w="495" w:type="dxa"/>
            <w:vMerge w:val="restart"/>
            <w:tcBorders>
              <w:top w:val="nil"/>
              <w:left w:val="nil"/>
              <w:bottom w:val="nil"/>
              <w:right w:val="single" w:sz="4" w:space="0" w:color="auto"/>
            </w:tcBorders>
          </w:tcPr>
          <w:p w14:paraId="01F6647F" w14:textId="77777777" w:rsidR="003E0A15" w:rsidRPr="009754BB" w:rsidRDefault="003E0A15" w:rsidP="009A450C">
            <w:pPr>
              <w:pStyle w:val="Table8ptText-ASDEFCON"/>
            </w:pPr>
            <w:r w:rsidRPr="009754BB">
              <w:t>FIS</w:t>
            </w:r>
          </w:p>
        </w:tc>
        <w:tc>
          <w:tcPr>
            <w:tcW w:w="560" w:type="dxa"/>
            <w:gridSpan w:val="3"/>
            <w:vMerge w:val="restart"/>
            <w:tcBorders>
              <w:top w:val="single" w:sz="4" w:space="0" w:color="auto"/>
              <w:left w:val="single" w:sz="4" w:space="0" w:color="auto"/>
              <w:bottom w:val="single" w:sz="4" w:space="0" w:color="auto"/>
              <w:right w:val="single" w:sz="4" w:space="0" w:color="auto"/>
            </w:tcBorders>
          </w:tcPr>
          <w:p w14:paraId="647A12E8" w14:textId="77777777" w:rsidR="003E0A15" w:rsidRPr="009754BB" w:rsidRDefault="003E0A15" w:rsidP="009A450C">
            <w:pPr>
              <w:pStyle w:val="Table8ptText-ASDEFCON"/>
            </w:pPr>
          </w:p>
        </w:tc>
        <w:tc>
          <w:tcPr>
            <w:tcW w:w="277" w:type="dxa"/>
            <w:vMerge w:val="restart"/>
            <w:tcBorders>
              <w:top w:val="nil"/>
              <w:left w:val="single" w:sz="4" w:space="0" w:color="auto"/>
              <w:bottom w:val="nil"/>
              <w:right w:val="nil"/>
            </w:tcBorders>
          </w:tcPr>
          <w:p w14:paraId="3A344605" w14:textId="77777777" w:rsidR="003E0A15" w:rsidRPr="009754BB" w:rsidRDefault="003E0A15" w:rsidP="009A450C">
            <w:pPr>
              <w:pStyle w:val="Table8ptText-ASDEFCON"/>
            </w:pPr>
          </w:p>
        </w:tc>
        <w:tc>
          <w:tcPr>
            <w:tcW w:w="236" w:type="dxa"/>
            <w:vMerge w:val="restart"/>
            <w:tcBorders>
              <w:top w:val="nil"/>
              <w:left w:val="nil"/>
              <w:bottom w:val="nil"/>
              <w:right w:val="nil"/>
            </w:tcBorders>
          </w:tcPr>
          <w:p w14:paraId="026F0257" w14:textId="77777777" w:rsidR="003E0A15" w:rsidRPr="009754BB" w:rsidRDefault="003E0A15" w:rsidP="009A450C">
            <w:pPr>
              <w:pStyle w:val="Table8ptText-ASDEFCON"/>
            </w:pPr>
          </w:p>
        </w:tc>
        <w:tc>
          <w:tcPr>
            <w:tcW w:w="280" w:type="dxa"/>
            <w:gridSpan w:val="2"/>
            <w:vMerge w:val="restart"/>
            <w:tcBorders>
              <w:top w:val="nil"/>
              <w:left w:val="nil"/>
              <w:bottom w:val="nil"/>
              <w:right w:val="nil"/>
            </w:tcBorders>
          </w:tcPr>
          <w:p w14:paraId="77B972E2" w14:textId="77777777" w:rsidR="003E0A15" w:rsidRPr="009754BB" w:rsidRDefault="003E0A15" w:rsidP="009A450C">
            <w:pPr>
              <w:pStyle w:val="Table8ptText-ASDEFCON"/>
            </w:pPr>
          </w:p>
        </w:tc>
        <w:tc>
          <w:tcPr>
            <w:tcW w:w="555" w:type="dxa"/>
            <w:gridSpan w:val="2"/>
            <w:vMerge w:val="restart"/>
            <w:tcBorders>
              <w:top w:val="nil"/>
              <w:left w:val="nil"/>
              <w:bottom w:val="nil"/>
              <w:right w:val="nil"/>
            </w:tcBorders>
          </w:tcPr>
          <w:p w14:paraId="2079398C" w14:textId="77777777" w:rsidR="003E0A15" w:rsidRPr="009754BB" w:rsidRDefault="003E0A15" w:rsidP="009A450C">
            <w:pPr>
              <w:pStyle w:val="Table8ptText-ASDEFCON"/>
            </w:pPr>
          </w:p>
        </w:tc>
        <w:tc>
          <w:tcPr>
            <w:tcW w:w="256" w:type="dxa"/>
            <w:gridSpan w:val="2"/>
            <w:vMerge w:val="restart"/>
            <w:tcBorders>
              <w:top w:val="nil"/>
              <w:left w:val="nil"/>
              <w:bottom w:val="nil"/>
              <w:right w:val="nil"/>
            </w:tcBorders>
          </w:tcPr>
          <w:p w14:paraId="65A17A90" w14:textId="77777777" w:rsidR="003E0A15" w:rsidRPr="009754BB" w:rsidRDefault="003E0A15" w:rsidP="009A450C">
            <w:pPr>
              <w:pStyle w:val="Table8ptText-ASDEFCON"/>
            </w:pPr>
          </w:p>
        </w:tc>
        <w:tc>
          <w:tcPr>
            <w:tcW w:w="504" w:type="dxa"/>
            <w:gridSpan w:val="2"/>
            <w:vMerge w:val="restart"/>
            <w:tcBorders>
              <w:top w:val="nil"/>
              <w:left w:val="nil"/>
              <w:bottom w:val="nil"/>
            </w:tcBorders>
          </w:tcPr>
          <w:p w14:paraId="7EE7C3D2" w14:textId="77777777" w:rsidR="003E0A15" w:rsidRPr="009754BB" w:rsidRDefault="003E0A15" w:rsidP="009A450C">
            <w:pPr>
              <w:pStyle w:val="Table8ptText-ASDEFCON"/>
            </w:pPr>
          </w:p>
        </w:tc>
        <w:tc>
          <w:tcPr>
            <w:tcW w:w="298" w:type="dxa"/>
            <w:gridSpan w:val="2"/>
            <w:vMerge w:val="restart"/>
            <w:tcBorders>
              <w:top w:val="nil"/>
              <w:bottom w:val="nil"/>
            </w:tcBorders>
          </w:tcPr>
          <w:p w14:paraId="1C504381" w14:textId="77777777" w:rsidR="003E0A15" w:rsidRPr="009754BB" w:rsidRDefault="003E0A15" w:rsidP="009A450C">
            <w:pPr>
              <w:pStyle w:val="Table8ptText-ASDEFCON"/>
            </w:pPr>
          </w:p>
        </w:tc>
        <w:tc>
          <w:tcPr>
            <w:tcW w:w="237" w:type="dxa"/>
            <w:vMerge/>
            <w:tcBorders>
              <w:top w:val="nil"/>
              <w:bottom w:val="nil"/>
              <w:right w:val="nil"/>
            </w:tcBorders>
          </w:tcPr>
          <w:p w14:paraId="4E3A7B36" w14:textId="77777777" w:rsidR="003E0A15" w:rsidRPr="009754BB" w:rsidRDefault="003E0A15" w:rsidP="009A450C">
            <w:pPr>
              <w:pStyle w:val="Table8ptText-ASDEFCON"/>
            </w:pPr>
          </w:p>
        </w:tc>
        <w:tc>
          <w:tcPr>
            <w:tcW w:w="4415" w:type="dxa"/>
            <w:gridSpan w:val="10"/>
            <w:vMerge/>
            <w:tcBorders>
              <w:top w:val="nil"/>
              <w:left w:val="nil"/>
              <w:bottom w:val="nil"/>
            </w:tcBorders>
          </w:tcPr>
          <w:p w14:paraId="3495AE2B" w14:textId="77777777" w:rsidR="003E0A15" w:rsidRPr="009754BB" w:rsidRDefault="003E0A15" w:rsidP="009A450C">
            <w:pPr>
              <w:pStyle w:val="Table8ptText-ASDEFCON"/>
            </w:pPr>
          </w:p>
        </w:tc>
      </w:tr>
      <w:tr w:rsidR="00301353" w:rsidRPr="009754BB" w14:paraId="60C4D142" w14:textId="77777777" w:rsidTr="00DE1A14">
        <w:trPr>
          <w:cantSplit/>
          <w:trHeight w:val="375"/>
        </w:trPr>
        <w:tc>
          <w:tcPr>
            <w:tcW w:w="785" w:type="dxa"/>
            <w:gridSpan w:val="2"/>
            <w:vMerge/>
            <w:tcBorders>
              <w:top w:val="nil"/>
              <w:bottom w:val="nil"/>
              <w:right w:val="nil"/>
            </w:tcBorders>
          </w:tcPr>
          <w:p w14:paraId="6B669BBA" w14:textId="77777777" w:rsidR="003E0A15" w:rsidRPr="009754BB" w:rsidRDefault="003E0A15" w:rsidP="009A450C">
            <w:pPr>
              <w:pStyle w:val="Table8ptText-ASDEFCON"/>
            </w:pPr>
          </w:p>
        </w:tc>
        <w:tc>
          <w:tcPr>
            <w:tcW w:w="236" w:type="dxa"/>
            <w:vMerge/>
            <w:tcBorders>
              <w:top w:val="nil"/>
              <w:left w:val="nil"/>
              <w:bottom w:val="nil"/>
              <w:right w:val="nil"/>
            </w:tcBorders>
          </w:tcPr>
          <w:p w14:paraId="5A711AFE" w14:textId="77777777" w:rsidR="003E0A15" w:rsidRPr="009754BB" w:rsidRDefault="003E0A15" w:rsidP="009A450C">
            <w:pPr>
              <w:pStyle w:val="Table8ptText-ASDEFCON"/>
            </w:pPr>
          </w:p>
        </w:tc>
        <w:tc>
          <w:tcPr>
            <w:tcW w:w="495" w:type="dxa"/>
            <w:vMerge/>
            <w:tcBorders>
              <w:top w:val="single" w:sz="4" w:space="0" w:color="auto"/>
              <w:left w:val="nil"/>
              <w:bottom w:val="nil"/>
              <w:right w:val="single" w:sz="4" w:space="0" w:color="auto"/>
            </w:tcBorders>
          </w:tcPr>
          <w:p w14:paraId="402555D2" w14:textId="77777777" w:rsidR="003E0A15" w:rsidRPr="009754BB" w:rsidRDefault="003E0A15" w:rsidP="009A450C">
            <w:pPr>
              <w:pStyle w:val="Table8ptText-ASDEFCON"/>
            </w:pPr>
          </w:p>
        </w:tc>
        <w:tc>
          <w:tcPr>
            <w:tcW w:w="560" w:type="dxa"/>
            <w:gridSpan w:val="3"/>
            <w:vMerge/>
            <w:tcBorders>
              <w:top w:val="single" w:sz="4" w:space="0" w:color="auto"/>
              <w:left w:val="single" w:sz="4" w:space="0" w:color="auto"/>
              <w:bottom w:val="single" w:sz="4" w:space="0" w:color="auto"/>
              <w:right w:val="single" w:sz="4" w:space="0" w:color="auto"/>
            </w:tcBorders>
          </w:tcPr>
          <w:p w14:paraId="735A2111" w14:textId="77777777" w:rsidR="003E0A15" w:rsidRPr="009754BB" w:rsidRDefault="003E0A15" w:rsidP="009A450C">
            <w:pPr>
              <w:pStyle w:val="Table8ptText-ASDEFCON"/>
            </w:pPr>
          </w:p>
        </w:tc>
        <w:tc>
          <w:tcPr>
            <w:tcW w:w="277" w:type="dxa"/>
            <w:vMerge/>
            <w:tcBorders>
              <w:top w:val="nil"/>
              <w:left w:val="single" w:sz="4" w:space="0" w:color="auto"/>
              <w:bottom w:val="nil"/>
              <w:right w:val="nil"/>
            </w:tcBorders>
          </w:tcPr>
          <w:p w14:paraId="63B389D3" w14:textId="77777777" w:rsidR="003E0A15" w:rsidRPr="009754BB" w:rsidRDefault="003E0A15" w:rsidP="009A450C">
            <w:pPr>
              <w:pStyle w:val="Table8ptText-ASDEFCON"/>
            </w:pPr>
          </w:p>
        </w:tc>
        <w:tc>
          <w:tcPr>
            <w:tcW w:w="236" w:type="dxa"/>
            <w:vMerge/>
            <w:tcBorders>
              <w:top w:val="single" w:sz="4" w:space="0" w:color="auto"/>
              <w:left w:val="nil"/>
              <w:bottom w:val="nil"/>
              <w:right w:val="nil"/>
            </w:tcBorders>
          </w:tcPr>
          <w:p w14:paraId="79BB5F35" w14:textId="77777777" w:rsidR="003E0A15" w:rsidRPr="009754BB" w:rsidRDefault="003E0A15" w:rsidP="009A450C">
            <w:pPr>
              <w:pStyle w:val="Table8ptText-ASDEFCON"/>
            </w:pPr>
          </w:p>
        </w:tc>
        <w:tc>
          <w:tcPr>
            <w:tcW w:w="280" w:type="dxa"/>
            <w:gridSpan w:val="2"/>
            <w:vMerge/>
            <w:tcBorders>
              <w:top w:val="nil"/>
              <w:left w:val="nil"/>
              <w:bottom w:val="nil"/>
              <w:right w:val="nil"/>
            </w:tcBorders>
          </w:tcPr>
          <w:p w14:paraId="24406240" w14:textId="77777777" w:rsidR="003E0A15" w:rsidRPr="009754BB" w:rsidRDefault="003E0A15" w:rsidP="009A450C">
            <w:pPr>
              <w:pStyle w:val="Table8ptText-ASDEFCON"/>
            </w:pPr>
          </w:p>
        </w:tc>
        <w:tc>
          <w:tcPr>
            <w:tcW w:w="555" w:type="dxa"/>
            <w:gridSpan w:val="2"/>
            <w:vMerge/>
            <w:tcBorders>
              <w:top w:val="single" w:sz="4" w:space="0" w:color="auto"/>
              <w:left w:val="nil"/>
              <w:bottom w:val="nil"/>
              <w:right w:val="nil"/>
            </w:tcBorders>
          </w:tcPr>
          <w:p w14:paraId="5505FD9A" w14:textId="77777777" w:rsidR="003E0A15" w:rsidRPr="009754BB" w:rsidRDefault="003E0A15" w:rsidP="009A450C">
            <w:pPr>
              <w:pStyle w:val="Table8ptText-ASDEFCON"/>
            </w:pPr>
          </w:p>
        </w:tc>
        <w:tc>
          <w:tcPr>
            <w:tcW w:w="256" w:type="dxa"/>
            <w:gridSpan w:val="2"/>
            <w:vMerge/>
            <w:tcBorders>
              <w:top w:val="nil"/>
              <w:left w:val="nil"/>
              <w:bottom w:val="nil"/>
              <w:right w:val="nil"/>
            </w:tcBorders>
          </w:tcPr>
          <w:p w14:paraId="61DEDA4E" w14:textId="77777777" w:rsidR="003E0A15" w:rsidRPr="009754BB" w:rsidRDefault="003E0A15" w:rsidP="009A450C">
            <w:pPr>
              <w:pStyle w:val="Table8ptText-ASDEFCON"/>
            </w:pPr>
          </w:p>
        </w:tc>
        <w:tc>
          <w:tcPr>
            <w:tcW w:w="504" w:type="dxa"/>
            <w:gridSpan w:val="2"/>
            <w:vMerge/>
            <w:tcBorders>
              <w:top w:val="nil"/>
              <w:left w:val="nil"/>
              <w:bottom w:val="nil"/>
            </w:tcBorders>
          </w:tcPr>
          <w:p w14:paraId="3D69C89D" w14:textId="77777777" w:rsidR="003E0A15" w:rsidRPr="009754BB" w:rsidRDefault="003E0A15" w:rsidP="009A450C">
            <w:pPr>
              <w:pStyle w:val="Table8ptText-ASDEFCON"/>
            </w:pPr>
          </w:p>
        </w:tc>
        <w:tc>
          <w:tcPr>
            <w:tcW w:w="298" w:type="dxa"/>
            <w:gridSpan w:val="2"/>
            <w:vMerge/>
            <w:tcBorders>
              <w:bottom w:val="nil"/>
            </w:tcBorders>
          </w:tcPr>
          <w:p w14:paraId="1E42068E" w14:textId="77777777" w:rsidR="003E0A15" w:rsidRPr="009754BB" w:rsidRDefault="003E0A15" w:rsidP="009A450C">
            <w:pPr>
              <w:pStyle w:val="Table8ptText-ASDEFCON"/>
            </w:pPr>
          </w:p>
        </w:tc>
        <w:tc>
          <w:tcPr>
            <w:tcW w:w="237" w:type="dxa"/>
            <w:vMerge/>
            <w:tcBorders>
              <w:top w:val="nil"/>
              <w:bottom w:val="nil"/>
              <w:right w:val="nil"/>
            </w:tcBorders>
          </w:tcPr>
          <w:p w14:paraId="66022F0E" w14:textId="77777777" w:rsidR="003E0A15" w:rsidRPr="009754BB" w:rsidRDefault="003E0A15" w:rsidP="009A450C">
            <w:pPr>
              <w:pStyle w:val="Table8ptText-ASDEFCON"/>
            </w:pPr>
          </w:p>
        </w:tc>
        <w:tc>
          <w:tcPr>
            <w:tcW w:w="965" w:type="dxa"/>
            <w:gridSpan w:val="2"/>
            <w:vMerge w:val="restart"/>
            <w:tcBorders>
              <w:top w:val="nil"/>
              <w:left w:val="nil"/>
              <w:bottom w:val="nil"/>
            </w:tcBorders>
          </w:tcPr>
          <w:p w14:paraId="7CD41223" w14:textId="77777777" w:rsidR="003E0A15" w:rsidRPr="009754BB" w:rsidRDefault="003E0A15" w:rsidP="009A450C">
            <w:pPr>
              <w:pStyle w:val="Table8ptText-ASDEFCON"/>
            </w:pPr>
            <w:r w:rsidRPr="009754BB">
              <w:t>Discount Offered</w:t>
            </w:r>
          </w:p>
        </w:tc>
        <w:tc>
          <w:tcPr>
            <w:tcW w:w="542" w:type="dxa"/>
            <w:vMerge w:val="restart"/>
            <w:tcBorders>
              <w:top w:val="single" w:sz="4" w:space="0" w:color="auto"/>
              <w:bottom w:val="single" w:sz="4" w:space="0" w:color="auto"/>
            </w:tcBorders>
            <w:vAlign w:val="bottom"/>
          </w:tcPr>
          <w:p w14:paraId="6EC8B1B0" w14:textId="77777777" w:rsidR="003E0A15" w:rsidRPr="009754BB" w:rsidRDefault="003E0A15" w:rsidP="009A450C">
            <w:pPr>
              <w:pStyle w:val="Table8ptText-ASDEFCON"/>
            </w:pPr>
            <w:r w:rsidRPr="009754BB">
              <w:t>%</w:t>
            </w:r>
          </w:p>
        </w:tc>
        <w:tc>
          <w:tcPr>
            <w:tcW w:w="902" w:type="dxa"/>
            <w:gridSpan w:val="3"/>
            <w:vMerge w:val="restart"/>
            <w:tcBorders>
              <w:top w:val="nil"/>
              <w:bottom w:val="nil"/>
            </w:tcBorders>
          </w:tcPr>
          <w:p w14:paraId="24559936" w14:textId="77777777" w:rsidR="003E0A15" w:rsidRPr="009754BB" w:rsidRDefault="003E0A15" w:rsidP="009A450C">
            <w:pPr>
              <w:pStyle w:val="Table8ptText-ASDEFCON"/>
            </w:pPr>
            <w:r w:rsidRPr="009754BB">
              <w:t>For payment within</w:t>
            </w:r>
          </w:p>
        </w:tc>
        <w:tc>
          <w:tcPr>
            <w:tcW w:w="538" w:type="dxa"/>
            <w:vMerge w:val="restart"/>
            <w:tcBorders>
              <w:top w:val="single" w:sz="4" w:space="0" w:color="auto"/>
              <w:bottom w:val="single" w:sz="4" w:space="0" w:color="auto"/>
            </w:tcBorders>
          </w:tcPr>
          <w:p w14:paraId="02E3723B" w14:textId="77777777" w:rsidR="003E0A15" w:rsidRPr="009754BB" w:rsidRDefault="003E0A15" w:rsidP="009A450C">
            <w:pPr>
              <w:pStyle w:val="Table8ptText-ASDEFCON"/>
            </w:pPr>
          </w:p>
        </w:tc>
        <w:tc>
          <w:tcPr>
            <w:tcW w:w="1468" w:type="dxa"/>
            <w:gridSpan w:val="3"/>
            <w:vMerge w:val="restart"/>
            <w:tcBorders>
              <w:top w:val="nil"/>
              <w:bottom w:val="nil"/>
            </w:tcBorders>
          </w:tcPr>
          <w:p w14:paraId="6AA1EB17" w14:textId="77777777" w:rsidR="003E0A15" w:rsidRPr="009754BB" w:rsidRDefault="003E0A15" w:rsidP="009A450C">
            <w:pPr>
              <w:pStyle w:val="Table8ptText-ASDEFCON"/>
            </w:pPr>
            <w:r w:rsidRPr="009754BB">
              <w:t>days from receipt of correctly rendered invoice.</w:t>
            </w:r>
          </w:p>
        </w:tc>
      </w:tr>
      <w:tr w:rsidR="00350512" w:rsidRPr="009754BB" w14:paraId="08ED41A4" w14:textId="77777777" w:rsidTr="00E83E25">
        <w:trPr>
          <w:cantSplit/>
          <w:trHeight w:val="54"/>
        </w:trPr>
        <w:tc>
          <w:tcPr>
            <w:tcW w:w="785" w:type="dxa"/>
            <w:gridSpan w:val="2"/>
            <w:tcBorders>
              <w:top w:val="nil"/>
              <w:left w:val="single" w:sz="4" w:space="0" w:color="auto"/>
              <w:bottom w:val="nil"/>
              <w:right w:val="nil"/>
            </w:tcBorders>
          </w:tcPr>
          <w:p w14:paraId="799CC423" w14:textId="77777777" w:rsidR="003E0A15" w:rsidRPr="009754BB" w:rsidRDefault="003E0A15" w:rsidP="009A450C">
            <w:pPr>
              <w:pStyle w:val="Table8ptText-ASDEFCON"/>
            </w:pPr>
          </w:p>
        </w:tc>
        <w:tc>
          <w:tcPr>
            <w:tcW w:w="236" w:type="dxa"/>
            <w:tcBorders>
              <w:top w:val="nil"/>
              <w:left w:val="nil"/>
              <w:bottom w:val="nil"/>
              <w:right w:val="nil"/>
            </w:tcBorders>
          </w:tcPr>
          <w:p w14:paraId="0E1D79E4" w14:textId="77777777" w:rsidR="003E0A15" w:rsidRPr="009754BB" w:rsidRDefault="003E0A15" w:rsidP="009A450C">
            <w:pPr>
              <w:pStyle w:val="Table8ptText-ASDEFCON"/>
            </w:pPr>
          </w:p>
        </w:tc>
        <w:tc>
          <w:tcPr>
            <w:tcW w:w="3163" w:type="dxa"/>
            <w:gridSpan w:val="14"/>
            <w:tcBorders>
              <w:top w:val="nil"/>
              <w:left w:val="nil"/>
              <w:bottom w:val="nil"/>
            </w:tcBorders>
          </w:tcPr>
          <w:p w14:paraId="1BD9C705" w14:textId="77777777" w:rsidR="003E0A15" w:rsidRPr="009754BB" w:rsidRDefault="003E0A15" w:rsidP="009A450C">
            <w:pPr>
              <w:pStyle w:val="Table8ptText-ASDEFCON"/>
            </w:pPr>
          </w:p>
        </w:tc>
        <w:tc>
          <w:tcPr>
            <w:tcW w:w="298" w:type="dxa"/>
            <w:gridSpan w:val="2"/>
            <w:vMerge/>
            <w:tcBorders>
              <w:bottom w:val="nil"/>
            </w:tcBorders>
          </w:tcPr>
          <w:p w14:paraId="0CB4BE38" w14:textId="77777777" w:rsidR="003E0A15" w:rsidRPr="009754BB" w:rsidRDefault="003E0A15" w:rsidP="009A450C">
            <w:pPr>
              <w:pStyle w:val="Table8ptText-ASDEFCON"/>
            </w:pPr>
          </w:p>
        </w:tc>
        <w:tc>
          <w:tcPr>
            <w:tcW w:w="237" w:type="dxa"/>
            <w:vMerge/>
            <w:tcBorders>
              <w:top w:val="nil"/>
              <w:bottom w:val="nil"/>
              <w:right w:val="nil"/>
            </w:tcBorders>
          </w:tcPr>
          <w:p w14:paraId="0CF2350D" w14:textId="77777777" w:rsidR="003E0A15" w:rsidRPr="009754BB" w:rsidRDefault="003E0A15" w:rsidP="009A450C">
            <w:pPr>
              <w:pStyle w:val="Table8ptText-ASDEFCON"/>
            </w:pPr>
          </w:p>
        </w:tc>
        <w:tc>
          <w:tcPr>
            <w:tcW w:w="965" w:type="dxa"/>
            <w:gridSpan w:val="2"/>
            <w:vMerge/>
            <w:tcBorders>
              <w:left w:val="nil"/>
              <w:bottom w:val="nil"/>
            </w:tcBorders>
          </w:tcPr>
          <w:p w14:paraId="42E9EADF" w14:textId="77777777" w:rsidR="003E0A15" w:rsidRPr="009754BB" w:rsidRDefault="003E0A15" w:rsidP="009A450C">
            <w:pPr>
              <w:pStyle w:val="Table8ptText-ASDEFCON"/>
            </w:pPr>
          </w:p>
        </w:tc>
        <w:tc>
          <w:tcPr>
            <w:tcW w:w="542" w:type="dxa"/>
            <w:vMerge/>
            <w:tcBorders>
              <w:top w:val="single" w:sz="4" w:space="0" w:color="auto"/>
              <w:bottom w:val="single" w:sz="4" w:space="0" w:color="auto"/>
            </w:tcBorders>
          </w:tcPr>
          <w:p w14:paraId="22E43ADD" w14:textId="77777777" w:rsidR="003E0A15" w:rsidRPr="009754BB" w:rsidRDefault="003E0A15" w:rsidP="009A450C">
            <w:pPr>
              <w:pStyle w:val="Table8ptText-ASDEFCON"/>
            </w:pPr>
          </w:p>
        </w:tc>
        <w:tc>
          <w:tcPr>
            <w:tcW w:w="902" w:type="dxa"/>
            <w:gridSpan w:val="3"/>
            <w:vMerge/>
            <w:tcBorders>
              <w:bottom w:val="nil"/>
            </w:tcBorders>
          </w:tcPr>
          <w:p w14:paraId="28B2FF90" w14:textId="77777777" w:rsidR="003E0A15" w:rsidRPr="009754BB" w:rsidRDefault="003E0A15" w:rsidP="009A450C">
            <w:pPr>
              <w:pStyle w:val="Table8ptText-ASDEFCON"/>
            </w:pPr>
          </w:p>
        </w:tc>
        <w:tc>
          <w:tcPr>
            <w:tcW w:w="538" w:type="dxa"/>
            <w:vMerge/>
            <w:tcBorders>
              <w:top w:val="single" w:sz="4" w:space="0" w:color="auto"/>
              <w:bottom w:val="single" w:sz="4" w:space="0" w:color="auto"/>
            </w:tcBorders>
          </w:tcPr>
          <w:p w14:paraId="7602F187" w14:textId="77777777" w:rsidR="003E0A15" w:rsidRPr="009754BB" w:rsidRDefault="003E0A15" w:rsidP="009A450C">
            <w:pPr>
              <w:pStyle w:val="Table8ptText-ASDEFCON"/>
            </w:pPr>
          </w:p>
        </w:tc>
        <w:tc>
          <w:tcPr>
            <w:tcW w:w="1468" w:type="dxa"/>
            <w:gridSpan w:val="3"/>
            <w:vMerge/>
            <w:tcBorders>
              <w:top w:val="nil"/>
              <w:bottom w:val="nil"/>
            </w:tcBorders>
          </w:tcPr>
          <w:p w14:paraId="69F8CD6A" w14:textId="77777777" w:rsidR="003E0A15" w:rsidRPr="009754BB" w:rsidRDefault="003E0A15" w:rsidP="009A450C">
            <w:pPr>
              <w:pStyle w:val="Table8ptText-ASDEFCON"/>
            </w:pPr>
          </w:p>
        </w:tc>
      </w:tr>
      <w:tr w:rsidR="00350512" w:rsidRPr="009754BB" w14:paraId="557DA566" w14:textId="77777777" w:rsidTr="00B92B2B">
        <w:trPr>
          <w:cantSplit/>
          <w:trHeight w:val="514"/>
        </w:trPr>
        <w:tc>
          <w:tcPr>
            <w:tcW w:w="785" w:type="dxa"/>
            <w:gridSpan w:val="2"/>
            <w:tcBorders>
              <w:top w:val="nil"/>
              <w:bottom w:val="nil"/>
              <w:right w:val="nil"/>
            </w:tcBorders>
          </w:tcPr>
          <w:p w14:paraId="10FBD3CC" w14:textId="77777777" w:rsidR="003E0A15" w:rsidRPr="009754BB" w:rsidRDefault="003E0A15" w:rsidP="009A450C">
            <w:pPr>
              <w:pStyle w:val="Table8ptText-ASDEFCON"/>
            </w:pPr>
            <w:r w:rsidRPr="009754BB">
              <w:t>Confirm Price Firm</w:t>
            </w:r>
          </w:p>
        </w:tc>
        <w:tc>
          <w:tcPr>
            <w:tcW w:w="236" w:type="dxa"/>
            <w:tcBorders>
              <w:top w:val="nil"/>
              <w:left w:val="nil"/>
              <w:bottom w:val="nil"/>
              <w:right w:val="nil"/>
            </w:tcBorders>
          </w:tcPr>
          <w:p w14:paraId="27F8FAD3" w14:textId="77777777" w:rsidR="003E0A15" w:rsidRPr="009754BB" w:rsidRDefault="003E0A15" w:rsidP="009A450C">
            <w:pPr>
              <w:pStyle w:val="Table8ptText-ASDEFCON"/>
            </w:pPr>
          </w:p>
        </w:tc>
        <w:tc>
          <w:tcPr>
            <w:tcW w:w="511" w:type="dxa"/>
            <w:gridSpan w:val="2"/>
            <w:tcBorders>
              <w:top w:val="nil"/>
              <w:left w:val="nil"/>
              <w:bottom w:val="nil"/>
            </w:tcBorders>
          </w:tcPr>
          <w:p w14:paraId="15BB2F98" w14:textId="77777777" w:rsidR="003E0A15" w:rsidRPr="009754BB" w:rsidRDefault="003E0A15" w:rsidP="009A450C">
            <w:pPr>
              <w:pStyle w:val="Table8ptText-ASDEFCON"/>
            </w:pPr>
            <w:r w:rsidRPr="009754BB">
              <w:t>Yes</w:t>
            </w:r>
          </w:p>
        </w:tc>
        <w:tc>
          <w:tcPr>
            <w:tcW w:w="544" w:type="dxa"/>
            <w:gridSpan w:val="2"/>
            <w:tcBorders>
              <w:top w:val="single" w:sz="4" w:space="0" w:color="auto"/>
              <w:bottom w:val="single" w:sz="4" w:space="0" w:color="auto"/>
            </w:tcBorders>
          </w:tcPr>
          <w:p w14:paraId="491DA3DF" w14:textId="77777777" w:rsidR="003E0A15" w:rsidRPr="009754BB" w:rsidRDefault="003E0A15" w:rsidP="009A450C">
            <w:pPr>
              <w:pStyle w:val="Table8ptText-ASDEFCON"/>
            </w:pPr>
          </w:p>
        </w:tc>
        <w:tc>
          <w:tcPr>
            <w:tcW w:w="544" w:type="dxa"/>
            <w:gridSpan w:val="3"/>
            <w:tcBorders>
              <w:top w:val="nil"/>
              <w:bottom w:val="nil"/>
            </w:tcBorders>
          </w:tcPr>
          <w:p w14:paraId="1124910F" w14:textId="77777777" w:rsidR="003E0A15" w:rsidRPr="009754BB" w:rsidRDefault="003E0A15" w:rsidP="009A450C">
            <w:pPr>
              <w:pStyle w:val="Table8ptText-ASDEFCON"/>
            </w:pPr>
            <w:r w:rsidRPr="009754BB">
              <w:t>No</w:t>
            </w:r>
          </w:p>
        </w:tc>
        <w:tc>
          <w:tcPr>
            <w:tcW w:w="544" w:type="dxa"/>
            <w:gridSpan w:val="2"/>
            <w:tcBorders>
              <w:top w:val="single" w:sz="4" w:space="0" w:color="auto"/>
              <w:bottom w:val="single" w:sz="4" w:space="0" w:color="auto"/>
            </w:tcBorders>
          </w:tcPr>
          <w:p w14:paraId="42DDA745" w14:textId="77777777" w:rsidR="003E0A15" w:rsidRPr="009754BB" w:rsidRDefault="003E0A15" w:rsidP="009A450C">
            <w:pPr>
              <w:pStyle w:val="Table8ptText-ASDEFCON"/>
            </w:pPr>
          </w:p>
        </w:tc>
        <w:tc>
          <w:tcPr>
            <w:tcW w:w="1020" w:type="dxa"/>
            <w:gridSpan w:val="5"/>
            <w:tcBorders>
              <w:top w:val="nil"/>
              <w:bottom w:val="nil"/>
            </w:tcBorders>
          </w:tcPr>
          <w:p w14:paraId="4C66CC18" w14:textId="77777777" w:rsidR="003E0A15" w:rsidRPr="009754BB" w:rsidRDefault="003E0A15" w:rsidP="009A450C">
            <w:pPr>
              <w:pStyle w:val="Table8ptText-ASDEFCON"/>
            </w:pPr>
          </w:p>
        </w:tc>
        <w:tc>
          <w:tcPr>
            <w:tcW w:w="298" w:type="dxa"/>
            <w:gridSpan w:val="2"/>
            <w:vMerge/>
            <w:tcBorders>
              <w:bottom w:val="nil"/>
            </w:tcBorders>
          </w:tcPr>
          <w:p w14:paraId="1EB0A03E" w14:textId="77777777" w:rsidR="003E0A15" w:rsidRPr="009754BB" w:rsidRDefault="003E0A15" w:rsidP="009A450C">
            <w:pPr>
              <w:pStyle w:val="Table8ptText-ASDEFCON"/>
            </w:pPr>
          </w:p>
        </w:tc>
        <w:tc>
          <w:tcPr>
            <w:tcW w:w="237" w:type="dxa"/>
            <w:vMerge/>
            <w:tcBorders>
              <w:top w:val="nil"/>
              <w:bottom w:val="nil"/>
              <w:right w:val="nil"/>
            </w:tcBorders>
          </w:tcPr>
          <w:p w14:paraId="79003719" w14:textId="77777777" w:rsidR="003E0A15" w:rsidRPr="009754BB" w:rsidRDefault="003E0A15" w:rsidP="009A450C">
            <w:pPr>
              <w:pStyle w:val="Table8ptText-ASDEFCON"/>
            </w:pPr>
          </w:p>
        </w:tc>
        <w:tc>
          <w:tcPr>
            <w:tcW w:w="3669" w:type="dxa"/>
            <w:gridSpan w:val="9"/>
            <w:tcBorders>
              <w:top w:val="nil"/>
              <w:left w:val="nil"/>
              <w:bottom w:val="nil"/>
              <w:right w:val="nil"/>
            </w:tcBorders>
          </w:tcPr>
          <w:p w14:paraId="184EAC5A" w14:textId="77777777" w:rsidR="003E0A15" w:rsidRPr="009754BB" w:rsidRDefault="003E0A15" w:rsidP="009A450C">
            <w:pPr>
              <w:pStyle w:val="Table8ptText-ASDEFCON"/>
            </w:pPr>
          </w:p>
        </w:tc>
        <w:tc>
          <w:tcPr>
            <w:tcW w:w="746" w:type="dxa"/>
            <w:vMerge w:val="restart"/>
            <w:tcBorders>
              <w:top w:val="nil"/>
              <w:left w:val="nil"/>
              <w:bottom w:val="nil"/>
            </w:tcBorders>
          </w:tcPr>
          <w:p w14:paraId="1D36AC53" w14:textId="77777777" w:rsidR="003E0A15" w:rsidRPr="009754BB" w:rsidRDefault="003E0A15" w:rsidP="009A450C">
            <w:pPr>
              <w:pStyle w:val="Table8ptText-ASDEFCON"/>
            </w:pPr>
          </w:p>
        </w:tc>
      </w:tr>
      <w:tr w:rsidR="003E0A15" w:rsidRPr="009754BB" w14:paraId="02ABDEDB" w14:textId="77777777" w:rsidTr="00B92B2B">
        <w:trPr>
          <w:cantSplit/>
          <w:trHeight w:val="227"/>
        </w:trPr>
        <w:tc>
          <w:tcPr>
            <w:tcW w:w="4184" w:type="dxa"/>
            <w:gridSpan w:val="17"/>
            <w:tcBorders>
              <w:top w:val="nil"/>
              <w:bottom w:val="nil"/>
            </w:tcBorders>
          </w:tcPr>
          <w:p w14:paraId="503F0B34" w14:textId="77777777" w:rsidR="003E0A15" w:rsidRPr="009754BB" w:rsidRDefault="003E0A15" w:rsidP="009A450C">
            <w:pPr>
              <w:pStyle w:val="Table8ptText-ASDEFCON"/>
            </w:pPr>
          </w:p>
        </w:tc>
        <w:tc>
          <w:tcPr>
            <w:tcW w:w="298" w:type="dxa"/>
            <w:gridSpan w:val="2"/>
            <w:vMerge/>
            <w:tcBorders>
              <w:bottom w:val="nil"/>
            </w:tcBorders>
          </w:tcPr>
          <w:p w14:paraId="1D9D98DE" w14:textId="77777777" w:rsidR="003E0A15" w:rsidRPr="009754BB" w:rsidRDefault="003E0A15" w:rsidP="009A450C">
            <w:pPr>
              <w:pStyle w:val="Table8ptText-ASDEFCON"/>
            </w:pPr>
          </w:p>
        </w:tc>
        <w:tc>
          <w:tcPr>
            <w:tcW w:w="237" w:type="dxa"/>
            <w:vMerge/>
            <w:tcBorders>
              <w:top w:val="nil"/>
              <w:bottom w:val="nil"/>
              <w:right w:val="nil"/>
            </w:tcBorders>
          </w:tcPr>
          <w:p w14:paraId="41FE415C" w14:textId="77777777" w:rsidR="003E0A15" w:rsidRPr="009754BB" w:rsidRDefault="003E0A15" w:rsidP="009A450C">
            <w:pPr>
              <w:pStyle w:val="Table8ptText-ASDEFCON"/>
            </w:pPr>
          </w:p>
        </w:tc>
        <w:tc>
          <w:tcPr>
            <w:tcW w:w="965" w:type="dxa"/>
            <w:gridSpan w:val="2"/>
            <w:tcBorders>
              <w:top w:val="nil"/>
              <w:left w:val="nil"/>
              <w:bottom w:val="nil"/>
              <w:right w:val="nil"/>
            </w:tcBorders>
          </w:tcPr>
          <w:p w14:paraId="521E2F8D" w14:textId="77777777" w:rsidR="003E0A15" w:rsidRPr="009754BB" w:rsidRDefault="003E0A15" w:rsidP="009A450C">
            <w:pPr>
              <w:pStyle w:val="Table8ptText-ASDEFCON"/>
            </w:pPr>
          </w:p>
        </w:tc>
        <w:tc>
          <w:tcPr>
            <w:tcW w:w="542" w:type="dxa"/>
            <w:tcBorders>
              <w:top w:val="nil"/>
              <w:left w:val="nil"/>
              <w:bottom w:val="nil"/>
              <w:right w:val="nil"/>
            </w:tcBorders>
          </w:tcPr>
          <w:p w14:paraId="6B1318D9" w14:textId="77777777" w:rsidR="003E0A15" w:rsidRPr="009754BB" w:rsidRDefault="003E0A15" w:rsidP="009A450C">
            <w:pPr>
              <w:pStyle w:val="Table8ptText-ASDEFCON"/>
            </w:pPr>
          </w:p>
        </w:tc>
        <w:tc>
          <w:tcPr>
            <w:tcW w:w="2162" w:type="dxa"/>
            <w:gridSpan w:val="6"/>
            <w:tcBorders>
              <w:top w:val="nil"/>
              <w:left w:val="nil"/>
              <w:bottom w:val="nil"/>
              <w:right w:val="nil"/>
            </w:tcBorders>
          </w:tcPr>
          <w:p w14:paraId="56AD3ADC" w14:textId="77777777" w:rsidR="003E0A15" w:rsidRPr="009754BB" w:rsidRDefault="003E0A15" w:rsidP="009A450C">
            <w:pPr>
              <w:pStyle w:val="Table8ptText-ASDEFCON"/>
            </w:pPr>
          </w:p>
        </w:tc>
        <w:tc>
          <w:tcPr>
            <w:tcW w:w="746" w:type="dxa"/>
            <w:vMerge/>
            <w:tcBorders>
              <w:top w:val="nil"/>
              <w:left w:val="nil"/>
              <w:bottom w:val="nil"/>
            </w:tcBorders>
          </w:tcPr>
          <w:p w14:paraId="4EB7F7D7" w14:textId="77777777" w:rsidR="003E0A15" w:rsidRPr="009754BB" w:rsidRDefault="003E0A15" w:rsidP="009A450C">
            <w:pPr>
              <w:pStyle w:val="Table8ptText-ASDEFCON"/>
            </w:pPr>
          </w:p>
        </w:tc>
      </w:tr>
      <w:tr w:rsidR="003E0A15" w:rsidRPr="009754BB" w14:paraId="1B76CADD" w14:textId="77777777" w:rsidTr="00E83E25">
        <w:trPr>
          <w:cantSplit/>
          <w:trHeight w:val="309"/>
        </w:trPr>
        <w:tc>
          <w:tcPr>
            <w:tcW w:w="323" w:type="dxa"/>
            <w:vMerge w:val="restart"/>
            <w:tcBorders>
              <w:top w:val="nil"/>
              <w:bottom w:val="nil"/>
            </w:tcBorders>
          </w:tcPr>
          <w:p w14:paraId="169132AE" w14:textId="77777777" w:rsidR="003E0A15" w:rsidRPr="009754BB" w:rsidRDefault="003E0A15" w:rsidP="009A450C">
            <w:pPr>
              <w:pStyle w:val="Table8ptText-ASDEFCON"/>
            </w:pPr>
          </w:p>
        </w:tc>
        <w:tc>
          <w:tcPr>
            <w:tcW w:w="3357" w:type="dxa"/>
            <w:gridSpan w:val="14"/>
            <w:vMerge w:val="restart"/>
            <w:tcBorders>
              <w:top w:val="single" w:sz="4" w:space="0" w:color="auto"/>
              <w:bottom w:val="nil"/>
              <w:right w:val="single" w:sz="4" w:space="0" w:color="auto"/>
            </w:tcBorders>
          </w:tcPr>
          <w:p w14:paraId="5B51FCC0" w14:textId="77777777" w:rsidR="003E0A15" w:rsidRPr="009754BB" w:rsidRDefault="003E0A15" w:rsidP="009A450C">
            <w:pPr>
              <w:pStyle w:val="Table8ptText-ASDEFCON"/>
            </w:pPr>
            <w:r w:rsidRPr="009754BB">
              <w:t>Reasons for Variation</w:t>
            </w:r>
          </w:p>
          <w:p w14:paraId="735A43CA" w14:textId="77777777" w:rsidR="004715B1" w:rsidRPr="009754BB" w:rsidRDefault="004715B1" w:rsidP="009A450C">
            <w:pPr>
              <w:pStyle w:val="Table8ptText-ASDEFCON"/>
            </w:pPr>
          </w:p>
        </w:tc>
        <w:tc>
          <w:tcPr>
            <w:tcW w:w="504" w:type="dxa"/>
            <w:gridSpan w:val="2"/>
            <w:vMerge w:val="restart"/>
            <w:tcBorders>
              <w:top w:val="nil"/>
              <w:left w:val="nil"/>
            </w:tcBorders>
          </w:tcPr>
          <w:p w14:paraId="68E787C1" w14:textId="77777777" w:rsidR="003E0A15" w:rsidRPr="009754BB" w:rsidRDefault="003E0A15" w:rsidP="009A450C">
            <w:pPr>
              <w:pStyle w:val="Table8ptText-ASDEFCON"/>
            </w:pPr>
          </w:p>
          <w:p w14:paraId="154FDC32" w14:textId="77777777" w:rsidR="00350512" w:rsidRPr="009754BB" w:rsidRDefault="00350512" w:rsidP="009A450C">
            <w:pPr>
              <w:pStyle w:val="Table8ptText-ASDEFCON"/>
            </w:pPr>
          </w:p>
        </w:tc>
        <w:tc>
          <w:tcPr>
            <w:tcW w:w="298" w:type="dxa"/>
            <w:gridSpan w:val="2"/>
            <w:vMerge/>
            <w:tcBorders>
              <w:bottom w:val="nil"/>
            </w:tcBorders>
          </w:tcPr>
          <w:p w14:paraId="33BF1EEA" w14:textId="77777777" w:rsidR="003E0A15" w:rsidRPr="009754BB" w:rsidRDefault="003E0A15" w:rsidP="009A450C">
            <w:pPr>
              <w:pStyle w:val="Table8ptText-ASDEFCON"/>
            </w:pPr>
          </w:p>
        </w:tc>
        <w:tc>
          <w:tcPr>
            <w:tcW w:w="237" w:type="dxa"/>
            <w:vMerge/>
            <w:tcBorders>
              <w:top w:val="nil"/>
              <w:bottom w:val="nil"/>
              <w:right w:val="nil"/>
            </w:tcBorders>
          </w:tcPr>
          <w:p w14:paraId="4611CC0D" w14:textId="77777777" w:rsidR="003E0A15" w:rsidRPr="009754BB" w:rsidRDefault="003E0A15" w:rsidP="009A450C">
            <w:pPr>
              <w:pStyle w:val="Table8ptText-ASDEFCON"/>
            </w:pPr>
          </w:p>
        </w:tc>
        <w:tc>
          <w:tcPr>
            <w:tcW w:w="3669" w:type="dxa"/>
            <w:gridSpan w:val="9"/>
            <w:tcBorders>
              <w:top w:val="nil"/>
              <w:left w:val="nil"/>
              <w:bottom w:val="nil"/>
              <w:right w:val="nil"/>
            </w:tcBorders>
          </w:tcPr>
          <w:p w14:paraId="33CDEEC8" w14:textId="77777777" w:rsidR="003E0A15" w:rsidRPr="009754BB" w:rsidRDefault="003E0A15" w:rsidP="009A450C">
            <w:pPr>
              <w:pStyle w:val="Table8ptText-ASDEFCON"/>
            </w:pPr>
          </w:p>
        </w:tc>
        <w:tc>
          <w:tcPr>
            <w:tcW w:w="746" w:type="dxa"/>
            <w:vMerge/>
            <w:tcBorders>
              <w:top w:val="nil"/>
              <w:left w:val="nil"/>
              <w:bottom w:val="nil"/>
            </w:tcBorders>
          </w:tcPr>
          <w:p w14:paraId="7E4E433F" w14:textId="77777777" w:rsidR="003E0A15" w:rsidRPr="009754BB" w:rsidRDefault="003E0A15" w:rsidP="009A450C">
            <w:pPr>
              <w:pStyle w:val="Table8ptText-ASDEFCON"/>
            </w:pPr>
          </w:p>
        </w:tc>
      </w:tr>
      <w:tr w:rsidR="003E0A15" w:rsidRPr="009754BB" w14:paraId="45126A4D" w14:textId="77777777" w:rsidTr="00E83E25">
        <w:trPr>
          <w:cantSplit/>
          <w:trHeight w:val="378"/>
        </w:trPr>
        <w:tc>
          <w:tcPr>
            <w:tcW w:w="323" w:type="dxa"/>
            <w:vMerge/>
            <w:tcBorders>
              <w:bottom w:val="nil"/>
            </w:tcBorders>
          </w:tcPr>
          <w:p w14:paraId="3751473E" w14:textId="77777777" w:rsidR="003E0A15" w:rsidRPr="009754BB" w:rsidRDefault="003E0A15" w:rsidP="009A450C">
            <w:pPr>
              <w:pStyle w:val="Table8ptText-ASDEFCON"/>
            </w:pPr>
          </w:p>
        </w:tc>
        <w:tc>
          <w:tcPr>
            <w:tcW w:w="3357" w:type="dxa"/>
            <w:gridSpan w:val="14"/>
            <w:vMerge/>
            <w:tcBorders>
              <w:bottom w:val="nil"/>
              <w:right w:val="single" w:sz="4" w:space="0" w:color="auto"/>
            </w:tcBorders>
          </w:tcPr>
          <w:p w14:paraId="4426EFE3" w14:textId="77777777" w:rsidR="003E0A15" w:rsidRPr="009754BB" w:rsidRDefault="003E0A15" w:rsidP="009A450C">
            <w:pPr>
              <w:pStyle w:val="Table8ptText-ASDEFCON"/>
            </w:pPr>
          </w:p>
        </w:tc>
        <w:tc>
          <w:tcPr>
            <w:tcW w:w="504" w:type="dxa"/>
            <w:gridSpan w:val="2"/>
            <w:vMerge/>
            <w:tcBorders>
              <w:left w:val="nil"/>
            </w:tcBorders>
          </w:tcPr>
          <w:p w14:paraId="24CDB38E" w14:textId="77777777" w:rsidR="003E0A15" w:rsidRPr="009754BB" w:rsidRDefault="003E0A15" w:rsidP="009A450C">
            <w:pPr>
              <w:pStyle w:val="Table8ptText-ASDEFCON"/>
            </w:pPr>
          </w:p>
        </w:tc>
        <w:tc>
          <w:tcPr>
            <w:tcW w:w="298" w:type="dxa"/>
            <w:gridSpan w:val="2"/>
            <w:vMerge/>
            <w:tcBorders>
              <w:bottom w:val="nil"/>
            </w:tcBorders>
          </w:tcPr>
          <w:p w14:paraId="026E0B22" w14:textId="77777777" w:rsidR="003E0A15" w:rsidRPr="009754BB" w:rsidRDefault="003E0A15" w:rsidP="009A450C">
            <w:pPr>
              <w:pStyle w:val="Table8ptText-ASDEFCON"/>
            </w:pPr>
          </w:p>
        </w:tc>
        <w:tc>
          <w:tcPr>
            <w:tcW w:w="237" w:type="dxa"/>
            <w:vMerge/>
            <w:tcBorders>
              <w:top w:val="nil"/>
              <w:bottom w:val="nil"/>
              <w:right w:val="nil"/>
            </w:tcBorders>
          </w:tcPr>
          <w:p w14:paraId="52ADC1D6" w14:textId="77777777" w:rsidR="003E0A15" w:rsidRPr="009754BB" w:rsidRDefault="003E0A15" w:rsidP="009A450C">
            <w:pPr>
              <w:pStyle w:val="Table8ptText-ASDEFCON"/>
            </w:pPr>
          </w:p>
        </w:tc>
        <w:tc>
          <w:tcPr>
            <w:tcW w:w="834" w:type="dxa"/>
            <w:vMerge w:val="restart"/>
            <w:tcBorders>
              <w:top w:val="nil"/>
              <w:left w:val="nil"/>
              <w:bottom w:val="nil"/>
              <w:right w:val="nil"/>
            </w:tcBorders>
          </w:tcPr>
          <w:p w14:paraId="6EF20835" w14:textId="77777777" w:rsidR="003E0A15" w:rsidRPr="009754BB" w:rsidRDefault="003E0A15" w:rsidP="009A450C">
            <w:pPr>
              <w:pStyle w:val="Table8ptText-ASDEFCON"/>
            </w:pPr>
          </w:p>
        </w:tc>
        <w:tc>
          <w:tcPr>
            <w:tcW w:w="1109" w:type="dxa"/>
            <w:gridSpan w:val="3"/>
            <w:vMerge w:val="restart"/>
            <w:tcBorders>
              <w:top w:val="nil"/>
              <w:left w:val="nil"/>
              <w:bottom w:val="nil"/>
              <w:right w:val="nil"/>
            </w:tcBorders>
          </w:tcPr>
          <w:p w14:paraId="5631C573" w14:textId="77777777" w:rsidR="003E0A15" w:rsidRPr="009754BB" w:rsidRDefault="003E0A15" w:rsidP="009A450C">
            <w:pPr>
              <w:pStyle w:val="Table8ptText-ASDEFCON"/>
            </w:pPr>
          </w:p>
        </w:tc>
        <w:tc>
          <w:tcPr>
            <w:tcW w:w="282" w:type="dxa"/>
            <w:vMerge w:val="restart"/>
            <w:tcBorders>
              <w:top w:val="nil"/>
              <w:left w:val="nil"/>
              <w:bottom w:val="nil"/>
              <w:right w:val="nil"/>
            </w:tcBorders>
          </w:tcPr>
          <w:p w14:paraId="4E70B1B5" w14:textId="77777777" w:rsidR="003E0A15" w:rsidRPr="009754BB" w:rsidRDefault="003E0A15" w:rsidP="009A450C">
            <w:pPr>
              <w:pStyle w:val="Table8ptText-ASDEFCON"/>
            </w:pPr>
          </w:p>
        </w:tc>
        <w:tc>
          <w:tcPr>
            <w:tcW w:w="972" w:type="dxa"/>
            <w:gridSpan w:val="3"/>
            <w:vMerge w:val="restart"/>
            <w:tcBorders>
              <w:top w:val="nil"/>
              <w:left w:val="nil"/>
              <w:bottom w:val="nil"/>
              <w:right w:val="nil"/>
            </w:tcBorders>
          </w:tcPr>
          <w:p w14:paraId="545E39EE" w14:textId="77777777" w:rsidR="003E0A15" w:rsidRPr="009754BB" w:rsidRDefault="003E0A15" w:rsidP="009A450C">
            <w:pPr>
              <w:pStyle w:val="Table8ptText-ASDEFCON"/>
            </w:pPr>
          </w:p>
        </w:tc>
        <w:tc>
          <w:tcPr>
            <w:tcW w:w="472" w:type="dxa"/>
            <w:vMerge w:val="restart"/>
            <w:tcBorders>
              <w:top w:val="nil"/>
              <w:left w:val="nil"/>
              <w:bottom w:val="nil"/>
              <w:right w:val="nil"/>
            </w:tcBorders>
          </w:tcPr>
          <w:p w14:paraId="3DE13CBF" w14:textId="77777777" w:rsidR="003E0A15" w:rsidRPr="009754BB" w:rsidRDefault="003E0A15" w:rsidP="009A450C">
            <w:pPr>
              <w:pStyle w:val="Table8ptText-ASDEFCON"/>
            </w:pPr>
          </w:p>
        </w:tc>
        <w:tc>
          <w:tcPr>
            <w:tcW w:w="746" w:type="dxa"/>
            <w:vMerge/>
            <w:tcBorders>
              <w:top w:val="nil"/>
              <w:left w:val="nil"/>
              <w:bottom w:val="nil"/>
            </w:tcBorders>
          </w:tcPr>
          <w:p w14:paraId="04E44AB3" w14:textId="77777777" w:rsidR="003E0A15" w:rsidRPr="009754BB" w:rsidRDefault="003E0A15" w:rsidP="009A450C">
            <w:pPr>
              <w:pStyle w:val="Table8ptText-ASDEFCON"/>
            </w:pPr>
          </w:p>
        </w:tc>
      </w:tr>
      <w:tr w:rsidR="003E0A15" w:rsidRPr="009754BB" w14:paraId="61885953" w14:textId="77777777" w:rsidTr="00E83E25">
        <w:trPr>
          <w:cantSplit/>
          <w:trHeight w:val="378"/>
        </w:trPr>
        <w:tc>
          <w:tcPr>
            <w:tcW w:w="323" w:type="dxa"/>
            <w:vMerge/>
            <w:tcBorders>
              <w:bottom w:val="nil"/>
            </w:tcBorders>
          </w:tcPr>
          <w:p w14:paraId="6E84EB6E" w14:textId="77777777" w:rsidR="003E0A15" w:rsidRPr="009754BB" w:rsidRDefault="003E0A15" w:rsidP="009A450C">
            <w:pPr>
              <w:pStyle w:val="Table8ptText-ASDEFCON"/>
            </w:pPr>
          </w:p>
        </w:tc>
        <w:tc>
          <w:tcPr>
            <w:tcW w:w="1658" w:type="dxa"/>
            <w:gridSpan w:val="5"/>
            <w:vMerge w:val="restart"/>
            <w:tcBorders>
              <w:bottom w:val="nil"/>
            </w:tcBorders>
          </w:tcPr>
          <w:p w14:paraId="7C48C488" w14:textId="77777777" w:rsidR="003E0A15" w:rsidRPr="009754BB" w:rsidRDefault="003E0A15" w:rsidP="009A450C">
            <w:pPr>
              <w:pStyle w:val="Table8ptText-ASDEFCON"/>
            </w:pPr>
            <w:r w:rsidRPr="009754BB">
              <w:t>Exchange Rate</w:t>
            </w:r>
          </w:p>
          <w:p w14:paraId="0EA89310" w14:textId="77777777" w:rsidR="004715B1" w:rsidRPr="009754BB" w:rsidRDefault="004715B1" w:rsidP="009A450C">
            <w:pPr>
              <w:pStyle w:val="Table8ptText-ASDEFCON"/>
            </w:pPr>
          </w:p>
        </w:tc>
        <w:tc>
          <w:tcPr>
            <w:tcW w:w="1699" w:type="dxa"/>
            <w:gridSpan w:val="9"/>
            <w:vMerge w:val="restart"/>
            <w:tcBorders>
              <w:bottom w:val="nil"/>
              <w:right w:val="single" w:sz="4" w:space="0" w:color="auto"/>
            </w:tcBorders>
          </w:tcPr>
          <w:p w14:paraId="741E97D0" w14:textId="77777777" w:rsidR="004715B1" w:rsidRPr="009754BB" w:rsidRDefault="003E0A15" w:rsidP="009A450C">
            <w:pPr>
              <w:pStyle w:val="Table8ptText-ASDEFCON"/>
            </w:pPr>
            <w:r w:rsidRPr="009754BB">
              <w:t>Percentage of Price Variable</w:t>
            </w:r>
          </w:p>
          <w:p w14:paraId="54B2FFF2" w14:textId="77777777" w:rsidR="004715B1" w:rsidRPr="009754BB" w:rsidRDefault="004715B1" w:rsidP="009A450C">
            <w:pPr>
              <w:pStyle w:val="Table8ptText-ASDEFCON"/>
            </w:pPr>
          </w:p>
        </w:tc>
        <w:tc>
          <w:tcPr>
            <w:tcW w:w="504" w:type="dxa"/>
            <w:gridSpan w:val="2"/>
            <w:vMerge/>
            <w:tcBorders>
              <w:left w:val="nil"/>
            </w:tcBorders>
          </w:tcPr>
          <w:p w14:paraId="7211CAA4" w14:textId="77777777" w:rsidR="003E0A15" w:rsidRPr="009754BB" w:rsidRDefault="003E0A15" w:rsidP="009A450C">
            <w:pPr>
              <w:pStyle w:val="Table8ptText-ASDEFCON"/>
            </w:pPr>
          </w:p>
        </w:tc>
        <w:tc>
          <w:tcPr>
            <w:tcW w:w="298" w:type="dxa"/>
            <w:gridSpan w:val="2"/>
            <w:vMerge/>
            <w:tcBorders>
              <w:bottom w:val="nil"/>
            </w:tcBorders>
          </w:tcPr>
          <w:p w14:paraId="2F97ECB7" w14:textId="77777777" w:rsidR="003E0A15" w:rsidRPr="009754BB" w:rsidRDefault="003E0A15" w:rsidP="009A450C">
            <w:pPr>
              <w:pStyle w:val="Table8ptText-ASDEFCON"/>
            </w:pPr>
          </w:p>
        </w:tc>
        <w:tc>
          <w:tcPr>
            <w:tcW w:w="237" w:type="dxa"/>
            <w:vMerge/>
            <w:tcBorders>
              <w:top w:val="nil"/>
              <w:bottom w:val="nil"/>
              <w:right w:val="nil"/>
            </w:tcBorders>
          </w:tcPr>
          <w:p w14:paraId="7260FB20" w14:textId="77777777" w:rsidR="003E0A15" w:rsidRPr="009754BB" w:rsidRDefault="003E0A15" w:rsidP="009A450C">
            <w:pPr>
              <w:pStyle w:val="Table8ptText-ASDEFCON"/>
            </w:pPr>
          </w:p>
        </w:tc>
        <w:tc>
          <w:tcPr>
            <w:tcW w:w="834" w:type="dxa"/>
            <w:vMerge/>
            <w:tcBorders>
              <w:left w:val="nil"/>
              <w:bottom w:val="nil"/>
              <w:right w:val="nil"/>
            </w:tcBorders>
          </w:tcPr>
          <w:p w14:paraId="0D8EE1E1" w14:textId="77777777" w:rsidR="003E0A15" w:rsidRPr="009754BB" w:rsidRDefault="003E0A15" w:rsidP="009A450C">
            <w:pPr>
              <w:pStyle w:val="Table8ptText-ASDEFCON"/>
            </w:pPr>
          </w:p>
        </w:tc>
        <w:tc>
          <w:tcPr>
            <w:tcW w:w="1109" w:type="dxa"/>
            <w:gridSpan w:val="3"/>
            <w:vMerge/>
            <w:tcBorders>
              <w:left w:val="nil"/>
              <w:bottom w:val="nil"/>
              <w:right w:val="nil"/>
            </w:tcBorders>
          </w:tcPr>
          <w:p w14:paraId="3D7C33E7" w14:textId="77777777" w:rsidR="003E0A15" w:rsidRPr="009754BB" w:rsidRDefault="003E0A15" w:rsidP="009A450C">
            <w:pPr>
              <w:pStyle w:val="Table8ptText-ASDEFCON"/>
            </w:pPr>
          </w:p>
        </w:tc>
        <w:tc>
          <w:tcPr>
            <w:tcW w:w="282" w:type="dxa"/>
            <w:vMerge/>
            <w:tcBorders>
              <w:top w:val="nil"/>
              <w:left w:val="nil"/>
              <w:bottom w:val="nil"/>
              <w:right w:val="nil"/>
            </w:tcBorders>
          </w:tcPr>
          <w:p w14:paraId="60E0037A" w14:textId="77777777" w:rsidR="003E0A15" w:rsidRPr="009754BB" w:rsidRDefault="003E0A15" w:rsidP="009A450C">
            <w:pPr>
              <w:pStyle w:val="Table8ptText-ASDEFCON"/>
            </w:pPr>
          </w:p>
        </w:tc>
        <w:tc>
          <w:tcPr>
            <w:tcW w:w="972" w:type="dxa"/>
            <w:gridSpan w:val="3"/>
            <w:vMerge/>
            <w:tcBorders>
              <w:left w:val="nil"/>
              <w:bottom w:val="nil"/>
              <w:right w:val="nil"/>
            </w:tcBorders>
          </w:tcPr>
          <w:p w14:paraId="0CF24201" w14:textId="77777777" w:rsidR="003E0A15" w:rsidRPr="009754BB" w:rsidRDefault="003E0A15" w:rsidP="009A450C">
            <w:pPr>
              <w:pStyle w:val="Table8ptText-ASDEFCON"/>
            </w:pPr>
          </w:p>
        </w:tc>
        <w:tc>
          <w:tcPr>
            <w:tcW w:w="472" w:type="dxa"/>
            <w:vMerge/>
            <w:tcBorders>
              <w:top w:val="nil"/>
              <w:left w:val="nil"/>
              <w:bottom w:val="nil"/>
              <w:right w:val="nil"/>
            </w:tcBorders>
          </w:tcPr>
          <w:p w14:paraId="44DADC4E" w14:textId="77777777" w:rsidR="003E0A15" w:rsidRPr="009754BB" w:rsidRDefault="003E0A15" w:rsidP="009A450C">
            <w:pPr>
              <w:pStyle w:val="Table8ptText-ASDEFCON"/>
            </w:pPr>
          </w:p>
        </w:tc>
        <w:tc>
          <w:tcPr>
            <w:tcW w:w="746" w:type="dxa"/>
            <w:vMerge/>
            <w:tcBorders>
              <w:top w:val="nil"/>
              <w:left w:val="nil"/>
              <w:bottom w:val="nil"/>
            </w:tcBorders>
          </w:tcPr>
          <w:p w14:paraId="1B42822B" w14:textId="77777777" w:rsidR="003E0A15" w:rsidRPr="009754BB" w:rsidRDefault="003E0A15" w:rsidP="009A450C">
            <w:pPr>
              <w:pStyle w:val="Table8ptText-ASDEFCON"/>
            </w:pPr>
          </w:p>
        </w:tc>
      </w:tr>
      <w:tr w:rsidR="003E0A15" w:rsidRPr="009754BB" w14:paraId="76E21B46" w14:textId="77777777" w:rsidTr="00E83E25">
        <w:trPr>
          <w:cantSplit/>
          <w:trHeight w:val="145"/>
        </w:trPr>
        <w:tc>
          <w:tcPr>
            <w:tcW w:w="323" w:type="dxa"/>
            <w:vMerge/>
            <w:tcBorders>
              <w:bottom w:val="nil"/>
            </w:tcBorders>
          </w:tcPr>
          <w:p w14:paraId="46D7BDB6" w14:textId="77777777" w:rsidR="003E0A15" w:rsidRPr="009754BB" w:rsidRDefault="003E0A15" w:rsidP="009A450C">
            <w:pPr>
              <w:pStyle w:val="Table8ptText-ASDEFCON"/>
            </w:pPr>
          </w:p>
        </w:tc>
        <w:tc>
          <w:tcPr>
            <w:tcW w:w="1658" w:type="dxa"/>
            <w:gridSpan w:val="5"/>
            <w:vMerge/>
            <w:tcBorders>
              <w:bottom w:val="nil"/>
            </w:tcBorders>
          </w:tcPr>
          <w:p w14:paraId="5D95D2EC" w14:textId="77777777" w:rsidR="003E0A15" w:rsidRPr="009754BB" w:rsidRDefault="003E0A15" w:rsidP="009A450C">
            <w:pPr>
              <w:pStyle w:val="Table8ptText-ASDEFCON"/>
            </w:pPr>
          </w:p>
        </w:tc>
        <w:tc>
          <w:tcPr>
            <w:tcW w:w="1699" w:type="dxa"/>
            <w:gridSpan w:val="9"/>
            <w:vMerge/>
            <w:tcBorders>
              <w:bottom w:val="nil"/>
              <w:right w:val="single" w:sz="4" w:space="0" w:color="auto"/>
            </w:tcBorders>
          </w:tcPr>
          <w:p w14:paraId="57C97F79" w14:textId="77777777" w:rsidR="003E0A15" w:rsidRPr="009754BB" w:rsidRDefault="003E0A15" w:rsidP="009A450C">
            <w:pPr>
              <w:pStyle w:val="Table8ptText-ASDEFCON"/>
            </w:pPr>
          </w:p>
        </w:tc>
        <w:tc>
          <w:tcPr>
            <w:tcW w:w="504" w:type="dxa"/>
            <w:gridSpan w:val="2"/>
            <w:vMerge/>
            <w:tcBorders>
              <w:left w:val="nil"/>
            </w:tcBorders>
          </w:tcPr>
          <w:p w14:paraId="682C39B1" w14:textId="77777777" w:rsidR="003E0A15" w:rsidRPr="009754BB" w:rsidRDefault="003E0A15" w:rsidP="009A450C">
            <w:pPr>
              <w:pStyle w:val="Table8ptText-ASDEFCON"/>
            </w:pPr>
          </w:p>
        </w:tc>
        <w:tc>
          <w:tcPr>
            <w:tcW w:w="298" w:type="dxa"/>
            <w:gridSpan w:val="2"/>
            <w:vMerge/>
            <w:tcBorders>
              <w:bottom w:val="nil"/>
            </w:tcBorders>
          </w:tcPr>
          <w:p w14:paraId="03AE3B5B" w14:textId="77777777" w:rsidR="003E0A15" w:rsidRPr="009754BB" w:rsidRDefault="003E0A15" w:rsidP="009A450C">
            <w:pPr>
              <w:pStyle w:val="Table8ptText-ASDEFCON"/>
            </w:pPr>
          </w:p>
        </w:tc>
        <w:tc>
          <w:tcPr>
            <w:tcW w:w="237" w:type="dxa"/>
            <w:vMerge/>
            <w:tcBorders>
              <w:top w:val="nil"/>
              <w:bottom w:val="nil"/>
              <w:right w:val="nil"/>
            </w:tcBorders>
          </w:tcPr>
          <w:p w14:paraId="4E27D5CB" w14:textId="77777777" w:rsidR="003E0A15" w:rsidRPr="009754BB" w:rsidRDefault="003E0A15" w:rsidP="009A450C">
            <w:pPr>
              <w:pStyle w:val="Table8ptText-ASDEFCON"/>
            </w:pPr>
          </w:p>
        </w:tc>
        <w:tc>
          <w:tcPr>
            <w:tcW w:w="3669" w:type="dxa"/>
            <w:gridSpan w:val="9"/>
            <w:tcBorders>
              <w:top w:val="nil"/>
              <w:left w:val="nil"/>
              <w:bottom w:val="nil"/>
              <w:right w:val="nil"/>
            </w:tcBorders>
          </w:tcPr>
          <w:p w14:paraId="6941AE60" w14:textId="77777777" w:rsidR="003E0A15" w:rsidRPr="009754BB" w:rsidRDefault="003E0A15" w:rsidP="009A450C">
            <w:pPr>
              <w:pStyle w:val="Table8ptText-ASDEFCON"/>
            </w:pPr>
          </w:p>
        </w:tc>
        <w:tc>
          <w:tcPr>
            <w:tcW w:w="746" w:type="dxa"/>
            <w:vMerge/>
            <w:tcBorders>
              <w:top w:val="nil"/>
              <w:left w:val="nil"/>
              <w:bottom w:val="nil"/>
            </w:tcBorders>
          </w:tcPr>
          <w:p w14:paraId="17CB8CB8" w14:textId="77777777" w:rsidR="003E0A15" w:rsidRPr="009754BB" w:rsidRDefault="003E0A15" w:rsidP="009A450C">
            <w:pPr>
              <w:pStyle w:val="Table8ptText-ASDEFCON"/>
            </w:pPr>
          </w:p>
        </w:tc>
      </w:tr>
      <w:tr w:rsidR="003E0A15" w:rsidRPr="009754BB" w14:paraId="3C5959AD" w14:textId="77777777" w:rsidTr="00E83E25">
        <w:trPr>
          <w:cantSplit/>
          <w:trHeight w:val="439"/>
        </w:trPr>
        <w:tc>
          <w:tcPr>
            <w:tcW w:w="323" w:type="dxa"/>
            <w:vMerge/>
            <w:tcBorders>
              <w:bottom w:val="nil"/>
            </w:tcBorders>
          </w:tcPr>
          <w:p w14:paraId="5B3D419E" w14:textId="77777777" w:rsidR="003E0A15" w:rsidRPr="009754BB" w:rsidRDefault="003E0A15" w:rsidP="009A450C">
            <w:pPr>
              <w:pStyle w:val="Table8ptText-ASDEFCON"/>
            </w:pPr>
          </w:p>
        </w:tc>
        <w:tc>
          <w:tcPr>
            <w:tcW w:w="3357" w:type="dxa"/>
            <w:gridSpan w:val="14"/>
            <w:tcBorders>
              <w:bottom w:val="single" w:sz="4" w:space="0" w:color="auto"/>
              <w:right w:val="single" w:sz="4" w:space="0" w:color="auto"/>
            </w:tcBorders>
          </w:tcPr>
          <w:p w14:paraId="580B2788" w14:textId="77777777" w:rsidR="003E0A15" w:rsidRPr="009754BB" w:rsidRDefault="003E0A15" w:rsidP="009A450C">
            <w:pPr>
              <w:pStyle w:val="Table8ptText-ASDEFCON"/>
            </w:pPr>
            <w:r w:rsidRPr="009754BB">
              <w:t>Date and Source of Exchange Rate</w:t>
            </w:r>
          </w:p>
          <w:p w14:paraId="3EF88424" w14:textId="77777777" w:rsidR="004715B1" w:rsidRPr="009754BB" w:rsidRDefault="004715B1" w:rsidP="009A450C">
            <w:pPr>
              <w:pStyle w:val="Table8ptText-ASDEFCON"/>
            </w:pPr>
          </w:p>
        </w:tc>
        <w:tc>
          <w:tcPr>
            <w:tcW w:w="504" w:type="dxa"/>
            <w:gridSpan w:val="2"/>
            <w:vMerge/>
            <w:tcBorders>
              <w:left w:val="nil"/>
            </w:tcBorders>
          </w:tcPr>
          <w:p w14:paraId="5EF23CF5" w14:textId="77777777" w:rsidR="003E0A15" w:rsidRPr="009754BB" w:rsidRDefault="003E0A15" w:rsidP="009A450C">
            <w:pPr>
              <w:pStyle w:val="Table8ptText-ASDEFCON"/>
            </w:pPr>
          </w:p>
        </w:tc>
        <w:tc>
          <w:tcPr>
            <w:tcW w:w="298" w:type="dxa"/>
            <w:gridSpan w:val="2"/>
            <w:vMerge/>
            <w:tcBorders>
              <w:bottom w:val="nil"/>
            </w:tcBorders>
          </w:tcPr>
          <w:p w14:paraId="0E1961B7" w14:textId="77777777" w:rsidR="003E0A15" w:rsidRPr="009754BB" w:rsidRDefault="003E0A15" w:rsidP="009A450C">
            <w:pPr>
              <w:pStyle w:val="Table8ptText-ASDEFCON"/>
            </w:pPr>
          </w:p>
        </w:tc>
        <w:tc>
          <w:tcPr>
            <w:tcW w:w="237" w:type="dxa"/>
            <w:vMerge/>
            <w:tcBorders>
              <w:top w:val="nil"/>
              <w:bottom w:val="nil"/>
              <w:right w:val="nil"/>
            </w:tcBorders>
          </w:tcPr>
          <w:p w14:paraId="7EC673BB" w14:textId="77777777" w:rsidR="003E0A15" w:rsidRPr="009754BB" w:rsidRDefault="003E0A15" w:rsidP="009A450C">
            <w:pPr>
              <w:pStyle w:val="Table8ptText-ASDEFCON"/>
            </w:pPr>
          </w:p>
        </w:tc>
        <w:tc>
          <w:tcPr>
            <w:tcW w:w="1507" w:type="dxa"/>
            <w:gridSpan w:val="3"/>
            <w:tcBorders>
              <w:top w:val="nil"/>
              <w:left w:val="nil"/>
              <w:bottom w:val="nil"/>
            </w:tcBorders>
          </w:tcPr>
          <w:p w14:paraId="1E52CD5D" w14:textId="77777777" w:rsidR="003E0A15" w:rsidRPr="009754BB" w:rsidRDefault="003E0A15" w:rsidP="009A450C">
            <w:pPr>
              <w:pStyle w:val="Table8ptText-ASDEFCON"/>
            </w:pPr>
            <w:r w:rsidRPr="009754BB">
              <w:t>Warranty Period:</w:t>
            </w:r>
          </w:p>
        </w:tc>
        <w:tc>
          <w:tcPr>
            <w:tcW w:w="2162" w:type="dxa"/>
            <w:gridSpan w:val="6"/>
            <w:tcBorders>
              <w:top w:val="single" w:sz="4" w:space="0" w:color="auto"/>
              <w:bottom w:val="single" w:sz="4" w:space="0" w:color="auto"/>
              <w:right w:val="single" w:sz="4" w:space="0" w:color="auto"/>
            </w:tcBorders>
          </w:tcPr>
          <w:p w14:paraId="699D2925" w14:textId="77777777" w:rsidR="003E0A15" w:rsidRPr="009754BB" w:rsidRDefault="003E0A15" w:rsidP="009A450C">
            <w:pPr>
              <w:pStyle w:val="Table8ptText-ASDEFCON"/>
            </w:pPr>
          </w:p>
        </w:tc>
        <w:tc>
          <w:tcPr>
            <w:tcW w:w="746" w:type="dxa"/>
            <w:vMerge/>
            <w:tcBorders>
              <w:top w:val="nil"/>
              <w:left w:val="nil"/>
              <w:bottom w:val="nil"/>
            </w:tcBorders>
          </w:tcPr>
          <w:p w14:paraId="4D4071C4" w14:textId="77777777" w:rsidR="003E0A15" w:rsidRPr="009754BB" w:rsidRDefault="003E0A15" w:rsidP="009A450C">
            <w:pPr>
              <w:pStyle w:val="Table8ptText-ASDEFCON"/>
            </w:pPr>
          </w:p>
        </w:tc>
      </w:tr>
      <w:tr w:rsidR="003E0A15" w:rsidRPr="009754BB" w14:paraId="7B03EB90" w14:textId="77777777" w:rsidTr="009A450C">
        <w:trPr>
          <w:cantSplit/>
          <w:trHeight w:val="164"/>
        </w:trPr>
        <w:tc>
          <w:tcPr>
            <w:tcW w:w="3680" w:type="dxa"/>
            <w:gridSpan w:val="15"/>
            <w:tcBorders>
              <w:top w:val="nil"/>
              <w:bottom w:val="single" w:sz="4" w:space="0" w:color="auto"/>
              <w:right w:val="nil"/>
            </w:tcBorders>
          </w:tcPr>
          <w:p w14:paraId="4AD203C9" w14:textId="77777777" w:rsidR="003E0A15" w:rsidRPr="009754BB" w:rsidRDefault="003E0A15" w:rsidP="009A450C">
            <w:pPr>
              <w:pStyle w:val="Table8ptText-ASDEFCON"/>
            </w:pPr>
          </w:p>
        </w:tc>
        <w:tc>
          <w:tcPr>
            <w:tcW w:w="504" w:type="dxa"/>
            <w:gridSpan w:val="2"/>
            <w:vMerge/>
            <w:tcBorders>
              <w:left w:val="nil"/>
              <w:bottom w:val="single" w:sz="4" w:space="0" w:color="auto"/>
            </w:tcBorders>
          </w:tcPr>
          <w:p w14:paraId="75E809DC" w14:textId="77777777" w:rsidR="003E0A15" w:rsidRPr="009754BB" w:rsidRDefault="003E0A15" w:rsidP="009A450C">
            <w:pPr>
              <w:pStyle w:val="Table8ptText-ASDEFCON"/>
            </w:pPr>
          </w:p>
        </w:tc>
        <w:tc>
          <w:tcPr>
            <w:tcW w:w="298" w:type="dxa"/>
            <w:gridSpan w:val="2"/>
            <w:vMerge/>
            <w:tcBorders>
              <w:bottom w:val="nil"/>
            </w:tcBorders>
          </w:tcPr>
          <w:p w14:paraId="61CF46F0" w14:textId="77777777" w:rsidR="003E0A15" w:rsidRPr="009754BB" w:rsidRDefault="003E0A15" w:rsidP="009A450C">
            <w:pPr>
              <w:pStyle w:val="Table8ptText-ASDEFCON"/>
            </w:pPr>
          </w:p>
        </w:tc>
        <w:tc>
          <w:tcPr>
            <w:tcW w:w="237" w:type="dxa"/>
            <w:vMerge/>
            <w:tcBorders>
              <w:top w:val="nil"/>
              <w:bottom w:val="single" w:sz="4" w:space="0" w:color="auto"/>
              <w:right w:val="nil"/>
            </w:tcBorders>
          </w:tcPr>
          <w:p w14:paraId="67E15581" w14:textId="77777777" w:rsidR="003E0A15" w:rsidRPr="009754BB" w:rsidRDefault="003E0A15" w:rsidP="009A450C">
            <w:pPr>
              <w:pStyle w:val="Table8ptText-ASDEFCON"/>
            </w:pPr>
          </w:p>
        </w:tc>
        <w:tc>
          <w:tcPr>
            <w:tcW w:w="3669" w:type="dxa"/>
            <w:gridSpan w:val="9"/>
            <w:tcBorders>
              <w:top w:val="nil"/>
              <w:left w:val="nil"/>
              <w:bottom w:val="single" w:sz="4" w:space="0" w:color="auto"/>
              <w:right w:val="nil"/>
            </w:tcBorders>
          </w:tcPr>
          <w:p w14:paraId="4A9A1A6B" w14:textId="77777777" w:rsidR="003E0A15" w:rsidRPr="009754BB" w:rsidRDefault="003E0A15" w:rsidP="009A450C">
            <w:pPr>
              <w:pStyle w:val="Table8ptText-ASDEFCON"/>
            </w:pPr>
          </w:p>
        </w:tc>
        <w:tc>
          <w:tcPr>
            <w:tcW w:w="746" w:type="dxa"/>
            <w:vMerge/>
            <w:tcBorders>
              <w:top w:val="nil"/>
              <w:left w:val="nil"/>
              <w:bottom w:val="single" w:sz="4" w:space="0" w:color="auto"/>
            </w:tcBorders>
          </w:tcPr>
          <w:p w14:paraId="14F44B92" w14:textId="77777777" w:rsidR="003E0A15" w:rsidRPr="009754BB" w:rsidRDefault="003E0A15" w:rsidP="009A450C">
            <w:pPr>
              <w:pStyle w:val="Table8ptText-ASDEFCON"/>
            </w:pPr>
          </w:p>
        </w:tc>
      </w:tr>
      <w:tr w:rsidR="003E0A15" w:rsidRPr="009754BB" w14:paraId="68C4DA7D" w14:textId="77777777" w:rsidTr="00960B9D">
        <w:trPr>
          <w:cantSplit/>
          <w:trHeight w:val="222"/>
        </w:trPr>
        <w:tc>
          <w:tcPr>
            <w:tcW w:w="9134" w:type="dxa"/>
            <w:gridSpan w:val="30"/>
            <w:tcBorders>
              <w:top w:val="nil"/>
              <w:left w:val="nil"/>
              <w:bottom w:val="nil"/>
              <w:right w:val="nil"/>
            </w:tcBorders>
          </w:tcPr>
          <w:p w14:paraId="6070F71C" w14:textId="77777777" w:rsidR="003E0A15" w:rsidRPr="009754BB" w:rsidRDefault="003E0A15" w:rsidP="009A450C">
            <w:pPr>
              <w:pStyle w:val="Table8ptText-ASDEFCON"/>
            </w:pPr>
          </w:p>
        </w:tc>
      </w:tr>
      <w:tr w:rsidR="00350512" w:rsidRPr="009754BB" w14:paraId="63EA0DBB" w14:textId="77777777" w:rsidTr="00E83E25">
        <w:trPr>
          <w:cantSplit/>
          <w:trHeight w:val="363"/>
        </w:trPr>
        <w:tc>
          <w:tcPr>
            <w:tcW w:w="2076" w:type="dxa"/>
            <w:gridSpan w:val="7"/>
            <w:tcBorders>
              <w:top w:val="single" w:sz="4" w:space="0" w:color="auto"/>
              <w:left w:val="single" w:sz="4" w:space="0" w:color="auto"/>
              <w:bottom w:val="single" w:sz="4" w:space="0" w:color="auto"/>
              <w:right w:val="single" w:sz="4" w:space="0" w:color="auto"/>
            </w:tcBorders>
          </w:tcPr>
          <w:p w14:paraId="62FEEE23" w14:textId="77777777" w:rsidR="003E0A15" w:rsidRPr="009754BB" w:rsidRDefault="003E0A15" w:rsidP="009A450C">
            <w:pPr>
              <w:pStyle w:val="Table8ptText-ASDEFCON"/>
            </w:pPr>
            <w:r w:rsidRPr="009754BB">
              <w:t>Are you a Small Business</w:t>
            </w:r>
          </w:p>
        </w:tc>
        <w:tc>
          <w:tcPr>
            <w:tcW w:w="544" w:type="dxa"/>
            <w:gridSpan w:val="3"/>
            <w:tcBorders>
              <w:top w:val="nil"/>
              <w:left w:val="single" w:sz="4" w:space="0" w:color="auto"/>
              <w:bottom w:val="nil"/>
              <w:right w:val="single" w:sz="4" w:space="0" w:color="auto"/>
            </w:tcBorders>
          </w:tcPr>
          <w:p w14:paraId="690290CD" w14:textId="77777777" w:rsidR="003E0A15" w:rsidRPr="009754BB" w:rsidRDefault="003E0A15" w:rsidP="009A450C">
            <w:pPr>
              <w:pStyle w:val="Table8ptText-ASDEFCON"/>
            </w:pPr>
            <w:r w:rsidRPr="009754BB">
              <w:t>Yes</w:t>
            </w:r>
          </w:p>
        </w:tc>
        <w:tc>
          <w:tcPr>
            <w:tcW w:w="544" w:type="dxa"/>
            <w:gridSpan w:val="2"/>
            <w:tcBorders>
              <w:top w:val="single" w:sz="4" w:space="0" w:color="auto"/>
              <w:left w:val="single" w:sz="4" w:space="0" w:color="auto"/>
              <w:bottom w:val="single" w:sz="4" w:space="0" w:color="auto"/>
              <w:right w:val="single" w:sz="4" w:space="0" w:color="auto"/>
            </w:tcBorders>
          </w:tcPr>
          <w:p w14:paraId="2279EB61" w14:textId="77777777" w:rsidR="003E0A15" w:rsidRPr="009754BB" w:rsidRDefault="003E0A15" w:rsidP="009A450C">
            <w:pPr>
              <w:pStyle w:val="Table8ptText-ASDEFCON"/>
            </w:pPr>
          </w:p>
        </w:tc>
        <w:tc>
          <w:tcPr>
            <w:tcW w:w="544" w:type="dxa"/>
            <w:gridSpan w:val="4"/>
            <w:tcBorders>
              <w:top w:val="nil"/>
              <w:left w:val="single" w:sz="4" w:space="0" w:color="auto"/>
              <w:bottom w:val="nil"/>
              <w:right w:val="single" w:sz="4" w:space="0" w:color="auto"/>
            </w:tcBorders>
          </w:tcPr>
          <w:p w14:paraId="3A47B916" w14:textId="77777777" w:rsidR="003E0A15" w:rsidRPr="009754BB" w:rsidRDefault="003E0A15" w:rsidP="009A450C">
            <w:pPr>
              <w:pStyle w:val="Table8ptText-ASDEFCON"/>
            </w:pPr>
            <w:r w:rsidRPr="009754BB">
              <w:t>No</w:t>
            </w:r>
          </w:p>
        </w:tc>
        <w:tc>
          <w:tcPr>
            <w:tcW w:w="540" w:type="dxa"/>
            <w:gridSpan w:val="2"/>
            <w:tcBorders>
              <w:top w:val="single" w:sz="4" w:space="0" w:color="auto"/>
              <w:left w:val="single" w:sz="4" w:space="0" w:color="auto"/>
              <w:bottom w:val="single" w:sz="4" w:space="0" w:color="auto"/>
              <w:right w:val="single" w:sz="4" w:space="0" w:color="auto"/>
            </w:tcBorders>
          </w:tcPr>
          <w:p w14:paraId="6C945A74" w14:textId="77777777" w:rsidR="003E0A15" w:rsidRPr="009754BB" w:rsidRDefault="003E0A15" w:rsidP="009A450C">
            <w:pPr>
              <w:pStyle w:val="Table8ptText-ASDEFCON"/>
            </w:pPr>
          </w:p>
        </w:tc>
        <w:tc>
          <w:tcPr>
            <w:tcW w:w="4886" w:type="dxa"/>
            <w:gridSpan w:val="12"/>
            <w:vMerge w:val="restart"/>
            <w:tcBorders>
              <w:top w:val="nil"/>
              <w:left w:val="single" w:sz="4" w:space="0" w:color="auto"/>
              <w:bottom w:val="nil"/>
              <w:right w:val="nil"/>
            </w:tcBorders>
          </w:tcPr>
          <w:p w14:paraId="125F0FB3" w14:textId="77777777" w:rsidR="003E0A15" w:rsidRPr="009754BB" w:rsidRDefault="003E0A15" w:rsidP="009A450C">
            <w:pPr>
              <w:pStyle w:val="Table8ptText-ASDEFCON"/>
            </w:pPr>
          </w:p>
        </w:tc>
      </w:tr>
      <w:tr w:rsidR="00301353" w:rsidRPr="009754BB" w14:paraId="5BFF0DA5" w14:textId="77777777" w:rsidTr="00E83E25">
        <w:trPr>
          <w:cantSplit/>
          <w:trHeight w:val="132"/>
        </w:trPr>
        <w:tc>
          <w:tcPr>
            <w:tcW w:w="3708" w:type="dxa"/>
            <w:gridSpan w:val="16"/>
            <w:tcBorders>
              <w:top w:val="nil"/>
              <w:left w:val="nil"/>
              <w:bottom w:val="nil"/>
              <w:right w:val="nil"/>
            </w:tcBorders>
          </w:tcPr>
          <w:p w14:paraId="251DB89E" w14:textId="77777777" w:rsidR="003E0A15" w:rsidRPr="009754BB" w:rsidRDefault="003E0A15" w:rsidP="009A450C">
            <w:pPr>
              <w:pStyle w:val="Table8ptText-ASDEFCON"/>
            </w:pPr>
          </w:p>
        </w:tc>
        <w:tc>
          <w:tcPr>
            <w:tcW w:w="540" w:type="dxa"/>
            <w:gridSpan w:val="2"/>
            <w:tcBorders>
              <w:top w:val="nil"/>
              <w:left w:val="nil"/>
              <w:bottom w:val="nil"/>
              <w:right w:val="nil"/>
            </w:tcBorders>
          </w:tcPr>
          <w:p w14:paraId="00405EA4" w14:textId="77777777" w:rsidR="003E0A15" w:rsidRPr="009754BB" w:rsidRDefault="003E0A15" w:rsidP="009A450C">
            <w:pPr>
              <w:pStyle w:val="Table8ptText-ASDEFCON"/>
            </w:pPr>
          </w:p>
        </w:tc>
        <w:tc>
          <w:tcPr>
            <w:tcW w:w="4886" w:type="dxa"/>
            <w:gridSpan w:val="12"/>
            <w:vMerge/>
            <w:tcBorders>
              <w:top w:val="nil"/>
              <w:left w:val="nil"/>
              <w:bottom w:val="nil"/>
              <w:right w:val="nil"/>
            </w:tcBorders>
          </w:tcPr>
          <w:p w14:paraId="407B79DE" w14:textId="77777777" w:rsidR="003E0A15" w:rsidRPr="009754BB" w:rsidRDefault="003E0A15" w:rsidP="009A450C">
            <w:pPr>
              <w:pStyle w:val="Table8ptText-ASDEFCON"/>
            </w:pPr>
          </w:p>
        </w:tc>
      </w:tr>
      <w:tr w:rsidR="009A79F0" w:rsidRPr="009754BB" w14:paraId="4674C6B7" w14:textId="77777777" w:rsidTr="009A450C">
        <w:trPr>
          <w:cantSplit/>
          <w:trHeight w:val="107"/>
        </w:trPr>
        <w:tc>
          <w:tcPr>
            <w:tcW w:w="9134" w:type="dxa"/>
            <w:gridSpan w:val="30"/>
            <w:tcBorders>
              <w:top w:val="single" w:sz="4" w:space="0" w:color="auto"/>
              <w:bottom w:val="single" w:sz="4" w:space="0" w:color="auto"/>
              <w:right w:val="single" w:sz="4" w:space="0" w:color="auto"/>
            </w:tcBorders>
          </w:tcPr>
          <w:p w14:paraId="62BB4C8E" w14:textId="77777777" w:rsidR="009A79F0" w:rsidRPr="009754BB" w:rsidRDefault="009A79F0" w:rsidP="009A450C">
            <w:pPr>
              <w:pStyle w:val="Table8ptText-ASDEFCON"/>
            </w:pPr>
            <w:r w:rsidRPr="009754BB">
              <w:t xml:space="preserve">The tenderer submits their offer on the basis of the attached conditions of tender. </w:t>
            </w:r>
          </w:p>
        </w:tc>
      </w:tr>
      <w:tr w:rsidR="009A79F0" w:rsidRPr="009754BB" w14:paraId="36C50AE6" w14:textId="77777777" w:rsidTr="009A450C">
        <w:trPr>
          <w:cantSplit/>
          <w:trHeight w:val="325"/>
        </w:trPr>
        <w:tc>
          <w:tcPr>
            <w:tcW w:w="9134" w:type="dxa"/>
            <w:gridSpan w:val="30"/>
            <w:tcBorders>
              <w:top w:val="single" w:sz="4" w:space="0" w:color="auto"/>
              <w:bottom w:val="single" w:sz="4" w:space="0" w:color="auto"/>
              <w:right w:val="single" w:sz="4" w:space="0" w:color="auto"/>
            </w:tcBorders>
          </w:tcPr>
          <w:p w14:paraId="08F8403D" w14:textId="77777777" w:rsidR="009A79F0" w:rsidRPr="009754BB" w:rsidRDefault="009A79F0" w:rsidP="009A450C">
            <w:pPr>
              <w:pStyle w:val="Table8ptText-ASDEFCON"/>
            </w:pPr>
            <w:r w:rsidRPr="009754BB">
              <w:t>The tenderer agrees that any resultant Deed will be on the terms of the draft conditions of deed for the Supply of Goods and Maintenance Services.</w:t>
            </w:r>
          </w:p>
        </w:tc>
      </w:tr>
      <w:tr w:rsidR="009A79F0" w:rsidRPr="009754BB" w14:paraId="2F15DC8E" w14:textId="77777777" w:rsidTr="009A450C">
        <w:trPr>
          <w:cantSplit/>
          <w:trHeight w:val="1274"/>
        </w:trPr>
        <w:tc>
          <w:tcPr>
            <w:tcW w:w="9134" w:type="dxa"/>
            <w:gridSpan w:val="30"/>
            <w:tcBorders>
              <w:top w:val="single" w:sz="4" w:space="0" w:color="auto"/>
              <w:bottom w:val="single" w:sz="4" w:space="0" w:color="auto"/>
              <w:right w:val="single" w:sz="4" w:space="0" w:color="auto"/>
            </w:tcBorders>
          </w:tcPr>
          <w:p w14:paraId="403FEFDF" w14:textId="77777777" w:rsidR="009A79F0" w:rsidRPr="009A450C" w:rsidRDefault="009A79F0" w:rsidP="009A450C">
            <w:pPr>
              <w:pStyle w:val="NoteToDrafters-ASDEFCON"/>
              <w:rPr>
                <w:sz w:val="16"/>
                <w:szCs w:val="16"/>
              </w:rPr>
            </w:pPr>
            <w:r w:rsidRPr="009A450C">
              <w:rPr>
                <w:sz w:val="16"/>
                <w:szCs w:val="16"/>
              </w:rPr>
              <w:t>Note to drafters:  This section should be deleted when no limitation of liability will be accepted under the Deed.</w:t>
            </w:r>
          </w:p>
          <w:p w14:paraId="6FE22170" w14:textId="77777777" w:rsidR="00960B9D" w:rsidRPr="009A450C" w:rsidRDefault="00960B9D" w:rsidP="009A450C">
            <w:pPr>
              <w:pStyle w:val="NoteToTenderers-ASDEFCON"/>
              <w:rPr>
                <w:sz w:val="16"/>
                <w:szCs w:val="16"/>
              </w:rPr>
            </w:pPr>
            <w:r w:rsidRPr="009A450C">
              <w:rPr>
                <w:sz w:val="16"/>
                <w:szCs w:val="16"/>
              </w:rPr>
              <w:t>Note to tenderers:  Delete whichever option is inapplicable.</w:t>
            </w:r>
          </w:p>
          <w:p w14:paraId="5129C750" w14:textId="542F20E6" w:rsidR="009A79F0" w:rsidRPr="009754BB" w:rsidRDefault="009A79F0" w:rsidP="009A450C">
            <w:pPr>
              <w:pStyle w:val="Table8ptText-ASDEFCON"/>
            </w:pPr>
            <w:r w:rsidRPr="009754BB">
              <w:t xml:space="preserve">The tenderer </w:t>
            </w:r>
            <w:bookmarkStart w:id="593" w:name="Text5"/>
            <w:r w:rsidR="00042A94" w:rsidRPr="009754BB">
              <w:rPr>
                <w:b/>
                <w:i/>
                <w:highlight w:val="lightGray"/>
              </w:rPr>
              <w:fldChar w:fldCharType="begin">
                <w:ffData>
                  <w:name w:val="Text5"/>
                  <w:enabled/>
                  <w:calcOnExit w:val="0"/>
                  <w:textInput>
                    <w:default w:val="[does / does not]"/>
                  </w:textInput>
                </w:ffData>
              </w:fldChar>
            </w:r>
            <w:r w:rsidR="00042A94" w:rsidRPr="009754BB">
              <w:rPr>
                <w:b/>
                <w:i/>
                <w:highlight w:val="lightGray"/>
              </w:rPr>
              <w:instrText xml:space="preserve"> FORMTEXT </w:instrText>
            </w:r>
            <w:r w:rsidR="00042A94" w:rsidRPr="009754BB">
              <w:rPr>
                <w:b/>
                <w:i/>
                <w:highlight w:val="lightGray"/>
              </w:rPr>
            </w:r>
            <w:r w:rsidR="00042A94" w:rsidRPr="009754BB">
              <w:rPr>
                <w:b/>
                <w:i/>
                <w:highlight w:val="lightGray"/>
              </w:rPr>
              <w:fldChar w:fldCharType="separate"/>
            </w:r>
            <w:r w:rsidR="00045AF6">
              <w:rPr>
                <w:b/>
                <w:i/>
                <w:noProof/>
                <w:highlight w:val="lightGray"/>
              </w:rPr>
              <w:t>[does / does not]</w:t>
            </w:r>
            <w:r w:rsidR="00042A94" w:rsidRPr="009754BB">
              <w:rPr>
                <w:b/>
                <w:i/>
                <w:highlight w:val="lightGray"/>
              </w:rPr>
              <w:fldChar w:fldCharType="end"/>
            </w:r>
            <w:bookmarkEnd w:id="593"/>
            <w:r w:rsidRPr="009754BB">
              <w:t xml:space="preserve"> propose to include a limitation of liability provision under any resultant Deed.</w:t>
            </w:r>
          </w:p>
          <w:p w14:paraId="4AD02B31" w14:textId="5BAE783D" w:rsidR="009A79F0" w:rsidRPr="009754BB" w:rsidRDefault="009A79F0" w:rsidP="009A450C">
            <w:pPr>
              <w:pStyle w:val="Table8ptText-ASDEFCON"/>
            </w:pPr>
            <w:r w:rsidRPr="009754BB">
              <w:t xml:space="preserve">If the tenderer does propose to include a limitation of liability provision under any resultant Deed, the information requested under clause </w:t>
            </w:r>
            <w:r w:rsidRPr="009754BB">
              <w:fldChar w:fldCharType="begin"/>
            </w:r>
            <w:r w:rsidRPr="009754BB">
              <w:instrText xml:space="preserve"> REF _Ref380742900 \r \h  \* MERGEFORMAT </w:instrText>
            </w:r>
            <w:r w:rsidRPr="009754BB">
              <w:fldChar w:fldCharType="separate"/>
            </w:r>
            <w:r w:rsidR="00045AF6">
              <w:t>16</w:t>
            </w:r>
            <w:r w:rsidRPr="009754BB">
              <w:fldChar w:fldCharType="end"/>
            </w:r>
            <w:r w:rsidRPr="009754BB">
              <w:t xml:space="preserve"> of the conditions of tender should be included as an attachment to the RFT Proforma. </w:t>
            </w:r>
          </w:p>
        </w:tc>
      </w:tr>
      <w:tr w:rsidR="009A79F0" w:rsidRPr="009754BB" w14:paraId="45163641" w14:textId="77777777" w:rsidTr="0052002C">
        <w:trPr>
          <w:cantSplit/>
          <w:trHeight w:val="401"/>
        </w:trPr>
        <w:tc>
          <w:tcPr>
            <w:tcW w:w="9134" w:type="dxa"/>
            <w:gridSpan w:val="30"/>
            <w:tcBorders>
              <w:top w:val="nil"/>
              <w:bottom w:val="single" w:sz="4" w:space="0" w:color="auto"/>
              <w:right w:val="single" w:sz="4" w:space="0" w:color="auto"/>
            </w:tcBorders>
          </w:tcPr>
          <w:p w14:paraId="74BB00AF" w14:textId="0777D981" w:rsidR="009A79F0" w:rsidRPr="009754BB" w:rsidRDefault="009A79F0" w:rsidP="009A450C">
            <w:pPr>
              <w:pStyle w:val="Table8ptText-ASDEFCON"/>
            </w:pPr>
            <w:r w:rsidRPr="009754BB">
              <w:t xml:space="preserve">By signing this RFT Proforma, the tenderer declares that it acknowledges and agrees to all the matters in clause </w:t>
            </w:r>
            <w:r w:rsidR="005F637D">
              <w:fldChar w:fldCharType="begin"/>
            </w:r>
            <w:r w:rsidR="005F637D">
              <w:instrText xml:space="preserve"> REF _Ref431995585 \r \h </w:instrText>
            </w:r>
            <w:r w:rsidR="005F637D">
              <w:fldChar w:fldCharType="separate"/>
            </w:r>
            <w:r w:rsidR="00045AF6">
              <w:t>22</w:t>
            </w:r>
            <w:r w:rsidR="005F637D">
              <w:fldChar w:fldCharType="end"/>
            </w:r>
            <w:r w:rsidR="00E3594F" w:rsidRPr="009754BB">
              <w:t xml:space="preserve"> </w:t>
            </w:r>
            <w:r w:rsidRPr="009754BB">
              <w:t>of the conditions of tender.</w:t>
            </w:r>
          </w:p>
        </w:tc>
      </w:tr>
      <w:tr w:rsidR="003F146B" w:rsidRPr="009754BB" w14:paraId="26154725" w14:textId="77777777" w:rsidTr="00B864CC">
        <w:trPr>
          <w:cantSplit/>
          <w:trHeight w:val="401"/>
          <w:del w:id="594" w:author="Prabhu, Akshata MS" w:date="2024-08-23T08:02:00Z"/>
        </w:trPr>
        <w:tc>
          <w:tcPr>
            <w:tcW w:w="9134" w:type="dxa"/>
            <w:gridSpan w:val="30"/>
            <w:tcBorders>
              <w:top w:val="single" w:sz="4" w:space="0" w:color="auto"/>
              <w:bottom w:val="single" w:sz="4" w:space="0" w:color="auto"/>
              <w:right w:val="single" w:sz="4" w:space="0" w:color="auto"/>
            </w:tcBorders>
          </w:tcPr>
          <w:p w14:paraId="5D236F37" w14:textId="77777777" w:rsidR="003F146B" w:rsidRDefault="003F146B" w:rsidP="009A450C">
            <w:pPr>
              <w:pStyle w:val="Table8ptText-ASDEFCON"/>
              <w:rPr>
                <w:del w:id="595" w:author="Prabhu, Akshata MS" w:date="2024-08-23T08:02:00Z"/>
              </w:rPr>
            </w:pPr>
            <w:del w:id="596" w:author="Prabhu, Akshata MS" w:date="2024-08-23T08:02:00Z">
              <w:r>
                <w:delText>For the purposes of the Payment Times Procurement Connected Policy, the tenderer confirms:</w:delText>
              </w:r>
            </w:del>
          </w:p>
          <w:p w14:paraId="336E7FCD" w14:textId="77777777" w:rsidR="003F146B" w:rsidRPr="00E6513B" w:rsidRDefault="0052002C" w:rsidP="004F4142">
            <w:pPr>
              <w:pStyle w:val="Table8ptText-ASDEFCON"/>
              <w:rPr>
                <w:del w:id="597" w:author="Prabhu, Akshata MS" w:date="2024-08-23T08:02:00Z"/>
                <w:rFonts w:cs="Arial"/>
                <w:color w:val="auto"/>
              </w:rPr>
            </w:pPr>
            <w:customXmlDelRangeStart w:id="598" w:author="Prabhu, Akshata MS" w:date="2024-08-23T08:02:00Z"/>
            <w:sdt>
              <w:sdtPr>
                <w:rPr>
                  <w:rFonts w:cs="Arial"/>
                  <w:color w:val="auto"/>
                </w:rPr>
                <w:id w:val="-1935358786"/>
                <w14:checkbox>
                  <w14:checked w14:val="0"/>
                  <w14:checkedState w14:val="2612" w14:font="MS Gothic"/>
                  <w14:uncheckedState w14:val="2610" w14:font="MS Gothic"/>
                </w14:checkbox>
              </w:sdtPr>
              <w:sdtEndPr/>
              <w:sdtContent>
                <w:customXmlDelRangeEnd w:id="598"/>
                <w:del w:id="599" w:author="Prabhu, Akshata MS" w:date="2024-08-23T08:02:00Z">
                  <w:r w:rsidR="003F146B" w:rsidRPr="004F4142">
                    <w:rPr>
                      <w:rFonts w:ascii="Segoe UI Symbol" w:hAnsi="Segoe UI Symbol" w:cs="Segoe UI Symbol"/>
                      <w:color w:val="auto"/>
                    </w:rPr>
                    <w:delText>☐</w:delText>
                  </w:r>
                </w:del>
                <w:customXmlDelRangeStart w:id="600" w:author="Prabhu, Akshata MS" w:date="2024-08-23T08:02:00Z"/>
              </w:sdtContent>
            </w:sdt>
            <w:customXmlDelRangeEnd w:id="600"/>
            <w:del w:id="601" w:author="Prabhu, Akshata MS" w:date="2024-08-23T08:02:00Z">
              <w:r w:rsidR="003F146B" w:rsidRPr="00E6513B">
                <w:rPr>
                  <w:rFonts w:cs="Arial"/>
                  <w:color w:val="auto"/>
                </w:rPr>
                <w:delText xml:space="preserve"> The tenderer is a Reporting Entity.</w:delText>
              </w:r>
            </w:del>
          </w:p>
          <w:p w14:paraId="3129A7C0" w14:textId="77777777" w:rsidR="003F146B" w:rsidRPr="009754BB" w:rsidRDefault="0052002C" w:rsidP="009A450C">
            <w:pPr>
              <w:pStyle w:val="Table8ptText-ASDEFCON"/>
              <w:rPr>
                <w:del w:id="602" w:author="Prabhu, Akshata MS" w:date="2024-08-23T08:02:00Z"/>
              </w:rPr>
            </w:pPr>
            <w:customXmlDelRangeStart w:id="603" w:author="Prabhu, Akshata MS" w:date="2024-08-23T08:02:00Z"/>
            <w:sdt>
              <w:sdtPr>
                <w:rPr>
                  <w:rFonts w:cs="Arial"/>
                </w:rPr>
                <w:id w:val="241457235"/>
                <w14:checkbox>
                  <w14:checked w14:val="0"/>
                  <w14:checkedState w14:val="2612" w14:font="MS Gothic"/>
                  <w14:uncheckedState w14:val="2610" w14:font="MS Gothic"/>
                </w14:checkbox>
              </w:sdtPr>
              <w:sdtEndPr/>
              <w:sdtContent>
                <w:customXmlDelRangeEnd w:id="603"/>
                <w:del w:id="604" w:author="Prabhu, Akshata MS" w:date="2024-08-23T08:02:00Z">
                  <w:r w:rsidR="003F146B" w:rsidRPr="004F4142">
                    <w:rPr>
                      <w:rFonts w:ascii="Segoe UI Symbol" w:hAnsi="Segoe UI Symbol" w:cs="Segoe UI Symbol"/>
                    </w:rPr>
                    <w:delText>☐</w:delText>
                  </w:r>
                </w:del>
                <w:customXmlDelRangeStart w:id="605" w:author="Prabhu, Akshata MS" w:date="2024-08-23T08:02:00Z"/>
              </w:sdtContent>
            </w:sdt>
            <w:customXmlDelRangeEnd w:id="605"/>
            <w:del w:id="606" w:author="Prabhu, Akshata MS" w:date="2024-08-23T08:02:00Z">
              <w:r w:rsidR="003F146B" w:rsidRPr="004F4142">
                <w:rPr>
                  <w:rFonts w:cs="Arial"/>
                </w:rPr>
                <w:delText xml:space="preserve"> The tenderer is not a Reporting Entity.</w:delText>
              </w:r>
            </w:del>
          </w:p>
        </w:tc>
      </w:tr>
      <w:tr w:rsidR="003F146B" w:rsidRPr="009754BB" w14:paraId="5E324200" w14:textId="77777777" w:rsidTr="00B864CC">
        <w:trPr>
          <w:cantSplit/>
          <w:trHeight w:val="401"/>
          <w:del w:id="607" w:author="Prabhu, Akshata MS" w:date="2024-08-23T08:02:00Z"/>
        </w:trPr>
        <w:tc>
          <w:tcPr>
            <w:tcW w:w="9134" w:type="dxa"/>
            <w:gridSpan w:val="30"/>
            <w:tcBorders>
              <w:top w:val="single" w:sz="4" w:space="0" w:color="auto"/>
              <w:bottom w:val="single" w:sz="4" w:space="0" w:color="auto"/>
              <w:right w:val="single" w:sz="4" w:space="0" w:color="auto"/>
            </w:tcBorders>
          </w:tcPr>
          <w:p w14:paraId="19571A7B" w14:textId="77777777" w:rsidR="003F146B" w:rsidRDefault="003F146B" w:rsidP="009A450C">
            <w:pPr>
              <w:pStyle w:val="Table8ptText-ASDEFCON"/>
              <w:rPr>
                <w:del w:id="608" w:author="Prabhu, Akshata MS" w:date="2024-08-23T08:02:00Z"/>
              </w:rPr>
            </w:pPr>
            <w:del w:id="609" w:author="Prabhu, Akshata MS" w:date="2024-08-23T08:02:00Z">
              <w:r>
                <w:delText>The tenderer confirms:</w:delText>
              </w:r>
            </w:del>
          </w:p>
          <w:p w14:paraId="3D9F9176" w14:textId="77777777" w:rsidR="003F146B" w:rsidRPr="00E6513B" w:rsidRDefault="0052002C" w:rsidP="004F4142">
            <w:pPr>
              <w:pStyle w:val="Table8ptText-ASDEFCON"/>
              <w:rPr>
                <w:del w:id="610" w:author="Prabhu, Akshata MS" w:date="2024-08-23T08:02:00Z"/>
                <w:rFonts w:cs="Arial"/>
              </w:rPr>
            </w:pPr>
            <w:customXmlDelRangeStart w:id="611" w:author="Prabhu, Akshata MS" w:date="2024-08-23T08:02:00Z"/>
            <w:sdt>
              <w:sdtPr>
                <w:rPr>
                  <w:rFonts w:cs="Arial"/>
                  <w:color w:val="auto"/>
                </w:rPr>
                <w:id w:val="1706062589"/>
                <w14:checkbox>
                  <w14:checked w14:val="1"/>
                  <w14:checkedState w14:val="2612" w14:font="MS Gothic"/>
                  <w14:uncheckedState w14:val="2610" w14:font="MS Gothic"/>
                </w14:checkbox>
              </w:sdtPr>
              <w:sdtEndPr/>
              <w:sdtContent>
                <w:customXmlDelRangeEnd w:id="611"/>
                <w:del w:id="612" w:author="Prabhu, Akshata MS" w:date="2024-08-23T08:02:00Z">
                  <w:r w:rsidR="003F146B" w:rsidRPr="004F4142">
                    <w:rPr>
                      <w:rFonts w:ascii="Segoe UI Symbol" w:hAnsi="Segoe UI Symbol" w:cs="Segoe UI Symbol"/>
                      <w:color w:val="auto"/>
                    </w:rPr>
                    <w:delText>☐</w:delText>
                  </w:r>
                </w:del>
                <w:customXmlDelRangeStart w:id="613" w:author="Prabhu, Akshata MS" w:date="2024-08-23T08:02:00Z"/>
              </w:sdtContent>
            </w:sdt>
            <w:customXmlDelRangeEnd w:id="613"/>
            <w:del w:id="614" w:author="Prabhu, Akshata MS" w:date="2024-08-23T08:02:00Z">
              <w:r w:rsidR="003F146B" w:rsidRPr="004F4142">
                <w:rPr>
                  <w:rFonts w:cs="Arial"/>
                  <w:color w:val="auto"/>
                </w:rPr>
                <w:delText xml:space="preserve"> The tenderer </w:delText>
              </w:r>
              <w:r w:rsidR="003F146B" w:rsidRPr="004F4142">
                <w:rPr>
                  <w:rFonts w:cs="Arial"/>
                  <w:b/>
                  <w:color w:val="auto"/>
                  <w:u w:val="single"/>
                </w:rPr>
                <w:delText>does</w:delText>
              </w:r>
              <w:r w:rsidR="003F146B" w:rsidRPr="004F4142">
                <w:rPr>
                  <w:rFonts w:cs="Arial"/>
                  <w:color w:val="auto"/>
                </w:rPr>
                <w:delText xml:space="preserve"> have the capability for the PEPPOL framework to apply.</w:delText>
              </w:r>
            </w:del>
          </w:p>
          <w:p w14:paraId="2D9C3F39" w14:textId="77777777" w:rsidR="003F146B" w:rsidRDefault="0052002C">
            <w:pPr>
              <w:pStyle w:val="Table8ptText-ASDEFCON"/>
              <w:rPr>
                <w:del w:id="615" w:author="Prabhu, Akshata MS" w:date="2024-08-23T08:02:00Z"/>
              </w:rPr>
            </w:pPr>
            <w:customXmlDelRangeStart w:id="616" w:author="Prabhu, Akshata MS" w:date="2024-08-23T08:02:00Z"/>
            <w:sdt>
              <w:sdtPr>
                <w:rPr>
                  <w:rFonts w:cs="Arial"/>
                </w:rPr>
                <w:id w:val="-1638411943"/>
                <w14:checkbox>
                  <w14:checked w14:val="0"/>
                  <w14:checkedState w14:val="2612" w14:font="MS Gothic"/>
                  <w14:uncheckedState w14:val="2610" w14:font="MS Gothic"/>
                </w14:checkbox>
              </w:sdtPr>
              <w:sdtEndPr/>
              <w:sdtContent>
                <w:customXmlDelRangeEnd w:id="616"/>
                <w:del w:id="617" w:author="Prabhu, Akshata MS" w:date="2024-08-23T08:02:00Z">
                  <w:r w:rsidR="003F146B" w:rsidRPr="00E6513B">
                    <w:rPr>
                      <w:rFonts w:ascii="Segoe UI Symbol" w:hAnsi="Segoe UI Symbol" w:cs="Segoe UI Symbol"/>
                    </w:rPr>
                    <w:delText>☐</w:delText>
                  </w:r>
                </w:del>
                <w:customXmlDelRangeStart w:id="618" w:author="Prabhu, Akshata MS" w:date="2024-08-23T08:02:00Z"/>
              </w:sdtContent>
            </w:sdt>
            <w:customXmlDelRangeEnd w:id="618"/>
            <w:del w:id="619" w:author="Prabhu, Akshata MS" w:date="2024-08-23T08:02:00Z">
              <w:r w:rsidR="003F146B" w:rsidRPr="00E6513B">
                <w:rPr>
                  <w:rFonts w:cs="Arial"/>
                </w:rPr>
                <w:delText xml:space="preserve"> The tenderer </w:delText>
              </w:r>
              <w:r w:rsidR="003F146B" w:rsidRPr="00E6513B">
                <w:rPr>
                  <w:rFonts w:cs="Arial"/>
                  <w:b/>
                  <w:u w:val="single"/>
                </w:rPr>
                <w:delText>does not</w:delText>
              </w:r>
              <w:r w:rsidR="003F146B" w:rsidRPr="00E6513B">
                <w:rPr>
                  <w:rFonts w:cs="Arial"/>
                </w:rPr>
                <w:delText xml:space="preserve"> have the capability for the PEPPOL framework to apply.</w:delText>
              </w:r>
            </w:del>
          </w:p>
        </w:tc>
      </w:tr>
      <w:tr w:rsidR="00842BE7" w:rsidRPr="009754BB" w14:paraId="2F2BCAB1" w14:textId="77777777" w:rsidTr="004F4142">
        <w:trPr>
          <w:cantSplit/>
          <w:trHeight w:val="401"/>
          <w:del w:id="620" w:author="Prabhu, Akshata MS" w:date="2024-08-23T08:02:00Z"/>
        </w:trPr>
        <w:tc>
          <w:tcPr>
            <w:tcW w:w="9134" w:type="dxa"/>
            <w:gridSpan w:val="30"/>
            <w:tcBorders>
              <w:top w:val="single" w:sz="4" w:space="0" w:color="auto"/>
              <w:bottom w:val="single" w:sz="4" w:space="0" w:color="auto"/>
              <w:right w:val="single" w:sz="4" w:space="0" w:color="auto"/>
            </w:tcBorders>
          </w:tcPr>
          <w:p w14:paraId="491AE11A" w14:textId="77777777" w:rsidR="0085453D" w:rsidRPr="00046024" w:rsidRDefault="0085453D" w:rsidP="004F4142">
            <w:pPr>
              <w:pStyle w:val="NoteToDrafters-ASDEFCON"/>
              <w:rPr>
                <w:del w:id="621" w:author="Prabhu, Akshata MS" w:date="2024-08-23T08:02:00Z"/>
              </w:rPr>
            </w:pPr>
            <w:del w:id="622" w:author="Prabhu, Akshata MS" w:date="2024-08-23T08:02:00Z">
              <w:r w:rsidRPr="004F4142">
                <w:rPr>
                  <w:sz w:val="16"/>
                  <w:szCs w:val="16"/>
                </w:rPr>
                <w:delText>Note to drafters:  This section should be deleted if the procurement is not valued at over $200,000 (GST Inclusive).</w:delText>
              </w:r>
            </w:del>
          </w:p>
          <w:p w14:paraId="273A79E3" w14:textId="77777777" w:rsidR="00842BE7" w:rsidRDefault="00842BE7" w:rsidP="009A450C">
            <w:pPr>
              <w:pStyle w:val="Table8ptText-ASDEFCON"/>
              <w:rPr>
                <w:del w:id="623" w:author="Prabhu, Akshata MS" w:date="2024-08-23T08:02:00Z"/>
              </w:rPr>
            </w:pPr>
            <w:del w:id="624" w:author="Prabhu, Akshata MS" w:date="2024-08-23T08:02:00Z">
              <w:r>
                <w:delText xml:space="preserve">The tenderer declares its country/countries of tax residency is/are: </w:delText>
              </w:r>
              <w:r w:rsidR="00AA3AE3" w:rsidRPr="004F4142">
                <w:rPr>
                  <w:b/>
                </w:rPr>
                <w:fldChar w:fldCharType="begin">
                  <w:ffData>
                    <w:name w:val="Text7"/>
                    <w:enabled/>
                    <w:calcOnExit w:val="0"/>
                    <w:textInput>
                      <w:default w:val="[TENDERER TO INSERT]"/>
                    </w:textInput>
                  </w:ffData>
                </w:fldChar>
              </w:r>
              <w:bookmarkStart w:id="625" w:name="Text7"/>
              <w:r w:rsidR="00AA3AE3" w:rsidRPr="004F4142">
                <w:rPr>
                  <w:b/>
                </w:rPr>
                <w:delInstrText xml:space="preserve"> FORMTEXT </w:delInstrText>
              </w:r>
              <w:r w:rsidR="00AA3AE3" w:rsidRPr="004F4142">
                <w:rPr>
                  <w:b/>
                </w:rPr>
              </w:r>
              <w:r w:rsidR="00AA3AE3" w:rsidRPr="004F4142">
                <w:rPr>
                  <w:b/>
                </w:rPr>
                <w:fldChar w:fldCharType="separate"/>
              </w:r>
              <w:r w:rsidR="00AA3AE3" w:rsidRPr="004F4142">
                <w:rPr>
                  <w:b/>
                  <w:noProof/>
                </w:rPr>
                <w:delText>[TENDERER TO INSERT]</w:delText>
              </w:r>
              <w:r w:rsidR="00AA3AE3" w:rsidRPr="004F4142">
                <w:rPr>
                  <w:b/>
                </w:rPr>
                <w:fldChar w:fldCharType="end"/>
              </w:r>
              <w:bookmarkEnd w:id="625"/>
            </w:del>
          </w:p>
          <w:p w14:paraId="0962D255" w14:textId="77777777" w:rsidR="00842BE7" w:rsidRPr="009754BB" w:rsidRDefault="00842BE7">
            <w:pPr>
              <w:pStyle w:val="Table8ptText-ASDEFCON"/>
              <w:rPr>
                <w:del w:id="626" w:author="Prabhu, Akshata MS" w:date="2024-08-23T08:02:00Z"/>
              </w:rPr>
            </w:pPr>
            <w:del w:id="627" w:author="Prabhu, Akshata MS" w:date="2024-08-23T08:02:00Z">
              <w:r>
                <w:delText>The tenderer declares its ultimate parent entity’s country/countries of tax residency is/are:</w:delText>
              </w:r>
              <w:r w:rsidR="00AA3AE3">
                <w:delText xml:space="preserve"> </w:delText>
              </w:r>
              <w:r w:rsidR="00AA3AE3" w:rsidRPr="004F4142">
                <w:rPr>
                  <w:b/>
                </w:rPr>
                <w:fldChar w:fldCharType="begin">
                  <w:ffData>
                    <w:name w:val="Text8"/>
                    <w:enabled/>
                    <w:calcOnExit w:val="0"/>
                    <w:textInput>
                      <w:default w:val="[TENDERER TO INSERT]"/>
                    </w:textInput>
                  </w:ffData>
                </w:fldChar>
              </w:r>
              <w:bookmarkStart w:id="628" w:name="Text8"/>
              <w:r w:rsidR="00AA3AE3" w:rsidRPr="004F4142">
                <w:rPr>
                  <w:b/>
                </w:rPr>
                <w:delInstrText xml:space="preserve"> FORMTEXT </w:delInstrText>
              </w:r>
              <w:r w:rsidR="00AA3AE3" w:rsidRPr="004F4142">
                <w:rPr>
                  <w:b/>
                </w:rPr>
              </w:r>
              <w:r w:rsidR="00AA3AE3" w:rsidRPr="004F4142">
                <w:rPr>
                  <w:b/>
                </w:rPr>
                <w:fldChar w:fldCharType="separate"/>
              </w:r>
              <w:r w:rsidR="00AA3AE3" w:rsidRPr="004F4142">
                <w:rPr>
                  <w:b/>
                  <w:noProof/>
                </w:rPr>
                <w:delText>[TENDERER TO INSERT]</w:delText>
              </w:r>
              <w:r w:rsidR="00AA3AE3" w:rsidRPr="004F4142">
                <w:rPr>
                  <w:b/>
                </w:rPr>
                <w:fldChar w:fldCharType="end"/>
              </w:r>
              <w:bookmarkEnd w:id="628"/>
            </w:del>
          </w:p>
        </w:tc>
      </w:tr>
    </w:tbl>
    <w:p w14:paraId="002C3F0C" w14:textId="77777777" w:rsidR="00D11FF3" w:rsidRPr="009754BB" w:rsidRDefault="00D11FF3" w:rsidP="009A450C">
      <w:pPr>
        <w:pStyle w:val="Table8ptText-ASDEFCON"/>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1398"/>
        <w:gridCol w:w="1396"/>
        <w:gridCol w:w="1706"/>
        <w:gridCol w:w="900"/>
      </w:tblGrid>
      <w:tr w:rsidR="00EC7D80" w:rsidRPr="009754BB" w14:paraId="508758ED" w14:textId="77777777" w:rsidTr="009A79F0">
        <w:trPr>
          <w:cantSplit/>
          <w:trHeight w:val="353"/>
        </w:trPr>
        <w:tc>
          <w:tcPr>
            <w:tcW w:w="1908" w:type="dxa"/>
            <w:tcBorders>
              <w:top w:val="single" w:sz="4" w:space="0" w:color="auto"/>
            </w:tcBorders>
          </w:tcPr>
          <w:p w14:paraId="3C7B6442" w14:textId="77777777" w:rsidR="00EC7D80" w:rsidRPr="009754BB" w:rsidRDefault="00EC7D80" w:rsidP="009A450C">
            <w:pPr>
              <w:pStyle w:val="Table8ptText-ASDEFCON"/>
            </w:pPr>
            <w:r w:rsidRPr="009754BB">
              <w:t>Tenderer’s Signature</w:t>
            </w:r>
          </w:p>
        </w:tc>
        <w:tc>
          <w:tcPr>
            <w:tcW w:w="1800" w:type="dxa"/>
            <w:tcBorders>
              <w:top w:val="single" w:sz="4" w:space="0" w:color="auto"/>
            </w:tcBorders>
          </w:tcPr>
          <w:p w14:paraId="64C21AF5" w14:textId="77777777" w:rsidR="00EC7D80" w:rsidRPr="009754BB" w:rsidRDefault="00EC7D80" w:rsidP="009A450C">
            <w:pPr>
              <w:pStyle w:val="Table8ptText-ASDEFCON"/>
            </w:pPr>
            <w:r w:rsidRPr="009754BB">
              <w:t>Printed Name</w:t>
            </w:r>
          </w:p>
        </w:tc>
        <w:tc>
          <w:tcPr>
            <w:tcW w:w="1398" w:type="dxa"/>
            <w:tcBorders>
              <w:top w:val="single" w:sz="4" w:space="0" w:color="auto"/>
            </w:tcBorders>
          </w:tcPr>
          <w:p w14:paraId="05910F36" w14:textId="77777777" w:rsidR="00EC7D80" w:rsidRPr="009754BB" w:rsidRDefault="00EC7D80" w:rsidP="009A450C">
            <w:pPr>
              <w:pStyle w:val="Table8ptText-ASDEFCON"/>
            </w:pPr>
            <w:r w:rsidRPr="009754BB">
              <w:t>Position</w:t>
            </w:r>
          </w:p>
        </w:tc>
        <w:tc>
          <w:tcPr>
            <w:tcW w:w="1396" w:type="dxa"/>
            <w:tcBorders>
              <w:top w:val="single" w:sz="4" w:space="0" w:color="auto"/>
            </w:tcBorders>
          </w:tcPr>
          <w:p w14:paraId="290134CE" w14:textId="77777777" w:rsidR="00EC7D80" w:rsidRPr="009754BB" w:rsidRDefault="00EC7D80" w:rsidP="009A450C">
            <w:pPr>
              <w:pStyle w:val="Table8ptText-ASDEFCON"/>
            </w:pPr>
            <w:r w:rsidRPr="009754BB">
              <w:t xml:space="preserve">Telephone </w:t>
            </w:r>
            <w:ins w:id="629" w:author="Prabhu, Akshata MS" w:date="2024-08-23T08:02:00Z">
              <w:r w:rsidRPr="009754BB">
                <w:t xml:space="preserve">and Facsimile </w:t>
              </w:r>
            </w:ins>
            <w:r w:rsidRPr="009754BB">
              <w:t>No.</w:t>
            </w:r>
          </w:p>
        </w:tc>
        <w:tc>
          <w:tcPr>
            <w:tcW w:w="1706" w:type="dxa"/>
            <w:tcBorders>
              <w:top w:val="single" w:sz="4" w:space="0" w:color="auto"/>
            </w:tcBorders>
          </w:tcPr>
          <w:p w14:paraId="2E53806E" w14:textId="77777777" w:rsidR="00EC7D80" w:rsidRPr="009754BB" w:rsidRDefault="00EC7D80" w:rsidP="009A450C">
            <w:pPr>
              <w:pStyle w:val="Table8ptText-ASDEFCON"/>
            </w:pPr>
            <w:r w:rsidRPr="009754BB">
              <w:t xml:space="preserve">E-mail </w:t>
            </w:r>
            <w:r w:rsidR="001056F3" w:rsidRPr="009754BB">
              <w:t>A</w:t>
            </w:r>
            <w:r w:rsidRPr="009754BB">
              <w:t>ddress</w:t>
            </w:r>
          </w:p>
        </w:tc>
        <w:tc>
          <w:tcPr>
            <w:tcW w:w="900" w:type="dxa"/>
            <w:tcBorders>
              <w:top w:val="single" w:sz="4" w:space="0" w:color="auto"/>
            </w:tcBorders>
          </w:tcPr>
          <w:p w14:paraId="5472BB46" w14:textId="77777777" w:rsidR="00EC7D80" w:rsidRPr="009754BB" w:rsidRDefault="00EC7D80" w:rsidP="009A450C">
            <w:pPr>
              <w:pStyle w:val="Table8ptText-ASDEFCON"/>
            </w:pPr>
            <w:r w:rsidRPr="009754BB">
              <w:t>Date</w:t>
            </w:r>
          </w:p>
        </w:tc>
      </w:tr>
      <w:tr w:rsidR="00EC7D80" w:rsidRPr="009754BB" w14:paraId="644BD6C0" w14:textId="77777777" w:rsidTr="009A450C">
        <w:trPr>
          <w:cantSplit/>
          <w:trHeight w:val="359"/>
        </w:trPr>
        <w:tc>
          <w:tcPr>
            <w:tcW w:w="1908" w:type="dxa"/>
          </w:tcPr>
          <w:p w14:paraId="736B5689" w14:textId="77777777" w:rsidR="00B13E21" w:rsidRPr="009754BB" w:rsidRDefault="00B13E21" w:rsidP="00CD60EA">
            <w:pPr>
              <w:pStyle w:val="Table8ptText-ASDEFCON"/>
            </w:pPr>
          </w:p>
        </w:tc>
        <w:tc>
          <w:tcPr>
            <w:tcW w:w="1800" w:type="dxa"/>
          </w:tcPr>
          <w:p w14:paraId="77E3A8D2" w14:textId="77777777" w:rsidR="00EC7D80" w:rsidRPr="009754BB" w:rsidRDefault="00EC7D80" w:rsidP="009A450C">
            <w:pPr>
              <w:pStyle w:val="Table8ptText-ASDEFCON"/>
            </w:pPr>
          </w:p>
        </w:tc>
        <w:tc>
          <w:tcPr>
            <w:tcW w:w="1398" w:type="dxa"/>
          </w:tcPr>
          <w:p w14:paraId="73D08595" w14:textId="77777777" w:rsidR="00EC7D80" w:rsidRPr="009754BB" w:rsidRDefault="00EC7D80" w:rsidP="009A450C">
            <w:pPr>
              <w:pStyle w:val="Table8ptText-ASDEFCON"/>
            </w:pPr>
          </w:p>
        </w:tc>
        <w:tc>
          <w:tcPr>
            <w:tcW w:w="1396" w:type="dxa"/>
          </w:tcPr>
          <w:p w14:paraId="21A1AABA" w14:textId="77777777" w:rsidR="00EC7D80" w:rsidRPr="009754BB" w:rsidRDefault="00EC7D80" w:rsidP="009A450C">
            <w:pPr>
              <w:pStyle w:val="Table8ptText-ASDEFCON"/>
            </w:pPr>
          </w:p>
        </w:tc>
        <w:tc>
          <w:tcPr>
            <w:tcW w:w="1706" w:type="dxa"/>
          </w:tcPr>
          <w:p w14:paraId="521F7650" w14:textId="77777777" w:rsidR="00EC7D80" w:rsidRPr="009754BB" w:rsidRDefault="00EC7D80" w:rsidP="009A450C">
            <w:pPr>
              <w:pStyle w:val="Table8ptText-ASDEFCON"/>
            </w:pPr>
          </w:p>
        </w:tc>
        <w:tc>
          <w:tcPr>
            <w:tcW w:w="900" w:type="dxa"/>
          </w:tcPr>
          <w:p w14:paraId="1C0AC59D" w14:textId="77777777" w:rsidR="00EC7D80" w:rsidRPr="009754BB" w:rsidRDefault="00EC7D80" w:rsidP="009A450C">
            <w:pPr>
              <w:pStyle w:val="Table8ptText-ASDEFCON"/>
            </w:pPr>
          </w:p>
        </w:tc>
      </w:tr>
      <w:tr w:rsidR="00EC7D80" w:rsidRPr="009754BB" w14:paraId="2FA49E9E" w14:textId="77777777" w:rsidTr="009A79F0">
        <w:trPr>
          <w:cantSplit/>
          <w:trHeight w:val="349"/>
        </w:trPr>
        <w:tc>
          <w:tcPr>
            <w:tcW w:w="1908" w:type="dxa"/>
          </w:tcPr>
          <w:p w14:paraId="4C7A5EDD" w14:textId="77777777" w:rsidR="00EC7D80" w:rsidRPr="009754BB" w:rsidRDefault="00EC7D80" w:rsidP="009A450C">
            <w:pPr>
              <w:pStyle w:val="Table8ptText-ASDEFCON"/>
            </w:pPr>
            <w:r w:rsidRPr="009754BB">
              <w:t xml:space="preserve">Signature of </w:t>
            </w:r>
            <w:r w:rsidR="001056F3" w:rsidRPr="009754BB">
              <w:t>W</w:t>
            </w:r>
            <w:r w:rsidRPr="009754BB">
              <w:t>itness</w:t>
            </w:r>
          </w:p>
        </w:tc>
        <w:tc>
          <w:tcPr>
            <w:tcW w:w="1800" w:type="dxa"/>
          </w:tcPr>
          <w:p w14:paraId="0D961955" w14:textId="77777777" w:rsidR="00EC7D80" w:rsidRPr="009754BB" w:rsidRDefault="00EC7D80" w:rsidP="009A450C">
            <w:pPr>
              <w:pStyle w:val="Table8ptText-ASDEFCON"/>
            </w:pPr>
            <w:r w:rsidRPr="009754BB">
              <w:t>Printed Name</w:t>
            </w:r>
          </w:p>
        </w:tc>
        <w:tc>
          <w:tcPr>
            <w:tcW w:w="1398" w:type="dxa"/>
          </w:tcPr>
          <w:p w14:paraId="52568B93" w14:textId="77777777" w:rsidR="00EC7D80" w:rsidRPr="009754BB" w:rsidRDefault="00EC7D80" w:rsidP="009A450C">
            <w:pPr>
              <w:pStyle w:val="Table8ptText-ASDEFCON"/>
            </w:pPr>
            <w:r w:rsidRPr="009754BB">
              <w:t xml:space="preserve">Address of </w:t>
            </w:r>
            <w:r w:rsidR="001056F3" w:rsidRPr="009754BB">
              <w:t>W</w:t>
            </w:r>
            <w:r w:rsidRPr="009754BB">
              <w:t>itness</w:t>
            </w:r>
          </w:p>
        </w:tc>
        <w:tc>
          <w:tcPr>
            <w:tcW w:w="1396" w:type="dxa"/>
          </w:tcPr>
          <w:p w14:paraId="5D355AFF" w14:textId="77777777" w:rsidR="00EC7D80" w:rsidRPr="009754BB" w:rsidRDefault="00EC7D80" w:rsidP="009A450C">
            <w:pPr>
              <w:pStyle w:val="Table8ptText-ASDEFCON"/>
            </w:pPr>
            <w:r w:rsidRPr="009754BB">
              <w:t xml:space="preserve">Telephone </w:t>
            </w:r>
            <w:ins w:id="630" w:author="Prabhu, Akshata MS" w:date="2024-08-23T08:02:00Z">
              <w:r w:rsidRPr="009754BB">
                <w:t xml:space="preserve">and Facsimile </w:t>
              </w:r>
            </w:ins>
            <w:r w:rsidRPr="009754BB">
              <w:t>No.</w:t>
            </w:r>
          </w:p>
        </w:tc>
        <w:tc>
          <w:tcPr>
            <w:tcW w:w="1706" w:type="dxa"/>
          </w:tcPr>
          <w:p w14:paraId="62F0C53F" w14:textId="77777777" w:rsidR="00EC7D80" w:rsidRPr="009754BB" w:rsidRDefault="00EC7D80" w:rsidP="009A450C">
            <w:pPr>
              <w:pStyle w:val="Table8ptText-ASDEFCON"/>
            </w:pPr>
            <w:r w:rsidRPr="009754BB">
              <w:t xml:space="preserve">E-mail </w:t>
            </w:r>
            <w:r w:rsidR="001056F3" w:rsidRPr="009754BB">
              <w:t>A</w:t>
            </w:r>
            <w:r w:rsidRPr="009754BB">
              <w:t>ddress</w:t>
            </w:r>
          </w:p>
        </w:tc>
        <w:tc>
          <w:tcPr>
            <w:tcW w:w="900" w:type="dxa"/>
          </w:tcPr>
          <w:p w14:paraId="49CBEF35" w14:textId="77777777" w:rsidR="00EC7D80" w:rsidRPr="009754BB" w:rsidRDefault="00EC7D80" w:rsidP="009A450C">
            <w:pPr>
              <w:pStyle w:val="Table8ptText-ASDEFCON"/>
            </w:pPr>
            <w:r w:rsidRPr="009754BB">
              <w:t>Date</w:t>
            </w:r>
          </w:p>
        </w:tc>
      </w:tr>
      <w:tr w:rsidR="00EC7D80" w:rsidRPr="009754BB" w14:paraId="411F23FE" w14:textId="77777777" w:rsidTr="00B13E21">
        <w:trPr>
          <w:cantSplit/>
          <w:trHeight w:val="806"/>
        </w:trPr>
        <w:tc>
          <w:tcPr>
            <w:tcW w:w="1908" w:type="dxa"/>
          </w:tcPr>
          <w:p w14:paraId="5965EF7C" w14:textId="77777777" w:rsidR="00960B9D" w:rsidRPr="009754BB" w:rsidRDefault="00960B9D" w:rsidP="00581809">
            <w:pPr>
              <w:pStyle w:val="Table8ptText-ASDEFCON"/>
            </w:pPr>
          </w:p>
          <w:p w14:paraId="36A14AF4" w14:textId="77777777" w:rsidR="00B13E21" w:rsidRPr="009754BB" w:rsidRDefault="00B13E21" w:rsidP="00581809">
            <w:pPr>
              <w:pStyle w:val="Table8ptText-ASDEFCON"/>
            </w:pPr>
          </w:p>
        </w:tc>
        <w:tc>
          <w:tcPr>
            <w:tcW w:w="1800" w:type="dxa"/>
          </w:tcPr>
          <w:p w14:paraId="64C5437D" w14:textId="77777777" w:rsidR="00EC7D80" w:rsidRPr="009754BB" w:rsidRDefault="00EC7D80" w:rsidP="00581809">
            <w:pPr>
              <w:pStyle w:val="Table8ptText-ASDEFCON"/>
            </w:pPr>
          </w:p>
        </w:tc>
        <w:tc>
          <w:tcPr>
            <w:tcW w:w="1398" w:type="dxa"/>
          </w:tcPr>
          <w:p w14:paraId="7EBAEBDF" w14:textId="77777777" w:rsidR="00EC7D80" w:rsidRPr="009754BB" w:rsidRDefault="00EC7D80" w:rsidP="00581809">
            <w:pPr>
              <w:pStyle w:val="Table8ptText-ASDEFCON"/>
            </w:pPr>
          </w:p>
        </w:tc>
        <w:tc>
          <w:tcPr>
            <w:tcW w:w="1396" w:type="dxa"/>
          </w:tcPr>
          <w:p w14:paraId="63F7C591" w14:textId="77777777" w:rsidR="00EC7D80" w:rsidRPr="009754BB" w:rsidRDefault="00EC7D80" w:rsidP="00581809">
            <w:pPr>
              <w:pStyle w:val="Table8ptText-ASDEFCON"/>
            </w:pPr>
          </w:p>
        </w:tc>
        <w:tc>
          <w:tcPr>
            <w:tcW w:w="1706" w:type="dxa"/>
            <w:tcBorders>
              <w:bottom w:val="single" w:sz="4" w:space="0" w:color="auto"/>
            </w:tcBorders>
          </w:tcPr>
          <w:p w14:paraId="336339BF" w14:textId="77777777" w:rsidR="00EC7D80" w:rsidRPr="009754BB" w:rsidRDefault="00EC7D80" w:rsidP="00581809">
            <w:pPr>
              <w:pStyle w:val="Table8ptText-ASDEFCON"/>
            </w:pPr>
          </w:p>
        </w:tc>
        <w:tc>
          <w:tcPr>
            <w:tcW w:w="900" w:type="dxa"/>
            <w:tcBorders>
              <w:bottom w:val="single" w:sz="4" w:space="0" w:color="auto"/>
            </w:tcBorders>
          </w:tcPr>
          <w:p w14:paraId="00AB27B6" w14:textId="77777777" w:rsidR="00EC7D80" w:rsidRPr="009754BB" w:rsidRDefault="00EC7D80" w:rsidP="00581809">
            <w:pPr>
              <w:pStyle w:val="Table8ptText-ASDEFCON"/>
            </w:pPr>
          </w:p>
        </w:tc>
      </w:tr>
    </w:tbl>
    <w:p w14:paraId="62B4ADED" w14:textId="77777777" w:rsidR="001265BE" w:rsidRPr="009754BB" w:rsidRDefault="001265BE" w:rsidP="00581809">
      <w:pPr>
        <w:pStyle w:val="Table8ptText-ASDEFCON"/>
      </w:pPr>
    </w:p>
    <w:sectPr w:rsidR="001265BE" w:rsidRPr="009754BB" w:rsidSect="0034374D">
      <w:headerReference w:type="default" r:id="rId27"/>
      <w:footerReference w:type="default" r:id="rId28"/>
      <w:pgSz w:w="11906" w:h="16838"/>
      <w:pgMar w:top="1304" w:right="1418" w:bottom="680"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3009C" w14:textId="77777777" w:rsidR="0052002C" w:rsidRDefault="0052002C">
      <w:r>
        <w:separator/>
      </w:r>
    </w:p>
  </w:endnote>
  <w:endnote w:type="continuationSeparator" w:id="0">
    <w:p w14:paraId="0EB0DA89" w14:textId="77777777" w:rsidR="0052002C" w:rsidRDefault="0052002C">
      <w:r>
        <w:continuationSeparator/>
      </w:r>
    </w:p>
  </w:endnote>
  <w:endnote w:type="continuationNotice" w:id="1">
    <w:p w14:paraId="7374CCCD" w14:textId="77777777" w:rsidR="0052002C" w:rsidRDefault="005200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2B459011" w14:textId="77777777" w:rsidTr="00605980">
      <w:tc>
        <w:tcPr>
          <w:tcW w:w="2500" w:type="pct"/>
        </w:tcPr>
        <w:p w14:paraId="50C76AA0" w14:textId="44883313" w:rsidR="00E90323" w:rsidRDefault="008A4F15" w:rsidP="006A55FE">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 MERGEFORMAT </w:instrText>
          </w:r>
          <w:r>
            <w:fldChar w:fldCharType="separate"/>
          </w:r>
          <w:r w:rsidR="00E90323">
            <w:t>V2.</w:t>
          </w:r>
          <w:del w:id="8" w:author="Prabhu, Akshata MS" w:date="2024-08-23T08:02:00Z">
            <w:r w:rsidR="00D340F6">
              <w:delText>0</w:delText>
            </w:r>
          </w:del>
          <w:ins w:id="9" w:author="Prabhu, Akshata MS" w:date="2024-08-23T08:02:00Z">
            <w:r w:rsidR="00E90323">
              <w:t>1</w:t>
            </w:r>
          </w:ins>
          <w:r>
            <w:fldChar w:fldCharType="end"/>
          </w:r>
          <w:r w:rsidR="00E90323">
            <w:t>)</w:t>
          </w:r>
        </w:p>
      </w:tc>
      <w:tc>
        <w:tcPr>
          <w:tcW w:w="2500" w:type="pct"/>
        </w:tcPr>
        <w:p w14:paraId="0D5259A4" w14:textId="77777777" w:rsidR="00E90323" w:rsidRDefault="00E90323" w:rsidP="00605980">
          <w:pPr>
            <w:pStyle w:val="ASDEFCONHeaderFooterRight"/>
          </w:pPr>
          <w:r>
            <w:t>TDS-1</w:t>
          </w:r>
        </w:p>
      </w:tc>
    </w:tr>
  </w:tbl>
  <w:p w14:paraId="26B4AB74" w14:textId="77777777" w:rsidR="00E90323" w:rsidRPr="000A0221" w:rsidRDefault="00E90323" w:rsidP="00B610EC">
    <w:pPr>
      <w:tabs>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7EE06719" w14:textId="77777777" w:rsidTr="00605980">
      <w:tc>
        <w:tcPr>
          <w:tcW w:w="2500" w:type="pct"/>
        </w:tcPr>
        <w:p w14:paraId="5CD645CC" w14:textId="381C2E5A" w:rsidR="00E90323" w:rsidRDefault="008A4F15" w:rsidP="00605980">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w:instrText>
          </w:r>
          <w:r>
            <w:fldChar w:fldCharType="separate"/>
          </w:r>
          <w:r w:rsidR="00E90323">
            <w:t>V2.</w:t>
          </w:r>
          <w:del w:id="123" w:author="Prabhu, Akshata MS" w:date="2024-08-23T08:02:00Z">
            <w:r w:rsidR="00D340F6">
              <w:delText>0</w:delText>
            </w:r>
          </w:del>
          <w:ins w:id="124" w:author="Prabhu, Akshata MS" w:date="2024-08-23T08:02:00Z">
            <w:r w:rsidR="00E90323">
              <w:t>1</w:t>
            </w:r>
          </w:ins>
          <w:r>
            <w:fldChar w:fldCharType="end"/>
          </w:r>
          <w:r w:rsidR="00E90323">
            <w:t>)</w:t>
          </w:r>
        </w:p>
      </w:tc>
      <w:tc>
        <w:tcPr>
          <w:tcW w:w="2500" w:type="pct"/>
        </w:tcPr>
        <w:p w14:paraId="23408FFB" w14:textId="77777777" w:rsidR="00E90323" w:rsidRDefault="00E90323" w:rsidP="00605980">
          <w:pPr>
            <w:pStyle w:val="ASDEFCONHeaderFooterRight"/>
          </w:pPr>
          <w:r>
            <w:t>i</w:t>
          </w:r>
        </w:p>
      </w:tc>
    </w:tr>
  </w:tbl>
  <w:p w14:paraId="01E01EE6" w14:textId="77777777" w:rsidR="00E90323" w:rsidRPr="000A0221" w:rsidRDefault="00E90323" w:rsidP="00B610EC">
    <w:pPr>
      <w:tabs>
        <w:tab w:val="right" w:pos="864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36391BB5" w14:textId="77777777" w:rsidTr="00605980">
      <w:tc>
        <w:tcPr>
          <w:tcW w:w="2500" w:type="pct"/>
        </w:tcPr>
        <w:p w14:paraId="4DB8A5AF" w14:textId="2C2B135B" w:rsidR="00E90323" w:rsidRDefault="008A4F15" w:rsidP="00605980">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w:instrText>
          </w:r>
          <w:r>
            <w:fldChar w:fldCharType="separate"/>
          </w:r>
          <w:r w:rsidR="00E90323">
            <w:t>V2.</w:t>
          </w:r>
          <w:del w:id="591" w:author="Prabhu, Akshata MS" w:date="2024-08-23T08:02:00Z">
            <w:r w:rsidR="00D340F6">
              <w:delText>0</w:delText>
            </w:r>
          </w:del>
          <w:ins w:id="592" w:author="Prabhu, Akshata MS" w:date="2024-08-23T08:02:00Z">
            <w:r w:rsidR="00E90323">
              <w:t>1</w:t>
            </w:r>
          </w:ins>
          <w:r>
            <w:fldChar w:fldCharType="end"/>
          </w:r>
          <w:r w:rsidR="00E90323">
            <w:t>)</w:t>
          </w:r>
        </w:p>
      </w:tc>
      <w:tc>
        <w:tcPr>
          <w:tcW w:w="2500" w:type="pct"/>
        </w:tcPr>
        <w:p w14:paraId="3FB8F919" w14:textId="4AC5DE93" w:rsidR="00E90323" w:rsidRPr="00581809" w:rsidRDefault="00E90323" w:rsidP="00605980">
          <w:pPr>
            <w:pStyle w:val="ASDEFCONHeaderFooterRight"/>
            <w:rPr>
              <w:szCs w:val="16"/>
            </w:rPr>
          </w:pPr>
          <w:r w:rsidRPr="00581809">
            <w:rPr>
              <w:rStyle w:val="PageNumber"/>
              <w:color w:val="auto"/>
              <w:szCs w:val="16"/>
            </w:rPr>
            <w:fldChar w:fldCharType="begin"/>
          </w:r>
          <w:r w:rsidRPr="00581809">
            <w:rPr>
              <w:rStyle w:val="PageNumber"/>
              <w:color w:val="auto"/>
              <w:szCs w:val="16"/>
            </w:rPr>
            <w:instrText xml:space="preserve"> PAGE </w:instrText>
          </w:r>
          <w:r w:rsidRPr="00581809">
            <w:rPr>
              <w:rStyle w:val="PageNumber"/>
              <w:color w:val="auto"/>
              <w:szCs w:val="16"/>
            </w:rPr>
            <w:fldChar w:fldCharType="separate"/>
          </w:r>
          <w:r w:rsidR="00DD6303">
            <w:rPr>
              <w:rStyle w:val="PageNumber"/>
              <w:noProof/>
              <w:color w:val="auto"/>
              <w:szCs w:val="16"/>
            </w:rPr>
            <w:t>9</w:t>
          </w:r>
          <w:r w:rsidRPr="00581809">
            <w:rPr>
              <w:rStyle w:val="PageNumber"/>
              <w:color w:val="auto"/>
              <w:szCs w:val="16"/>
            </w:rPr>
            <w:fldChar w:fldCharType="end"/>
          </w:r>
        </w:p>
      </w:tc>
    </w:tr>
  </w:tbl>
  <w:p w14:paraId="47E8D09C" w14:textId="77777777" w:rsidR="00E90323" w:rsidRPr="000A0221" w:rsidRDefault="00E90323" w:rsidP="00B610EC">
    <w:pPr>
      <w:tabs>
        <w:tab w:val="right" w:pos="8640"/>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E90323" w14:paraId="624F3F46" w14:textId="77777777" w:rsidTr="00605980">
      <w:tc>
        <w:tcPr>
          <w:tcW w:w="2500" w:type="pct"/>
        </w:tcPr>
        <w:p w14:paraId="60888684" w14:textId="7F597AD4" w:rsidR="00E90323" w:rsidRDefault="008A4F15" w:rsidP="006A55FE">
          <w:pPr>
            <w:pStyle w:val="ASDEFCONHeaderFooterLeft"/>
          </w:pPr>
          <w:r>
            <w:fldChar w:fldCharType="begin"/>
          </w:r>
          <w:r>
            <w:instrText xml:space="preserve"> DOCPROPERTY Footer_Left </w:instrText>
          </w:r>
          <w:r>
            <w:fldChar w:fldCharType="separate"/>
          </w:r>
          <w:r w:rsidR="00E90323">
            <w:t>Conditions of Tender</w:t>
          </w:r>
          <w:r>
            <w:fldChar w:fldCharType="end"/>
          </w:r>
          <w:r w:rsidR="00E90323">
            <w:t xml:space="preserve"> (</w:t>
          </w:r>
          <w:r>
            <w:fldChar w:fldCharType="begin"/>
          </w:r>
          <w:r>
            <w:instrText xml:space="preserve"> DOCPROPERTY Version </w:instrText>
          </w:r>
          <w:r>
            <w:fldChar w:fldCharType="separate"/>
          </w:r>
          <w:r w:rsidR="00E90323">
            <w:t>V2.</w:t>
          </w:r>
          <w:del w:id="642" w:author="Prabhu, Akshata MS" w:date="2024-08-23T08:02:00Z">
            <w:r w:rsidR="00D340F6">
              <w:delText>0</w:delText>
            </w:r>
          </w:del>
          <w:ins w:id="643" w:author="Prabhu, Akshata MS" w:date="2024-08-23T08:02:00Z">
            <w:r w:rsidR="00E90323">
              <w:t>1</w:t>
            </w:r>
          </w:ins>
          <w:r>
            <w:fldChar w:fldCharType="end"/>
          </w:r>
          <w:r w:rsidR="00E90323">
            <w:t>)</w:t>
          </w:r>
        </w:p>
      </w:tc>
      <w:tc>
        <w:tcPr>
          <w:tcW w:w="2500" w:type="pct"/>
        </w:tcPr>
        <w:p w14:paraId="709D6C43" w14:textId="04EDD586" w:rsidR="00E90323" w:rsidRPr="00857FEC" w:rsidRDefault="00E90323" w:rsidP="00605980">
          <w:pPr>
            <w:pStyle w:val="ASDEFCONHeaderFooterRight"/>
            <w:rPr>
              <w:szCs w:val="16"/>
            </w:rPr>
          </w:pPr>
          <w:r w:rsidRPr="00857FEC">
            <w:rPr>
              <w:rStyle w:val="PageNumber"/>
              <w:color w:val="auto"/>
              <w:szCs w:val="16"/>
            </w:rPr>
            <w:t>A-</w:t>
          </w:r>
          <w:r w:rsidRPr="00857FEC">
            <w:rPr>
              <w:rStyle w:val="PageNumber"/>
              <w:color w:val="auto"/>
              <w:szCs w:val="16"/>
            </w:rPr>
            <w:fldChar w:fldCharType="begin"/>
          </w:r>
          <w:r w:rsidRPr="00857FEC">
            <w:rPr>
              <w:rStyle w:val="PageNumber"/>
              <w:color w:val="auto"/>
              <w:szCs w:val="16"/>
            </w:rPr>
            <w:instrText xml:space="preserve"> PAGE </w:instrText>
          </w:r>
          <w:r w:rsidRPr="00857FEC">
            <w:rPr>
              <w:rStyle w:val="PageNumber"/>
              <w:color w:val="auto"/>
              <w:szCs w:val="16"/>
            </w:rPr>
            <w:fldChar w:fldCharType="separate"/>
          </w:r>
          <w:r w:rsidR="00DD6303">
            <w:rPr>
              <w:rStyle w:val="PageNumber"/>
              <w:noProof/>
              <w:color w:val="auto"/>
              <w:szCs w:val="16"/>
            </w:rPr>
            <w:t>2</w:t>
          </w:r>
          <w:r w:rsidRPr="00857FEC">
            <w:rPr>
              <w:rStyle w:val="PageNumber"/>
              <w:color w:val="auto"/>
              <w:szCs w:val="16"/>
            </w:rPr>
            <w:fldChar w:fldCharType="end"/>
          </w:r>
        </w:p>
      </w:tc>
    </w:tr>
  </w:tbl>
  <w:p w14:paraId="153B40DE" w14:textId="77777777" w:rsidR="00E90323" w:rsidRPr="000A0221" w:rsidRDefault="00E90323" w:rsidP="00B610EC">
    <w:pPr>
      <w:tabs>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40684" w14:textId="77777777" w:rsidR="0052002C" w:rsidRDefault="0052002C">
      <w:r>
        <w:separator/>
      </w:r>
    </w:p>
  </w:footnote>
  <w:footnote w:type="continuationSeparator" w:id="0">
    <w:p w14:paraId="491D9CDD" w14:textId="77777777" w:rsidR="0052002C" w:rsidRDefault="0052002C">
      <w:r>
        <w:continuationSeparator/>
      </w:r>
    </w:p>
  </w:footnote>
  <w:footnote w:type="continuationNotice" w:id="1">
    <w:p w14:paraId="609A397C" w14:textId="77777777" w:rsidR="0052002C" w:rsidRDefault="005200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36" w:type="pct"/>
      <w:tblLook w:val="0000" w:firstRow="0" w:lastRow="0" w:firstColumn="0" w:lastColumn="0" w:noHBand="0" w:noVBand="0"/>
    </w:tblPr>
    <w:tblGrid>
      <w:gridCol w:w="5102"/>
      <w:gridCol w:w="4396"/>
    </w:tblGrid>
    <w:tr w:rsidR="00E90323" w14:paraId="68423D7F" w14:textId="77777777" w:rsidTr="00581809">
      <w:tc>
        <w:tcPr>
          <w:tcW w:w="5000" w:type="pct"/>
          <w:gridSpan w:val="2"/>
        </w:tcPr>
        <w:p w14:paraId="1031F9A1" w14:textId="16A4C15A" w:rsidR="00E90323" w:rsidRDefault="00E90323" w:rsidP="006A118C">
          <w:pPr>
            <w:pStyle w:val="ASDEFCONHeaderFooterClassification"/>
          </w:pPr>
          <w:r>
            <w:t>Official</w:t>
          </w:r>
        </w:p>
      </w:tc>
    </w:tr>
    <w:tr w:rsidR="00E90323" w14:paraId="6772B166" w14:textId="77777777" w:rsidTr="00581809">
      <w:tc>
        <w:tcPr>
          <w:tcW w:w="2686" w:type="pct"/>
        </w:tcPr>
        <w:p w14:paraId="503E3130" w14:textId="771B5A30" w:rsidR="00E90323" w:rsidRDefault="008A4F15" w:rsidP="00581809">
          <w:pPr>
            <w:pStyle w:val="ASDEFCONHeaderFooterLeft"/>
          </w:pPr>
          <w:r>
            <w:fldChar w:fldCharType="begin"/>
          </w:r>
          <w:r>
            <w:instrText xml:space="preserve"> DOCPROPERTY Header_Left </w:instrText>
          </w:r>
          <w:r>
            <w:fldChar w:fldCharType="separate"/>
          </w:r>
          <w:r w:rsidR="00E90323">
            <w:t>ASDEFCON (Standing Offer for Goods and Maintenance Services)</w:t>
          </w:r>
          <w:r>
            <w:fldChar w:fldCharType="end"/>
          </w:r>
        </w:p>
      </w:tc>
      <w:tc>
        <w:tcPr>
          <w:tcW w:w="2314" w:type="pct"/>
        </w:tcPr>
        <w:p w14:paraId="7CF1E888" w14:textId="4A6DF631" w:rsidR="00E90323" w:rsidRDefault="008A4F15" w:rsidP="00581809">
          <w:pPr>
            <w:pStyle w:val="ASDEFCONHeaderFooterRight"/>
          </w:pPr>
          <w:r>
            <w:fldChar w:fldCharType="begin"/>
          </w:r>
          <w:r>
            <w:instrText xml:space="preserve"> DOCPROPERTY Header_Right </w:instrText>
          </w:r>
          <w:r>
            <w:fldChar w:fldCharType="separate"/>
          </w:r>
          <w:r w:rsidR="00E90323">
            <w:t>PART 1</w:t>
          </w:r>
          <w:r>
            <w:fldChar w:fldCharType="end"/>
          </w:r>
        </w:p>
      </w:tc>
    </w:tr>
  </w:tbl>
  <w:p w14:paraId="360C89F8" w14:textId="77777777" w:rsidR="00E90323" w:rsidRPr="00581809" w:rsidRDefault="00E90323" w:rsidP="00581809">
    <w:pPr>
      <w:pStyle w:val="ASDEFCONOptionSpac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Look w:val="0000" w:firstRow="0" w:lastRow="0" w:firstColumn="0" w:lastColumn="0" w:noHBand="0" w:noVBand="0"/>
    </w:tblPr>
    <w:tblGrid>
      <w:gridCol w:w="5528"/>
      <w:gridCol w:w="3544"/>
    </w:tblGrid>
    <w:tr w:rsidR="00E90323" w14:paraId="2A2BBD17" w14:textId="77777777" w:rsidTr="00581809">
      <w:tc>
        <w:tcPr>
          <w:tcW w:w="5000" w:type="pct"/>
          <w:gridSpan w:val="2"/>
        </w:tcPr>
        <w:tbl>
          <w:tblPr>
            <w:tblW w:w="5000" w:type="pct"/>
            <w:tblLook w:val="0000" w:firstRow="0" w:lastRow="0" w:firstColumn="0" w:lastColumn="0" w:noHBand="0" w:noVBand="0"/>
          </w:tblPr>
          <w:tblGrid>
            <w:gridCol w:w="4428"/>
            <w:gridCol w:w="4428"/>
          </w:tblGrid>
          <w:tr w:rsidR="00E90323" w14:paraId="72C77387" w14:textId="77777777" w:rsidTr="00660A1B">
            <w:tc>
              <w:tcPr>
                <w:tcW w:w="5000" w:type="pct"/>
                <w:gridSpan w:val="2"/>
              </w:tcPr>
              <w:p w14:paraId="026188BD" w14:textId="25A8F617" w:rsidR="00E90323" w:rsidRDefault="008A4F15" w:rsidP="00BA3613">
                <w:pPr>
                  <w:pStyle w:val="ASDEFCONHeaderFooterClassification"/>
                </w:pPr>
                <w:r>
                  <w:fldChar w:fldCharType="begin"/>
                </w:r>
                <w:r>
                  <w:instrText xml:space="preserve"> DOCPROPERTY Classification </w:instrText>
                </w:r>
                <w:r>
                  <w:fldChar w:fldCharType="separate"/>
                </w:r>
                <w:r w:rsidR="00E90323">
                  <w:t>OFFICIAL</w:t>
                </w:r>
                <w:r>
                  <w:fldChar w:fldCharType="end"/>
                </w:r>
              </w:p>
            </w:tc>
          </w:tr>
          <w:tr w:rsidR="00E90323" w14:paraId="3DE2A10D" w14:textId="77777777" w:rsidTr="00660A1B">
            <w:tc>
              <w:tcPr>
                <w:tcW w:w="2500" w:type="pct"/>
              </w:tcPr>
              <w:p w14:paraId="68A7FD13" w14:textId="343315FA" w:rsidR="00E90323" w:rsidRDefault="008A4F15" w:rsidP="00660A1B">
                <w:pPr>
                  <w:pStyle w:val="ASDEFCONHeaderFooterLeft"/>
                </w:pPr>
                <w:r>
                  <w:fldChar w:fldCharType="begin"/>
                </w:r>
                <w:r>
                  <w:instrText xml:space="preserve"> DOCPROPERTY Header_Left </w:instrText>
                </w:r>
                <w:r>
                  <w:fldChar w:fldCharType="separate"/>
                </w:r>
                <w:r w:rsidR="00E90323">
                  <w:t>ASDEFCON (Standing Offer for Goods and Maintenance Services)</w:t>
                </w:r>
                <w:r>
                  <w:fldChar w:fldCharType="end"/>
                </w:r>
              </w:p>
            </w:tc>
            <w:tc>
              <w:tcPr>
                <w:tcW w:w="2500" w:type="pct"/>
              </w:tcPr>
              <w:p w14:paraId="0FA4BC90" w14:textId="4E9C9816" w:rsidR="00E90323" w:rsidRDefault="008A4F15" w:rsidP="00660A1B">
                <w:pPr>
                  <w:pStyle w:val="ASDEFCONHeaderFooterRight"/>
                </w:pPr>
                <w:r>
                  <w:fldChar w:fldCharType="begin"/>
                </w:r>
                <w:r>
                  <w:instrText xml:space="preserve"> DOCPROPERTY Header_Right </w:instrText>
                </w:r>
                <w:r>
                  <w:fldChar w:fldCharType="separate"/>
                </w:r>
                <w:r w:rsidR="00E90323">
                  <w:t>PART 1</w:t>
                </w:r>
                <w:r>
                  <w:fldChar w:fldCharType="end"/>
                </w:r>
              </w:p>
            </w:tc>
          </w:tr>
        </w:tbl>
        <w:p w14:paraId="484C176E" w14:textId="25CA129A" w:rsidR="00E90323" w:rsidRDefault="00E90323" w:rsidP="00581809">
          <w:pPr>
            <w:pStyle w:val="ASDEFCONHeaderFooterClassification"/>
          </w:pPr>
        </w:p>
      </w:tc>
    </w:tr>
    <w:tr w:rsidR="00E90323" w14:paraId="3D0238EF" w14:textId="77777777" w:rsidTr="00581809">
      <w:tc>
        <w:tcPr>
          <w:tcW w:w="3047" w:type="pct"/>
        </w:tcPr>
        <w:p w14:paraId="6B01E4EF" w14:textId="7307EED7" w:rsidR="00E90323" w:rsidRDefault="00E90323" w:rsidP="00BA3613">
          <w:pPr>
            <w:pStyle w:val="ASDEFCONHeaderFooterLeft"/>
          </w:pPr>
        </w:p>
      </w:tc>
      <w:tc>
        <w:tcPr>
          <w:tcW w:w="1953" w:type="pct"/>
        </w:tcPr>
        <w:p w14:paraId="42B88CE6" w14:textId="46FC930A" w:rsidR="00E90323" w:rsidRDefault="00E90323" w:rsidP="00581809">
          <w:pPr>
            <w:pStyle w:val="ASDEFCONHeaderFooterRight"/>
          </w:pPr>
        </w:p>
      </w:tc>
    </w:tr>
  </w:tbl>
  <w:p w14:paraId="194EF973" w14:textId="77777777" w:rsidR="00E90323" w:rsidRPr="00581809" w:rsidRDefault="00E90323" w:rsidP="005818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1" w:type="pct"/>
      <w:tblLook w:val="0000" w:firstRow="0" w:lastRow="0" w:firstColumn="0" w:lastColumn="0" w:noHBand="0" w:noVBand="0"/>
    </w:tblPr>
    <w:tblGrid>
      <w:gridCol w:w="9072"/>
    </w:tblGrid>
    <w:tr w:rsidR="00D340F6" w14:paraId="2668F3A6" w14:textId="77777777" w:rsidTr="00581809">
      <w:trPr>
        <w:del w:id="631" w:author="Prabhu, Akshata MS" w:date="2024-08-23T08:02:00Z"/>
      </w:trPr>
      <w:tc>
        <w:tcPr>
          <w:tcW w:w="5000" w:type="pct"/>
        </w:tcPr>
        <w:tbl>
          <w:tblPr>
            <w:tblW w:w="5000" w:type="pct"/>
            <w:tblLook w:val="0000" w:firstRow="0" w:lastRow="0" w:firstColumn="0" w:lastColumn="0" w:noHBand="0" w:noVBand="0"/>
          </w:tblPr>
          <w:tblGrid>
            <w:gridCol w:w="4428"/>
            <w:gridCol w:w="4428"/>
          </w:tblGrid>
          <w:tr w:rsidR="00D340F6" w14:paraId="06212D7F" w14:textId="77777777" w:rsidTr="00660A1B">
            <w:trPr>
              <w:del w:id="632" w:author="Prabhu, Akshata MS" w:date="2024-08-23T08:02:00Z"/>
            </w:trPr>
            <w:tc>
              <w:tcPr>
                <w:tcW w:w="5000" w:type="pct"/>
                <w:gridSpan w:val="2"/>
              </w:tcPr>
              <w:p w14:paraId="0B9249AD" w14:textId="77777777" w:rsidR="00D340F6" w:rsidRDefault="0052002C" w:rsidP="00BA3613">
                <w:pPr>
                  <w:pStyle w:val="ASDEFCONHeaderFooterClassification"/>
                  <w:rPr>
                    <w:del w:id="633" w:author="Prabhu, Akshata MS" w:date="2024-08-23T08:02:00Z"/>
                  </w:rPr>
                </w:pPr>
                <w:del w:id="634" w:author="Prabhu, Akshata MS" w:date="2024-08-23T08:02:00Z">
                  <w:r>
                    <w:fldChar w:fldCharType="begin"/>
                  </w:r>
                  <w:r>
                    <w:delInstrText xml:space="preserve"> DOCPROPERTY Classification </w:delInstrText>
                  </w:r>
                  <w:r>
                    <w:fldChar w:fldCharType="separate"/>
                  </w:r>
                  <w:r w:rsidR="00D340F6">
                    <w:delText>OFFICIAL</w:delText>
                  </w:r>
                  <w:r>
                    <w:fldChar w:fldCharType="end"/>
                  </w:r>
                </w:del>
              </w:p>
            </w:tc>
          </w:tr>
          <w:tr w:rsidR="00D340F6" w14:paraId="68E2F452" w14:textId="77777777" w:rsidTr="00660A1B">
            <w:trPr>
              <w:del w:id="635" w:author="Prabhu, Akshata MS" w:date="2024-08-23T08:02:00Z"/>
            </w:trPr>
            <w:tc>
              <w:tcPr>
                <w:tcW w:w="2500" w:type="pct"/>
              </w:tcPr>
              <w:p w14:paraId="41DB04BA" w14:textId="77777777" w:rsidR="00D340F6" w:rsidRDefault="0052002C" w:rsidP="00660A1B">
                <w:pPr>
                  <w:pStyle w:val="ASDEFCONHeaderFooterLeft"/>
                  <w:rPr>
                    <w:del w:id="636" w:author="Prabhu, Akshata MS" w:date="2024-08-23T08:02:00Z"/>
                  </w:rPr>
                </w:pPr>
                <w:del w:id="637" w:author="Prabhu, Akshata MS" w:date="2024-08-23T08:02:00Z">
                  <w:r>
                    <w:fldChar w:fldCharType="begin"/>
                  </w:r>
                  <w:r>
                    <w:delInstrText xml:space="preserve"> DOCPROPERTY Header_Left </w:delInstrText>
                  </w:r>
                  <w:r>
                    <w:fldChar w:fldCharType="separate"/>
                  </w:r>
                  <w:r w:rsidR="00D340F6">
                    <w:delText>ASDEFCON (Standing Offer for Goods and Maintenance Services)</w:delText>
                  </w:r>
                  <w:r>
                    <w:fldChar w:fldCharType="end"/>
                  </w:r>
                </w:del>
              </w:p>
            </w:tc>
            <w:tc>
              <w:tcPr>
                <w:tcW w:w="2500" w:type="pct"/>
              </w:tcPr>
              <w:p w14:paraId="0A513821" w14:textId="77777777" w:rsidR="00D340F6" w:rsidRDefault="0052002C" w:rsidP="00660A1B">
                <w:pPr>
                  <w:pStyle w:val="ASDEFCONHeaderFooterRight"/>
                  <w:rPr>
                    <w:del w:id="638" w:author="Prabhu, Akshata MS" w:date="2024-08-23T08:02:00Z"/>
                  </w:rPr>
                </w:pPr>
                <w:del w:id="639" w:author="Prabhu, Akshata MS" w:date="2024-08-23T08:02:00Z">
                  <w:r>
                    <w:fldChar w:fldCharType="begin"/>
                  </w:r>
                  <w:r>
                    <w:delInstrText xml:space="preserve"> DOCPROPERTY Header_Right </w:delInstrText>
                  </w:r>
                  <w:r>
                    <w:fldChar w:fldCharType="separate"/>
                  </w:r>
                  <w:r w:rsidR="00D340F6">
                    <w:delText>PART 1</w:delText>
                  </w:r>
                  <w:r>
                    <w:fldChar w:fldCharType="end"/>
                  </w:r>
                </w:del>
              </w:p>
            </w:tc>
          </w:tr>
        </w:tbl>
        <w:p w14:paraId="65C3DFAE" w14:textId="77777777" w:rsidR="00D340F6" w:rsidRDefault="00D340F6" w:rsidP="00581809">
          <w:pPr>
            <w:pStyle w:val="ASDEFCONHeaderFooterClassification"/>
            <w:rPr>
              <w:del w:id="640" w:author="Prabhu, Akshata MS" w:date="2024-08-23T08:02:00Z"/>
            </w:rPr>
          </w:pPr>
        </w:p>
      </w:tc>
    </w:tr>
  </w:tbl>
  <w:p w14:paraId="28C5BA48" w14:textId="2357EE30" w:rsidR="0052002C" w:rsidRDefault="00D340F6" w:rsidP="0052002C">
    <w:pPr>
      <w:pStyle w:val="Header"/>
    </w:pPr>
    <w:del w:id="641" w:author="Prabhu, Akshata MS" w:date="2024-08-23T08:02:00Z">
      <w:r>
        <w:delText>ANNEX A</w:delText>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14C65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0D824C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2FA700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E7003C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B806B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E5C4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D8459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D8FC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E481E1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9DE9D6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433CC414"/>
    <w:lvl w:ilvl="0">
      <w:start w:val="1"/>
      <w:numFmt w:val="decimal"/>
      <w:lvlText w:val="%1."/>
      <w:lvlJc w:val="left"/>
      <w:pPr>
        <w:tabs>
          <w:tab w:val="num" w:pos="0"/>
        </w:tabs>
        <w:ind w:left="709" w:firstLine="0"/>
      </w:pPr>
    </w:lvl>
    <w:lvl w:ilvl="1">
      <w:start w:val="1"/>
      <w:numFmt w:val="decimal"/>
      <w:pStyle w:val="ITRPROJDES11"/>
      <w:lvlText w:val="%1.%2."/>
      <w:lvlJc w:val="left"/>
      <w:pPr>
        <w:tabs>
          <w:tab w:val="num" w:pos="0"/>
        </w:tabs>
        <w:ind w:left="709" w:firstLine="0"/>
      </w:pPr>
    </w:lvl>
    <w:lvl w:ilvl="2">
      <w:start w:val="1"/>
      <w:numFmt w:val="decimal"/>
      <w:lvlText w:val="%1.%2.%3."/>
      <w:lvlJc w:val="left"/>
      <w:pPr>
        <w:tabs>
          <w:tab w:val="num" w:pos="0"/>
        </w:tabs>
        <w:ind w:left="709" w:firstLine="0"/>
      </w:pPr>
    </w:lvl>
    <w:lvl w:ilvl="3">
      <w:start w:val="1"/>
      <w:numFmt w:val="decimal"/>
      <w:lvlText w:val="%4."/>
      <w:lvlJc w:val="left"/>
      <w:pPr>
        <w:tabs>
          <w:tab w:val="num" w:pos="0"/>
        </w:tabs>
        <w:ind w:left="709" w:firstLine="0"/>
      </w:pPr>
    </w:lvl>
    <w:lvl w:ilvl="4">
      <w:start w:val="1"/>
      <w:numFmt w:val="none"/>
      <w:suff w:val="nothing"/>
      <w:lvlText w:val=""/>
      <w:lvlJc w:val="left"/>
      <w:pPr>
        <w:ind w:left="709" w:hanging="1134"/>
      </w:pPr>
    </w:lvl>
    <w:lvl w:ilvl="5">
      <w:start w:val="1"/>
      <w:numFmt w:val="lowerLetter"/>
      <w:pStyle w:val="ASDEFCONSublist"/>
      <w:lvlText w:val="%6."/>
      <w:lvlJc w:val="left"/>
      <w:pPr>
        <w:tabs>
          <w:tab w:val="num" w:pos="2098"/>
        </w:tabs>
        <w:ind w:left="2098" w:hanging="680"/>
      </w:pPr>
    </w:lvl>
    <w:lvl w:ilvl="6">
      <w:start w:val="1"/>
      <w:numFmt w:val="lowerRoman"/>
      <w:lvlText w:val="%7."/>
      <w:lvlJc w:val="left"/>
      <w:pPr>
        <w:tabs>
          <w:tab w:val="num" w:pos="0"/>
        </w:tabs>
        <w:ind w:left="2127" w:firstLine="0"/>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11" w15:restartNumberingAfterBreak="0">
    <w:nsid w:val="028D10F9"/>
    <w:multiLevelType w:val="multilevel"/>
    <w:tmpl w:val="7EEEFF44"/>
    <w:name w:val="AGSFull"/>
    <w:lvl w:ilvl="0">
      <w:start w:val="1"/>
      <w:numFmt w:val="none"/>
      <w:lvlRestart w:val="0"/>
      <w:pStyle w:val="IndentFull"/>
      <w:suff w:val="nothing"/>
      <w:lvlText w:val=""/>
      <w:lvlJc w:val="left"/>
      <w:pPr>
        <w:tabs>
          <w:tab w:val="num" w:pos="425"/>
        </w:tabs>
        <w:ind w:left="425" w:firstLine="0"/>
      </w:pPr>
    </w:lvl>
    <w:lvl w:ilvl="1">
      <w:start w:val="1"/>
      <w:numFmt w:val="none"/>
      <w:lvlRestart w:val="0"/>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12" w15:restartNumberingAfterBreak="0">
    <w:nsid w:val="05D57614"/>
    <w:multiLevelType w:val="multilevel"/>
    <w:tmpl w:val="56DEE0B4"/>
    <w:name w:val="AGSTableCorp"/>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lowerLetter"/>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1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0AC14150"/>
    <w:multiLevelType w:val="multilevel"/>
    <w:tmpl w:val="FF12F8B4"/>
    <w:name w:val="AGSTableAlpha"/>
    <w:lvl w:ilvl="0">
      <w:start w:val="1"/>
      <w:numFmt w:val="lowerLetter"/>
      <w:pStyle w:val="TableNumberedLista"/>
      <w:lvlText w:val="%1)"/>
      <w:lvlJc w:val="left"/>
      <w:pPr>
        <w:tabs>
          <w:tab w:val="num" w:pos="283"/>
        </w:tabs>
        <w:ind w:left="283" w:hanging="283"/>
      </w:pPr>
    </w:lvl>
    <w:lvl w:ilvl="1">
      <w:start w:val="1"/>
      <w:numFmt w:val="lowerLetter"/>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1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4253AD"/>
    <w:multiLevelType w:val="multilevel"/>
    <w:tmpl w:val="252676A4"/>
    <w:name w:val="AGSTableFull"/>
    <w:lvl w:ilvl="0">
      <w:start w:val="1"/>
      <w:numFmt w:val="none"/>
      <w:lvlRestart w:val="0"/>
      <w:pStyle w:val="TableIndentFull"/>
      <w:suff w:val="nothing"/>
      <w:lvlText w:val=""/>
      <w:lvlJc w:val="left"/>
      <w:pPr>
        <w:tabs>
          <w:tab w:val="num" w:pos="283"/>
        </w:tabs>
        <w:ind w:left="283" w:firstLine="0"/>
      </w:pPr>
    </w:lvl>
    <w:lvl w:ilvl="1">
      <w:start w:val="1"/>
      <w:numFmt w:val="none"/>
      <w:lvlRestart w:val="0"/>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7" w15:restartNumberingAfterBreak="0">
    <w:nsid w:val="0D442B7F"/>
    <w:multiLevelType w:val="multilevel"/>
    <w:tmpl w:val="481CD816"/>
    <w:name w:val="AGSList"/>
    <w:lvl w:ilvl="0">
      <w:start w:val="1"/>
      <w:numFmt w:val="decimal"/>
      <w:pStyle w:val="NumberedList1"/>
      <w:lvlText w:val="%1)"/>
      <w:lvlJc w:val="left"/>
      <w:pPr>
        <w:tabs>
          <w:tab w:val="num" w:pos="850"/>
        </w:tabs>
        <w:ind w:left="850" w:hanging="425"/>
      </w:pPr>
    </w:lvl>
    <w:lvl w:ilvl="1">
      <w:start w:val="1"/>
      <w:numFmt w:val="decimal"/>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8" w15:restartNumberingAfterBreak="0">
    <w:nsid w:val="18327664"/>
    <w:multiLevelType w:val="multilevel"/>
    <w:tmpl w:val="CE764000"/>
    <w:name w:val="AGSCorp"/>
    <w:lvl w:ilvl="0">
      <w:start w:val="1"/>
      <w:numFmt w:val="decimal"/>
      <w:lvlText w:val="%1."/>
      <w:lvlJc w:val="left"/>
      <w:pPr>
        <w:tabs>
          <w:tab w:val="num" w:pos="360"/>
        </w:tabs>
        <w:ind w:left="284" w:hanging="284"/>
      </w:pPr>
      <w:rPr>
        <w:rFonts w:ascii="Arial" w:hAnsi="Arial" w:hint="default"/>
        <w:b/>
        <w:i w:val="0"/>
        <w:sz w:val="16"/>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1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ECC33A9"/>
    <w:multiLevelType w:val="multilevel"/>
    <w:tmpl w:val="C32E5AAE"/>
    <w:name w:val="AGSTableList"/>
    <w:lvl w:ilvl="0">
      <w:start w:val="1"/>
      <w:numFmt w:val="decimal"/>
      <w:pStyle w:val="TableNumberedList1"/>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21" w15:restartNumberingAfterBreak="0">
    <w:nsid w:val="20B91F8C"/>
    <w:multiLevelType w:val="multilevel"/>
    <w:tmpl w:val="3F5AD6C2"/>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22" w15:restartNumberingAfterBreak="0">
    <w:nsid w:val="21310B71"/>
    <w:multiLevelType w:val="multilevel"/>
    <w:tmpl w:val="B6E8516E"/>
    <w:name w:val="AGSTableDash"/>
    <w:lvl w:ilvl="0">
      <w:start w:val="1"/>
      <w:numFmt w:val="bullet"/>
      <w:pStyle w:val="TableDashEm"/>
      <w:lvlText w:val="—"/>
      <w:lvlJc w:val="left"/>
      <w:pPr>
        <w:tabs>
          <w:tab w:val="num" w:pos="283"/>
        </w:tabs>
        <w:ind w:left="283" w:hanging="283"/>
      </w:pPr>
      <w:rPr>
        <w:b/>
        <w:i w:val="0"/>
      </w:rPr>
    </w:lvl>
    <w:lvl w:ilvl="1">
      <w:start w:val="1"/>
      <w:numFmt w:val="bullet"/>
      <w:lvlText w:val="—"/>
      <w:lvlJc w:val="left"/>
      <w:pPr>
        <w:tabs>
          <w:tab w:val="num" w:pos="283"/>
        </w:tabs>
        <w:ind w:left="283" w:hanging="283"/>
      </w:pPr>
      <w:rPr>
        <w:b/>
        <w:i w:val="0"/>
      </w:rPr>
    </w:lvl>
    <w:lvl w:ilvl="2">
      <w:start w:val="1"/>
      <w:numFmt w:val="bullet"/>
      <w:lvlText w:val="–"/>
      <w:lvlJc w:val="left"/>
      <w:pPr>
        <w:tabs>
          <w:tab w:val="num" w:pos="567"/>
        </w:tabs>
        <w:ind w:left="567" w:hanging="284"/>
      </w:pPr>
      <w:rPr>
        <w:b w:val="0"/>
        <w:i w:val="0"/>
      </w:rPr>
    </w:lvl>
    <w:lvl w:ilvl="3">
      <w:start w:val="1"/>
      <w:numFmt w:val="bullet"/>
      <w:pStyle w:val="TableDashEn2"/>
      <w:lvlText w:val="–"/>
      <w:lvlJc w:val="left"/>
      <w:pPr>
        <w:tabs>
          <w:tab w:val="num" w:pos="1134"/>
        </w:tabs>
        <w:ind w:left="1134" w:hanging="284"/>
      </w:pPr>
      <w:rPr>
        <w:b w:val="0"/>
        <w:i w:val="0"/>
      </w:rPr>
    </w:lvl>
    <w:lvl w:ilvl="4">
      <w:start w:val="1"/>
      <w:numFmt w:val="bullet"/>
      <w:pStyle w:val="TableDashEn3"/>
      <w:lvlText w:val="–"/>
      <w:lvlJc w:val="left"/>
      <w:pPr>
        <w:tabs>
          <w:tab w:val="num" w:pos="1417"/>
        </w:tabs>
        <w:ind w:left="1417" w:hanging="283"/>
      </w:pPr>
      <w:rPr>
        <w:b w:val="0"/>
        <w:i w:val="0"/>
      </w:rPr>
    </w:lvl>
    <w:lvl w:ilvl="5">
      <w:start w:val="1"/>
      <w:numFmt w:val="bullet"/>
      <w:pStyle w:val="TableDashEn4"/>
      <w:lvlText w:val="–"/>
      <w:lvlJc w:val="left"/>
      <w:pPr>
        <w:tabs>
          <w:tab w:val="num" w:pos="1701"/>
        </w:tabs>
        <w:ind w:left="1701" w:hanging="284"/>
      </w:pPr>
      <w:rPr>
        <w:b w:val="0"/>
        <w:i w:val="0"/>
      </w:rPr>
    </w:lvl>
    <w:lvl w:ilvl="6">
      <w:start w:val="1"/>
      <w:numFmt w:val="bullet"/>
      <w:pStyle w:val="TableDashEn5"/>
      <w:lvlText w:val="–"/>
      <w:lvlJc w:val="left"/>
      <w:pPr>
        <w:tabs>
          <w:tab w:val="num" w:pos="1984"/>
        </w:tabs>
        <w:ind w:left="1984" w:hanging="283"/>
      </w:pPr>
      <w:rPr>
        <w:b w:val="0"/>
        <w:i w:val="0"/>
      </w:rPr>
    </w:lvl>
    <w:lvl w:ilvl="7">
      <w:start w:val="1"/>
      <w:numFmt w:val="bullet"/>
      <w:pStyle w:val="TableDashEn6"/>
      <w:lvlText w:val="–"/>
      <w:lvlJc w:val="left"/>
      <w:pPr>
        <w:tabs>
          <w:tab w:val="num" w:pos="2268"/>
        </w:tabs>
        <w:ind w:left="2268" w:hanging="284"/>
      </w:pPr>
      <w:rPr>
        <w:b w:val="0"/>
        <w:i w:val="0"/>
      </w:rPr>
    </w:lvl>
    <w:lvl w:ilvl="8">
      <w:start w:val="1"/>
      <w:numFmt w:val="bullet"/>
      <w:pStyle w:val="TableDashEn7"/>
      <w:lvlText w:val="–"/>
      <w:lvlJc w:val="left"/>
      <w:pPr>
        <w:tabs>
          <w:tab w:val="num" w:pos="2551"/>
        </w:tabs>
        <w:ind w:left="2551" w:hanging="283"/>
      </w:pPr>
      <w:rPr>
        <w:b w:val="0"/>
        <w:i w:val="0"/>
      </w:rPr>
    </w:lvl>
  </w:abstractNum>
  <w:abstractNum w:abstractNumId="23" w15:restartNumberingAfterBreak="0">
    <w:nsid w:val="22B242CC"/>
    <w:multiLevelType w:val="multilevel"/>
    <w:tmpl w:val="E60E4706"/>
    <w:name w:val="AGSHang"/>
    <w:lvl w:ilvl="0">
      <w:start w:val="1"/>
      <w:numFmt w:val="none"/>
      <w:lvlRestart w:val="0"/>
      <w:pStyle w:val="IndentHanging"/>
      <w:suff w:val="nothing"/>
      <w:lvlText w:val=""/>
      <w:lvlJc w:val="left"/>
      <w:pPr>
        <w:tabs>
          <w:tab w:val="num" w:pos="850"/>
        </w:tabs>
        <w:ind w:left="850" w:hanging="425"/>
      </w:pPr>
    </w:lvl>
    <w:lvl w:ilvl="1">
      <w:start w:val="1"/>
      <w:numFmt w:val="none"/>
      <w:lvlRestart w:val="0"/>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241C75FA"/>
    <w:multiLevelType w:val="multilevel"/>
    <w:tmpl w:val="25966A14"/>
    <w:lvl w:ilvl="0">
      <w:start w:val="1"/>
      <w:numFmt w:val="decimal"/>
      <w:pStyle w:val="TextLevel2"/>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265B1B49"/>
    <w:multiLevelType w:val="multilevel"/>
    <w:tmpl w:val="55B093F8"/>
    <w:name w:val="AGSQuote"/>
    <w:lvl w:ilvl="0">
      <w:start w:val="1"/>
      <w:numFmt w:val="none"/>
      <w:lvlRestart w:val="0"/>
      <w:pStyle w:val="Quotation"/>
      <w:suff w:val="nothing"/>
      <w:lvlText w:val=""/>
      <w:lvlJc w:val="left"/>
      <w:pPr>
        <w:tabs>
          <w:tab w:val="num" w:pos="425"/>
        </w:tabs>
        <w:ind w:left="425" w:firstLine="0"/>
      </w:pPr>
    </w:lvl>
    <w:lvl w:ilvl="1">
      <w:start w:val="1"/>
      <w:numFmt w:val="none"/>
      <w:lvlRestart w:val="0"/>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8934A6B"/>
    <w:multiLevelType w:val="multilevel"/>
    <w:tmpl w:val="0F9EA0A8"/>
    <w:name w:val="AGSDash"/>
    <w:lvl w:ilvl="0">
      <w:start w:val="1"/>
      <w:numFmt w:val="bullet"/>
      <w:pStyle w:val="DashEm"/>
      <w:lvlText w:val="—"/>
      <w:lvlJc w:val="left"/>
      <w:pPr>
        <w:tabs>
          <w:tab w:val="num" w:pos="425"/>
        </w:tabs>
        <w:ind w:left="425" w:hanging="425"/>
      </w:pPr>
      <w:rPr>
        <w:b/>
        <w:i w:val="0"/>
      </w:rPr>
    </w:lvl>
    <w:lvl w:ilvl="1">
      <w:start w:val="1"/>
      <w:numFmt w:val="bullet"/>
      <w:lvlText w:val="—"/>
      <w:lvlJc w:val="left"/>
      <w:pPr>
        <w:tabs>
          <w:tab w:val="num" w:pos="425"/>
        </w:tabs>
        <w:ind w:left="425" w:hanging="425"/>
      </w:pPr>
      <w:rPr>
        <w:b/>
        <w:i w:val="0"/>
      </w:rPr>
    </w:lvl>
    <w:lvl w:ilvl="2">
      <w:start w:val="1"/>
      <w:numFmt w:val="bullet"/>
      <w:lvlText w:val="–"/>
      <w:lvlJc w:val="left"/>
      <w:pPr>
        <w:tabs>
          <w:tab w:val="num" w:pos="850"/>
        </w:tabs>
        <w:ind w:left="850" w:hanging="425"/>
      </w:pPr>
      <w:rPr>
        <w:b w:val="0"/>
        <w:i w:val="0"/>
      </w:rPr>
    </w:lvl>
    <w:lvl w:ilvl="3">
      <w:start w:val="1"/>
      <w:numFmt w:val="bullet"/>
      <w:pStyle w:val="DashEn2"/>
      <w:lvlText w:val="–"/>
      <w:lvlJc w:val="left"/>
      <w:pPr>
        <w:tabs>
          <w:tab w:val="num" w:pos="1276"/>
        </w:tabs>
        <w:ind w:left="1276" w:hanging="426"/>
      </w:pPr>
      <w:rPr>
        <w:b w:val="0"/>
        <w:i w:val="0"/>
      </w:rPr>
    </w:lvl>
    <w:lvl w:ilvl="4">
      <w:start w:val="1"/>
      <w:numFmt w:val="bullet"/>
      <w:pStyle w:val="DashEn3"/>
      <w:lvlText w:val="–"/>
      <w:lvlJc w:val="left"/>
      <w:pPr>
        <w:tabs>
          <w:tab w:val="num" w:pos="1701"/>
        </w:tabs>
        <w:ind w:left="1701" w:hanging="425"/>
      </w:pPr>
      <w:rPr>
        <w:b w:val="0"/>
        <w:i w:val="0"/>
      </w:rPr>
    </w:lvl>
    <w:lvl w:ilvl="5">
      <w:start w:val="1"/>
      <w:numFmt w:val="bullet"/>
      <w:pStyle w:val="DashEn4"/>
      <w:lvlText w:val="–"/>
      <w:lvlJc w:val="left"/>
      <w:pPr>
        <w:tabs>
          <w:tab w:val="num" w:pos="2126"/>
        </w:tabs>
        <w:ind w:left="2126" w:hanging="425"/>
      </w:pPr>
      <w:rPr>
        <w:b w:val="0"/>
        <w:i w:val="0"/>
      </w:rPr>
    </w:lvl>
    <w:lvl w:ilvl="6">
      <w:start w:val="1"/>
      <w:numFmt w:val="bullet"/>
      <w:pStyle w:val="DashEn5"/>
      <w:lvlText w:val="–"/>
      <w:lvlJc w:val="left"/>
      <w:pPr>
        <w:tabs>
          <w:tab w:val="num" w:pos="2551"/>
        </w:tabs>
        <w:ind w:left="2551" w:hanging="425"/>
      </w:pPr>
      <w:rPr>
        <w:b w:val="0"/>
        <w:i w:val="0"/>
      </w:rPr>
    </w:lvl>
    <w:lvl w:ilvl="7">
      <w:start w:val="1"/>
      <w:numFmt w:val="bullet"/>
      <w:pStyle w:val="DashEn6"/>
      <w:lvlText w:val="–"/>
      <w:lvlJc w:val="left"/>
      <w:pPr>
        <w:tabs>
          <w:tab w:val="num" w:pos="2976"/>
        </w:tabs>
        <w:ind w:left="2976" w:hanging="425"/>
      </w:pPr>
      <w:rPr>
        <w:b w:val="0"/>
        <w:i w:val="0"/>
      </w:rPr>
    </w:lvl>
    <w:lvl w:ilvl="8">
      <w:start w:val="1"/>
      <w:numFmt w:val="bullet"/>
      <w:pStyle w:val="DashEn7"/>
      <w:lvlText w:val="–"/>
      <w:lvlJc w:val="left"/>
      <w:pPr>
        <w:tabs>
          <w:tab w:val="num" w:pos="3402"/>
        </w:tabs>
        <w:ind w:left="3402" w:hanging="426"/>
      </w:pPr>
      <w:rPr>
        <w:b w:val="0"/>
        <w:i w:val="0"/>
      </w:rPr>
    </w:lvl>
  </w:abstractNum>
  <w:abstractNum w:abstractNumId="31" w15:restartNumberingAfterBreak="0">
    <w:nsid w:val="297A625E"/>
    <w:multiLevelType w:val="multilevel"/>
    <w:tmpl w:val="4412DE6C"/>
    <w:name w:val="AGSTableHang"/>
    <w:lvl w:ilvl="0">
      <w:start w:val="1"/>
      <w:numFmt w:val="none"/>
      <w:lvlRestart w:val="0"/>
      <w:pStyle w:val="TableIndentHanging"/>
      <w:suff w:val="nothing"/>
      <w:lvlText w:val=""/>
      <w:lvlJc w:val="left"/>
      <w:pPr>
        <w:tabs>
          <w:tab w:val="num" w:pos="567"/>
        </w:tabs>
        <w:ind w:left="567" w:hanging="284"/>
      </w:pPr>
    </w:lvl>
    <w:lvl w:ilvl="1">
      <w:start w:val="1"/>
      <w:numFmt w:val="none"/>
      <w:lvlRestart w:val="0"/>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32" w15:restartNumberingAfterBreak="0">
    <w:nsid w:val="2F3534CF"/>
    <w:multiLevelType w:val="multilevel"/>
    <w:tmpl w:val="17E03F5A"/>
    <w:name w:val="AGSAlpha"/>
    <w:lvl w:ilvl="0">
      <w:start w:val="1"/>
      <w:numFmt w:val="lowerLetter"/>
      <w:pStyle w:val="NumberedLista"/>
      <w:lvlText w:val="%1)"/>
      <w:lvlJc w:val="left"/>
      <w:pPr>
        <w:tabs>
          <w:tab w:val="num" w:pos="850"/>
        </w:tabs>
        <w:ind w:left="850" w:hanging="425"/>
      </w:pPr>
    </w:lvl>
    <w:lvl w:ilvl="1">
      <w:start w:val="1"/>
      <w:numFmt w:val="lowerLetter"/>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3" w15:restartNumberingAfterBreak="0">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4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60461F5E"/>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3CF53DE"/>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4FA063A"/>
    <w:multiLevelType w:val="multilevel"/>
    <w:tmpl w:val="55CE2B3E"/>
    <w:lvl w:ilvl="0">
      <w:start w:val="1"/>
      <w:numFmt w:val="decimal"/>
      <w:pStyle w:val="Recitals"/>
      <w:lvlText w:val="%1"/>
      <w:lvlJc w:val="left"/>
      <w:pPr>
        <w:tabs>
          <w:tab w:val="num" w:pos="851"/>
        </w:tabs>
        <w:ind w:left="851" w:hanging="851"/>
      </w:pPr>
      <w:rPr>
        <w:b/>
        <w:i w:val="0"/>
      </w:rPr>
    </w:lvl>
    <w:lvl w:ilvl="1">
      <w:start w:val="1"/>
      <w:numFmt w:val="decimal"/>
      <w:lvlText w:val="%1.%2"/>
      <w:lvlJc w:val="left"/>
      <w:pPr>
        <w:tabs>
          <w:tab w:val="num" w:pos="851"/>
        </w:tabs>
        <w:ind w:left="851" w:hanging="851"/>
      </w:pPr>
      <w:rPr>
        <w:b/>
        <w:i w:val="0"/>
        <w:sz w:val="20"/>
      </w:rPr>
    </w:lvl>
    <w:lvl w:ilvl="2">
      <w:start w:val="1"/>
      <w:numFmt w:val="decimal"/>
      <w:lvlText w:val="%1.%2.%3"/>
      <w:lvlJc w:val="left"/>
      <w:pPr>
        <w:tabs>
          <w:tab w:val="num" w:pos="851"/>
        </w:tabs>
        <w:ind w:left="851" w:hanging="851"/>
      </w:pPr>
      <w:rPr>
        <w:sz w:val="20"/>
      </w:rPr>
    </w:lvl>
    <w:lvl w:ilvl="3">
      <w:start w:val="1"/>
      <w:numFmt w:val="decimal"/>
      <w:lvlText w:val="%4."/>
      <w:lvlJc w:val="left"/>
      <w:pPr>
        <w:tabs>
          <w:tab w:val="num" w:pos="0"/>
        </w:tabs>
        <w:ind w:left="1134" w:hanging="1134"/>
      </w:pPr>
    </w:lvl>
    <w:lvl w:ilvl="4">
      <w:start w:val="1"/>
      <w:numFmt w:val="none"/>
      <w:suff w:val="nothing"/>
      <w:lvlText w:val=""/>
      <w:lvlJc w:val="left"/>
      <w:pPr>
        <w:ind w:left="1134" w:hanging="1134"/>
      </w:pPr>
    </w:lvl>
    <w:lvl w:ilvl="5">
      <w:start w:val="1"/>
      <w:numFmt w:val="lowerLetter"/>
      <w:lvlText w:val="%6."/>
      <w:lvlJc w:val="left"/>
      <w:pPr>
        <w:tabs>
          <w:tab w:val="num" w:pos="1701"/>
        </w:tabs>
        <w:ind w:left="1701" w:hanging="850"/>
      </w:pPr>
    </w:lvl>
    <w:lvl w:ilvl="6">
      <w:start w:val="1"/>
      <w:numFmt w:val="lowerRoman"/>
      <w:lvlText w:val="(%7)"/>
      <w:lvlJc w:val="left"/>
      <w:pPr>
        <w:tabs>
          <w:tab w:val="num" w:pos="0"/>
        </w:tabs>
        <w:ind w:left="2552" w:hanging="851"/>
      </w:pPr>
    </w:lvl>
    <w:lvl w:ilvl="7">
      <w:start w:val="1"/>
      <w:numFmt w:val="decimal"/>
      <w:lvlText w:val="..%8"/>
      <w:lvlJc w:val="left"/>
      <w:pPr>
        <w:tabs>
          <w:tab w:val="num" w:pos="0"/>
        </w:tabs>
        <w:ind w:left="0" w:firstLine="0"/>
      </w:pPr>
    </w:lvl>
    <w:lvl w:ilvl="8">
      <w:start w:val="1"/>
      <w:numFmt w:val="decimal"/>
      <w:lvlText w:val="..%8.%9"/>
      <w:lvlJc w:val="left"/>
      <w:pPr>
        <w:tabs>
          <w:tab w:val="num" w:pos="0"/>
        </w:tabs>
        <w:ind w:left="0" w:firstLine="0"/>
      </w:pPr>
    </w:lvl>
  </w:abstractNum>
  <w:abstractNum w:abstractNumId="51" w15:restartNumberingAfterBreak="0">
    <w:nsid w:val="67D81068"/>
    <w:multiLevelType w:val="hybridMultilevel"/>
    <w:tmpl w:val="7BE0CB70"/>
    <w:lvl w:ilvl="0" w:tplc="35B6E120">
      <w:start w:val="1"/>
      <w:numFmt w:val="lowerLetter"/>
      <w:pStyle w:val="ASDEFCONSublist0"/>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13C49E1"/>
    <w:multiLevelType w:val="singleLevel"/>
    <w:tmpl w:val="5AFE5D0E"/>
    <w:name w:val="AGSParai"/>
    <w:lvl w:ilvl="0">
      <w:start w:val="1"/>
      <w:numFmt w:val="lowerLetter"/>
      <w:pStyle w:val="subpara"/>
      <w:lvlText w:val="%1."/>
      <w:lvlJc w:val="left"/>
      <w:pPr>
        <w:tabs>
          <w:tab w:val="num" w:pos="1134"/>
        </w:tabs>
        <w:ind w:left="1134" w:hanging="567"/>
      </w:pPr>
      <w:rPr>
        <w:rFonts w:hint="default"/>
      </w:rPr>
    </w:lvl>
  </w:abstractNum>
  <w:abstractNum w:abstractNumId="5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7" w15:restartNumberingAfterBreak="0">
    <w:nsid w:val="7AC82A9E"/>
    <w:multiLevelType w:val="multilevel"/>
    <w:tmpl w:val="B2529974"/>
    <w:styleLink w:val="Level"/>
    <w:lvl w:ilvl="0">
      <w:start w:val="1"/>
      <w:numFmt w:val="lowerRoman"/>
      <w:lvlText w:val="(%1)"/>
      <w:lvlJc w:val="left"/>
      <w:pPr>
        <w:ind w:left="3600" w:hanging="360"/>
      </w:pPr>
      <w:rPr>
        <w:rFonts w:hint="default"/>
      </w:rPr>
    </w:lvl>
    <w:lvl w:ilvl="1">
      <w:start w:val="1"/>
      <w:numFmt w:val="decimal"/>
      <w:lvlText w:val="%1.%2"/>
      <w:lvlJc w:val="left"/>
      <w:pPr>
        <w:ind w:left="4320" w:hanging="360"/>
      </w:pPr>
      <w:rPr>
        <w:rFonts w:hint="default"/>
      </w:rPr>
    </w:lvl>
    <w:lvl w:ilvl="2">
      <w:start w:val="1"/>
      <w:numFmt w:val="lowerLetter"/>
      <w:lvlText w:val="%3."/>
      <w:lvlJc w:val="left"/>
      <w:pPr>
        <w:ind w:left="4320" w:hanging="360"/>
      </w:pPr>
      <w:rPr>
        <w:rFonts w:hint="default"/>
      </w:rPr>
    </w:lvl>
    <w:lvl w:ilvl="3">
      <w:start w:val="1"/>
      <w:numFmt w:val="lowerRoman"/>
      <w:lvlText w:val="(%4)"/>
      <w:lvlJc w:val="left"/>
      <w:pPr>
        <w:ind w:left="468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left"/>
      <w:pPr>
        <w:ind w:left="540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5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30"/>
  </w:num>
  <w:num w:numId="4">
    <w:abstractNumId w:val="23"/>
  </w:num>
  <w:num w:numId="5">
    <w:abstractNumId w:val="11"/>
  </w:num>
  <w:num w:numId="6">
    <w:abstractNumId w:val="17"/>
  </w:num>
  <w:num w:numId="7">
    <w:abstractNumId w:val="32"/>
  </w:num>
  <w:num w:numId="8">
    <w:abstractNumId w:val="12"/>
  </w:num>
  <w:num w:numId="9">
    <w:abstractNumId w:val="22"/>
  </w:num>
  <w:num w:numId="10">
    <w:abstractNumId w:val="31"/>
  </w:num>
  <w:num w:numId="11">
    <w:abstractNumId w:val="16"/>
  </w:num>
  <w:num w:numId="12">
    <w:abstractNumId w:val="20"/>
  </w:num>
  <w:num w:numId="13">
    <w:abstractNumId w:val="14"/>
  </w:num>
  <w:num w:numId="14">
    <w:abstractNumId w:val="40"/>
  </w:num>
  <w:num w:numId="15">
    <w:abstractNumId w:val="24"/>
  </w:num>
  <w:num w:numId="16">
    <w:abstractNumId w:val="44"/>
  </w:num>
  <w:num w:numId="17">
    <w:abstractNumId w:val="57"/>
  </w:num>
  <w:num w:numId="18">
    <w:abstractNumId w:val="21"/>
  </w:num>
  <w:num w:numId="19">
    <w:abstractNumId w:val="54"/>
  </w:num>
  <w:num w:numId="20">
    <w:abstractNumId w:val="25"/>
  </w:num>
  <w:num w:numId="21">
    <w:abstractNumId w:val="45"/>
    <w:lvlOverride w:ilvl="0">
      <w:startOverride w:val="1"/>
    </w:lvlOverride>
  </w:num>
  <w:num w:numId="22">
    <w:abstractNumId w:val="10"/>
  </w:num>
  <w:num w:numId="23">
    <w:abstractNumId w:val="50"/>
  </w:num>
  <w:num w:numId="24">
    <w:abstractNumId w:val="49"/>
  </w:num>
  <w:num w:numId="25">
    <w:abstractNumId w:val="55"/>
  </w:num>
  <w:num w:numId="26">
    <w:abstractNumId w:val="29"/>
  </w:num>
  <w:num w:numId="27">
    <w:abstractNumId w:val="34"/>
  </w:num>
  <w:num w:numId="28">
    <w:abstractNumId w:val="52"/>
  </w:num>
  <w:num w:numId="29">
    <w:abstractNumId w:val="41"/>
  </w:num>
  <w:num w:numId="30">
    <w:abstractNumId w:val="46"/>
  </w:num>
  <w:num w:numId="31">
    <w:abstractNumId w:val="56"/>
  </w:num>
  <w:num w:numId="32">
    <w:abstractNumId w:val="35"/>
  </w:num>
  <w:num w:numId="33">
    <w:abstractNumId w:val="38"/>
  </w:num>
  <w:num w:numId="34">
    <w:abstractNumId w:val="58"/>
  </w:num>
  <w:num w:numId="35">
    <w:abstractNumId w:val="28"/>
  </w:num>
  <w:num w:numId="36">
    <w:abstractNumId w:val="26"/>
  </w:num>
  <w:num w:numId="37">
    <w:abstractNumId w:val="15"/>
  </w:num>
  <w:num w:numId="38">
    <w:abstractNumId w:val="19"/>
  </w:num>
  <w:num w:numId="39">
    <w:abstractNumId w:val="36"/>
  </w:num>
  <w:num w:numId="40">
    <w:abstractNumId w:val="13"/>
  </w:num>
  <w:num w:numId="41">
    <w:abstractNumId w:val="42"/>
  </w:num>
  <w:num w:numId="42">
    <w:abstractNumId w:val="53"/>
  </w:num>
  <w:num w:numId="43">
    <w:abstractNumId w:val="51"/>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7"/>
  </w:num>
  <w:num w:numId="49">
    <w:abstractNumId w:val="6"/>
  </w:num>
  <w:num w:numId="50">
    <w:abstractNumId w:val="5"/>
  </w:num>
  <w:num w:numId="51">
    <w:abstractNumId w:val="4"/>
  </w:num>
  <w:num w:numId="52">
    <w:abstractNumId w:val="8"/>
  </w:num>
  <w:num w:numId="53">
    <w:abstractNumId w:val="3"/>
  </w:num>
  <w:num w:numId="54">
    <w:abstractNumId w:val="2"/>
  </w:num>
  <w:num w:numId="55">
    <w:abstractNumId w:val="1"/>
  </w:num>
  <w:num w:numId="56">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06747F"/>
    <w:rsid w:val="0000062D"/>
    <w:rsid w:val="0000410C"/>
    <w:rsid w:val="000044F1"/>
    <w:rsid w:val="00005A84"/>
    <w:rsid w:val="00016C93"/>
    <w:rsid w:val="00017F55"/>
    <w:rsid w:val="00027ED8"/>
    <w:rsid w:val="00032DD8"/>
    <w:rsid w:val="00034072"/>
    <w:rsid w:val="00034073"/>
    <w:rsid w:val="00034E13"/>
    <w:rsid w:val="00035786"/>
    <w:rsid w:val="00036CC3"/>
    <w:rsid w:val="00042961"/>
    <w:rsid w:val="00042A94"/>
    <w:rsid w:val="00045AF6"/>
    <w:rsid w:val="00046024"/>
    <w:rsid w:val="000473A3"/>
    <w:rsid w:val="00050881"/>
    <w:rsid w:val="00051939"/>
    <w:rsid w:val="000523B2"/>
    <w:rsid w:val="000532D0"/>
    <w:rsid w:val="000533A3"/>
    <w:rsid w:val="00053D7D"/>
    <w:rsid w:val="00054738"/>
    <w:rsid w:val="000548DB"/>
    <w:rsid w:val="000554B7"/>
    <w:rsid w:val="000600CB"/>
    <w:rsid w:val="00060EC8"/>
    <w:rsid w:val="0006317F"/>
    <w:rsid w:val="00063184"/>
    <w:rsid w:val="000642E0"/>
    <w:rsid w:val="0006747F"/>
    <w:rsid w:val="00070D75"/>
    <w:rsid w:val="00071603"/>
    <w:rsid w:val="00072616"/>
    <w:rsid w:val="0007269E"/>
    <w:rsid w:val="00072FD1"/>
    <w:rsid w:val="00074DD1"/>
    <w:rsid w:val="000771AC"/>
    <w:rsid w:val="00081C04"/>
    <w:rsid w:val="00081F6C"/>
    <w:rsid w:val="000840E8"/>
    <w:rsid w:val="00087978"/>
    <w:rsid w:val="00090788"/>
    <w:rsid w:val="00090FC6"/>
    <w:rsid w:val="0009152C"/>
    <w:rsid w:val="000919EC"/>
    <w:rsid w:val="00093593"/>
    <w:rsid w:val="00094E57"/>
    <w:rsid w:val="00095A30"/>
    <w:rsid w:val="000965DD"/>
    <w:rsid w:val="000A0221"/>
    <w:rsid w:val="000A3CFC"/>
    <w:rsid w:val="000A5789"/>
    <w:rsid w:val="000A7829"/>
    <w:rsid w:val="000A79A1"/>
    <w:rsid w:val="000B0843"/>
    <w:rsid w:val="000B2A8A"/>
    <w:rsid w:val="000B46E7"/>
    <w:rsid w:val="000B5BAE"/>
    <w:rsid w:val="000B65FA"/>
    <w:rsid w:val="000B7A30"/>
    <w:rsid w:val="000B7E80"/>
    <w:rsid w:val="000C1210"/>
    <w:rsid w:val="000C2C70"/>
    <w:rsid w:val="000D1FDD"/>
    <w:rsid w:val="000D2437"/>
    <w:rsid w:val="000D7A4F"/>
    <w:rsid w:val="000E09E8"/>
    <w:rsid w:val="000E1C08"/>
    <w:rsid w:val="000E1E54"/>
    <w:rsid w:val="000E58AA"/>
    <w:rsid w:val="000E5DE8"/>
    <w:rsid w:val="000E79DD"/>
    <w:rsid w:val="000F00E1"/>
    <w:rsid w:val="000F192C"/>
    <w:rsid w:val="000F1B2A"/>
    <w:rsid w:val="000F21D8"/>
    <w:rsid w:val="000F4E49"/>
    <w:rsid w:val="000F7220"/>
    <w:rsid w:val="001002DF"/>
    <w:rsid w:val="001008CE"/>
    <w:rsid w:val="00101B75"/>
    <w:rsid w:val="00103458"/>
    <w:rsid w:val="00104740"/>
    <w:rsid w:val="001047FD"/>
    <w:rsid w:val="00104891"/>
    <w:rsid w:val="00104D1A"/>
    <w:rsid w:val="00104DCB"/>
    <w:rsid w:val="001056F3"/>
    <w:rsid w:val="00107769"/>
    <w:rsid w:val="00107DA4"/>
    <w:rsid w:val="001117BB"/>
    <w:rsid w:val="0011227E"/>
    <w:rsid w:val="001127B4"/>
    <w:rsid w:val="00114016"/>
    <w:rsid w:val="0011468D"/>
    <w:rsid w:val="001211FF"/>
    <w:rsid w:val="001217BC"/>
    <w:rsid w:val="00122000"/>
    <w:rsid w:val="00125DD9"/>
    <w:rsid w:val="00126164"/>
    <w:rsid w:val="001265BE"/>
    <w:rsid w:val="0013212D"/>
    <w:rsid w:val="00134072"/>
    <w:rsid w:val="0013524C"/>
    <w:rsid w:val="00135EC9"/>
    <w:rsid w:val="00136D5E"/>
    <w:rsid w:val="00136FAF"/>
    <w:rsid w:val="001426A9"/>
    <w:rsid w:val="0014456D"/>
    <w:rsid w:val="001452CE"/>
    <w:rsid w:val="00146425"/>
    <w:rsid w:val="0014720E"/>
    <w:rsid w:val="001475B8"/>
    <w:rsid w:val="00151043"/>
    <w:rsid w:val="00153C3A"/>
    <w:rsid w:val="001552EC"/>
    <w:rsid w:val="00155795"/>
    <w:rsid w:val="00155EEB"/>
    <w:rsid w:val="00156817"/>
    <w:rsid w:val="001571CB"/>
    <w:rsid w:val="001576F4"/>
    <w:rsid w:val="00161C1F"/>
    <w:rsid w:val="001622C9"/>
    <w:rsid w:val="00163360"/>
    <w:rsid w:val="00163D08"/>
    <w:rsid w:val="00166968"/>
    <w:rsid w:val="00166C7B"/>
    <w:rsid w:val="0016737E"/>
    <w:rsid w:val="00170023"/>
    <w:rsid w:val="0017420D"/>
    <w:rsid w:val="00177A71"/>
    <w:rsid w:val="00180B2D"/>
    <w:rsid w:val="00181E33"/>
    <w:rsid w:val="00185820"/>
    <w:rsid w:val="001866D4"/>
    <w:rsid w:val="00186F38"/>
    <w:rsid w:val="0019133A"/>
    <w:rsid w:val="00192025"/>
    <w:rsid w:val="00193AB3"/>
    <w:rsid w:val="001968C8"/>
    <w:rsid w:val="00196B8F"/>
    <w:rsid w:val="00197432"/>
    <w:rsid w:val="001A2113"/>
    <w:rsid w:val="001A49FE"/>
    <w:rsid w:val="001A5446"/>
    <w:rsid w:val="001B1989"/>
    <w:rsid w:val="001B2F57"/>
    <w:rsid w:val="001B55FE"/>
    <w:rsid w:val="001B5C9F"/>
    <w:rsid w:val="001C0C7E"/>
    <w:rsid w:val="001C2393"/>
    <w:rsid w:val="001C437A"/>
    <w:rsid w:val="001D5C5F"/>
    <w:rsid w:val="001E01BD"/>
    <w:rsid w:val="001E466A"/>
    <w:rsid w:val="001E4693"/>
    <w:rsid w:val="001E46AF"/>
    <w:rsid w:val="001E6130"/>
    <w:rsid w:val="001E6540"/>
    <w:rsid w:val="001E7AB4"/>
    <w:rsid w:val="001F062F"/>
    <w:rsid w:val="001F15A6"/>
    <w:rsid w:val="001F2750"/>
    <w:rsid w:val="001F41CB"/>
    <w:rsid w:val="001F56E7"/>
    <w:rsid w:val="001F6067"/>
    <w:rsid w:val="001F66A5"/>
    <w:rsid w:val="001F7D11"/>
    <w:rsid w:val="0020079B"/>
    <w:rsid w:val="002013D1"/>
    <w:rsid w:val="00201A82"/>
    <w:rsid w:val="002021D7"/>
    <w:rsid w:val="00202F49"/>
    <w:rsid w:val="00203BDB"/>
    <w:rsid w:val="00204F18"/>
    <w:rsid w:val="00204FE9"/>
    <w:rsid w:val="00210971"/>
    <w:rsid w:val="00210A36"/>
    <w:rsid w:val="002207E8"/>
    <w:rsid w:val="00220DE0"/>
    <w:rsid w:val="0022148A"/>
    <w:rsid w:val="0022262A"/>
    <w:rsid w:val="0022293C"/>
    <w:rsid w:val="00224C09"/>
    <w:rsid w:val="00225DE6"/>
    <w:rsid w:val="00227AFB"/>
    <w:rsid w:val="00231276"/>
    <w:rsid w:val="00231E12"/>
    <w:rsid w:val="00235849"/>
    <w:rsid w:val="002404B6"/>
    <w:rsid w:val="002412DF"/>
    <w:rsid w:val="002413EC"/>
    <w:rsid w:val="00245D64"/>
    <w:rsid w:val="00247EF3"/>
    <w:rsid w:val="0025146C"/>
    <w:rsid w:val="00253BE2"/>
    <w:rsid w:val="0025704C"/>
    <w:rsid w:val="002576E2"/>
    <w:rsid w:val="002610CC"/>
    <w:rsid w:val="00263EA9"/>
    <w:rsid w:val="00264259"/>
    <w:rsid w:val="0026530D"/>
    <w:rsid w:val="00266A8F"/>
    <w:rsid w:val="00267446"/>
    <w:rsid w:val="0027160E"/>
    <w:rsid w:val="00272CF4"/>
    <w:rsid w:val="00273EA9"/>
    <w:rsid w:val="002740B2"/>
    <w:rsid w:val="00274425"/>
    <w:rsid w:val="00283049"/>
    <w:rsid w:val="0028627A"/>
    <w:rsid w:val="00286F3F"/>
    <w:rsid w:val="002874B2"/>
    <w:rsid w:val="00287E3D"/>
    <w:rsid w:val="0029056C"/>
    <w:rsid w:val="00294706"/>
    <w:rsid w:val="002A098C"/>
    <w:rsid w:val="002A1980"/>
    <w:rsid w:val="002A1B01"/>
    <w:rsid w:val="002A513E"/>
    <w:rsid w:val="002A58C7"/>
    <w:rsid w:val="002A64CA"/>
    <w:rsid w:val="002A6BC7"/>
    <w:rsid w:val="002B3475"/>
    <w:rsid w:val="002B7A4E"/>
    <w:rsid w:val="002C165F"/>
    <w:rsid w:val="002C2587"/>
    <w:rsid w:val="002C5958"/>
    <w:rsid w:val="002C7E1E"/>
    <w:rsid w:val="002D0B59"/>
    <w:rsid w:val="002D1574"/>
    <w:rsid w:val="002D5B2F"/>
    <w:rsid w:val="002E0E62"/>
    <w:rsid w:val="002E4B28"/>
    <w:rsid w:val="002E6E4D"/>
    <w:rsid w:val="002F16BC"/>
    <w:rsid w:val="002F2824"/>
    <w:rsid w:val="002F2C41"/>
    <w:rsid w:val="002F2C4C"/>
    <w:rsid w:val="002F2EC0"/>
    <w:rsid w:val="002F4B92"/>
    <w:rsid w:val="00300428"/>
    <w:rsid w:val="00300ADD"/>
    <w:rsid w:val="00301353"/>
    <w:rsid w:val="00301C01"/>
    <w:rsid w:val="00302CB8"/>
    <w:rsid w:val="003039CD"/>
    <w:rsid w:val="00306547"/>
    <w:rsid w:val="00307BFB"/>
    <w:rsid w:val="00312543"/>
    <w:rsid w:val="0031292E"/>
    <w:rsid w:val="003133CA"/>
    <w:rsid w:val="00314610"/>
    <w:rsid w:val="003147D9"/>
    <w:rsid w:val="003202C3"/>
    <w:rsid w:val="00322F9C"/>
    <w:rsid w:val="0032412C"/>
    <w:rsid w:val="003267EE"/>
    <w:rsid w:val="00331CD7"/>
    <w:rsid w:val="003335A1"/>
    <w:rsid w:val="003348D1"/>
    <w:rsid w:val="00334B0C"/>
    <w:rsid w:val="00336283"/>
    <w:rsid w:val="00336CB2"/>
    <w:rsid w:val="00341003"/>
    <w:rsid w:val="00343168"/>
    <w:rsid w:val="0034374D"/>
    <w:rsid w:val="003448D5"/>
    <w:rsid w:val="00346190"/>
    <w:rsid w:val="00346756"/>
    <w:rsid w:val="00350512"/>
    <w:rsid w:val="00352625"/>
    <w:rsid w:val="00353286"/>
    <w:rsid w:val="00353DFF"/>
    <w:rsid w:val="003574C8"/>
    <w:rsid w:val="00357643"/>
    <w:rsid w:val="00360652"/>
    <w:rsid w:val="00362FF4"/>
    <w:rsid w:val="00363CAF"/>
    <w:rsid w:val="00363E96"/>
    <w:rsid w:val="003642EC"/>
    <w:rsid w:val="00364674"/>
    <w:rsid w:val="00364FBB"/>
    <w:rsid w:val="00366C3C"/>
    <w:rsid w:val="0037435B"/>
    <w:rsid w:val="00377A37"/>
    <w:rsid w:val="00380468"/>
    <w:rsid w:val="00380971"/>
    <w:rsid w:val="00385B44"/>
    <w:rsid w:val="003877F0"/>
    <w:rsid w:val="003909D3"/>
    <w:rsid w:val="00394995"/>
    <w:rsid w:val="00396949"/>
    <w:rsid w:val="0039739E"/>
    <w:rsid w:val="00397972"/>
    <w:rsid w:val="003A0EFE"/>
    <w:rsid w:val="003A269C"/>
    <w:rsid w:val="003A4820"/>
    <w:rsid w:val="003B0922"/>
    <w:rsid w:val="003B0A8B"/>
    <w:rsid w:val="003B1DC9"/>
    <w:rsid w:val="003B2C47"/>
    <w:rsid w:val="003B4B32"/>
    <w:rsid w:val="003B4C7A"/>
    <w:rsid w:val="003B5EAF"/>
    <w:rsid w:val="003C0A9F"/>
    <w:rsid w:val="003C1B05"/>
    <w:rsid w:val="003C28D7"/>
    <w:rsid w:val="003C2AA5"/>
    <w:rsid w:val="003C3F39"/>
    <w:rsid w:val="003C4FB6"/>
    <w:rsid w:val="003C5B3B"/>
    <w:rsid w:val="003C6FE1"/>
    <w:rsid w:val="003D0040"/>
    <w:rsid w:val="003D1BDF"/>
    <w:rsid w:val="003D1E49"/>
    <w:rsid w:val="003D2922"/>
    <w:rsid w:val="003E0008"/>
    <w:rsid w:val="003E09CD"/>
    <w:rsid w:val="003E0A15"/>
    <w:rsid w:val="003E4DDC"/>
    <w:rsid w:val="003E7028"/>
    <w:rsid w:val="003F0C71"/>
    <w:rsid w:val="003F146B"/>
    <w:rsid w:val="003F2BA1"/>
    <w:rsid w:val="003F4655"/>
    <w:rsid w:val="003F58B6"/>
    <w:rsid w:val="003F5B81"/>
    <w:rsid w:val="003F6B21"/>
    <w:rsid w:val="003F7EE3"/>
    <w:rsid w:val="00401052"/>
    <w:rsid w:val="0040292A"/>
    <w:rsid w:val="00402BCA"/>
    <w:rsid w:val="00404884"/>
    <w:rsid w:val="00404FFF"/>
    <w:rsid w:val="00407005"/>
    <w:rsid w:val="00407358"/>
    <w:rsid w:val="004135A4"/>
    <w:rsid w:val="00414133"/>
    <w:rsid w:val="00415B56"/>
    <w:rsid w:val="00421ECD"/>
    <w:rsid w:val="00422242"/>
    <w:rsid w:val="00422E00"/>
    <w:rsid w:val="00425907"/>
    <w:rsid w:val="00426EE7"/>
    <w:rsid w:val="0043130D"/>
    <w:rsid w:val="004325C1"/>
    <w:rsid w:val="00436DA1"/>
    <w:rsid w:val="00437630"/>
    <w:rsid w:val="0044097E"/>
    <w:rsid w:val="00440D61"/>
    <w:rsid w:val="00444060"/>
    <w:rsid w:val="004475F7"/>
    <w:rsid w:val="004541A4"/>
    <w:rsid w:val="00462925"/>
    <w:rsid w:val="00462F2E"/>
    <w:rsid w:val="00464871"/>
    <w:rsid w:val="0046553C"/>
    <w:rsid w:val="00470B23"/>
    <w:rsid w:val="004715B1"/>
    <w:rsid w:val="00471BFA"/>
    <w:rsid w:val="004749AA"/>
    <w:rsid w:val="004749D6"/>
    <w:rsid w:val="0047592F"/>
    <w:rsid w:val="00475D04"/>
    <w:rsid w:val="00476FE9"/>
    <w:rsid w:val="00477572"/>
    <w:rsid w:val="004808BD"/>
    <w:rsid w:val="00481559"/>
    <w:rsid w:val="00485041"/>
    <w:rsid w:val="0048620C"/>
    <w:rsid w:val="0048735F"/>
    <w:rsid w:val="00490165"/>
    <w:rsid w:val="00493178"/>
    <w:rsid w:val="004977D3"/>
    <w:rsid w:val="004A0637"/>
    <w:rsid w:val="004A1325"/>
    <w:rsid w:val="004A1BE3"/>
    <w:rsid w:val="004A2F70"/>
    <w:rsid w:val="004A743D"/>
    <w:rsid w:val="004B1938"/>
    <w:rsid w:val="004B69FA"/>
    <w:rsid w:val="004B6E3E"/>
    <w:rsid w:val="004B7F9D"/>
    <w:rsid w:val="004C071B"/>
    <w:rsid w:val="004C103A"/>
    <w:rsid w:val="004C1933"/>
    <w:rsid w:val="004C22B0"/>
    <w:rsid w:val="004C2D51"/>
    <w:rsid w:val="004C3164"/>
    <w:rsid w:val="004C39EB"/>
    <w:rsid w:val="004C4126"/>
    <w:rsid w:val="004C4237"/>
    <w:rsid w:val="004D0A99"/>
    <w:rsid w:val="004D1078"/>
    <w:rsid w:val="004D1C7A"/>
    <w:rsid w:val="004D33C8"/>
    <w:rsid w:val="004D3C1D"/>
    <w:rsid w:val="004E2EDD"/>
    <w:rsid w:val="004E68EC"/>
    <w:rsid w:val="004F3044"/>
    <w:rsid w:val="004F4142"/>
    <w:rsid w:val="004F4264"/>
    <w:rsid w:val="004F7CE0"/>
    <w:rsid w:val="005009D3"/>
    <w:rsid w:val="00502FA8"/>
    <w:rsid w:val="0050452E"/>
    <w:rsid w:val="00507DD8"/>
    <w:rsid w:val="00512E7E"/>
    <w:rsid w:val="005133EC"/>
    <w:rsid w:val="00514265"/>
    <w:rsid w:val="0051563D"/>
    <w:rsid w:val="00517153"/>
    <w:rsid w:val="0051767C"/>
    <w:rsid w:val="0052002C"/>
    <w:rsid w:val="00521CE3"/>
    <w:rsid w:val="005244B3"/>
    <w:rsid w:val="0052469E"/>
    <w:rsid w:val="005270ED"/>
    <w:rsid w:val="00531DDE"/>
    <w:rsid w:val="00533A26"/>
    <w:rsid w:val="00543E03"/>
    <w:rsid w:val="0054419F"/>
    <w:rsid w:val="0056361E"/>
    <w:rsid w:val="005663E0"/>
    <w:rsid w:val="005714BB"/>
    <w:rsid w:val="005724D9"/>
    <w:rsid w:val="00574CE3"/>
    <w:rsid w:val="005779AC"/>
    <w:rsid w:val="00577A58"/>
    <w:rsid w:val="00580DE4"/>
    <w:rsid w:val="00581809"/>
    <w:rsid w:val="00586AA8"/>
    <w:rsid w:val="00587556"/>
    <w:rsid w:val="00590071"/>
    <w:rsid w:val="00591F0D"/>
    <w:rsid w:val="00592E47"/>
    <w:rsid w:val="00593E69"/>
    <w:rsid w:val="00594917"/>
    <w:rsid w:val="00595D47"/>
    <w:rsid w:val="00596217"/>
    <w:rsid w:val="00596CDB"/>
    <w:rsid w:val="005A07BB"/>
    <w:rsid w:val="005A418E"/>
    <w:rsid w:val="005A6D68"/>
    <w:rsid w:val="005B1514"/>
    <w:rsid w:val="005B28C9"/>
    <w:rsid w:val="005B3E72"/>
    <w:rsid w:val="005B5B94"/>
    <w:rsid w:val="005C0EA3"/>
    <w:rsid w:val="005C0F81"/>
    <w:rsid w:val="005C3B24"/>
    <w:rsid w:val="005C3FDD"/>
    <w:rsid w:val="005C5164"/>
    <w:rsid w:val="005C56A5"/>
    <w:rsid w:val="005C6AFD"/>
    <w:rsid w:val="005D00A5"/>
    <w:rsid w:val="005D211A"/>
    <w:rsid w:val="005D52C7"/>
    <w:rsid w:val="005D7AD9"/>
    <w:rsid w:val="005E0076"/>
    <w:rsid w:val="005E67FC"/>
    <w:rsid w:val="005F35B5"/>
    <w:rsid w:val="005F4F8E"/>
    <w:rsid w:val="005F5D15"/>
    <w:rsid w:val="005F637D"/>
    <w:rsid w:val="00600EB5"/>
    <w:rsid w:val="006034EC"/>
    <w:rsid w:val="00603DB4"/>
    <w:rsid w:val="006044C4"/>
    <w:rsid w:val="00604988"/>
    <w:rsid w:val="006056DF"/>
    <w:rsid w:val="00605980"/>
    <w:rsid w:val="00606606"/>
    <w:rsid w:val="00614741"/>
    <w:rsid w:val="006148C2"/>
    <w:rsid w:val="00615422"/>
    <w:rsid w:val="006203AC"/>
    <w:rsid w:val="00620CB5"/>
    <w:rsid w:val="00621A6D"/>
    <w:rsid w:val="006232AF"/>
    <w:rsid w:val="006254FF"/>
    <w:rsid w:val="00626683"/>
    <w:rsid w:val="0062761B"/>
    <w:rsid w:val="00627CD7"/>
    <w:rsid w:val="006305AE"/>
    <w:rsid w:val="00631DA7"/>
    <w:rsid w:val="0064178B"/>
    <w:rsid w:val="006431C0"/>
    <w:rsid w:val="00646763"/>
    <w:rsid w:val="00653208"/>
    <w:rsid w:val="00655F40"/>
    <w:rsid w:val="00657905"/>
    <w:rsid w:val="00660A1B"/>
    <w:rsid w:val="006621FC"/>
    <w:rsid w:val="00664B5A"/>
    <w:rsid w:val="00664C3A"/>
    <w:rsid w:val="0066533D"/>
    <w:rsid w:val="00666139"/>
    <w:rsid w:val="00666E79"/>
    <w:rsid w:val="00670989"/>
    <w:rsid w:val="0067329B"/>
    <w:rsid w:val="00677F0E"/>
    <w:rsid w:val="00681C72"/>
    <w:rsid w:val="0068279E"/>
    <w:rsid w:val="00685331"/>
    <w:rsid w:val="006939B5"/>
    <w:rsid w:val="00693C66"/>
    <w:rsid w:val="00696467"/>
    <w:rsid w:val="00697D92"/>
    <w:rsid w:val="006A118C"/>
    <w:rsid w:val="006A138A"/>
    <w:rsid w:val="006A34ED"/>
    <w:rsid w:val="006A42CA"/>
    <w:rsid w:val="006A55FE"/>
    <w:rsid w:val="006A6D7D"/>
    <w:rsid w:val="006B1642"/>
    <w:rsid w:val="006B2FF4"/>
    <w:rsid w:val="006B3790"/>
    <w:rsid w:val="006B55A3"/>
    <w:rsid w:val="006B68DC"/>
    <w:rsid w:val="006C0CE6"/>
    <w:rsid w:val="006C43BF"/>
    <w:rsid w:val="006C4687"/>
    <w:rsid w:val="006C7D1F"/>
    <w:rsid w:val="006D0E7A"/>
    <w:rsid w:val="006D14F2"/>
    <w:rsid w:val="006D3583"/>
    <w:rsid w:val="006D3A08"/>
    <w:rsid w:val="006D4009"/>
    <w:rsid w:val="006D4559"/>
    <w:rsid w:val="006D5B64"/>
    <w:rsid w:val="006D61D0"/>
    <w:rsid w:val="006D6E0D"/>
    <w:rsid w:val="006D7026"/>
    <w:rsid w:val="006E291C"/>
    <w:rsid w:val="006E3C3C"/>
    <w:rsid w:val="006E551C"/>
    <w:rsid w:val="006E5AF5"/>
    <w:rsid w:val="006E612F"/>
    <w:rsid w:val="006E7598"/>
    <w:rsid w:val="006E7BF1"/>
    <w:rsid w:val="006F4114"/>
    <w:rsid w:val="006F4FB5"/>
    <w:rsid w:val="006F4FF2"/>
    <w:rsid w:val="006F539E"/>
    <w:rsid w:val="006F7855"/>
    <w:rsid w:val="006F7E2B"/>
    <w:rsid w:val="007010A6"/>
    <w:rsid w:val="00702447"/>
    <w:rsid w:val="00703282"/>
    <w:rsid w:val="007042F6"/>
    <w:rsid w:val="007059A7"/>
    <w:rsid w:val="00707E7F"/>
    <w:rsid w:val="007125B7"/>
    <w:rsid w:val="00715F54"/>
    <w:rsid w:val="00716C34"/>
    <w:rsid w:val="0072188A"/>
    <w:rsid w:val="00722350"/>
    <w:rsid w:val="00722A3C"/>
    <w:rsid w:val="00725113"/>
    <w:rsid w:val="007253A2"/>
    <w:rsid w:val="00726B6F"/>
    <w:rsid w:val="00726F14"/>
    <w:rsid w:val="0073068B"/>
    <w:rsid w:val="0073230D"/>
    <w:rsid w:val="0073264D"/>
    <w:rsid w:val="00733EEA"/>
    <w:rsid w:val="00736F0A"/>
    <w:rsid w:val="00744434"/>
    <w:rsid w:val="007448E9"/>
    <w:rsid w:val="00744E4D"/>
    <w:rsid w:val="0074621E"/>
    <w:rsid w:val="00746608"/>
    <w:rsid w:val="00750713"/>
    <w:rsid w:val="00750A18"/>
    <w:rsid w:val="00752A96"/>
    <w:rsid w:val="00752C3D"/>
    <w:rsid w:val="00753286"/>
    <w:rsid w:val="0075448E"/>
    <w:rsid w:val="00756935"/>
    <w:rsid w:val="00757D66"/>
    <w:rsid w:val="00757FD5"/>
    <w:rsid w:val="00763237"/>
    <w:rsid w:val="00765864"/>
    <w:rsid w:val="007663A7"/>
    <w:rsid w:val="007665C2"/>
    <w:rsid w:val="00771770"/>
    <w:rsid w:val="007742E8"/>
    <w:rsid w:val="0077678A"/>
    <w:rsid w:val="00776890"/>
    <w:rsid w:val="00781B37"/>
    <w:rsid w:val="0078388B"/>
    <w:rsid w:val="00783A25"/>
    <w:rsid w:val="00783B7F"/>
    <w:rsid w:val="007854BE"/>
    <w:rsid w:val="0078593F"/>
    <w:rsid w:val="007909A7"/>
    <w:rsid w:val="00791893"/>
    <w:rsid w:val="00791C40"/>
    <w:rsid w:val="00791E4D"/>
    <w:rsid w:val="007934EB"/>
    <w:rsid w:val="00794B18"/>
    <w:rsid w:val="00795D8E"/>
    <w:rsid w:val="007968A7"/>
    <w:rsid w:val="00796D7F"/>
    <w:rsid w:val="007A5DBB"/>
    <w:rsid w:val="007B06D3"/>
    <w:rsid w:val="007B35AC"/>
    <w:rsid w:val="007B4ED8"/>
    <w:rsid w:val="007B5BBA"/>
    <w:rsid w:val="007B67A3"/>
    <w:rsid w:val="007C0891"/>
    <w:rsid w:val="007C0DF1"/>
    <w:rsid w:val="007C0F18"/>
    <w:rsid w:val="007C1FDE"/>
    <w:rsid w:val="007C5125"/>
    <w:rsid w:val="007C6B6F"/>
    <w:rsid w:val="007D25E6"/>
    <w:rsid w:val="007D2694"/>
    <w:rsid w:val="007D2AD9"/>
    <w:rsid w:val="007D7DD8"/>
    <w:rsid w:val="007E0590"/>
    <w:rsid w:val="007E16CE"/>
    <w:rsid w:val="007E1AC2"/>
    <w:rsid w:val="007E45C9"/>
    <w:rsid w:val="007E46A1"/>
    <w:rsid w:val="007E61BB"/>
    <w:rsid w:val="007E6635"/>
    <w:rsid w:val="007F1DA7"/>
    <w:rsid w:val="007F7D37"/>
    <w:rsid w:val="00801539"/>
    <w:rsid w:val="00803780"/>
    <w:rsid w:val="008045C4"/>
    <w:rsid w:val="00807DCA"/>
    <w:rsid w:val="00813C7B"/>
    <w:rsid w:val="00820D16"/>
    <w:rsid w:val="008222B7"/>
    <w:rsid w:val="00824F0C"/>
    <w:rsid w:val="00825087"/>
    <w:rsid w:val="00827364"/>
    <w:rsid w:val="00830F16"/>
    <w:rsid w:val="00831F3B"/>
    <w:rsid w:val="00832BC6"/>
    <w:rsid w:val="00833A21"/>
    <w:rsid w:val="00840CD5"/>
    <w:rsid w:val="00841F3B"/>
    <w:rsid w:val="0084252B"/>
    <w:rsid w:val="00842BE7"/>
    <w:rsid w:val="008433D6"/>
    <w:rsid w:val="00846223"/>
    <w:rsid w:val="00847AE6"/>
    <w:rsid w:val="00851707"/>
    <w:rsid w:val="00853E52"/>
    <w:rsid w:val="00853E9B"/>
    <w:rsid w:val="0085453D"/>
    <w:rsid w:val="00855E62"/>
    <w:rsid w:val="00857802"/>
    <w:rsid w:val="00857FEC"/>
    <w:rsid w:val="00862A05"/>
    <w:rsid w:val="008643E2"/>
    <w:rsid w:val="008665FF"/>
    <w:rsid w:val="00872050"/>
    <w:rsid w:val="00874622"/>
    <w:rsid w:val="00874B6E"/>
    <w:rsid w:val="00875F61"/>
    <w:rsid w:val="0087656D"/>
    <w:rsid w:val="008816E7"/>
    <w:rsid w:val="0088304A"/>
    <w:rsid w:val="00883B4E"/>
    <w:rsid w:val="00883CD3"/>
    <w:rsid w:val="00884E91"/>
    <w:rsid w:val="0088631F"/>
    <w:rsid w:val="008871C6"/>
    <w:rsid w:val="008929A2"/>
    <w:rsid w:val="00894B75"/>
    <w:rsid w:val="00895C2A"/>
    <w:rsid w:val="00897378"/>
    <w:rsid w:val="008A21C6"/>
    <w:rsid w:val="008A3837"/>
    <w:rsid w:val="008A4CFE"/>
    <w:rsid w:val="008A4F15"/>
    <w:rsid w:val="008A51BA"/>
    <w:rsid w:val="008A52AA"/>
    <w:rsid w:val="008A7602"/>
    <w:rsid w:val="008B0E50"/>
    <w:rsid w:val="008B489C"/>
    <w:rsid w:val="008B490D"/>
    <w:rsid w:val="008B4952"/>
    <w:rsid w:val="008B6FD1"/>
    <w:rsid w:val="008C0B4F"/>
    <w:rsid w:val="008C2196"/>
    <w:rsid w:val="008C4462"/>
    <w:rsid w:val="008C4FC5"/>
    <w:rsid w:val="008C6DE8"/>
    <w:rsid w:val="008C7675"/>
    <w:rsid w:val="008D2D7A"/>
    <w:rsid w:val="008D7A2F"/>
    <w:rsid w:val="008E1A3E"/>
    <w:rsid w:val="008E4B0F"/>
    <w:rsid w:val="008E6C60"/>
    <w:rsid w:val="008F5C1F"/>
    <w:rsid w:val="00900747"/>
    <w:rsid w:val="00901A38"/>
    <w:rsid w:val="00901C1A"/>
    <w:rsid w:val="00902A18"/>
    <w:rsid w:val="0090344A"/>
    <w:rsid w:val="00903E73"/>
    <w:rsid w:val="00904A54"/>
    <w:rsid w:val="00904F94"/>
    <w:rsid w:val="00905224"/>
    <w:rsid w:val="00911D67"/>
    <w:rsid w:val="00916EC7"/>
    <w:rsid w:val="0091709F"/>
    <w:rsid w:val="00917450"/>
    <w:rsid w:val="00920230"/>
    <w:rsid w:val="00920DCC"/>
    <w:rsid w:val="0092135F"/>
    <w:rsid w:val="0092255E"/>
    <w:rsid w:val="00922572"/>
    <w:rsid w:val="00927B3B"/>
    <w:rsid w:val="00931177"/>
    <w:rsid w:val="009311F6"/>
    <w:rsid w:val="009361E8"/>
    <w:rsid w:val="0093666E"/>
    <w:rsid w:val="00943868"/>
    <w:rsid w:val="00944018"/>
    <w:rsid w:val="00947E01"/>
    <w:rsid w:val="00947F6F"/>
    <w:rsid w:val="0095102A"/>
    <w:rsid w:val="009532FB"/>
    <w:rsid w:val="0095429D"/>
    <w:rsid w:val="0095479A"/>
    <w:rsid w:val="00955478"/>
    <w:rsid w:val="00955C45"/>
    <w:rsid w:val="00960B9D"/>
    <w:rsid w:val="00966C5C"/>
    <w:rsid w:val="00967917"/>
    <w:rsid w:val="00967AA6"/>
    <w:rsid w:val="00971389"/>
    <w:rsid w:val="00971B68"/>
    <w:rsid w:val="0097438F"/>
    <w:rsid w:val="00974D36"/>
    <w:rsid w:val="0097529C"/>
    <w:rsid w:val="009754BB"/>
    <w:rsid w:val="0098104F"/>
    <w:rsid w:val="00981D9D"/>
    <w:rsid w:val="00984702"/>
    <w:rsid w:val="009872D3"/>
    <w:rsid w:val="00990B1D"/>
    <w:rsid w:val="00992FE7"/>
    <w:rsid w:val="009970A4"/>
    <w:rsid w:val="00997309"/>
    <w:rsid w:val="009A1F23"/>
    <w:rsid w:val="009A28E8"/>
    <w:rsid w:val="009A450C"/>
    <w:rsid w:val="009A6AB5"/>
    <w:rsid w:val="009A6D34"/>
    <w:rsid w:val="009A79F0"/>
    <w:rsid w:val="009B1C27"/>
    <w:rsid w:val="009B4EE5"/>
    <w:rsid w:val="009B7A06"/>
    <w:rsid w:val="009B7A12"/>
    <w:rsid w:val="009C0037"/>
    <w:rsid w:val="009C06D6"/>
    <w:rsid w:val="009C0E28"/>
    <w:rsid w:val="009C1405"/>
    <w:rsid w:val="009C49D1"/>
    <w:rsid w:val="009C75D8"/>
    <w:rsid w:val="009D1966"/>
    <w:rsid w:val="009D244D"/>
    <w:rsid w:val="009D53F2"/>
    <w:rsid w:val="009E141D"/>
    <w:rsid w:val="009E1B81"/>
    <w:rsid w:val="009E1CC0"/>
    <w:rsid w:val="009E31B8"/>
    <w:rsid w:val="009E5535"/>
    <w:rsid w:val="009E696F"/>
    <w:rsid w:val="009E71E4"/>
    <w:rsid w:val="009F2034"/>
    <w:rsid w:val="009F237E"/>
    <w:rsid w:val="009F27D0"/>
    <w:rsid w:val="009F2A05"/>
    <w:rsid w:val="009F3694"/>
    <w:rsid w:val="009F3E0D"/>
    <w:rsid w:val="009F4309"/>
    <w:rsid w:val="009F5708"/>
    <w:rsid w:val="00A1086C"/>
    <w:rsid w:val="00A12E57"/>
    <w:rsid w:val="00A1490F"/>
    <w:rsid w:val="00A169E5"/>
    <w:rsid w:val="00A1770E"/>
    <w:rsid w:val="00A214D6"/>
    <w:rsid w:val="00A21C2E"/>
    <w:rsid w:val="00A24C60"/>
    <w:rsid w:val="00A25726"/>
    <w:rsid w:val="00A2656B"/>
    <w:rsid w:val="00A2714A"/>
    <w:rsid w:val="00A27283"/>
    <w:rsid w:val="00A32A9F"/>
    <w:rsid w:val="00A32DBE"/>
    <w:rsid w:val="00A362CE"/>
    <w:rsid w:val="00A365CF"/>
    <w:rsid w:val="00A37A18"/>
    <w:rsid w:val="00A37FC2"/>
    <w:rsid w:val="00A400D2"/>
    <w:rsid w:val="00A435CF"/>
    <w:rsid w:val="00A436CF"/>
    <w:rsid w:val="00A45464"/>
    <w:rsid w:val="00A531C2"/>
    <w:rsid w:val="00A53E5A"/>
    <w:rsid w:val="00A53F21"/>
    <w:rsid w:val="00A60980"/>
    <w:rsid w:val="00A62075"/>
    <w:rsid w:val="00A6368E"/>
    <w:rsid w:val="00A63E87"/>
    <w:rsid w:val="00A652E6"/>
    <w:rsid w:val="00A657E5"/>
    <w:rsid w:val="00A6643A"/>
    <w:rsid w:val="00A749B1"/>
    <w:rsid w:val="00A7684A"/>
    <w:rsid w:val="00A76980"/>
    <w:rsid w:val="00A77912"/>
    <w:rsid w:val="00A77A89"/>
    <w:rsid w:val="00A8173C"/>
    <w:rsid w:val="00A82825"/>
    <w:rsid w:val="00A8473A"/>
    <w:rsid w:val="00A86AA4"/>
    <w:rsid w:val="00A905E7"/>
    <w:rsid w:val="00A9083D"/>
    <w:rsid w:val="00A9386F"/>
    <w:rsid w:val="00A94E64"/>
    <w:rsid w:val="00A95697"/>
    <w:rsid w:val="00A96F47"/>
    <w:rsid w:val="00AA0B39"/>
    <w:rsid w:val="00AA1DD4"/>
    <w:rsid w:val="00AA23EA"/>
    <w:rsid w:val="00AA2D26"/>
    <w:rsid w:val="00AA3AE3"/>
    <w:rsid w:val="00AA5963"/>
    <w:rsid w:val="00AA6354"/>
    <w:rsid w:val="00AB1F6E"/>
    <w:rsid w:val="00AB2674"/>
    <w:rsid w:val="00AB36D6"/>
    <w:rsid w:val="00AB6C43"/>
    <w:rsid w:val="00AC019E"/>
    <w:rsid w:val="00AC1AC2"/>
    <w:rsid w:val="00AC3193"/>
    <w:rsid w:val="00AC3575"/>
    <w:rsid w:val="00AC72BA"/>
    <w:rsid w:val="00AD2BB7"/>
    <w:rsid w:val="00AD3F4E"/>
    <w:rsid w:val="00AD4D3E"/>
    <w:rsid w:val="00AD60AD"/>
    <w:rsid w:val="00AD637E"/>
    <w:rsid w:val="00AD637F"/>
    <w:rsid w:val="00AD6657"/>
    <w:rsid w:val="00AE040F"/>
    <w:rsid w:val="00AE2ADD"/>
    <w:rsid w:val="00AE3E52"/>
    <w:rsid w:val="00AF1730"/>
    <w:rsid w:val="00AF6813"/>
    <w:rsid w:val="00AF7011"/>
    <w:rsid w:val="00B01867"/>
    <w:rsid w:val="00B03139"/>
    <w:rsid w:val="00B05242"/>
    <w:rsid w:val="00B06363"/>
    <w:rsid w:val="00B0787F"/>
    <w:rsid w:val="00B132A0"/>
    <w:rsid w:val="00B13E21"/>
    <w:rsid w:val="00B13FAC"/>
    <w:rsid w:val="00B14854"/>
    <w:rsid w:val="00B14AE9"/>
    <w:rsid w:val="00B14C1B"/>
    <w:rsid w:val="00B15575"/>
    <w:rsid w:val="00B16B8A"/>
    <w:rsid w:val="00B21F62"/>
    <w:rsid w:val="00B23631"/>
    <w:rsid w:val="00B25486"/>
    <w:rsid w:val="00B3098E"/>
    <w:rsid w:val="00B3108A"/>
    <w:rsid w:val="00B37EF7"/>
    <w:rsid w:val="00B40494"/>
    <w:rsid w:val="00B40575"/>
    <w:rsid w:val="00B4510D"/>
    <w:rsid w:val="00B4648C"/>
    <w:rsid w:val="00B50B25"/>
    <w:rsid w:val="00B50B28"/>
    <w:rsid w:val="00B52148"/>
    <w:rsid w:val="00B55C64"/>
    <w:rsid w:val="00B5758B"/>
    <w:rsid w:val="00B610EC"/>
    <w:rsid w:val="00B6280D"/>
    <w:rsid w:val="00B65FFB"/>
    <w:rsid w:val="00B67BD4"/>
    <w:rsid w:val="00B70698"/>
    <w:rsid w:val="00B715EB"/>
    <w:rsid w:val="00B72378"/>
    <w:rsid w:val="00B7374B"/>
    <w:rsid w:val="00B74851"/>
    <w:rsid w:val="00B75F57"/>
    <w:rsid w:val="00B82249"/>
    <w:rsid w:val="00B834BB"/>
    <w:rsid w:val="00B83CAF"/>
    <w:rsid w:val="00B849B8"/>
    <w:rsid w:val="00B8562F"/>
    <w:rsid w:val="00B861EA"/>
    <w:rsid w:val="00B864CC"/>
    <w:rsid w:val="00B876A3"/>
    <w:rsid w:val="00B905E8"/>
    <w:rsid w:val="00B9194D"/>
    <w:rsid w:val="00B92B2B"/>
    <w:rsid w:val="00B94BCC"/>
    <w:rsid w:val="00B94E61"/>
    <w:rsid w:val="00BA01EB"/>
    <w:rsid w:val="00BA29C7"/>
    <w:rsid w:val="00BA3613"/>
    <w:rsid w:val="00BA53C5"/>
    <w:rsid w:val="00BA7473"/>
    <w:rsid w:val="00BB3E0B"/>
    <w:rsid w:val="00BB4790"/>
    <w:rsid w:val="00BB6CD7"/>
    <w:rsid w:val="00BC050B"/>
    <w:rsid w:val="00BC2B35"/>
    <w:rsid w:val="00BC3EEB"/>
    <w:rsid w:val="00BC402B"/>
    <w:rsid w:val="00BC4C71"/>
    <w:rsid w:val="00BC6A2D"/>
    <w:rsid w:val="00BC6F0E"/>
    <w:rsid w:val="00BD4FD9"/>
    <w:rsid w:val="00BD5429"/>
    <w:rsid w:val="00BE1F96"/>
    <w:rsid w:val="00BE4BB5"/>
    <w:rsid w:val="00BE5B9D"/>
    <w:rsid w:val="00BE6E49"/>
    <w:rsid w:val="00BE7024"/>
    <w:rsid w:val="00BF3868"/>
    <w:rsid w:val="00BF4EFB"/>
    <w:rsid w:val="00BF6064"/>
    <w:rsid w:val="00BF691D"/>
    <w:rsid w:val="00C02819"/>
    <w:rsid w:val="00C033D6"/>
    <w:rsid w:val="00C072AB"/>
    <w:rsid w:val="00C107F2"/>
    <w:rsid w:val="00C12DD2"/>
    <w:rsid w:val="00C13465"/>
    <w:rsid w:val="00C14752"/>
    <w:rsid w:val="00C171F4"/>
    <w:rsid w:val="00C21F01"/>
    <w:rsid w:val="00C23195"/>
    <w:rsid w:val="00C25502"/>
    <w:rsid w:val="00C30EDE"/>
    <w:rsid w:val="00C3513A"/>
    <w:rsid w:val="00C37DBF"/>
    <w:rsid w:val="00C419F3"/>
    <w:rsid w:val="00C43B5A"/>
    <w:rsid w:val="00C525B3"/>
    <w:rsid w:val="00C579E7"/>
    <w:rsid w:val="00C621B6"/>
    <w:rsid w:val="00C65CA8"/>
    <w:rsid w:val="00C65CE1"/>
    <w:rsid w:val="00C6725F"/>
    <w:rsid w:val="00C75763"/>
    <w:rsid w:val="00C779DE"/>
    <w:rsid w:val="00C841DC"/>
    <w:rsid w:val="00C9018B"/>
    <w:rsid w:val="00C90E7C"/>
    <w:rsid w:val="00C9413A"/>
    <w:rsid w:val="00C95916"/>
    <w:rsid w:val="00CA161A"/>
    <w:rsid w:val="00CA1C55"/>
    <w:rsid w:val="00CA5C6D"/>
    <w:rsid w:val="00CB1D64"/>
    <w:rsid w:val="00CB3CCF"/>
    <w:rsid w:val="00CC2121"/>
    <w:rsid w:val="00CC221D"/>
    <w:rsid w:val="00CC46EB"/>
    <w:rsid w:val="00CC53F6"/>
    <w:rsid w:val="00CC545A"/>
    <w:rsid w:val="00CD0D4B"/>
    <w:rsid w:val="00CD185E"/>
    <w:rsid w:val="00CD3CBD"/>
    <w:rsid w:val="00CD4751"/>
    <w:rsid w:val="00CD4C43"/>
    <w:rsid w:val="00CD4CB7"/>
    <w:rsid w:val="00CD5DAB"/>
    <w:rsid w:val="00CD60EA"/>
    <w:rsid w:val="00CE22E2"/>
    <w:rsid w:val="00CE5F3A"/>
    <w:rsid w:val="00CE6776"/>
    <w:rsid w:val="00CE7B18"/>
    <w:rsid w:val="00CF3184"/>
    <w:rsid w:val="00CF7980"/>
    <w:rsid w:val="00CF7D4A"/>
    <w:rsid w:val="00D109A3"/>
    <w:rsid w:val="00D10D86"/>
    <w:rsid w:val="00D11FF3"/>
    <w:rsid w:val="00D14A72"/>
    <w:rsid w:val="00D14C11"/>
    <w:rsid w:val="00D16B17"/>
    <w:rsid w:val="00D16B20"/>
    <w:rsid w:val="00D17958"/>
    <w:rsid w:val="00D208E4"/>
    <w:rsid w:val="00D24280"/>
    <w:rsid w:val="00D27204"/>
    <w:rsid w:val="00D27947"/>
    <w:rsid w:val="00D32DA5"/>
    <w:rsid w:val="00D333DA"/>
    <w:rsid w:val="00D340F6"/>
    <w:rsid w:val="00D43E33"/>
    <w:rsid w:val="00D44087"/>
    <w:rsid w:val="00D44CD7"/>
    <w:rsid w:val="00D4719A"/>
    <w:rsid w:val="00D47A9F"/>
    <w:rsid w:val="00D51099"/>
    <w:rsid w:val="00D5153C"/>
    <w:rsid w:val="00D51938"/>
    <w:rsid w:val="00D536BE"/>
    <w:rsid w:val="00D53CB6"/>
    <w:rsid w:val="00D561E3"/>
    <w:rsid w:val="00D61493"/>
    <w:rsid w:val="00D616D8"/>
    <w:rsid w:val="00D65D0A"/>
    <w:rsid w:val="00D66F39"/>
    <w:rsid w:val="00D67C19"/>
    <w:rsid w:val="00D706BE"/>
    <w:rsid w:val="00D7295F"/>
    <w:rsid w:val="00D7392D"/>
    <w:rsid w:val="00D812D3"/>
    <w:rsid w:val="00D83A5D"/>
    <w:rsid w:val="00D8427F"/>
    <w:rsid w:val="00D84FD8"/>
    <w:rsid w:val="00D85D4F"/>
    <w:rsid w:val="00D8761D"/>
    <w:rsid w:val="00D902A9"/>
    <w:rsid w:val="00D903EB"/>
    <w:rsid w:val="00D903FC"/>
    <w:rsid w:val="00D909B5"/>
    <w:rsid w:val="00D93F08"/>
    <w:rsid w:val="00D95DE3"/>
    <w:rsid w:val="00D9703C"/>
    <w:rsid w:val="00D97D49"/>
    <w:rsid w:val="00D97FE7"/>
    <w:rsid w:val="00DA0191"/>
    <w:rsid w:val="00DA0805"/>
    <w:rsid w:val="00DA3BA1"/>
    <w:rsid w:val="00DB0190"/>
    <w:rsid w:val="00DB08C5"/>
    <w:rsid w:val="00DB0EDC"/>
    <w:rsid w:val="00DB2841"/>
    <w:rsid w:val="00DB3653"/>
    <w:rsid w:val="00DB417A"/>
    <w:rsid w:val="00DB7C51"/>
    <w:rsid w:val="00DC1EA2"/>
    <w:rsid w:val="00DC3427"/>
    <w:rsid w:val="00DC40F2"/>
    <w:rsid w:val="00DC5EE3"/>
    <w:rsid w:val="00DD1E17"/>
    <w:rsid w:val="00DD6303"/>
    <w:rsid w:val="00DD6F12"/>
    <w:rsid w:val="00DD733E"/>
    <w:rsid w:val="00DE105A"/>
    <w:rsid w:val="00DE195A"/>
    <w:rsid w:val="00DE1A14"/>
    <w:rsid w:val="00DE1ABE"/>
    <w:rsid w:val="00DE35B9"/>
    <w:rsid w:val="00DE4D1D"/>
    <w:rsid w:val="00DE4D4D"/>
    <w:rsid w:val="00DE5D9F"/>
    <w:rsid w:val="00DF08F1"/>
    <w:rsid w:val="00DF0A64"/>
    <w:rsid w:val="00DF1036"/>
    <w:rsid w:val="00DF2EC6"/>
    <w:rsid w:val="00DF3E2E"/>
    <w:rsid w:val="00DF45A7"/>
    <w:rsid w:val="00DF579B"/>
    <w:rsid w:val="00DF64E3"/>
    <w:rsid w:val="00DF6911"/>
    <w:rsid w:val="00DF72C8"/>
    <w:rsid w:val="00E006FB"/>
    <w:rsid w:val="00E0185D"/>
    <w:rsid w:val="00E05473"/>
    <w:rsid w:val="00E05EFB"/>
    <w:rsid w:val="00E07D9C"/>
    <w:rsid w:val="00E137A5"/>
    <w:rsid w:val="00E15B44"/>
    <w:rsid w:val="00E23466"/>
    <w:rsid w:val="00E23E9B"/>
    <w:rsid w:val="00E2433C"/>
    <w:rsid w:val="00E24EC9"/>
    <w:rsid w:val="00E310D9"/>
    <w:rsid w:val="00E34EEA"/>
    <w:rsid w:val="00E3551D"/>
    <w:rsid w:val="00E3594F"/>
    <w:rsid w:val="00E36F09"/>
    <w:rsid w:val="00E36FA3"/>
    <w:rsid w:val="00E37395"/>
    <w:rsid w:val="00E37767"/>
    <w:rsid w:val="00E4157B"/>
    <w:rsid w:val="00E44241"/>
    <w:rsid w:val="00E443CB"/>
    <w:rsid w:val="00E44530"/>
    <w:rsid w:val="00E44AC6"/>
    <w:rsid w:val="00E500CE"/>
    <w:rsid w:val="00E50437"/>
    <w:rsid w:val="00E50A44"/>
    <w:rsid w:val="00E521CC"/>
    <w:rsid w:val="00E52688"/>
    <w:rsid w:val="00E53AA7"/>
    <w:rsid w:val="00E53DB5"/>
    <w:rsid w:val="00E5417C"/>
    <w:rsid w:val="00E547D8"/>
    <w:rsid w:val="00E565F2"/>
    <w:rsid w:val="00E56720"/>
    <w:rsid w:val="00E57F40"/>
    <w:rsid w:val="00E6191C"/>
    <w:rsid w:val="00E61F2A"/>
    <w:rsid w:val="00E62062"/>
    <w:rsid w:val="00E634CD"/>
    <w:rsid w:val="00E6513B"/>
    <w:rsid w:val="00E678C8"/>
    <w:rsid w:val="00E67DF1"/>
    <w:rsid w:val="00E70281"/>
    <w:rsid w:val="00E7063C"/>
    <w:rsid w:val="00E7234F"/>
    <w:rsid w:val="00E74444"/>
    <w:rsid w:val="00E75D06"/>
    <w:rsid w:val="00E75D47"/>
    <w:rsid w:val="00E75E6A"/>
    <w:rsid w:val="00E761CD"/>
    <w:rsid w:val="00E765B1"/>
    <w:rsid w:val="00E80AB1"/>
    <w:rsid w:val="00E8170F"/>
    <w:rsid w:val="00E83AFF"/>
    <w:rsid w:val="00E83E25"/>
    <w:rsid w:val="00E84801"/>
    <w:rsid w:val="00E84E2F"/>
    <w:rsid w:val="00E85DB7"/>
    <w:rsid w:val="00E85F3B"/>
    <w:rsid w:val="00E86E7A"/>
    <w:rsid w:val="00E87E90"/>
    <w:rsid w:val="00E90323"/>
    <w:rsid w:val="00E9077B"/>
    <w:rsid w:val="00E92BF8"/>
    <w:rsid w:val="00E940B3"/>
    <w:rsid w:val="00E94309"/>
    <w:rsid w:val="00E966BF"/>
    <w:rsid w:val="00EA1835"/>
    <w:rsid w:val="00EB2546"/>
    <w:rsid w:val="00EB3030"/>
    <w:rsid w:val="00EB5BFA"/>
    <w:rsid w:val="00EB6507"/>
    <w:rsid w:val="00EB675A"/>
    <w:rsid w:val="00EB6B9C"/>
    <w:rsid w:val="00EC27A6"/>
    <w:rsid w:val="00EC36CD"/>
    <w:rsid w:val="00EC56D3"/>
    <w:rsid w:val="00EC6D6F"/>
    <w:rsid w:val="00EC7738"/>
    <w:rsid w:val="00EC7CD6"/>
    <w:rsid w:val="00EC7D80"/>
    <w:rsid w:val="00ED4DC2"/>
    <w:rsid w:val="00ED533F"/>
    <w:rsid w:val="00ED62D6"/>
    <w:rsid w:val="00ED6B67"/>
    <w:rsid w:val="00EE60BB"/>
    <w:rsid w:val="00EE6698"/>
    <w:rsid w:val="00EE7011"/>
    <w:rsid w:val="00EE757D"/>
    <w:rsid w:val="00EF0B3D"/>
    <w:rsid w:val="00EF1E09"/>
    <w:rsid w:val="00EF1E0D"/>
    <w:rsid w:val="00EF48FC"/>
    <w:rsid w:val="00EF6A1A"/>
    <w:rsid w:val="00EF6A41"/>
    <w:rsid w:val="00EF6D68"/>
    <w:rsid w:val="00EF74C6"/>
    <w:rsid w:val="00F0299A"/>
    <w:rsid w:val="00F03849"/>
    <w:rsid w:val="00F04C17"/>
    <w:rsid w:val="00F04D77"/>
    <w:rsid w:val="00F0698B"/>
    <w:rsid w:val="00F07CA3"/>
    <w:rsid w:val="00F111D1"/>
    <w:rsid w:val="00F11B97"/>
    <w:rsid w:val="00F132AE"/>
    <w:rsid w:val="00F137F5"/>
    <w:rsid w:val="00F17DA6"/>
    <w:rsid w:val="00F211E9"/>
    <w:rsid w:val="00F215EF"/>
    <w:rsid w:val="00F216C2"/>
    <w:rsid w:val="00F22AEF"/>
    <w:rsid w:val="00F23B9C"/>
    <w:rsid w:val="00F24681"/>
    <w:rsid w:val="00F26DED"/>
    <w:rsid w:val="00F27D8B"/>
    <w:rsid w:val="00F3148B"/>
    <w:rsid w:val="00F3586A"/>
    <w:rsid w:val="00F4371A"/>
    <w:rsid w:val="00F44B3B"/>
    <w:rsid w:val="00F45248"/>
    <w:rsid w:val="00F46339"/>
    <w:rsid w:val="00F47F33"/>
    <w:rsid w:val="00F50D6A"/>
    <w:rsid w:val="00F52E75"/>
    <w:rsid w:val="00F558AB"/>
    <w:rsid w:val="00F6029B"/>
    <w:rsid w:val="00F633FD"/>
    <w:rsid w:val="00F63E80"/>
    <w:rsid w:val="00F648ED"/>
    <w:rsid w:val="00F650C1"/>
    <w:rsid w:val="00F658EC"/>
    <w:rsid w:val="00F67642"/>
    <w:rsid w:val="00F707FD"/>
    <w:rsid w:val="00F7769E"/>
    <w:rsid w:val="00F808CB"/>
    <w:rsid w:val="00F80CF5"/>
    <w:rsid w:val="00F85498"/>
    <w:rsid w:val="00F85A4E"/>
    <w:rsid w:val="00F90161"/>
    <w:rsid w:val="00F9049B"/>
    <w:rsid w:val="00F93C85"/>
    <w:rsid w:val="00F95593"/>
    <w:rsid w:val="00FA0579"/>
    <w:rsid w:val="00FA4CBA"/>
    <w:rsid w:val="00FA7B67"/>
    <w:rsid w:val="00FB20DC"/>
    <w:rsid w:val="00FB26B7"/>
    <w:rsid w:val="00FB3EA3"/>
    <w:rsid w:val="00FB6794"/>
    <w:rsid w:val="00FC145E"/>
    <w:rsid w:val="00FC2579"/>
    <w:rsid w:val="00FC3666"/>
    <w:rsid w:val="00FC4041"/>
    <w:rsid w:val="00FC6422"/>
    <w:rsid w:val="00FD2759"/>
    <w:rsid w:val="00FD5E6A"/>
    <w:rsid w:val="00FD7D5A"/>
    <w:rsid w:val="00FE02AB"/>
    <w:rsid w:val="00FE0F8E"/>
    <w:rsid w:val="00FE7675"/>
    <w:rsid w:val="00FE7CAC"/>
    <w:rsid w:val="00FF0740"/>
    <w:rsid w:val="00FF0A34"/>
    <w:rsid w:val="00FF1FBC"/>
    <w:rsid w:val="00FF26A5"/>
    <w:rsid w:val="00FF7177"/>
    <w:rsid w:val="00FF79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8AAC80"/>
  <w15:docId w15:val="{A95825A8-9659-4A7B-9984-C36C1893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96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042961"/>
    <w:pPr>
      <w:keepNext/>
      <w:numPr>
        <w:numId w:val="30"/>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
    <w:basedOn w:val="Normal"/>
    <w:next w:val="Normal"/>
    <w:link w:val="Heading2Char"/>
    <w:unhideWhenUsed/>
    <w:qFormat/>
    <w:rsid w:val="0004296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uiPriority w:val="9"/>
    <w:qFormat/>
    <w:rsid w:val="00605980"/>
    <w:pPr>
      <w:keepNext/>
      <w:keepLines/>
      <w:numPr>
        <w:ilvl w:val="2"/>
        <w:numId w:val="16"/>
      </w:numPr>
      <w:spacing w:before="200" w:after="0"/>
      <w:outlineLvl w:val="2"/>
    </w:pPr>
    <w:rPr>
      <w:rFonts w:ascii="Times New Roman" w:hAnsi="Times New Roman"/>
      <w:b/>
      <w:bCs/>
    </w:rPr>
  </w:style>
  <w:style w:type="paragraph" w:styleId="Heading4">
    <w:name w:val="heading 4"/>
    <w:aliases w:val="Para4,h4,(a),1.1.1.1,headhbk,CLause Level 2,4 dash,Para 4,Level 2 - (a),h41,h42,h411,h43,h412,h44,h413,h45,h414,h46,h415,h47,h416,h421,h4111,h431,h4121,h441,h4131,h451,h4141,h461,h4151,h48,h417,h422,h4112,h432,h4122,h442,h4132,h452,h4142"/>
    <w:basedOn w:val="Normal"/>
    <w:next w:val="Normal"/>
    <w:uiPriority w:val="9"/>
    <w:qFormat/>
    <w:rsid w:val="00605980"/>
    <w:pPr>
      <w:keepNext/>
      <w:keepLines/>
      <w:numPr>
        <w:ilvl w:val="3"/>
        <w:numId w:val="16"/>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05980"/>
    <w:pPr>
      <w:numPr>
        <w:ilvl w:val="4"/>
        <w:numId w:val="16"/>
      </w:numPr>
      <w:spacing w:before="240" w:after="60"/>
      <w:outlineLvl w:val="4"/>
    </w:pPr>
    <w:rPr>
      <w:b/>
      <w:bCs/>
      <w:iCs/>
      <w:szCs w:val="26"/>
    </w:rPr>
  </w:style>
  <w:style w:type="paragraph" w:styleId="Heading6">
    <w:name w:val="heading 6"/>
    <w:aliases w:val="sub-dash,sd,5,Spare2,A.,Heading 6 (a),Smart 2000"/>
    <w:basedOn w:val="Normal"/>
    <w:next w:val="Normal"/>
    <w:qFormat/>
    <w:rsid w:val="00605980"/>
    <w:pPr>
      <w:numPr>
        <w:ilvl w:val="5"/>
        <w:numId w:val="16"/>
      </w:numPr>
      <w:spacing w:before="240" w:after="60"/>
      <w:outlineLvl w:val="5"/>
    </w:pPr>
    <w:rPr>
      <w:rFonts w:ascii="Times New Roman" w:hAnsi="Times New Roman"/>
      <w:b/>
      <w:bCs/>
    </w:rPr>
  </w:style>
  <w:style w:type="paragraph" w:styleId="Heading7">
    <w:name w:val="heading 7"/>
    <w:aliases w:val="Spare3"/>
    <w:basedOn w:val="Normal"/>
    <w:next w:val="Normal"/>
    <w:qFormat/>
    <w:rsid w:val="00605980"/>
    <w:pPr>
      <w:numPr>
        <w:ilvl w:val="6"/>
        <w:numId w:val="16"/>
      </w:numPr>
      <w:spacing w:before="240" w:after="60"/>
      <w:outlineLvl w:val="6"/>
    </w:pPr>
    <w:rPr>
      <w:rFonts w:ascii="Times New Roman" w:hAnsi="Times New Roman"/>
      <w:sz w:val="24"/>
    </w:rPr>
  </w:style>
  <w:style w:type="paragraph" w:styleId="Heading8">
    <w:name w:val="heading 8"/>
    <w:aliases w:val="Spare4,(A)"/>
    <w:basedOn w:val="Normal"/>
    <w:next w:val="Normal"/>
    <w:qFormat/>
    <w:rsid w:val="00605980"/>
    <w:pPr>
      <w:numPr>
        <w:ilvl w:val="7"/>
        <w:numId w:val="16"/>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605980"/>
    <w:pPr>
      <w:numPr>
        <w:ilvl w:val="8"/>
        <w:numId w:val="16"/>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semiHidden/>
    <w:pPr>
      <w:spacing w:before="200" w:line="280" w:lineRule="atLeast"/>
    </w:pPr>
    <w:rPr>
      <w:rFonts w:ascii="Arial" w:hAnsi="Arial" w:cs="Arial"/>
      <w:szCs w:val="22"/>
    </w:rPr>
  </w:style>
  <w:style w:type="paragraph" w:customStyle="1" w:styleId="NormalBase">
    <w:name w:val="Normal Base"/>
    <w:semiHidden/>
    <w:pPr>
      <w:spacing w:before="140" w:after="140" w:line="280" w:lineRule="atLeast"/>
    </w:pPr>
    <w:rPr>
      <w:rFonts w:ascii="Arial" w:hAnsi="Arial" w:cs="Arial"/>
      <w:sz w:val="22"/>
      <w:szCs w:val="22"/>
    </w:rPr>
  </w:style>
  <w:style w:type="paragraph" w:customStyle="1" w:styleId="HeaderBase">
    <w:name w:val="Header Base"/>
    <w:next w:val="Header"/>
    <w:semiHidden/>
    <w:pPr>
      <w:spacing w:line="200" w:lineRule="atLeast"/>
    </w:pPr>
    <w:rPr>
      <w:rFonts w:ascii="Arial" w:hAnsi="Arial" w:cs="Arial"/>
      <w:szCs w:val="22"/>
    </w:rPr>
  </w:style>
  <w:style w:type="paragraph" w:styleId="Header">
    <w:name w:val="header"/>
    <w:basedOn w:val="HeaderBase"/>
    <w:pPr>
      <w:tabs>
        <w:tab w:val="right" w:pos="8220"/>
      </w:tabs>
    </w:pPr>
  </w:style>
  <w:style w:type="paragraph" w:customStyle="1" w:styleId="FooterBase">
    <w:name w:val="Footer Base"/>
    <w:next w:val="Footer"/>
    <w:semiHidden/>
    <w:pPr>
      <w:spacing w:line="200" w:lineRule="atLeast"/>
    </w:pPr>
    <w:rPr>
      <w:rFonts w:ascii="Arial" w:hAnsi="Arial" w:cs="Arial"/>
      <w:sz w:val="16"/>
      <w:szCs w:val="22"/>
    </w:rPr>
  </w:style>
  <w:style w:type="paragraph" w:styleId="Footer">
    <w:name w:val="footer"/>
    <w:basedOn w:val="FooterBase"/>
    <w:pPr>
      <w:tabs>
        <w:tab w:val="right" w:pos="8220"/>
      </w:tabs>
    </w:pPr>
  </w:style>
  <w:style w:type="paragraph" w:customStyle="1" w:styleId="Classificationlegalbody">
    <w:name w:val="Classification legal: body"/>
    <w:basedOn w:val="Normal"/>
    <w:next w:val="Normal"/>
    <w:semiHidden/>
    <w:rsid w:val="00EF48FC"/>
    <w:pPr>
      <w:spacing w:before="420" w:after="0"/>
    </w:pPr>
    <w:rPr>
      <w:caps/>
    </w:rPr>
  </w:style>
  <w:style w:type="paragraph" w:customStyle="1" w:styleId="Classificationlegalheader">
    <w:name w:val="Classification legal: header"/>
    <w:basedOn w:val="Normal"/>
    <w:semiHidden/>
    <w:rsid w:val="00EF48FC"/>
    <w:pPr>
      <w:spacing w:after="0" w:line="200" w:lineRule="atLeast"/>
    </w:pPr>
    <w:rPr>
      <w:caps/>
    </w:rPr>
  </w:style>
  <w:style w:type="paragraph" w:customStyle="1" w:styleId="Classificationsecurityheader">
    <w:name w:val="Classification security: header"/>
    <w:basedOn w:val="Normal"/>
    <w:semiHidden/>
    <w:rsid w:val="00EF48FC"/>
    <w:pPr>
      <w:spacing w:before="280" w:after="0"/>
    </w:pPr>
    <w:rPr>
      <w:b/>
      <w:caps/>
      <w:color w:val="FFFFFF"/>
    </w:rPr>
  </w:style>
  <w:style w:type="paragraph" w:customStyle="1" w:styleId="Classificationsecurityfooter">
    <w:name w:val="Classification security: footer"/>
    <w:basedOn w:val="Normal"/>
    <w:semiHidden/>
    <w:rsid w:val="00EF48FC"/>
    <w:pPr>
      <w:spacing w:after="0"/>
    </w:pPr>
    <w:rPr>
      <w:b/>
      <w:caps/>
      <w:color w:val="FFFFFF"/>
    </w:rPr>
  </w:style>
  <w:style w:type="paragraph" w:customStyle="1" w:styleId="FooterSubject">
    <w:name w:val="Footer Subject"/>
    <w:basedOn w:val="FooterBase"/>
    <w:semiHidden/>
    <w:pPr>
      <w:ind w:right="1417"/>
    </w:pPr>
  </w:style>
  <w:style w:type="paragraph" w:customStyle="1" w:styleId="FooterLandscape">
    <w:name w:val="Footer Landscape"/>
    <w:basedOn w:val="FooterBase"/>
    <w:semiHidden/>
    <w:pPr>
      <w:tabs>
        <w:tab w:val="right" w:pos="13175"/>
      </w:tabs>
    </w:pPr>
  </w:style>
  <w:style w:type="paragraph" w:customStyle="1" w:styleId="HeaderLandscape">
    <w:name w:val="Header Landscape"/>
    <w:basedOn w:val="HeaderBase"/>
    <w:semiHidden/>
    <w:pPr>
      <w:tabs>
        <w:tab w:val="right" w:pos="13175"/>
      </w:tabs>
    </w:pPr>
  </w:style>
  <w:style w:type="paragraph" w:customStyle="1" w:styleId="DraftinHeader">
    <w:name w:val="Draft in Header"/>
    <w:basedOn w:val="HeaderBase"/>
    <w:semiHidden/>
    <w:pPr>
      <w:tabs>
        <w:tab w:val="right" w:pos="8220"/>
      </w:tabs>
    </w:pPr>
  </w:style>
  <w:style w:type="paragraph" w:customStyle="1" w:styleId="Quotation">
    <w:name w:val="Quotation"/>
    <w:basedOn w:val="Normal"/>
    <w:semiHidden/>
    <w:rsid w:val="00EF48FC"/>
    <w:pPr>
      <w:numPr>
        <w:numId w:val="1"/>
      </w:numPr>
      <w:spacing w:line="260" w:lineRule="atLeast"/>
    </w:pPr>
  </w:style>
  <w:style w:type="paragraph" w:customStyle="1" w:styleId="Quotation2">
    <w:name w:val="Quotation 2"/>
    <w:basedOn w:val="Normal"/>
    <w:semiHidden/>
    <w:rsid w:val="00EF48FC"/>
    <w:pPr>
      <w:numPr>
        <w:ilvl w:val="2"/>
        <w:numId w:val="1"/>
      </w:numPr>
      <w:spacing w:line="260" w:lineRule="atLeast"/>
    </w:pPr>
  </w:style>
  <w:style w:type="paragraph" w:customStyle="1" w:styleId="Quotation3">
    <w:name w:val="Quotation 3"/>
    <w:basedOn w:val="Normal"/>
    <w:semiHidden/>
    <w:rsid w:val="00EF48FC"/>
    <w:pPr>
      <w:numPr>
        <w:ilvl w:val="3"/>
        <w:numId w:val="1"/>
      </w:numPr>
      <w:spacing w:line="260" w:lineRule="atLeast"/>
    </w:pPr>
  </w:style>
  <w:style w:type="paragraph" w:customStyle="1" w:styleId="Quotation4">
    <w:name w:val="Quotation 4"/>
    <w:basedOn w:val="Normal"/>
    <w:semiHidden/>
    <w:rsid w:val="00EF48FC"/>
    <w:pPr>
      <w:numPr>
        <w:ilvl w:val="4"/>
        <w:numId w:val="1"/>
      </w:numPr>
      <w:spacing w:line="260" w:lineRule="atLeast"/>
    </w:pPr>
  </w:style>
  <w:style w:type="paragraph" w:customStyle="1" w:styleId="Quotation5">
    <w:name w:val="Quotation 5"/>
    <w:basedOn w:val="Normal"/>
    <w:semiHidden/>
    <w:rsid w:val="00EF48FC"/>
    <w:pPr>
      <w:numPr>
        <w:ilvl w:val="5"/>
        <w:numId w:val="1"/>
      </w:numPr>
      <w:spacing w:line="260" w:lineRule="atLeast"/>
    </w:pPr>
  </w:style>
  <w:style w:type="paragraph" w:customStyle="1" w:styleId="Quotation6">
    <w:name w:val="Quotation 6"/>
    <w:basedOn w:val="Normal"/>
    <w:semiHidden/>
    <w:rsid w:val="00EF48FC"/>
    <w:pPr>
      <w:numPr>
        <w:ilvl w:val="6"/>
        <w:numId w:val="1"/>
      </w:numPr>
      <w:spacing w:line="260" w:lineRule="atLeast"/>
    </w:pPr>
  </w:style>
  <w:style w:type="paragraph" w:customStyle="1" w:styleId="Quotation7">
    <w:name w:val="Quotation 7"/>
    <w:basedOn w:val="Normal"/>
    <w:semiHidden/>
    <w:rsid w:val="00EF48FC"/>
    <w:pPr>
      <w:numPr>
        <w:ilvl w:val="7"/>
        <w:numId w:val="1"/>
      </w:numPr>
      <w:spacing w:line="260" w:lineRule="atLeast"/>
    </w:pPr>
  </w:style>
  <w:style w:type="paragraph" w:customStyle="1" w:styleId="Quotation8">
    <w:name w:val="Quotation 8"/>
    <w:basedOn w:val="Normal"/>
    <w:semiHidden/>
    <w:rsid w:val="00EF48FC"/>
    <w:pPr>
      <w:numPr>
        <w:ilvl w:val="8"/>
        <w:numId w:val="1"/>
      </w:numPr>
      <w:spacing w:line="260" w:lineRule="atLeast"/>
    </w:pPr>
  </w:style>
  <w:style w:type="paragraph" w:customStyle="1" w:styleId="NumberLevel5">
    <w:name w:val="Number Level 5"/>
    <w:basedOn w:val="Normal"/>
    <w:semiHidden/>
    <w:rsid w:val="0052002C"/>
    <w:pPr>
      <w:numPr>
        <w:ilvl w:val="4"/>
        <w:numId w:val="2"/>
      </w:numPr>
    </w:pPr>
  </w:style>
  <w:style w:type="paragraph" w:customStyle="1" w:styleId="NumberLevel6">
    <w:name w:val="Number Level 6"/>
    <w:basedOn w:val="NumberLevel5"/>
    <w:semiHidden/>
    <w:pPr>
      <w:numPr>
        <w:ilvl w:val="5"/>
      </w:numPr>
    </w:pPr>
  </w:style>
  <w:style w:type="paragraph" w:customStyle="1" w:styleId="NumberLevel7">
    <w:name w:val="Number Level 7"/>
    <w:basedOn w:val="NumberLevel6"/>
    <w:semiHidden/>
    <w:pPr>
      <w:numPr>
        <w:ilvl w:val="6"/>
      </w:numPr>
    </w:pPr>
  </w:style>
  <w:style w:type="paragraph" w:customStyle="1" w:styleId="NumberLevel8">
    <w:name w:val="Number Level 8"/>
    <w:basedOn w:val="NumberLevel7"/>
    <w:semiHidden/>
    <w:pPr>
      <w:numPr>
        <w:ilvl w:val="7"/>
      </w:numPr>
    </w:pPr>
  </w:style>
  <w:style w:type="paragraph" w:customStyle="1" w:styleId="NumberLevel9">
    <w:name w:val="Number Level 9"/>
    <w:basedOn w:val="NumberLevel8"/>
    <w:semiHidden/>
    <w:pPr>
      <w:numPr>
        <w:ilvl w:val="8"/>
      </w:numPr>
    </w:pPr>
  </w:style>
  <w:style w:type="paragraph" w:customStyle="1" w:styleId="DashEm">
    <w:name w:val="Dash: Em"/>
    <w:basedOn w:val="Normal"/>
    <w:semiHidden/>
    <w:rsid w:val="00EF48FC"/>
    <w:pPr>
      <w:numPr>
        <w:numId w:val="3"/>
      </w:numPr>
      <w:spacing w:after="140" w:line="280" w:lineRule="atLeast"/>
    </w:pPr>
    <w:rPr>
      <w:rFonts w:cs="Arial"/>
    </w:rPr>
  </w:style>
  <w:style w:type="paragraph" w:customStyle="1" w:styleId="DashEn2">
    <w:name w:val="Dash: En 2"/>
    <w:basedOn w:val="Normal"/>
    <w:semiHidden/>
    <w:rsid w:val="00EF48FC"/>
    <w:pPr>
      <w:numPr>
        <w:ilvl w:val="3"/>
        <w:numId w:val="3"/>
      </w:numPr>
    </w:pPr>
  </w:style>
  <w:style w:type="paragraph" w:customStyle="1" w:styleId="DashEn3">
    <w:name w:val="Dash: En 3"/>
    <w:basedOn w:val="DashEn2"/>
    <w:semiHidden/>
    <w:pPr>
      <w:numPr>
        <w:ilvl w:val="4"/>
      </w:numPr>
    </w:pPr>
  </w:style>
  <w:style w:type="paragraph" w:customStyle="1" w:styleId="DashEn4">
    <w:name w:val="Dash: En 4"/>
    <w:basedOn w:val="DashEn3"/>
    <w:semiHidden/>
    <w:pPr>
      <w:numPr>
        <w:ilvl w:val="5"/>
      </w:numPr>
    </w:pPr>
  </w:style>
  <w:style w:type="paragraph" w:customStyle="1" w:styleId="DashEn5">
    <w:name w:val="Dash: En 5"/>
    <w:basedOn w:val="DashEn4"/>
    <w:semiHidden/>
    <w:pPr>
      <w:numPr>
        <w:ilvl w:val="6"/>
      </w:numPr>
    </w:pPr>
  </w:style>
  <w:style w:type="paragraph" w:customStyle="1" w:styleId="DashEn6">
    <w:name w:val="Dash: En 6"/>
    <w:basedOn w:val="DashEn5"/>
    <w:semiHidden/>
    <w:pPr>
      <w:numPr>
        <w:ilvl w:val="7"/>
      </w:numPr>
    </w:pPr>
  </w:style>
  <w:style w:type="paragraph" w:customStyle="1" w:styleId="DashEn7">
    <w:name w:val="Dash: En 7"/>
    <w:basedOn w:val="DashEn6"/>
    <w:semiHidden/>
    <w:pPr>
      <w:numPr>
        <w:ilvl w:val="8"/>
      </w:numPr>
    </w:pPr>
  </w:style>
  <w:style w:type="paragraph" w:customStyle="1" w:styleId="IndentHanging">
    <w:name w:val="Indent: Hanging"/>
    <w:basedOn w:val="Normal"/>
    <w:semiHidden/>
    <w:rsid w:val="00EF48FC"/>
    <w:pPr>
      <w:numPr>
        <w:numId w:val="4"/>
      </w:numPr>
      <w:spacing w:after="140" w:line="280" w:lineRule="atLeast"/>
    </w:pPr>
    <w:rPr>
      <w:rFonts w:cs="Arial"/>
    </w:rPr>
  </w:style>
  <w:style w:type="paragraph" w:customStyle="1" w:styleId="IndentHanging2">
    <w:name w:val="Indent: Hanging 2"/>
    <w:basedOn w:val="Normal"/>
    <w:semiHidden/>
    <w:rsid w:val="00EF48FC"/>
    <w:pPr>
      <w:numPr>
        <w:ilvl w:val="2"/>
        <w:numId w:val="4"/>
      </w:numPr>
    </w:pPr>
  </w:style>
  <w:style w:type="paragraph" w:customStyle="1" w:styleId="IndentHanging3">
    <w:name w:val="Indent: Hanging 3"/>
    <w:basedOn w:val="IndentHanging2"/>
    <w:semiHidden/>
    <w:pPr>
      <w:numPr>
        <w:ilvl w:val="3"/>
      </w:numPr>
    </w:pPr>
  </w:style>
  <w:style w:type="paragraph" w:customStyle="1" w:styleId="IndentHanging4">
    <w:name w:val="Indent: Hanging 4"/>
    <w:basedOn w:val="IndentHanging3"/>
    <w:semiHidden/>
    <w:pPr>
      <w:numPr>
        <w:ilvl w:val="4"/>
      </w:numPr>
    </w:pPr>
  </w:style>
  <w:style w:type="paragraph" w:customStyle="1" w:styleId="IndentHanging5">
    <w:name w:val="Indent: Hanging 5"/>
    <w:basedOn w:val="IndentHanging4"/>
    <w:semiHidden/>
    <w:pPr>
      <w:numPr>
        <w:ilvl w:val="5"/>
      </w:numPr>
    </w:pPr>
  </w:style>
  <w:style w:type="paragraph" w:customStyle="1" w:styleId="IndentHanging6">
    <w:name w:val="Indent: Hanging 6"/>
    <w:basedOn w:val="IndentHanging5"/>
    <w:semiHidden/>
    <w:pPr>
      <w:numPr>
        <w:ilvl w:val="6"/>
      </w:numPr>
    </w:pPr>
  </w:style>
  <w:style w:type="paragraph" w:customStyle="1" w:styleId="IndentHanging7">
    <w:name w:val="Indent: Hanging 7"/>
    <w:basedOn w:val="IndentHanging6"/>
    <w:semiHidden/>
    <w:pPr>
      <w:numPr>
        <w:ilvl w:val="7"/>
      </w:numPr>
    </w:pPr>
  </w:style>
  <w:style w:type="paragraph" w:customStyle="1" w:styleId="IndentHanging8">
    <w:name w:val="Indent: Hanging 8"/>
    <w:basedOn w:val="IndentHanging7"/>
    <w:semiHidden/>
    <w:pPr>
      <w:numPr>
        <w:ilvl w:val="8"/>
      </w:numPr>
    </w:pPr>
  </w:style>
  <w:style w:type="paragraph" w:customStyle="1" w:styleId="IndentFull">
    <w:name w:val="Indent: Full"/>
    <w:basedOn w:val="Normal"/>
    <w:semiHidden/>
    <w:rsid w:val="00EF48FC"/>
    <w:pPr>
      <w:numPr>
        <w:numId w:val="5"/>
      </w:numPr>
      <w:spacing w:after="140" w:line="280" w:lineRule="atLeast"/>
    </w:pPr>
    <w:rPr>
      <w:rFonts w:cs="Arial"/>
    </w:rPr>
  </w:style>
  <w:style w:type="paragraph" w:customStyle="1" w:styleId="IndentFull2">
    <w:name w:val="Indent: Full 2"/>
    <w:basedOn w:val="Normal"/>
    <w:semiHidden/>
    <w:rsid w:val="00EF48FC"/>
    <w:pPr>
      <w:numPr>
        <w:ilvl w:val="2"/>
        <w:numId w:val="5"/>
      </w:numPr>
    </w:pPr>
  </w:style>
  <w:style w:type="paragraph" w:customStyle="1" w:styleId="IndentFull3">
    <w:name w:val="Indent: Full 3"/>
    <w:basedOn w:val="IndentFull2"/>
    <w:semiHidden/>
    <w:pPr>
      <w:numPr>
        <w:ilvl w:val="3"/>
      </w:numPr>
    </w:pPr>
  </w:style>
  <w:style w:type="paragraph" w:customStyle="1" w:styleId="IndentFull4">
    <w:name w:val="Indent: Full 4"/>
    <w:basedOn w:val="IndentFull3"/>
    <w:semiHidden/>
    <w:pPr>
      <w:numPr>
        <w:ilvl w:val="4"/>
      </w:numPr>
    </w:pPr>
  </w:style>
  <w:style w:type="paragraph" w:customStyle="1" w:styleId="IndentFull5">
    <w:name w:val="Indent: Full 5"/>
    <w:basedOn w:val="IndentFull4"/>
    <w:semiHidden/>
    <w:pPr>
      <w:numPr>
        <w:ilvl w:val="5"/>
      </w:numPr>
    </w:pPr>
  </w:style>
  <w:style w:type="paragraph" w:customStyle="1" w:styleId="IndentFull6">
    <w:name w:val="Indent: Full 6"/>
    <w:basedOn w:val="IndentFull5"/>
    <w:semiHidden/>
    <w:pPr>
      <w:numPr>
        <w:ilvl w:val="6"/>
      </w:numPr>
    </w:pPr>
  </w:style>
  <w:style w:type="paragraph" w:customStyle="1" w:styleId="IndentFull7">
    <w:name w:val="Indent: Full 7"/>
    <w:basedOn w:val="IndentFull6"/>
    <w:semiHidden/>
    <w:pPr>
      <w:numPr>
        <w:ilvl w:val="7"/>
      </w:numPr>
    </w:pPr>
  </w:style>
  <w:style w:type="paragraph" w:customStyle="1" w:styleId="IndentFull8">
    <w:name w:val="Indent: Full 8"/>
    <w:basedOn w:val="IndentFull7"/>
    <w:semiHidden/>
    <w:pPr>
      <w:numPr>
        <w:ilvl w:val="8"/>
      </w:numPr>
    </w:pPr>
  </w:style>
  <w:style w:type="paragraph" w:customStyle="1" w:styleId="NumberedList1">
    <w:name w:val="Numbered List: 1)"/>
    <w:basedOn w:val="Normal"/>
    <w:semiHidden/>
    <w:rsid w:val="00EF48FC"/>
    <w:pPr>
      <w:numPr>
        <w:numId w:val="6"/>
      </w:numPr>
      <w:spacing w:after="140" w:line="280" w:lineRule="atLeast"/>
    </w:pPr>
    <w:rPr>
      <w:rFonts w:cs="Arial"/>
    </w:rPr>
  </w:style>
  <w:style w:type="paragraph" w:customStyle="1" w:styleId="NumberedList12">
    <w:name w:val="Numbered List: 1) 2"/>
    <w:basedOn w:val="Normal"/>
    <w:semiHidden/>
    <w:rsid w:val="00EF48FC"/>
    <w:pPr>
      <w:numPr>
        <w:ilvl w:val="2"/>
        <w:numId w:val="6"/>
      </w:numPr>
    </w:pPr>
  </w:style>
  <w:style w:type="paragraph" w:customStyle="1" w:styleId="NumberedList13">
    <w:name w:val="Numbered List: 1) 3"/>
    <w:basedOn w:val="NumberedList12"/>
    <w:semiHidden/>
    <w:pPr>
      <w:numPr>
        <w:ilvl w:val="3"/>
      </w:numPr>
    </w:pPr>
  </w:style>
  <w:style w:type="paragraph" w:customStyle="1" w:styleId="NumberedList14">
    <w:name w:val="Numbered List: 1) 4"/>
    <w:basedOn w:val="NumberedList13"/>
    <w:semiHidden/>
    <w:pPr>
      <w:numPr>
        <w:ilvl w:val="4"/>
      </w:numPr>
    </w:pPr>
  </w:style>
  <w:style w:type="paragraph" w:customStyle="1" w:styleId="NumberedList15">
    <w:name w:val="Numbered List: 1) 5"/>
    <w:basedOn w:val="NumberedList14"/>
    <w:semiHidden/>
    <w:pPr>
      <w:numPr>
        <w:ilvl w:val="5"/>
      </w:numPr>
    </w:pPr>
  </w:style>
  <w:style w:type="paragraph" w:customStyle="1" w:styleId="NumberedList16">
    <w:name w:val="Numbered List: 1) 6"/>
    <w:basedOn w:val="NumberedList15"/>
    <w:semiHidden/>
    <w:pPr>
      <w:numPr>
        <w:ilvl w:val="6"/>
      </w:numPr>
    </w:pPr>
  </w:style>
  <w:style w:type="paragraph" w:customStyle="1" w:styleId="NumberedList17">
    <w:name w:val="Numbered List: 1) 7"/>
    <w:basedOn w:val="NumberedList16"/>
    <w:semiHidden/>
    <w:pPr>
      <w:numPr>
        <w:ilvl w:val="7"/>
      </w:numPr>
    </w:pPr>
  </w:style>
  <w:style w:type="paragraph" w:customStyle="1" w:styleId="NumberedList18">
    <w:name w:val="Numbered List: 1) 8"/>
    <w:basedOn w:val="NumberedList17"/>
    <w:semiHidden/>
    <w:pPr>
      <w:numPr>
        <w:ilvl w:val="8"/>
      </w:numPr>
    </w:pPr>
  </w:style>
  <w:style w:type="paragraph" w:customStyle="1" w:styleId="NumberedLista">
    <w:name w:val="Numbered List: a)"/>
    <w:basedOn w:val="Normal"/>
    <w:semiHidden/>
    <w:rsid w:val="00EF48FC"/>
    <w:pPr>
      <w:numPr>
        <w:numId w:val="7"/>
      </w:numPr>
      <w:spacing w:after="140" w:line="280" w:lineRule="atLeast"/>
    </w:pPr>
    <w:rPr>
      <w:rFonts w:cs="Arial"/>
    </w:rPr>
  </w:style>
  <w:style w:type="paragraph" w:customStyle="1" w:styleId="NumberedLista2">
    <w:name w:val="Numbered List: a) 2"/>
    <w:basedOn w:val="Normal"/>
    <w:semiHidden/>
    <w:rsid w:val="00EF48FC"/>
    <w:pPr>
      <w:numPr>
        <w:ilvl w:val="2"/>
        <w:numId w:val="7"/>
      </w:numPr>
    </w:pPr>
  </w:style>
  <w:style w:type="paragraph" w:customStyle="1" w:styleId="NumberedLista3">
    <w:name w:val="Numbered List: a) 3"/>
    <w:basedOn w:val="NumberedLista2"/>
    <w:semiHidden/>
    <w:pPr>
      <w:numPr>
        <w:ilvl w:val="3"/>
      </w:numPr>
    </w:pPr>
  </w:style>
  <w:style w:type="paragraph" w:customStyle="1" w:styleId="NumberedLista4">
    <w:name w:val="Numbered List: a) 4"/>
    <w:basedOn w:val="NumberedLista3"/>
    <w:semiHidden/>
    <w:pPr>
      <w:numPr>
        <w:ilvl w:val="4"/>
      </w:numPr>
    </w:pPr>
  </w:style>
  <w:style w:type="paragraph" w:customStyle="1" w:styleId="NumberedLista5">
    <w:name w:val="Numbered List: a) 5"/>
    <w:basedOn w:val="NumberedLista4"/>
    <w:semiHidden/>
    <w:pPr>
      <w:numPr>
        <w:ilvl w:val="5"/>
      </w:numPr>
    </w:pPr>
  </w:style>
  <w:style w:type="paragraph" w:customStyle="1" w:styleId="NumberedLista6">
    <w:name w:val="Numbered List: a) 6"/>
    <w:basedOn w:val="NumberedLista5"/>
    <w:semiHidden/>
    <w:pPr>
      <w:numPr>
        <w:ilvl w:val="6"/>
      </w:numPr>
    </w:pPr>
  </w:style>
  <w:style w:type="paragraph" w:customStyle="1" w:styleId="NumberedLista7">
    <w:name w:val="Numbered List: a) 7"/>
    <w:basedOn w:val="NumberedLista6"/>
    <w:semiHidden/>
    <w:pPr>
      <w:numPr>
        <w:ilvl w:val="7"/>
      </w:numPr>
    </w:pPr>
  </w:style>
  <w:style w:type="paragraph" w:customStyle="1" w:styleId="NumberedLista8">
    <w:name w:val="Numbered List: a) 8"/>
    <w:basedOn w:val="NumberedLista7"/>
    <w:semiHidden/>
    <w:pPr>
      <w:numPr>
        <w:ilvl w:val="8"/>
      </w:numPr>
    </w:pPr>
  </w:style>
  <w:style w:type="paragraph" w:styleId="FootnoteText">
    <w:name w:val="footnote text"/>
    <w:basedOn w:val="Normal"/>
    <w:semiHidden/>
    <w:rsid w:val="00042961"/>
    <w:rPr>
      <w:szCs w:val="20"/>
    </w:rPr>
  </w:style>
  <w:style w:type="paragraph" w:styleId="EndnoteText">
    <w:name w:val="endnote text"/>
    <w:basedOn w:val="Normal"/>
    <w:semiHidden/>
    <w:rsid w:val="00605980"/>
    <w:rPr>
      <w:szCs w:val="20"/>
    </w:rPr>
  </w:style>
  <w:style w:type="character" w:styleId="FootnoteReference">
    <w:name w:val="footnote reference"/>
    <w:semiHidden/>
    <w:rPr>
      <w:rFonts w:ascii="Arial" w:hAnsi="Arial" w:cs="Arial"/>
      <w:b w:val="0"/>
      <w:i w:val="0"/>
      <w:sz w:val="22"/>
      <w:vertAlign w:val="superscript"/>
    </w:rPr>
  </w:style>
  <w:style w:type="character" w:styleId="EndnoteReference">
    <w:name w:val="endnote reference"/>
    <w:semiHidden/>
    <w:rPr>
      <w:rFonts w:ascii="Arial" w:hAnsi="Arial" w:cs="Arial"/>
      <w:b w:val="0"/>
      <w:i w:val="0"/>
      <w:sz w:val="22"/>
      <w:vertAlign w:val="superscript"/>
    </w:rPr>
  </w:style>
  <w:style w:type="character" w:styleId="Hyperlink">
    <w:name w:val="Hyperlink"/>
    <w:uiPriority w:val="99"/>
    <w:unhideWhenUsed/>
    <w:rsid w:val="00042961"/>
    <w:rPr>
      <w:color w:val="0000FF"/>
      <w:u w:val="single"/>
    </w:rPr>
  </w:style>
  <w:style w:type="paragraph" w:styleId="TOC1">
    <w:name w:val="toc 1"/>
    <w:next w:val="ASDEFCONNormal"/>
    <w:autoRedefine/>
    <w:uiPriority w:val="39"/>
    <w:rsid w:val="0004296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42961"/>
    <w:pPr>
      <w:spacing w:after="60"/>
      <w:ind w:left="1417" w:hanging="850"/>
    </w:pPr>
    <w:rPr>
      <w:rFonts w:ascii="Arial" w:hAnsi="Arial" w:cs="Arial"/>
      <w:szCs w:val="24"/>
    </w:rPr>
  </w:style>
  <w:style w:type="paragraph" w:styleId="TOC3">
    <w:name w:val="toc 3"/>
    <w:basedOn w:val="Normal"/>
    <w:next w:val="Normal"/>
    <w:autoRedefine/>
    <w:rsid w:val="00042961"/>
    <w:pPr>
      <w:spacing w:after="100"/>
      <w:ind w:left="400"/>
    </w:pPr>
  </w:style>
  <w:style w:type="paragraph" w:customStyle="1" w:styleId="Instruction">
    <w:name w:val="Instruction"/>
    <w:basedOn w:val="Normal"/>
    <w:semiHidden/>
    <w:rsid w:val="00EF48FC"/>
    <w:rPr>
      <w:vanish/>
      <w:color w:val="0000FF"/>
    </w:rPr>
  </w:style>
  <w:style w:type="paragraph" w:customStyle="1" w:styleId="TableNumberLevel5">
    <w:name w:val="Table: Number Level 5"/>
    <w:basedOn w:val="Normal"/>
    <w:semiHidden/>
    <w:rsid w:val="009C75D8"/>
    <w:pPr>
      <w:numPr>
        <w:ilvl w:val="4"/>
        <w:numId w:val="8"/>
      </w:numPr>
      <w:spacing w:after="60" w:line="240" w:lineRule="atLeast"/>
    </w:pPr>
    <w:rPr>
      <w:rFonts w:cs="Arial"/>
    </w:rPr>
  </w:style>
  <w:style w:type="paragraph" w:customStyle="1" w:styleId="TableNumberLevel6">
    <w:name w:val="Table: Number Level 6"/>
    <w:basedOn w:val="Normal"/>
    <w:semiHidden/>
    <w:rsid w:val="009C75D8"/>
    <w:pPr>
      <w:numPr>
        <w:ilvl w:val="5"/>
        <w:numId w:val="8"/>
      </w:numPr>
      <w:spacing w:after="60" w:line="240" w:lineRule="atLeast"/>
    </w:pPr>
    <w:rPr>
      <w:rFonts w:cs="Arial"/>
    </w:rPr>
  </w:style>
  <w:style w:type="paragraph" w:customStyle="1" w:styleId="TableNumberLevel7">
    <w:name w:val="Table: Number Level 7"/>
    <w:basedOn w:val="Normal"/>
    <w:semiHidden/>
    <w:rsid w:val="009C75D8"/>
    <w:pPr>
      <w:numPr>
        <w:ilvl w:val="6"/>
        <w:numId w:val="8"/>
      </w:numPr>
      <w:spacing w:after="60" w:line="240" w:lineRule="atLeast"/>
    </w:pPr>
    <w:rPr>
      <w:rFonts w:cs="Arial"/>
    </w:rPr>
  </w:style>
  <w:style w:type="paragraph" w:customStyle="1" w:styleId="TableNumberLevel8">
    <w:name w:val="Table: Number Level 8"/>
    <w:basedOn w:val="Normal"/>
    <w:semiHidden/>
    <w:rsid w:val="009C75D8"/>
    <w:pPr>
      <w:numPr>
        <w:ilvl w:val="7"/>
        <w:numId w:val="8"/>
      </w:numPr>
      <w:spacing w:after="60" w:line="240" w:lineRule="atLeast"/>
    </w:pPr>
    <w:rPr>
      <w:rFonts w:cs="Arial"/>
    </w:rPr>
  </w:style>
  <w:style w:type="paragraph" w:customStyle="1" w:styleId="TableNumberLevel9">
    <w:name w:val="Table: Number Level 9"/>
    <w:basedOn w:val="Normal"/>
    <w:semiHidden/>
    <w:rsid w:val="009C75D8"/>
    <w:pPr>
      <w:numPr>
        <w:ilvl w:val="8"/>
        <w:numId w:val="8"/>
      </w:numPr>
      <w:spacing w:after="60" w:line="240" w:lineRule="atLeast"/>
    </w:pPr>
    <w:rPr>
      <w:rFonts w:cs="Arial"/>
    </w:rPr>
  </w:style>
  <w:style w:type="paragraph" w:customStyle="1" w:styleId="TableDashEm">
    <w:name w:val="Table: Dash: Em"/>
    <w:basedOn w:val="Normal"/>
    <w:semiHidden/>
    <w:rsid w:val="009C75D8"/>
    <w:pPr>
      <w:numPr>
        <w:numId w:val="9"/>
      </w:numPr>
      <w:spacing w:after="60" w:line="240" w:lineRule="atLeast"/>
    </w:pPr>
    <w:rPr>
      <w:rFonts w:cs="Arial"/>
    </w:rPr>
  </w:style>
  <w:style w:type="paragraph" w:customStyle="1" w:styleId="TableDashEn2">
    <w:name w:val="Table: Dash: En 2"/>
    <w:basedOn w:val="Normal"/>
    <w:semiHidden/>
    <w:rsid w:val="009C75D8"/>
    <w:pPr>
      <w:numPr>
        <w:ilvl w:val="3"/>
        <w:numId w:val="9"/>
      </w:numPr>
      <w:spacing w:after="60" w:line="240" w:lineRule="atLeast"/>
    </w:pPr>
    <w:rPr>
      <w:rFonts w:cs="Arial"/>
    </w:rPr>
  </w:style>
  <w:style w:type="paragraph" w:customStyle="1" w:styleId="TableDashEn3">
    <w:name w:val="Table: Dash: En 3"/>
    <w:basedOn w:val="Normal"/>
    <w:semiHidden/>
    <w:rsid w:val="009C75D8"/>
    <w:pPr>
      <w:numPr>
        <w:ilvl w:val="4"/>
        <w:numId w:val="9"/>
      </w:numPr>
      <w:spacing w:after="60" w:line="240" w:lineRule="atLeast"/>
    </w:pPr>
    <w:rPr>
      <w:rFonts w:cs="Arial"/>
    </w:rPr>
  </w:style>
  <w:style w:type="paragraph" w:customStyle="1" w:styleId="TableDashEn4">
    <w:name w:val="Table: Dash: En 4"/>
    <w:basedOn w:val="Normal"/>
    <w:semiHidden/>
    <w:rsid w:val="009C75D8"/>
    <w:pPr>
      <w:numPr>
        <w:ilvl w:val="5"/>
        <w:numId w:val="9"/>
      </w:numPr>
      <w:spacing w:after="60" w:line="240" w:lineRule="atLeast"/>
    </w:pPr>
    <w:rPr>
      <w:rFonts w:cs="Arial"/>
    </w:rPr>
  </w:style>
  <w:style w:type="paragraph" w:customStyle="1" w:styleId="TableDashEn5">
    <w:name w:val="Table: Dash: En 5"/>
    <w:basedOn w:val="Normal"/>
    <w:semiHidden/>
    <w:rsid w:val="009C75D8"/>
    <w:pPr>
      <w:numPr>
        <w:ilvl w:val="6"/>
        <w:numId w:val="9"/>
      </w:numPr>
      <w:spacing w:after="60" w:line="240" w:lineRule="atLeast"/>
    </w:pPr>
    <w:rPr>
      <w:rFonts w:cs="Arial"/>
    </w:rPr>
  </w:style>
  <w:style w:type="paragraph" w:customStyle="1" w:styleId="TableDashEn6">
    <w:name w:val="Table: Dash: En 6"/>
    <w:basedOn w:val="Normal"/>
    <w:semiHidden/>
    <w:rsid w:val="009C75D8"/>
    <w:pPr>
      <w:numPr>
        <w:ilvl w:val="7"/>
        <w:numId w:val="9"/>
      </w:numPr>
      <w:spacing w:after="60" w:line="240" w:lineRule="atLeast"/>
    </w:pPr>
    <w:rPr>
      <w:rFonts w:cs="Arial"/>
    </w:rPr>
  </w:style>
  <w:style w:type="paragraph" w:customStyle="1" w:styleId="TableDashEn7">
    <w:name w:val="Table: Dash: En 7"/>
    <w:basedOn w:val="Normal"/>
    <w:semiHidden/>
    <w:rsid w:val="009C75D8"/>
    <w:pPr>
      <w:numPr>
        <w:ilvl w:val="8"/>
        <w:numId w:val="9"/>
      </w:numPr>
      <w:spacing w:after="60" w:line="240" w:lineRule="atLeast"/>
    </w:pPr>
    <w:rPr>
      <w:rFonts w:cs="Arial"/>
    </w:rPr>
  </w:style>
  <w:style w:type="paragraph" w:customStyle="1" w:styleId="TableIndentHanging">
    <w:name w:val="Table: Indent: Hanging"/>
    <w:basedOn w:val="Normal"/>
    <w:semiHidden/>
    <w:rsid w:val="009C75D8"/>
    <w:pPr>
      <w:numPr>
        <w:numId w:val="10"/>
      </w:numPr>
      <w:tabs>
        <w:tab w:val="left" w:pos="283"/>
      </w:tabs>
      <w:spacing w:after="60" w:line="240" w:lineRule="atLeast"/>
    </w:pPr>
    <w:rPr>
      <w:rFonts w:cs="Arial"/>
    </w:rPr>
  </w:style>
  <w:style w:type="paragraph" w:customStyle="1" w:styleId="TableIndentHanging2">
    <w:name w:val="Table: Indent: Hanging 2"/>
    <w:basedOn w:val="Normal"/>
    <w:semiHidden/>
    <w:rsid w:val="009C75D8"/>
    <w:pPr>
      <w:numPr>
        <w:ilvl w:val="2"/>
        <w:numId w:val="10"/>
      </w:numPr>
      <w:tabs>
        <w:tab w:val="left" w:pos="567"/>
      </w:tabs>
      <w:spacing w:after="60" w:line="240" w:lineRule="atLeast"/>
    </w:pPr>
    <w:rPr>
      <w:rFonts w:cs="Arial"/>
    </w:rPr>
  </w:style>
  <w:style w:type="paragraph" w:customStyle="1" w:styleId="TableIndentHanging3">
    <w:name w:val="Table: Indent: Hanging 3"/>
    <w:basedOn w:val="Normal"/>
    <w:semiHidden/>
    <w:rsid w:val="009C75D8"/>
    <w:pPr>
      <w:numPr>
        <w:ilvl w:val="3"/>
        <w:numId w:val="10"/>
      </w:numPr>
      <w:tabs>
        <w:tab w:val="left" w:pos="850"/>
      </w:tabs>
      <w:spacing w:after="60" w:line="240" w:lineRule="atLeast"/>
    </w:pPr>
    <w:rPr>
      <w:rFonts w:cs="Arial"/>
    </w:rPr>
  </w:style>
  <w:style w:type="paragraph" w:customStyle="1" w:styleId="TableIndentHanging4">
    <w:name w:val="Table: Indent: Hanging 4"/>
    <w:basedOn w:val="Normal"/>
    <w:semiHidden/>
    <w:rsid w:val="009C75D8"/>
    <w:pPr>
      <w:numPr>
        <w:ilvl w:val="4"/>
        <w:numId w:val="10"/>
      </w:numPr>
      <w:tabs>
        <w:tab w:val="left" w:pos="1134"/>
      </w:tabs>
      <w:spacing w:after="60" w:line="240" w:lineRule="atLeast"/>
    </w:pPr>
    <w:rPr>
      <w:rFonts w:cs="Arial"/>
    </w:rPr>
  </w:style>
  <w:style w:type="paragraph" w:customStyle="1" w:styleId="TableIndentHanging5">
    <w:name w:val="Table: Indent: Hanging 5"/>
    <w:basedOn w:val="Normal"/>
    <w:semiHidden/>
    <w:rsid w:val="009C75D8"/>
    <w:pPr>
      <w:numPr>
        <w:ilvl w:val="5"/>
        <w:numId w:val="10"/>
      </w:numPr>
      <w:tabs>
        <w:tab w:val="left" w:pos="1417"/>
      </w:tabs>
      <w:spacing w:after="60" w:line="240" w:lineRule="atLeast"/>
    </w:pPr>
    <w:rPr>
      <w:rFonts w:cs="Arial"/>
    </w:rPr>
  </w:style>
  <w:style w:type="paragraph" w:customStyle="1" w:styleId="TableIndentHanging6">
    <w:name w:val="Table: Indent: Hanging 6"/>
    <w:basedOn w:val="Normal"/>
    <w:semiHidden/>
    <w:rsid w:val="009C75D8"/>
    <w:pPr>
      <w:numPr>
        <w:ilvl w:val="6"/>
        <w:numId w:val="10"/>
      </w:numPr>
      <w:tabs>
        <w:tab w:val="left" w:pos="1701"/>
      </w:tabs>
      <w:spacing w:after="60" w:line="240" w:lineRule="atLeast"/>
    </w:pPr>
    <w:rPr>
      <w:rFonts w:cs="Arial"/>
    </w:rPr>
  </w:style>
  <w:style w:type="paragraph" w:customStyle="1" w:styleId="TableIndentHanging7">
    <w:name w:val="Table: Indent: Hanging 7"/>
    <w:basedOn w:val="Normal"/>
    <w:semiHidden/>
    <w:rsid w:val="009C75D8"/>
    <w:pPr>
      <w:numPr>
        <w:ilvl w:val="7"/>
        <w:numId w:val="10"/>
      </w:numPr>
      <w:tabs>
        <w:tab w:val="left" w:pos="1984"/>
      </w:tabs>
      <w:spacing w:after="60" w:line="240" w:lineRule="atLeast"/>
    </w:pPr>
    <w:rPr>
      <w:rFonts w:cs="Arial"/>
    </w:rPr>
  </w:style>
  <w:style w:type="paragraph" w:customStyle="1" w:styleId="TableIndentHanging8">
    <w:name w:val="Table: Indent: Hanging 8"/>
    <w:basedOn w:val="Normal"/>
    <w:semiHidden/>
    <w:rsid w:val="009C75D8"/>
    <w:pPr>
      <w:numPr>
        <w:ilvl w:val="8"/>
        <w:numId w:val="10"/>
      </w:numPr>
      <w:tabs>
        <w:tab w:val="left" w:pos="2268"/>
      </w:tabs>
      <w:spacing w:after="60" w:line="240" w:lineRule="atLeast"/>
    </w:pPr>
    <w:rPr>
      <w:rFonts w:cs="Arial"/>
    </w:rPr>
  </w:style>
  <w:style w:type="paragraph" w:customStyle="1" w:styleId="TableIndentFull">
    <w:name w:val="Table: Indent: Full"/>
    <w:basedOn w:val="Normal"/>
    <w:semiHidden/>
    <w:rsid w:val="009C75D8"/>
    <w:pPr>
      <w:numPr>
        <w:numId w:val="11"/>
      </w:numPr>
      <w:spacing w:after="60" w:line="240" w:lineRule="atLeast"/>
    </w:pPr>
    <w:rPr>
      <w:rFonts w:cs="Arial"/>
    </w:rPr>
  </w:style>
  <w:style w:type="paragraph" w:customStyle="1" w:styleId="TableIndentFull2">
    <w:name w:val="Table: Indent: Full 2"/>
    <w:basedOn w:val="Normal"/>
    <w:semiHidden/>
    <w:rsid w:val="009C75D8"/>
    <w:pPr>
      <w:numPr>
        <w:ilvl w:val="2"/>
        <w:numId w:val="11"/>
      </w:numPr>
      <w:spacing w:after="60" w:line="240" w:lineRule="atLeast"/>
    </w:pPr>
    <w:rPr>
      <w:rFonts w:cs="Arial"/>
    </w:rPr>
  </w:style>
  <w:style w:type="paragraph" w:customStyle="1" w:styleId="TableIndentFull3">
    <w:name w:val="Table: Indent: Full 3"/>
    <w:basedOn w:val="Normal"/>
    <w:semiHidden/>
    <w:rsid w:val="009C75D8"/>
    <w:pPr>
      <w:numPr>
        <w:ilvl w:val="3"/>
        <w:numId w:val="11"/>
      </w:numPr>
      <w:spacing w:after="60" w:line="240" w:lineRule="atLeast"/>
    </w:pPr>
    <w:rPr>
      <w:rFonts w:cs="Arial"/>
    </w:rPr>
  </w:style>
  <w:style w:type="paragraph" w:customStyle="1" w:styleId="TableIndentFull4">
    <w:name w:val="Table: Indent: Full 4"/>
    <w:basedOn w:val="Normal"/>
    <w:semiHidden/>
    <w:rsid w:val="009C75D8"/>
    <w:pPr>
      <w:numPr>
        <w:ilvl w:val="4"/>
        <w:numId w:val="11"/>
      </w:numPr>
      <w:spacing w:after="60" w:line="240" w:lineRule="atLeast"/>
    </w:pPr>
    <w:rPr>
      <w:rFonts w:cs="Arial"/>
    </w:rPr>
  </w:style>
  <w:style w:type="paragraph" w:customStyle="1" w:styleId="TableIndentFull5">
    <w:name w:val="Table: Indent: Full 5"/>
    <w:basedOn w:val="Normal"/>
    <w:semiHidden/>
    <w:rsid w:val="009C75D8"/>
    <w:pPr>
      <w:numPr>
        <w:ilvl w:val="5"/>
        <w:numId w:val="11"/>
      </w:numPr>
      <w:spacing w:after="60" w:line="240" w:lineRule="atLeast"/>
    </w:pPr>
    <w:rPr>
      <w:rFonts w:cs="Arial"/>
    </w:rPr>
  </w:style>
  <w:style w:type="paragraph" w:customStyle="1" w:styleId="TableIndentFull6">
    <w:name w:val="Table: Indent: Full 6"/>
    <w:basedOn w:val="Normal"/>
    <w:semiHidden/>
    <w:rsid w:val="009C75D8"/>
    <w:pPr>
      <w:numPr>
        <w:ilvl w:val="6"/>
        <w:numId w:val="11"/>
      </w:numPr>
      <w:tabs>
        <w:tab w:val="clear" w:pos="1701"/>
      </w:tabs>
      <w:spacing w:after="60" w:line="240" w:lineRule="atLeast"/>
      <w:ind w:left="2520" w:hanging="360"/>
    </w:pPr>
    <w:rPr>
      <w:rFonts w:cs="Arial"/>
    </w:rPr>
  </w:style>
  <w:style w:type="paragraph" w:customStyle="1" w:styleId="TableIndentFull7">
    <w:name w:val="Table: Indent: Full 7"/>
    <w:basedOn w:val="Normal"/>
    <w:semiHidden/>
    <w:rsid w:val="009C75D8"/>
    <w:pPr>
      <w:numPr>
        <w:ilvl w:val="7"/>
        <w:numId w:val="11"/>
      </w:numPr>
      <w:spacing w:after="60" w:line="240" w:lineRule="atLeast"/>
    </w:pPr>
    <w:rPr>
      <w:rFonts w:cs="Arial"/>
    </w:rPr>
  </w:style>
  <w:style w:type="paragraph" w:customStyle="1" w:styleId="TableIndentFull8">
    <w:name w:val="Table: Indent: Full 8"/>
    <w:basedOn w:val="Normal"/>
    <w:semiHidden/>
    <w:rsid w:val="009C75D8"/>
    <w:pPr>
      <w:numPr>
        <w:ilvl w:val="8"/>
        <w:numId w:val="11"/>
      </w:numPr>
      <w:spacing w:after="60" w:line="240" w:lineRule="atLeast"/>
    </w:pPr>
    <w:rPr>
      <w:rFonts w:cs="Arial"/>
    </w:rPr>
  </w:style>
  <w:style w:type="paragraph" w:customStyle="1" w:styleId="TableNumberedList1">
    <w:name w:val="Table: Numbered List: 1)"/>
    <w:basedOn w:val="Normal"/>
    <w:semiHidden/>
    <w:rsid w:val="009C75D8"/>
    <w:pPr>
      <w:numPr>
        <w:numId w:val="12"/>
      </w:numPr>
      <w:spacing w:after="60" w:line="240" w:lineRule="atLeast"/>
    </w:pPr>
    <w:rPr>
      <w:rFonts w:cs="Arial"/>
    </w:rPr>
  </w:style>
  <w:style w:type="paragraph" w:customStyle="1" w:styleId="TableNumberedList12">
    <w:name w:val="Table: Numbered List: 1) 2"/>
    <w:basedOn w:val="Normal"/>
    <w:semiHidden/>
    <w:rsid w:val="009C75D8"/>
    <w:pPr>
      <w:numPr>
        <w:ilvl w:val="2"/>
        <w:numId w:val="12"/>
      </w:numPr>
      <w:spacing w:after="60" w:line="240" w:lineRule="atLeast"/>
    </w:pPr>
    <w:rPr>
      <w:rFonts w:cs="Arial"/>
    </w:rPr>
  </w:style>
  <w:style w:type="paragraph" w:customStyle="1" w:styleId="TableNumberedList13">
    <w:name w:val="Table: Numbered List: 1) 3"/>
    <w:basedOn w:val="Normal"/>
    <w:semiHidden/>
    <w:rsid w:val="009C75D8"/>
    <w:pPr>
      <w:numPr>
        <w:ilvl w:val="3"/>
        <w:numId w:val="12"/>
      </w:numPr>
      <w:spacing w:after="60" w:line="240" w:lineRule="atLeast"/>
    </w:pPr>
    <w:rPr>
      <w:rFonts w:cs="Arial"/>
    </w:rPr>
  </w:style>
  <w:style w:type="paragraph" w:customStyle="1" w:styleId="TableNumberedList14">
    <w:name w:val="Table: Numbered List: 1) 4"/>
    <w:basedOn w:val="Normal"/>
    <w:semiHidden/>
    <w:rsid w:val="009C75D8"/>
    <w:pPr>
      <w:numPr>
        <w:ilvl w:val="4"/>
        <w:numId w:val="12"/>
      </w:numPr>
      <w:spacing w:after="60" w:line="240" w:lineRule="atLeast"/>
    </w:pPr>
    <w:rPr>
      <w:rFonts w:cs="Arial"/>
    </w:rPr>
  </w:style>
  <w:style w:type="paragraph" w:customStyle="1" w:styleId="TableNumberedList15">
    <w:name w:val="Table: Numbered List: 1) 5"/>
    <w:basedOn w:val="Normal"/>
    <w:semiHidden/>
    <w:rsid w:val="009C75D8"/>
    <w:pPr>
      <w:numPr>
        <w:ilvl w:val="5"/>
        <w:numId w:val="12"/>
      </w:numPr>
      <w:spacing w:after="60" w:line="240" w:lineRule="atLeast"/>
    </w:pPr>
    <w:rPr>
      <w:rFonts w:cs="Arial"/>
    </w:rPr>
  </w:style>
  <w:style w:type="paragraph" w:customStyle="1" w:styleId="TableNumberedList16">
    <w:name w:val="Table: Numbered List: 1) 6"/>
    <w:basedOn w:val="Normal"/>
    <w:semiHidden/>
    <w:rsid w:val="009C75D8"/>
    <w:pPr>
      <w:numPr>
        <w:ilvl w:val="6"/>
        <w:numId w:val="12"/>
      </w:numPr>
      <w:spacing w:after="60" w:line="240" w:lineRule="atLeast"/>
    </w:pPr>
    <w:rPr>
      <w:rFonts w:cs="Arial"/>
    </w:rPr>
  </w:style>
  <w:style w:type="paragraph" w:customStyle="1" w:styleId="TableNumberedList17">
    <w:name w:val="Table: Numbered List: 1) 7"/>
    <w:basedOn w:val="Normal"/>
    <w:semiHidden/>
    <w:rsid w:val="009C75D8"/>
    <w:pPr>
      <w:numPr>
        <w:ilvl w:val="7"/>
        <w:numId w:val="12"/>
      </w:numPr>
      <w:spacing w:after="60" w:line="240" w:lineRule="atLeast"/>
    </w:pPr>
    <w:rPr>
      <w:rFonts w:cs="Arial"/>
    </w:rPr>
  </w:style>
  <w:style w:type="paragraph" w:customStyle="1" w:styleId="TableNumberedList18">
    <w:name w:val="Table: Numbered List: 1) 8"/>
    <w:basedOn w:val="Normal"/>
    <w:semiHidden/>
    <w:rsid w:val="009C75D8"/>
    <w:pPr>
      <w:numPr>
        <w:ilvl w:val="8"/>
        <w:numId w:val="12"/>
      </w:numPr>
      <w:spacing w:after="60" w:line="240" w:lineRule="atLeast"/>
    </w:pPr>
    <w:rPr>
      <w:rFonts w:cs="Arial"/>
    </w:rPr>
  </w:style>
  <w:style w:type="paragraph" w:customStyle="1" w:styleId="TableNumberedLista">
    <w:name w:val="Table: Numbered List: a)"/>
    <w:basedOn w:val="Normal"/>
    <w:semiHidden/>
    <w:rsid w:val="009C75D8"/>
    <w:pPr>
      <w:numPr>
        <w:numId w:val="13"/>
      </w:numPr>
      <w:spacing w:after="60" w:line="240" w:lineRule="atLeast"/>
    </w:pPr>
    <w:rPr>
      <w:rFonts w:cs="Arial"/>
    </w:rPr>
  </w:style>
  <w:style w:type="paragraph" w:customStyle="1" w:styleId="TableNumberedLista2">
    <w:name w:val="Table: Numbered List: a) 2"/>
    <w:basedOn w:val="Normal"/>
    <w:semiHidden/>
    <w:rsid w:val="009C75D8"/>
    <w:pPr>
      <w:numPr>
        <w:ilvl w:val="2"/>
        <w:numId w:val="13"/>
      </w:numPr>
      <w:spacing w:after="60" w:line="240" w:lineRule="atLeast"/>
    </w:pPr>
    <w:rPr>
      <w:rFonts w:cs="Arial"/>
    </w:rPr>
  </w:style>
  <w:style w:type="paragraph" w:customStyle="1" w:styleId="TableNumberedLista4">
    <w:name w:val="Table: Numbered List: a) 4"/>
    <w:basedOn w:val="Normal"/>
    <w:semiHidden/>
    <w:rsid w:val="009C75D8"/>
    <w:pPr>
      <w:numPr>
        <w:ilvl w:val="4"/>
        <w:numId w:val="13"/>
      </w:numPr>
      <w:spacing w:after="60" w:line="240" w:lineRule="atLeast"/>
    </w:pPr>
    <w:rPr>
      <w:rFonts w:cs="Arial"/>
    </w:rPr>
  </w:style>
  <w:style w:type="paragraph" w:customStyle="1" w:styleId="TableNumberedLista5">
    <w:name w:val="Table: Numbered List: a) 5"/>
    <w:basedOn w:val="Normal"/>
    <w:semiHidden/>
    <w:rsid w:val="009C75D8"/>
    <w:pPr>
      <w:numPr>
        <w:ilvl w:val="5"/>
        <w:numId w:val="13"/>
      </w:numPr>
      <w:spacing w:after="60" w:line="240" w:lineRule="atLeast"/>
    </w:pPr>
    <w:rPr>
      <w:rFonts w:cs="Arial"/>
    </w:rPr>
  </w:style>
  <w:style w:type="paragraph" w:customStyle="1" w:styleId="TableNumberedLista6">
    <w:name w:val="Table: Numbered List: a) 6"/>
    <w:basedOn w:val="Normal"/>
    <w:semiHidden/>
    <w:rsid w:val="009C75D8"/>
    <w:pPr>
      <w:numPr>
        <w:ilvl w:val="6"/>
        <w:numId w:val="13"/>
      </w:numPr>
      <w:spacing w:after="60" w:line="240" w:lineRule="atLeast"/>
    </w:pPr>
    <w:rPr>
      <w:rFonts w:cs="Arial"/>
    </w:rPr>
  </w:style>
  <w:style w:type="paragraph" w:customStyle="1" w:styleId="TableNumberedLista7">
    <w:name w:val="Table: Numbered List: a) 7"/>
    <w:basedOn w:val="Normal"/>
    <w:semiHidden/>
    <w:rsid w:val="009C75D8"/>
    <w:pPr>
      <w:numPr>
        <w:ilvl w:val="7"/>
        <w:numId w:val="13"/>
      </w:numPr>
      <w:spacing w:after="60" w:line="240" w:lineRule="atLeast"/>
    </w:pPr>
    <w:rPr>
      <w:rFonts w:cs="Arial"/>
    </w:rPr>
  </w:style>
  <w:style w:type="paragraph" w:customStyle="1" w:styleId="TableNumberedLista8">
    <w:name w:val="Table: Numbered List: a) 8"/>
    <w:basedOn w:val="Normal"/>
    <w:semiHidden/>
    <w:rsid w:val="009C75D8"/>
    <w:pPr>
      <w:numPr>
        <w:ilvl w:val="8"/>
        <w:numId w:val="13"/>
      </w:numPr>
      <w:spacing w:after="60" w:line="240" w:lineRule="atLeast"/>
    </w:pPr>
    <w:rPr>
      <w:rFonts w:cs="Arial"/>
    </w:rPr>
  </w:style>
  <w:style w:type="paragraph" w:customStyle="1" w:styleId="Subrand">
    <w:name w:val="Subrand"/>
    <w:semiHidden/>
    <w:pPr>
      <w:spacing w:line="200" w:lineRule="atLeast"/>
      <w:jc w:val="right"/>
    </w:pPr>
    <w:rPr>
      <w:rFonts w:ascii="Arial" w:hAnsi="Arial" w:cs="Arial"/>
      <w:b/>
      <w:i/>
      <w:szCs w:val="22"/>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TOC4">
    <w:name w:val="toc 4"/>
    <w:basedOn w:val="Normal"/>
    <w:next w:val="Normal"/>
    <w:autoRedefine/>
    <w:rsid w:val="00042961"/>
    <w:pPr>
      <w:spacing w:after="100"/>
      <w:ind w:left="600"/>
    </w:pPr>
  </w:style>
  <w:style w:type="paragraph" w:styleId="TOC5">
    <w:name w:val="toc 5"/>
    <w:basedOn w:val="Normal"/>
    <w:next w:val="Normal"/>
    <w:autoRedefine/>
    <w:rsid w:val="00042961"/>
    <w:pPr>
      <w:spacing w:after="100"/>
      <w:ind w:left="800"/>
    </w:pPr>
  </w:style>
  <w:style w:type="paragraph" w:styleId="BalloonText">
    <w:name w:val="Balloon Text"/>
    <w:basedOn w:val="Normal"/>
    <w:semiHidden/>
    <w:rsid w:val="0006747F"/>
    <w:rPr>
      <w:rFonts w:ascii="Tahoma" w:hAnsi="Tahoma" w:cs="Tahoma"/>
      <w:sz w:val="16"/>
      <w:szCs w:val="16"/>
    </w:rPr>
  </w:style>
  <w:style w:type="paragraph" w:styleId="CommentSubject">
    <w:name w:val="annotation subject"/>
    <w:basedOn w:val="CommentText"/>
    <w:next w:val="CommentText"/>
    <w:semiHidden/>
    <w:rsid w:val="00DD1E17"/>
    <w:rPr>
      <w:b/>
      <w:bCs/>
      <w:szCs w:val="20"/>
    </w:rPr>
  </w:style>
  <w:style w:type="table" w:styleId="TableGrid">
    <w:name w:val="Table Grid"/>
    <w:basedOn w:val="TableNormal"/>
    <w:rsid w:val="0060598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05980"/>
  </w:style>
  <w:style w:type="paragraph" w:customStyle="1" w:styleId="Style1">
    <w:name w:val="Style1"/>
    <w:basedOn w:val="Heading4"/>
    <w:rsid w:val="00605980"/>
    <w:pPr>
      <w:numPr>
        <w:ilvl w:val="0"/>
        <w:numId w:val="0"/>
      </w:numPr>
    </w:pPr>
    <w:rPr>
      <w:b w:val="0"/>
    </w:rPr>
  </w:style>
  <w:style w:type="paragraph" w:customStyle="1" w:styleId="SP6151605">
    <w:name w:val="SP.6.151605"/>
    <w:basedOn w:val="Normal"/>
    <w:next w:val="Normal"/>
    <w:rsid w:val="00F137F5"/>
    <w:pPr>
      <w:autoSpaceDE w:val="0"/>
      <w:autoSpaceDN w:val="0"/>
      <w:adjustRightInd w:val="0"/>
    </w:pPr>
    <w:rPr>
      <w:sz w:val="24"/>
    </w:rPr>
  </w:style>
  <w:style w:type="character" w:customStyle="1" w:styleId="SC6416">
    <w:name w:val="SC.6.416"/>
    <w:rsid w:val="00F137F5"/>
    <w:rPr>
      <w:rFonts w:cs="Arial"/>
      <w:color w:val="000000"/>
      <w:sz w:val="20"/>
      <w:szCs w:val="20"/>
    </w:rPr>
  </w:style>
  <w:style w:type="paragraph" w:customStyle="1" w:styleId="Clause">
    <w:name w:val="Clause"/>
    <w:basedOn w:val="Normal"/>
    <w:next w:val="Normal"/>
    <w:rsid w:val="00F137F5"/>
    <w:pPr>
      <w:jc w:val="right"/>
    </w:pPr>
    <w:rPr>
      <w:i/>
    </w:rPr>
  </w:style>
  <w:style w:type="character" w:customStyle="1" w:styleId="SC3436">
    <w:name w:val="SC.3.436"/>
    <w:rsid w:val="00B74851"/>
    <w:rPr>
      <w:rFonts w:cs="Arial"/>
      <w:color w:val="000000"/>
      <w:sz w:val="20"/>
      <w:szCs w:val="20"/>
    </w:rPr>
  </w:style>
  <w:style w:type="numbering" w:customStyle="1" w:styleId="Level">
    <w:name w:val="Level"/>
    <w:rsid w:val="00AA6354"/>
    <w:pPr>
      <w:numPr>
        <w:numId w:val="17"/>
      </w:numPr>
    </w:pPr>
  </w:style>
  <w:style w:type="paragraph" w:customStyle="1" w:styleId="TextLevel3">
    <w:name w:val="Text Level 3"/>
    <w:basedOn w:val="Normal"/>
    <w:rsid w:val="00E23466"/>
    <w:pPr>
      <w:numPr>
        <w:ilvl w:val="2"/>
        <w:numId w:val="18"/>
      </w:numPr>
    </w:pPr>
  </w:style>
  <w:style w:type="paragraph" w:customStyle="1" w:styleId="TextLevel5">
    <w:name w:val="Text Level 5"/>
    <w:basedOn w:val="Normal"/>
    <w:rsid w:val="00E23466"/>
    <w:pPr>
      <w:numPr>
        <w:ilvl w:val="8"/>
        <w:numId w:val="18"/>
      </w:numPr>
    </w:pPr>
  </w:style>
  <w:style w:type="paragraph" w:customStyle="1" w:styleId="subpara">
    <w:name w:val="sub para"/>
    <w:basedOn w:val="Normal"/>
    <w:rsid w:val="00E23466"/>
    <w:pPr>
      <w:numPr>
        <w:numId w:val="19"/>
      </w:numPr>
      <w:tabs>
        <w:tab w:val="left" w:pos="1418"/>
      </w:tabs>
    </w:pPr>
    <w:rPr>
      <w:lang w:val="en-US"/>
    </w:rPr>
  </w:style>
  <w:style w:type="paragraph" w:customStyle="1" w:styleId="Options">
    <w:name w:val="Options"/>
    <w:basedOn w:val="Normal"/>
    <w:next w:val="Normal"/>
    <w:rsid w:val="00E23466"/>
    <w:pPr>
      <w:widowControl w:val="0"/>
    </w:pPr>
    <w:rPr>
      <w:b/>
      <w:i/>
      <w:szCs w:val="20"/>
      <w:lang w:val="en-US"/>
    </w:rPr>
  </w:style>
  <w:style w:type="character" w:customStyle="1" w:styleId="SC3416">
    <w:name w:val="SC.3.416"/>
    <w:rsid w:val="00E23466"/>
    <w:rPr>
      <w:rFonts w:cs="Arial"/>
      <w:b/>
      <w:bCs/>
      <w:color w:val="000000"/>
      <w:sz w:val="20"/>
      <w:szCs w:val="20"/>
    </w:rPr>
  </w:style>
  <w:style w:type="paragraph" w:customStyle="1" w:styleId="TextLevel2">
    <w:name w:val="Text Level 2"/>
    <w:basedOn w:val="Normal"/>
    <w:rsid w:val="00E23466"/>
    <w:pPr>
      <w:numPr>
        <w:ilvl w:val="1"/>
        <w:numId w:val="20"/>
      </w:numPr>
    </w:pPr>
  </w:style>
  <w:style w:type="paragraph" w:customStyle="1" w:styleId="spara">
    <w:name w:val="spara"/>
    <w:next w:val="Normal"/>
    <w:rsid w:val="00E23466"/>
    <w:pPr>
      <w:numPr>
        <w:ilvl w:val="2"/>
        <w:numId w:val="20"/>
      </w:numPr>
      <w:spacing w:after="120"/>
      <w:jc w:val="both"/>
    </w:pPr>
    <w:rPr>
      <w:rFonts w:ascii="Arial" w:hAnsi="Arial"/>
      <w:lang w:eastAsia="en-US"/>
    </w:rPr>
  </w:style>
  <w:style w:type="paragraph" w:customStyle="1" w:styleId="sspara">
    <w:name w:val="sspara"/>
    <w:next w:val="Normal"/>
    <w:rsid w:val="00E23466"/>
    <w:pPr>
      <w:numPr>
        <w:ilvl w:val="3"/>
        <w:numId w:val="20"/>
      </w:numPr>
      <w:tabs>
        <w:tab w:val="left" w:pos="1980"/>
      </w:tabs>
      <w:spacing w:after="120"/>
    </w:pPr>
    <w:rPr>
      <w:rFonts w:ascii="Arial" w:hAnsi="Arial"/>
      <w:lang w:eastAsia="en-US"/>
    </w:rPr>
  </w:style>
  <w:style w:type="paragraph" w:customStyle="1" w:styleId="Indentlist">
    <w:name w:val="Indent list"/>
    <w:basedOn w:val="Normal"/>
    <w:rsid w:val="00362FF4"/>
    <w:pPr>
      <w:numPr>
        <w:numId w:val="21"/>
      </w:numPr>
      <w:tabs>
        <w:tab w:val="left" w:pos="1701"/>
      </w:tabs>
    </w:pPr>
  </w:style>
  <w:style w:type="paragraph" w:customStyle="1" w:styleId="ITRPROJDES11">
    <w:name w:val="ITR PROJ DES 1.1"/>
    <w:basedOn w:val="Normal"/>
    <w:rsid w:val="00593E69"/>
    <w:pPr>
      <w:keepNext/>
      <w:keepLines/>
      <w:numPr>
        <w:ilvl w:val="1"/>
        <w:numId w:val="22"/>
      </w:numPr>
      <w:spacing w:before="200" w:after="0"/>
      <w:outlineLvl w:val="1"/>
    </w:pPr>
    <w:rPr>
      <w:rFonts w:ascii="Times New Roman" w:hAnsi="Times New Roman"/>
      <w:bCs/>
      <w:sz w:val="26"/>
      <w:szCs w:val="26"/>
    </w:rPr>
  </w:style>
  <w:style w:type="paragraph" w:customStyle="1" w:styleId="ASDEFCONSublist">
    <w:name w:val="ASDEFCON Sub list"/>
    <w:basedOn w:val="Normal"/>
    <w:rsid w:val="00593E69"/>
    <w:pPr>
      <w:numPr>
        <w:ilvl w:val="5"/>
        <w:numId w:val="22"/>
      </w:numPr>
      <w:spacing w:before="240" w:after="60"/>
      <w:outlineLvl w:val="5"/>
    </w:pPr>
    <w:rPr>
      <w:rFonts w:ascii="Times New Roman" w:hAnsi="Times New Roman"/>
      <w:b/>
      <w:bCs/>
    </w:rPr>
  </w:style>
  <w:style w:type="character" w:styleId="FollowedHyperlink">
    <w:name w:val="FollowedHyperlink"/>
    <w:rsid w:val="00E05EFB"/>
    <w:rPr>
      <w:color w:val="800080"/>
      <w:u w:val="single"/>
    </w:rPr>
  </w:style>
  <w:style w:type="character" w:styleId="PageNumber">
    <w:name w:val="page number"/>
    <w:basedOn w:val="DefaultParagraphFont"/>
    <w:rsid w:val="001E6540"/>
  </w:style>
  <w:style w:type="character" w:customStyle="1" w:styleId="Heading4Char">
    <w:name w:val="Heading 4 Char"/>
    <w:semiHidden/>
    <w:locked/>
    <w:rsid w:val="00E53AA7"/>
    <w:rPr>
      <w:rFonts w:ascii="Calibri" w:hAnsi="Calibri"/>
      <w:b/>
      <w:bCs/>
      <w:sz w:val="28"/>
      <w:szCs w:val="28"/>
      <w:lang w:val="x-none" w:eastAsia="en-US" w:bidi="ar-SA"/>
    </w:rPr>
  </w:style>
  <w:style w:type="paragraph" w:customStyle="1" w:styleId="NumberLevel1">
    <w:name w:val="Number Level 1"/>
    <w:basedOn w:val="Normal"/>
    <w:rsid w:val="00A32DBE"/>
    <w:pPr>
      <w:tabs>
        <w:tab w:val="num" w:pos="360"/>
      </w:tabs>
      <w:spacing w:before="120"/>
      <w:ind w:left="284" w:hanging="284"/>
    </w:pPr>
    <w:rPr>
      <w:rFonts w:cs="Arial"/>
      <w:sz w:val="16"/>
    </w:rPr>
  </w:style>
  <w:style w:type="paragraph" w:customStyle="1" w:styleId="NumberLevel2">
    <w:name w:val="Number Level 2"/>
    <w:basedOn w:val="Normal"/>
    <w:rsid w:val="00A32DBE"/>
    <w:pPr>
      <w:tabs>
        <w:tab w:val="num" w:pos="0"/>
      </w:tabs>
      <w:spacing w:before="140" w:after="140" w:line="280" w:lineRule="atLeast"/>
      <w:ind w:hanging="709"/>
    </w:pPr>
    <w:rPr>
      <w:rFonts w:cs="Arial"/>
    </w:rPr>
  </w:style>
  <w:style w:type="paragraph" w:customStyle="1" w:styleId="NumberLevel3">
    <w:name w:val="Number Level 3"/>
    <w:basedOn w:val="Normal"/>
    <w:rsid w:val="00A32DBE"/>
    <w:pPr>
      <w:tabs>
        <w:tab w:val="num" w:pos="0"/>
      </w:tabs>
      <w:spacing w:before="140" w:after="140" w:line="280" w:lineRule="atLeast"/>
      <w:ind w:hanging="709"/>
    </w:pPr>
    <w:rPr>
      <w:rFonts w:cs="Arial"/>
    </w:rPr>
  </w:style>
  <w:style w:type="paragraph" w:customStyle="1" w:styleId="NumberLevel4">
    <w:name w:val="Number Level 4"/>
    <w:basedOn w:val="Normal"/>
    <w:rsid w:val="00A32DBE"/>
    <w:pPr>
      <w:tabs>
        <w:tab w:val="num" w:pos="425"/>
      </w:tabs>
      <w:spacing w:after="140" w:line="280" w:lineRule="atLeast"/>
      <w:ind w:left="425" w:hanging="425"/>
    </w:pPr>
    <w:rPr>
      <w:rFonts w:cs="Arial"/>
    </w:rPr>
  </w:style>
  <w:style w:type="paragraph" w:customStyle="1" w:styleId="IndentFull1">
    <w:name w:val="Indent: Full 1"/>
    <w:basedOn w:val="IndentFull"/>
    <w:rsid w:val="00A32DBE"/>
    <w:pPr>
      <w:numPr>
        <w:numId w:val="0"/>
      </w:numPr>
      <w:tabs>
        <w:tab w:val="num" w:pos="425"/>
      </w:tabs>
      <w:ind w:left="425"/>
    </w:pPr>
  </w:style>
  <w:style w:type="paragraph" w:customStyle="1" w:styleId="Recitals">
    <w:name w:val="Recitals"/>
    <w:basedOn w:val="Normal"/>
    <w:rsid w:val="002404B6"/>
    <w:pPr>
      <w:numPr>
        <w:numId w:val="23"/>
      </w:numPr>
    </w:pPr>
  </w:style>
  <w:style w:type="character" w:customStyle="1" w:styleId="CommentTextChar">
    <w:name w:val="Comment Text Char"/>
    <w:link w:val="CommentText"/>
    <w:uiPriority w:val="99"/>
    <w:semiHidden/>
    <w:locked/>
    <w:rsid w:val="002404B6"/>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042961"/>
    <w:pPr>
      <w:keepNext/>
      <w:keepLines/>
      <w:numPr>
        <w:ilvl w:val="1"/>
        <w:numId w:val="24"/>
      </w:numPr>
      <w:pBdr>
        <w:bottom w:val="single" w:sz="4" w:space="1" w:color="auto"/>
      </w:pBdr>
    </w:pPr>
    <w:rPr>
      <w:b/>
    </w:rPr>
  </w:style>
  <w:style w:type="paragraph" w:customStyle="1" w:styleId="ASDEFCONNormal">
    <w:name w:val="ASDEFCON Normal"/>
    <w:link w:val="ASDEFCONNormalChar"/>
    <w:rsid w:val="00042961"/>
    <w:pPr>
      <w:spacing w:after="120"/>
      <w:jc w:val="both"/>
    </w:pPr>
    <w:rPr>
      <w:rFonts w:ascii="Arial" w:hAnsi="Arial"/>
      <w:color w:val="000000"/>
      <w:szCs w:val="40"/>
    </w:rPr>
  </w:style>
  <w:style w:type="character" w:customStyle="1" w:styleId="ASDEFCONNormalChar">
    <w:name w:val="ASDEFCON Normal Char"/>
    <w:link w:val="ASDEFCONNormal"/>
    <w:rsid w:val="00042961"/>
    <w:rPr>
      <w:rFonts w:ascii="Arial" w:hAnsi="Arial"/>
      <w:color w:val="000000"/>
      <w:szCs w:val="40"/>
    </w:rPr>
  </w:style>
  <w:style w:type="paragraph" w:customStyle="1" w:styleId="COTCOCLV3-ASDEFCON">
    <w:name w:val="COT/COC LV3 - ASDEFCON"/>
    <w:basedOn w:val="ASDEFCONNormal"/>
    <w:rsid w:val="00042961"/>
    <w:pPr>
      <w:numPr>
        <w:ilvl w:val="2"/>
        <w:numId w:val="24"/>
      </w:numPr>
    </w:pPr>
  </w:style>
  <w:style w:type="paragraph" w:customStyle="1" w:styleId="COTCOCLV1-ASDEFCON">
    <w:name w:val="COT/COC LV1 - ASDEFCON"/>
    <w:basedOn w:val="ASDEFCONNormal"/>
    <w:next w:val="COTCOCLV2-ASDEFCON"/>
    <w:rsid w:val="00042961"/>
    <w:pPr>
      <w:keepNext/>
      <w:keepLines/>
      <w:numPr>
        <w:numId w:val="24"/>
      </w:numPr>
      <w:spacing w:before="240"/>
    </w:pPr>
    <w:rPr>
      <w:b/>
      <w:caps/>
    </w:rPr>
  </w:style>
  <w:style w:type="paragraph" w:customStyle="1" w:styleId="COTCOCLV4-ASDEFCON">
    <w:name w:val="COT/COC LV4 - ASDEFCON"/>
    <w:basedOn w:val="ASDEFCONNormal"/>
    <w:rsid w:val="00042961"/>
    <w:pPr>
      <w:numPr>
        <w:ilvl w:val="3"/>
        <w:numId w:val="24"/>
      </w:numPr>
    </w:pPr>
  </w:style>
  <w:style w:type="paragraph" w:customStyle="1" w:styleId="COTCOCLV5-ASDEFCON">
    <w:name w:val="COT/COC LV5 - ASDEFCON"/>
    <w:basedOn w:val="ASDEFCONNormal"/>
    <w:rsid w:val="00042961"/>
    <w:pPr>
      <w:numPr>
        <w:ilvl w:val="4"/>
        <w:numId w:val="24"/>
      </w:numPr>
    </w:pPr>
  </w:style>
  <w:style w:type="paragraph" w:customStyle="1" w:styleId="COTCOCLV6-ASDEFCON">
    <w:name w:val="COT/COC LV6 - ASDEFCON"/>
    <w:basedOn w:val="ASDEFCONNormal"/>
    <w:rsid w:val="00042961"/>
    <w:pPr>
      <w:keepLines/>
      <w:numPr>
        <w:ilvl w:val="5"/>
        <w:numId w:val="24"/>
      </w:numPr>
    </w:pPr>
  </w:style>
  <w:style w:type="paragraph" w:customStyle="1" w:styleId="ASDEFCONOption">
    <w:name w:val="ASDEFCON Option"/>
    <w:basedOn w:val="ASDEFCONNormal"/>
    <w:link w:val="ASDEFCONOptionChar"/>
    <w:rsid w:val="00042961"/>
    <w:pPr>
      <w:keepNext/>
      <w:spacing w:before="60"/>
    </w:pPr>
    <w:rPr>
      <w:b/>
      <w:i/>
      <w:szCs w:val="24"/>
    </w:rPr>
  </w:style>
  <w:style w:type="paragraph" w:customStyle="1" w:styleId="NoteToDrafters-ASDEFCON">
    <w:name w:val="Note To Drafters - ASDEFCON"/>
    <w:basedOn w:val="ASDEFCONNormal"/>
    <w:link w:val="NoteToDrafters-ASDEFCONChar"/>
    <w:rsid w:val="00042961"/>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042961"/>
    <w:pPr>
      <w:keepNext/>
      <w:shd w:val="pct15" w:color="auto" w:fill="auto"/>
    </w:pPr>
    <w:rPr>
      <w:b/>
      <w:i/>
    </w:rPr>
  </w:style>
  <w:style w:type="paragraph" w:customStyle="1" w:styleId="ASDEFCONTitle">
    <w:name w:val="ASDEFCON Title"/>
    <w:basedOn w:val="ASDEFCONNormal"/>
    <w:rsid w:val="00042961"/>
    <w:pPr>
      <w:keepLines/>
      <w:spacing w:before="240"/>
      <w:jc w:val="center"/>
    </w:pPr>
    <w:rPr>
      <w:b/>
      <w:caps/>
    </w:rPr>
  </w:style>
  <w:style w:type="paragraph" w:customStyle="1" w:styleId="ATTANNLV1-ASDEFCON">
    <w:name w:val="ATT/ANN LV1 - ASDEFCON"/>
    <w:basedOn w:val="ASDEFCONNormal"/>
    <w:next w:val="ATTANNLV2-ASDEFCON"/>
    <w:rsid w:val="00042961"/>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42961"/>
    <w:pPr>
      <w:numPr>
        <w:ilvl w:val="1"/>
        <w:numId w:val="25"/>
      </w:numPr>
    </w:pPr>
    <w:rPr>
      <w:szCs w:val="24"/>
    </w:rPr>
  </w:style>
  <w:style w:type="character" w:customStyle="1" w:styleId="ATTANNLV2-ASDEFCONChar">
    <w:name w:val="ATT/ANN LV2 - ASDEFCON Char"/>
    <w:link w:val="ATTANNLV2-ASDEFCON"/>
    <w:rsid w:val="00042961"/>
    <w:rPr>
      <w:rFonts w:ascii="Arial" w:hAnsi="Arial"/>
      <w:color w:val="000000"/>
      <w:szCs w:val="24"/>
    </w:rPr>
  </w:style>
  <w:style w:type="paragraph" w:customStyle="1" w:styleId="ATTANNLV3-ASDEFCON">
    <w:name w:val="ATT/ANN LV3 - ASDEFCON"/>
    <w:basedOn w:val="ASDEFCONNormal"/>
    <w:rsid w:val="00042961"/>
    <w:pPr>
      <w:numPr>
        <w:ilvl w:val="2"/>
        <w:numId w:val="25"/>
      </w:numPr>
    </w:pPr>
    <w:rPr>
      <w:szCs w:val="24"/>
    </w:rPr>
  </w:style>
  <w:style w:type="paragraph" w:customStyle="1" w:styleId="ATTANNLV4-ASDEFCON">
    <w:name w:val="ATT/ANN LV4 - ASDEFCON"/>
    <w:basedOn w:val="ASDEFCONNormal"/>
    <w:rsid w:val="00042961"/>
    <w:pPr>
      <w:numPr>
        <w:ilvl w:val="3"/>
        <w:numId w:val="25"/>
      </w:numPr>
    </w:pPr>
    <w:rPr>
      <w:szCs w:val="24"/>
    </w:rPr>
  </w:style>
  <w:style w:type="paragraph" w:customStyle="1" w:styleId="ASDEFCONCoverTitle">
    <w:name w:val="ASDEFCON Cover Title"/>
    <w:rsid w:val="00042961"/>
    <w:pPr>
      <w:jc w:val="center"/>
    </w:pPr>
    <w:rPr>
      <w:rFonts w:ascii="Georgia" w:hAnsi="Georgia"/>
      <w:b/>
      <w:color w:val="000000"/>
      <w:sz w:val="100"/>
      <w:szCs w:val="24"/>
    </w:rPr>
  </w:style>
  <w:style w:type="paragraph" w:customStyle="1" w:styleId="ASDEFCONHeaderFooterLeft">
    <w:name w:val="ASDEFCON Header/Footer Left"/>
    <w:basedOn w:val="ASDEFCONNormal"/>
    <w:rsid w:val="00042961"/>
    <w:pPr>
      <w:spacing w:after="0"/>
      <w:jc w:val="left"/>
    </w:pPr>
    <w:rPr>
      <w:sz w:val="16"/>
      <w:szCs w:val="24"/>
    </w:rPr>
  </w:style>
  <w:style w:type="paragraph" w:customStyle="1" w:styleId="ASDEFCONCoverPageIncorp">
    <w:name w:val="ASDEFCON Cover Page Incorp"/>
    <w:rsid w:val="0004296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42961"/>
    <w:rPr>
      <w:b/>
      <w:i/>
    </w:rPr>
  </w:style>
  <w:style w:type="paragraph" w:customStyle="1" w:styleId="COTCOCLV2NONUM-ASDEFCON">
    <w:name w:val="COT/COC LV2 NONUM - ASDEFCON"/>
    <w:basedOn w:val="COTCOCLV2-ASDEFCON"/>
    <w:next w:val="COTCOCLV3-ASDEFCON"/>
    <w:rsid w:val="0004296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42961"/>
    <w:pPr>
      <w:keepNext w:val="0"/>
      <w:numPr>
        <w:numId w:val="0"/>
      </w:numPr>
      <w:ind w:left="851"/>
    </w:pPr>
    <w:rPr>
      <w:bCs/>
      <w:szCs w:val="20"/>
    </w:rPr>
  </w:style>
  <w:style w:type="paragraph" w:customStyle="1" w:styleId="COTCOCLV3NONUM-ASDEFCON">
    <w:name w:val="COT/COC LV3 NONUM - ASDEFCON"/>
    <w:basedOn w:val="COTCOCLV3-ASDEFCON"/>
    <w:next w:val="COTCOCLV3-ASDEFCON"/>
    <w:rsid w:val="00042961"/>
    <w:pPr>
      <w:numPr>
        <w:ilvl w:val="0"/>
        <w:numId w:val="0"/>
      </w:numPr>
      <w:ind w:left="851"/>
    </w:pPr>
    <w:rPr>
      <w:szCs w:val="20"/>
    </w:rPr>
  </w:style>
  <w:style w:type="paragraph" w:customStyle="1" w:styleId="COTCOCLV4NONUM-ASDEFCON">
    <w:name w:val="COT/COC LV4 NONUM - ASDEFCON"/>
    <w:basedOn w:val="COTCOCLV4-ASDEFCON"/>
    <w:next w:val="COTCOCLV4-ASDEFCON"/>
    <w:rsid w:val="00042961"/>
    <w:pPr>
      <w:numPr>
        <w:ilvl w:val="0"/>
        <w:numId w:val="0"/>
      </w:numPr>
      <w:ind w:left="1418"/>
    </w:pPr>
    <w:rPr>
      <w:szCs w:val="20"/>
    </w:rPr>
  </w:style>
  <w:style w:type="paragraph" w:customStyle="1" w:styleId="COTCOCLV5NONUM-ASDEFCON">
    <w:name w:val="COT/COC LV5 NONUM - ASDEFCON"/>
    <w:basedOn w:val="COTCOCLV5-ASDEFCON"/>
    <w:next w:val="COTCOCLV5-ASDEFCON"/>
    <w:rsid w:val="00042961"/>
    <w:pPr>
      <w:numPr>
        <w:ilvl w:val="0"/>
        <w:numId w:val="0"/>
      </w:numPr>
      <w:ind w:left="1985"/>
    </w:pPr>
    <w:rPr>
      <w:szCs w:val="20"/>
    </w:rPr>
  </w:style>
  <w:style w:type="paragraph" w:customStyle="1" w:styleId="COTCOCLV6NONUM-ASDEFCON">
    <w:name w:val="COT/COC LV6 NONUM - ASDEFCON"/>
    <w:basedOn w:val="COTCOCLV6-ASDEFCON"/>
    <w:next w:val="COTCOCLV6-ASDEFCON"/>
    <w:rsid w:val="00042961"/>
    <w:pPr>
      <w:numPr>
        <w:ilvl w:val="0"/>
        <w:numId w:val="0"/>
      </w:numPr>
      <w:ind w:left="2552"/>
    </w:pPr>
    <w:rPr>
      <w:szCs w:val="20"/>
    </w:rPr>
  </w:style>
  <w:style w:type="paragraph" w:customStyle="1" w:styleId="ATTANNLV1NONUM-ASDEFCON">
    <w:name w:val="ATT/ANN LV1 NONUM - ASDEFCON"/>
    <w:basedOn w:val="ATTANNLV1-ASDEFCON"/>
    <w:next w:val="ATTANNLV2-ASDEFCON"/>
    <w:rsid w:val="00042961"/>
    <w:pPr>
      <w:numPr>
        <w:numId w:val="0"/>
      </w:numPr>
      <w:ind w:left="851"/>
    </w:pPr>
    <w:rPr>
      <w:bCs/>
      <w:szCs w:val="20"/>
    </w:rPr>
  </w:style>
  <w:style w:type="paragraph" w:customStyle="1" w:styleId="ATTANNLV2NONUM-ASDEFCON">
    <w:name w:val="ATT/ANN LV2 NONUM - ASDEFCON"/>
    <w:basedOn w:val="ATTANNLV2-ASDEFCON"/>
    <w:next w:val="ATTANNLV2-ASDEFCON"/>
    <w:rsid w:val="00042961"/>
    <w:pPr>
      <w:numPr>
        <w:ilvl w:val="0"/>
        <w:numId w:val="0"/>
      </w:numPr>
      <w:ind w:left="851"/>
    </w:pPr>
    <w:rPr>
      <w:szCs w:val="20"/>
    </w:rPr>
  </w:style>
  <w:style w:type="paragraph" w:customStyle="1" w:styleId="ATTANNLV3NONUM-ASDEFCON">
    <w:name w:val="ATT/ANN LV3 NONUM - ASDEFCON"/>
    <w:basedOn w:val="ATTANNLV3-ASDEFCON"/>
    <w:next w:val="ATTANNLV3-ASDEFCON"/>
    <w:rsid w:val="00042961"/>
    <w:pPr>
      <w:numPr>
        <w:ilvl w:val="0"/>
        <w:numId w:val="0"/>
      </w:numPr>
      <w:ind w:left="1418"/>
    </w:pPr>
    <w:rPr>
      <w:szCs w:val="20"/>
    </w:rPr>
  </w:style>
  <w:style w:type="paragraph" w:customStyle="1" w:styleId="ATTANNLV4NONUM-ASDEFCON">
    <w:name w:val="ATT/ANN LV4 NONUM - ASDEFCON"/>
    <w:basedOn w:val="ATTANNLV4-ASDEFCON"/>
    <w:next w:val="ATTANNLV4-ASDEFCON"/>
    <w:rsid w:val="00042961"/>
    <w:pPr>
      <w:numPr>
        <w:ilvl w:val="0"/>
        <w:numId w:val="0"/>
      </w:numPr>
      <w:ind w:left="1985"/>
    </w:pPr>
    <w:rPr>
      <w:szCs w:val="20"/>
    </w:rPr>
  </w:style>
  <w:style w:type="paragraph" w:customStyle="1" w:styleId="NoteToDraftersBullets-ASDEFCON">
    <w:name w:val="Note To Drafters Bullets - ASDEFCON"/>
    <w:basedOn w:val="NoteToDrafters-ASDEFCON"/>
    <w:rsid w:val="00042961"/>
    <w:pPr>
      <w:numPr>
        <w:numId w:val="26"/>
      </w:numPr>
    </w:pPr>
    <w:rPr>
      <w:bCs/>
      <w:iCs/>
      <w:szCs w:val="20"/>
    </w:rPr>
  </w:style>
  <w:style w:type="paragraph" w:customStyle="1" w:styleId="NoteToDraftersList-ASDEFCON">
    <w:name w:val="Note To Drafters List - ASDEFCON"/>
    <w:basedOn w:val="NoteToDrafters-ASDEFCON"/>
    <w:rsid w:val="00042961"/>
    <w:pPr>
      <w:numPr>
        <w:numId w:val="27"/>
      </w:numPr>
    </w:pPr>
    <w:rPr>
      <w:bCs/>
      <w:iCs/>
      <w:szCs w:val="20"/>
    </w:rPr>
  </w:style>
  <w:style w:type="paragraph" w:customStyle="1" w:styleId="NoteToTenderersBullets-ASDEFCON">
    <w:name w:val="Note To Tenderers Bullets - ASDEFCON"/>
    <w:basedOn w:val="NoteToTenderers-ASDEFCON"/>
    <w:rsid w:val="00042961"/>
    <w:pPr>
      <w:numPr>
        <w:numId w:val="28"/>
      </w:numPr>
    </w:pPr>
    <w:rPr>
      <w:bCs/>
      <w:iCs/>
      <w:szCs w:val="20"/>
    </w:rPr>
  </w:style>
  <w:style w:type="paragraph" w:customStyle="1" w:styleId="NoteToTenderersList-ASDEFCON">
    <w:name w:val="Note To Tenderers List - ASDEFCON"/>
    <w:basedOn w:val="NoteToTenderers-ASDEFCON"/>
    <w:rsid w:val="00042961"/>
    <w:pPr>
      <w:numPr>
        <w:numId w:val="29"/>
      </w:numPr>
    </w:pPr>
    <w:rPr>
      <w:bCs/>
      <w:iCs/>
      <w:szCs w:val="20"/>
    </w:rPr>
  </w:style>
  <w:style w:type="paragraph" w:customStyle="1" w:styleId="SOWHL1-ASDEFCON">
    <w:name w:val="SOW HL1 - ASDEFCON"/>
    <w:basedOn w:val="ASDEFCONNormal"/>
    <w:next w:val="SOWHL2-ASDEFCON"/>
    <w:qFormat/>
    <w:rsid w:val="00042961"/>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42961"/>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42961"/>
    <w:pPr>
      <w:keepNext/>
      <w:numPr>
        <w:ilvl w:val="2"/>
        <w:numId w:val="15"/>
      </w:numPr>
    </w:pPr>
    <w:rPr>
      <w:rFonts w:eastAsia="Calibri"/>
      <w:b/>
      <w:szCs w:val="22"/>
      <w:lang w:eastAsia="en-US"/>
    </w:rPr>
  </w:style>
  <w:style w:type="paragraph" w:customStyle="1" w:styleId="SOWHL4-ASDEFCON">
    <w:name w:val="SOW HL4 - ASDEFCON"/>
    <w:basedOn w:val="ASDEFCONNormal"/>
    <w:qFormat/>
    <w:rsid w:val="00042961"/>
    <w:pPr>
      <w:keepNext/>
      <w:numPr>
        <w:ilvl w:val="3"/>
        <w:numId w:val="15"/>
      </w:numPr>
    </w:pPr>
    <w:rPr>
      <w:rFonts w:eastAsia="Calibri"/>
      <w:b/>
      <w:szCs w:val="22"/>
      <w:lang w:eastAsia="en-US"/>
    </w:rPr>
  </w:style>
  <w:style w:type="paragraph" w:customStyle="1" w:styleId="SOWHL5-ASDEFCON">
    <w:name w:val="SOW HL5 - ASDEFCON"/>
    <w:basedOn w:val="ASDEFCONNormal"/>
    <w:qFormat/>
    <w:rsid w:val="00042961"/>
    <w:pPr>
      <w:keepNext/>
      <w:numPr>
        <w:ilvl w:val="4"/>
        <w:numId w:val="15"/>
      </w:numPr>
    </w:pPr>
    <w:rPr>
      <w:rFonts w:eastAsia="Calibri"/>
      <w:b/>
      <w:szCs w:val="22"/>
      <w:lang w:eastAsia="en-US"/>
    </w:rPr>
  </w:style>
  <w:style w:type="paragraph" w:customStyle="1" w:styleId="SOWSubL1-ASDEFCON">
    <w:name w:val="SOW SubL1 - ASDEFCON"/>
    <w:basedOn w:val="ASDEFCONNormal"/>
    <w:qFormat/>
    <w:rsid w:val="00042961"/>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04296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42961"/>
    <w:pPr>
      <w:numPr>
        <w:ilvl w:val="0"/>
        <w:numId w:val="0"/>
      </w:numPr>
      <w:ind w:left="1134"/>
    </w:pPr>
    <w:rPr>
      <w:rFonts w:eastAsia="Times New Roman"/>
      <w:bCs/>
      <w:szCs w:val="20"/>
    </w:rPr>
  </w:style>
  <w:style w:type="paragraph" w:customStyle="1" w:styleId="SOWTL2-ASDEFCON">
    <w:name w:val="SOW TL2 - ASDEFCON"/>
    <w:basedOn w:val="SOWHL2-ASDEFCON"/>
    <w:rsid w:val="00042961"/>
    <w:pPr>
      <w:keepNext w:val="0"/>
      <w:pBdr>
        <w:bottom w:val="none" w:sz="0" w:space="0" w:color="auto"/>
      </w:pBdr>
    </w:pPr>
    <w:rPr>
      <w:b w:val="0"/>
    </w:rPr>
  </w:style>
  <w:style w:type="paragraph" w:customStyle="1" w:styleId="SOWTL3NONUM-ASDEFCON">
    <w:name w:val="SOW TL3 NONUM - ASDEFCON"/>
    <w:basedOn w:val="SOWTL3-ASDEFCON"/>
    <w:next w:val="SOWTL3-ASDEFCON"/>
    <w:rsid w:val="00042961"/>
    <w:pPr>
      <w:numPr>
        <w:ilvl w:val="0"/>
        <w:numId w:val="0"/>
      </w:numPr>
      <w:ind w:left="1134"/>
    </w:pPr>
    <w:rPr>
      <w:rFonts w:eastAsia="Times New Roman"/>
      <w:bCs/>
      <w:szCs w:val="20"/>
    </w:rPr>
  </w:style>
  <w:style w:type="paragraph" w:customStyle="1" w:styleId="SOWTL3-ASDEFCON">
    <w:name w:val="SOW TL3 - ASDEFCON"/>
    <w:basedOn w:val="SOWHL3-ASDEFCON"/>
    <w:rsid w:val="00042961"/>
    <w:pPr>
      <w:keepNext w:val="0"/>
    </w:pPr>
    <w:rPr>
      <w:b w:val="0"/>
    </w:rPr>
  </w:style>
  <w:style w:type="paragraph" w:customStyle="1" w:styleId="SOWTL4NONUM-ASDEFCON">
    <w:name w:val="SOW TL4 NONUM - ASDEFCON"/>
    <w:basedOn w:val="SOWTL4-ASDEFCON"/>
    <w:next w:val="SOWTL4-ASDEFCON"/>
    <w:rsid w:val="00042961"/>
    <w:pPr>
      <w:numPr>
        <w:ilvl w:val="0"/>
        <w:numId w:val="0"/>
      </w:numPr>
      <w:ind w:left="1134"/>
    </w:pPr>
    <w:rPr>
      <w:rFonts w:eastAsia="Times New Roman"/>
      <w:bCs/>
      <w:szCs w:val="20"/>
    </w:rPr>
  </w:style>
  <w:style w:type="paragraph" w:customStyle="1" w:styleId="SOWTL4-ASDEFCON">
    <w:name w:val="SOW TL4 - ASDEFCON"/>
    <w:basedOn w:val="SOWHL4-ASDEFCON"/>
    <w:rsid w:val="00042961"/>
    <w:pPr>
      <w:keepNext w:val="0"/>
    </w:pPr>
    <w:rPr>
      <w:b w:val="0"/>
    </w:rPr>
  </w:style>
  <w:style w:type="paragraph" w:customStyle="1" w:styleId="SOWTL5NONUM-ASDEFCON">
    <w:name w:val="SOW TL5 NONUM - ASDEFCON"/>
    <w:basedOn w:val="SOWHL5-ASDEFCON"/>
    <w:next w:val="SOWTL5-ASDEFCON"/>
    <w:rsid w:val="00042961"/>
    <w:pPr>
      <w:keepNext w:val="0"/>
      <w:numPr>
        <w:ilvl w:val="0"/>
        <w:numId w:val="0"/>
      </w:numPr>
      <w:ind w:left="1134"/>
    </w:pPr>
    <w:rPr>
      <w:b w:val="0"/>
    </w:rPr>
  </w:style>
  <w:style w:type="paragraph" w:customStyle="1" w:styleId="SOWTL5-ASDEFCON">
    <w:name w:val="SOW TL5 - ASDEFCON"/>
    <w:basedOn w:val="SOWHL5-ASDEFCON"/>
    <w:rsid w:val="00042961"/>
    <w:pPr>
      <w:keepNext w:val="0"/>
    </w:pPr>
    <w:rPr>
      <w:b w:val="0"/>
    </w:rPr>
  </w:style>
  <w:style w:type="paragraph" w:customStyle="1" w:styleId="SOWSubL2-ASDEFCON">
    <w:name w:val="SOW SubL2 - ASDEFCON"/>
    <w:basedOn w:val="ASDEFCONNormal"/>
    <w:qFormat/>
    <w:rsid w:val="00042961"/>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042961"/>
    <w:pPr>
      <w:numPr>
        <w:numId w:val="0"/>
      </w:numPr>
      <w:ind w:left="1701"/>
    </w:pPr>
  </w:style>
  <w:style w:type="paragraph" w:customStyle="1" w:styleId="SOWSubL2NONUM-ASDEFCON">
    <w:name w:val="SOW SubL2 NONUM - ASDEFCON"/>
    <w:basedOn w:val="SOWSubL2-ASDEFCON"/>
    <w:next w:val="SOWSubL2-ASDEFCON"/>
    <w:qFormat/>
    <w:rsid w:val="00042961"/>
    <w:pPr>
      <w:numPr>
        <w:ilvl w:val="0"/>
        <w:numId w:val="0"/>
      </w:numPr>
      <w:ind w:left="2268"/>
    </w:pPr>
  </w:style>
  <w:style w:type="paragraph" w:customStyle="1" w:styleId="ASDEFCONTextBlock">
    <w:name w:val="ASDEFCON TextBlock"/>
    <w:basedOn w:val="ASDEFCONNormal"/>
    <w:qFormat/>
    <w:rsid w:val="0004296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42961"/>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42961"/>
    <w:pPr>
      <w:keepNext/>
      <w:spacing w:before="240"/>
    </w:pPr>
    <w:rPr>
      <w:rFonts w:ascii="Arial Bold" w:hAnsi="Arial Bold"/>
      <w:b/>
      <w:bCs/>
      <w:caps/>
      <w:szCs w:val="20"/>
    </w:rPr>
  </w:style>
  <w:style w:type="paragraph" w:customStyle="1" w:styleId="Table8ptHeading-ASDEFCON">
    <w:name w:val="Table 8pt Heading - ASDEFCON"/>
    <w:basedOn w:val="ASDEFCONNormal"/>
    <w:rsid w:val="0004296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42961"/>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42961"/>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42961"/>
    <w:rPr>
      <w:rFonts w:ascii="Arial" w:eastAsia="Calibri" w:hAnsi="Arial"/>
      <w:color w:val="000000"/>
      <w:szCs w:val="22"/>
      <w:lang w:eastAsia="en-US"/>
    </w:rPr>
  </w:style>
  <w:style w:type="paragraph" w:customStyle="1" w:styleId="Table8ptSub1-ASDEFCON">
    <w:name w:val="Table 8pt Sub1 - ASDEFCON"/>
    <w:basedOn w:val="Table8ptText-ASDEFCON"/>
    <w:rsid w:val="00042961"/>
    <w:pPr>
      <w:numPr>
        <w:ilvl w:val="1"/>
      </w:numPr>
    </w:pPr>
  </w:style>
  <w:style w:type="paragraph" w:customStyle="1" w:styleId="Table8ptSub2-ASDEFCON">
    <w:name w:val="Table 8pt Sub2 - ASDEFCON"/>
    <w:basedOn w:val="Table8ptText-ASDEFCON"/>
    <w:rsid w:val="00042961"/>
    <w:pPr>
      <w:numPr>
        <w:ilvl w:val="2"/>
      </w:numPr>
    </w:pPr>
  </w:style>
  <w:style w:type="paragraph" w:customStyle="1" w:styleId="Table10ptHeading-ASDEFCON">
    <w:name w:val="Table 10pt Heading - ASDEFCON"/>
    <w:basedOn w:val="ASDEFCONNormal"/>
    <w:rsid w:val="00042961"/>
    <w:pPr>
      <w:keepNext/>
      <w:spacing w:before="60" w:after="60"/>
      <w:jc w:val="center"/>
    </w:pPr>
    <w:rPr>
      <w:b/>
    </w:rPr>
  </w:style>
  <w:style w:type="paragraph" w:customStyle="1" w:styleId="Table8ptBP1-ASDEFCON">
    <w:name w:val="Table 8pt BP1 - ASDEFCON"/>
    <w:basedOn w:val="Table8ptText-ASDEFCON"/>
    <w:rsid w:val="00042961"/>
    <w:pPr>
      <w:numPr>
        <w:numId w:val="32"/>
      </w:numPr>
    </w:pPr>
  </w:style>
  <w:style w:type="paragraph" w:customStyle="1" w:styleId="Table8ptBP2-ASDEFCON">
    <w:name w:val="Table 8pt BP2 - ASDEFCON"/>
    <w:basedOn w:val="Table8ptText-ASDEFCON"/>
    <w:rsid w:val="00042961"/>
    <w:pPr>
      <w:numPr>
        <w:ilvl w:val="1"/>
        <w:numId w:val="32"/>
      </w:numPr>
      <w:tabs>
        <w:tab w:val="clear" w:pos="284"/>
      </w:tabs>
    </w:pPr>
    <w:rPr>
      <w:iCs/>
    </w:rPr>
  </w:style>
  <w:style w:type="paragraph" w:customStyle="1" w:styleId="ASDEFCONBulletsLV1">
    <w:name w:val="ASDEFCON Bullets LV1"/>
    <w:basedOn w:val="ASDEFCONNormal"/>
    <w:rsid w:val="00042961"/>
    <w:pPr>
      <w:numPr>
        <w:numId w:val="34"/>
      </w:numPr>
    </w:pPr>
    <w:rPr>
      <w:rFonts w:eastAsia="Calibri"/>
      <w:szCs w:val="22"/>
      <w:lang w:eastAsia="en-US"/>
    </w:rPr>
  </w:style>
  <w:style w:type="paragraph" w:customStyle="1" w:styleId="Table10ptSub1-ASDEFCON">
    <w:name w:val="Table 10pt Sub1 - ASDEFCON"/>
    <w:basedOn w:val="Table10ptText-ASDEFCON"/>
    <w:rsid w:val="00042961"/>
    <w:pPr>
      <w:numPr>
        <w:ilvl w:val="1"/>
      </w:numPr>
      <w:jc w:val="both"/>
    </w:pPr>
  </w:style>
  <w:style w:type="paragraph" w:customStyle="1" w:styleId="Table10ptSub2-ASDEFCON">
    <w:name w:val="Table 10pt Sub2 - ASDEFCON"/>
    <w:basedOn w:val="Table10ptText-ASDEFCON"/>
    <w:rsid w:val="00042961"/>
    <w:pPr>
      <w:numPr>
        <w:ilvl w:val="2"/>
      </w:numPr>
      <w:jc w:val="both"/>
    </w:pPr>
  </w:style>
  <w:style w:type="paragraph" w:customStyle="1" w:styleId="ASDEFCONBulletsLV2">
    <w:name w:val="ASDEFCON Bullets LV2"/>
    <w:basedOn w:val="ASDEFCONNormal"/>
    <w:rsid w:val="00042961"/>
    <w:pPr>
      <w:numPr>
        <w:numId w:val="14"/>
      </w:numPr>
    </w:pPr>
  </w:style>
  <w:style w:type="paragraph" w:customStyle="1" w:styleId="Table10ptBP1-ASDEFCON">
    <w:name w:val="Table 10pt BP1 - ASDEFCON"/>
    <w:basedOn w:val="ASDEFCONNormal"/>
    <w:rsid w:val="00042961"/>
    <w:pPr>
      <w:numPr>
        <w:numId w:val="38"/>
      </w:numPr>
      <w:spacing w:before="60" w:after="60"/>
    </w:pPr>
  </w:style>
  <w:style w:type="paragraph" w:customStyle="1" w:styleId="Table10ptBP2-ASDEFCON">
    <w:name w:val="Table 10pt BP2 - ASDEFCON"/>
    <w:basedOn w:val="ASDEFCONNormal"/>
    <w:link w:val="Table10ptBP2-ASDEFCONCharChar"/>
    <w:rsid w:val="00042961"/>
    <w:pPr>
      <w:numPr>
        <w:ilvl w:val="1"/>
        <w:numId w:val="38"/>
      </w:numPr>
      <w:spacing w:before="60" w:after="60"/>
    </w:pPr>
  </w:style>
  <w:style w:type="character" w:customStyle="1" w:styleId="Table10ptBP2-ASDEFCONCharChar">
    <w:name w:val="Table 10pt BP2 - ASDEFCON Char Char"/>
    <w:link w:val="Table10ptBP2-ASDEFCON"/>
    <w:rsid w:val="00042961"/>
    <w:rPr>
      <w:rFonts w:ascii="Arial" w:hAnsi="Arial"/>
      <w:color w:val="000000"/>
      <w:szCs w:val="40"/>
    </w:rPr>
  </w:style>
  <w:style w:type="paragraph" w:customStyle="1" w:styleId="GuideMarginHead-ASDEFCON">
    <w:name w:val="Guide Margin Head - ASDEFCON"/>
    <w:basedOn w:val="ASDEFCONNormal"/>
    <w:rsid w:val="0004296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42961"/>
    <w:pPr>
      <w:ind w:left="1680"/>
    </w:pPr>
    <w:rPr>
      <w:lang w:eastAsia="en-US"/>
    </w:rPr>
  </w:style>
  <w:style w:type="paragraph" w:customStyle="1" w:styleId="GuideSublistLv1-ASDEFCON">
    <w:name w:val="Guide Sublist Lv1 - ASDEFCON"/>
    <w:basedOn w:val="ASDEFCONNormal"/>
    <w:qFormat/>
    <w:rsid w:val="00042961"/>
    <w:pPr>
      <w:numPr>
        <w:numId w:val="42"/>
      </w:numPr>
    </w:pPr>
    <w:rPr>
      <w:rFonts w:eastAsia="Calibri"/>
      <w:szCs w:val="22"/>
      <w:lang w:eastAsia="en-US"/>
    </w:rPr>
  </w:style>
  <w:style w:type="paragraph" w:customStyle="1" w:styleId="GuideBullets-ASDEFCON">
    <w:name w:val="Guide Bullets - ASDEFCON"/>
    <w:basedOn w:val="ASDEFCONNormal"/>
    <w:rsid w:val="00042961"/>
    <w:pPr>
      <w:numPr>
        <w:ilvl w:val="6"/>
        <w:numId w:val="33"/>
      </w:numPr>
    </w:pPr>
    <w:rPr>
      <w:rFonts w:eastAsia="Calibri"/>
      <w:szCs w:val="22"/>
      <w:lang w:eastAsia="en-US"/>
    </w:rPr>
  </w:style>
  <w:style w:type="paragraph" w:customStyle="1" w:styleId="GuideLV2Head-ASDEFCON">
    <w:name w:val="Guide LV2 Head - ASDEFCON"/>
    <w:basedOn w:val="ASDEFCONNormal"/>
    <w:next w:val="GuideText-ASDEFCON"/>
    <w:rsid w:val="0004296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42961"/>
    <w:pPr>
      <w:keepNext/>
      <w:spacing w:before="240"/>
    </w:pPr>
    <w:rPr>
      <w:rFonts w:eastAsia="Calibri"/>
      <w:b/>
      <w:caps/>
      <w:szCs w:val="20"/>
      <w:lang w:eastAsia="en-US"/>
    </w:rPr>
  </w:style>
  <w:style w:type="paragraph" w:customStyle="1" w:styleId="ASDEFCONSublist0">
    <w:name w:val="ASDEFCON Sublist"/>
    <w:basedOn w:val="ASDEFCONNormal"/>
    <w:rsid w:val="00042961"/>
    <w:pPr>
      <w:numPr>
        <w:numId w:val="43"/>
      </w:numPr>
    </w:pPr>
    <w:rPr>
      <w:iCs/>
    </w:rPr>
  </w:style>
  <w:style w:type="paragraph" w:customStyle="1" w:styleId="ASDEFCONRecitals">
    <w:name w:val="ASDEFCON Recitals"/>
    <w:basedOn w:val="ASDEFCONNormal"/>
    <w:link w:val="ASDEFCONRecitalsCharChar"/>
    <w:rsid w:val="00042961"/>
    <w:pPr>
      <w:numPr>
        <w:numId w:val="35"/>
      </w:numPr>
    </w:pPr>
  </w:style>
  <w:style w:type="character" w:customStyle="1" w:styleId="ASDEFCONRecitalsCharChar">
    <w:name w:val="ASDEFCON Recitals Char Char"/>
    <w:link w:val="ASDEFCONRecitals"/>
    <w:rsid w:val="00042961"/>
    <w:rPr>
      <w:rFonts w:ascii="Arial" w:hAnsi="Arial"/>
      <w:color w:val="000000"/>
      <w:szCs w:val="40"/>
    </w:rPr>
  </w:style>
  <w:style w:type="paragraph" w:customStyle="1" w:styleId="NoteList-ASDEFCON">
    <w:name w:val="Note List - ASDEFCON"/>
    <w:basedOn w:val="ASDEFCONNormal"/>
    <w:rsid w:val="00042961"/>
    <w:pPr>
      <w:numPr>
        <w:numId w:val="36"/>
      </w:numPr>
    </w:pPr>
    <w:rPr>
      <w:b/>
      <w:bCs/>
      <w:i/>
    </w:rPr>
  </w:style>
  <w:style w:type="paragraph" w:customStyle="1" w:styleId="NoteBullets-ASDEFCON">
    <w:name w:val="Note Bullets - ASDEFCON"/>
    <w:basedOn w:val="ASDEFCONNormal"/>
    <w:rsid w:val="00042961"/>
    <w:pPr>
      <w:numPr>
        <w:numId w:val="37"/>
      </w:numPr>
    </w:pPr>
    <w:rPr>
      <w:b/>
      <w:i/>
    </w:rPr>
  </w:style>
  <w:style w:type="paragraph" w:styleId="Caption">
    <w:name w:val="caption"/>
    <w:basedOn w:val="Normal"/>
    <w:next w:val="Normal"/>
    <w:qFormat/>
    <w:rsid w:val="00042961"/>
    <w:rPr>
      <w:b/>
      <w:bCs/>
      <w:szCs w:val="20"/>
    </w:rPr>
  </w:style>
  <w:style w:type="paragraph" w:customStyle="1" w:styleId="ASDEFCONOperativePartListLV1">
    <w:name w:val="ASDEFCON Operative Part List LV1"/>
    <w:basedOn w:val="ASDEFCONNormal"/>
    <w:rsid w:val="00042961"/>
    <w:pPr>
      <w:numPr>
        <w:numId w:val="39"/>
      </w:numPr>
    </w:pPr>
    <w:rPr>
      <w:iCs/>
    </w:rPr>
  </w:style>
  <w:style w:type="paragraph" w:customStyle="1" w:styleId="ASDEFCONOperativePartListLV2">
    <w:name w:val="ASDEFCON Operative Part List LV2"/>
    <w:basedOn w:val="ASDEFCONOperativePartListLV1"/>
    <w:rsid w:val="00042961"/>
    <w:pPr>
      <w:numPr>
        <w:ilvl w:val="1"/>
      </w:numPr>
    </w:pPr>
  </w:style>
  <w:style w:type="paragraph" w:customStyle="1" w:styleId="ASDEFCONOptionSpace">
    <w:name w:val="ASDEFCON Option Space"/>
    <w:basedOn w:val="ASDEFCONNormal"/>
    <w:rsid w:val="00042961"/>
    <w:pPr>
      <w:spacing w:after="0"/>
    </w:pPr>
    <w:rPr>
      <w:bCs/>
      <w:color w:val="FFFFFF"/>
      <w:sz w:val="8"/>
    </w:rPr>
  </w:style>
  <w:style w:type="paragraph" w:customStyle="1" w:styleId="ATTANNReferencetoCOC">
    <w:name w:val="ATT/ANN Reference to COC"/>
    <w:basedOn w:val="ASDEFCONNormal"/>
    <w:rsid w:val="00042961"/>
    <w:pPr>
      <w:keepNext/>
      <w:jc w:val="right"/>
    </w:pPr>
    <w:rPr>
      <w:i/>
      <w:iCs/>
      <w:szCs w:val="20"/>
    </w:rPr>
  </w:style>
  <w:style w:type="paragraph" w:customStyle="1" w:styleId="ASDEFCONHeaderFooterCenter">
    <w:name w:val="ASDEFCON Header/Footer Center"/>
    <w:basedOn w:val="ASDEFCONHeaderFooterLeft"/>
    <w:rsid w:val="00042961"/>
    <w:pPr>
      <w:jc w:val="center"/>
    </w:pPr>
    <w:rPr>
      <w:szCs w:val="20"/>
    </w:rPr>
  </w:style>
  <w:style w:type="paragraph" w:customStyle="1" w:styleId="ASDEFCONHeaderFooterRight">
    <w:name w:val="ASDEFCON Header/Footer Right"/>
    <w:basedOn w:val="ASDEFCONHeaderFooterLeft"/>
    <w:rsid w:val="00042961"/>
    <w:pPr>
      <w:jc w:val="right"/>
    </w:pPr>
    <w:rPr>
      <w:szCs w:val="20"/>
    </w:rPr>
  </w:style>
  <w:style w:type="paragraph" w:customStyle="1" w:styleId="ASDEFCONHeaderFooterClassification">
    <w:name w:val="ASDEFCON Header/Footer Classification"/>
    <w:basedOn w:val="ASDEFCONHeaderFooterLeft"/>
    <w:rsid w:val="00042961"/>
    <w:pPr>
      <w:jc w:val="center"/>
    </w:pPr>
    <w:rPr>
      <w:rFonts w:ascii="Arial Bold" w:hAnsi="Arial Bold"/>
      <w:b/>
      <w:bCs/>
      <w:caps/>
      <w:sz w:val="20"/>
    </w:rPr>
  </w:style>
  <w:style w:type="paragraph" w:customStyle="1" w:styleId="GuideLV3Head-ASDEFCON">
    <w:name w:val="Guide LV3 Head - ASDEFCON"/>
    <w:basedOn w:val="ASDEFCONNormal"/>
    <w:rsid w:val="00042961"/>
    <w:pPr>
      <w:keepNext/>
    </w:pPr>
    <w:rPr>
      <w:rFonts w:eastAsia="Calibri"/>
      <w:b/>
      <w:szCs w:val="22"/>
      <w:lang w:eastAsia="en-US"/>
    </w:rPr>
  </w:style>
  <w:style w:type="paragraph" w:customStyle="1" w:styleId="GuideSublistLv2-ASDEFCON">
    <w:name w:val="Guide Sublist Lv2 - ASDEFCON"/>
    <w:basedOn w:val="ASDEFCONNormal"/>
    <w:rsid w:val="00042961"/>
    <w:pPr>
      <w:numPr>
        <w:ilvl w:val="1"/>
        <w:numId w:val="42"/>
      </w:numPr>
    </w:pPr>
  </w:style>
  <w:style w:type="paragraph" w:customStyle="1" w:styleId="Style6">
    <w:name w:val="Style6"/>
    <w:basedOn w:val="ASDEFCONNormal"/>
    <w:rsid w:val="00E52688"/>
    <w:pPr>
      <w:ind w:left="720"/>
    </w:pPr>
    <w:rPr>
      <w:b/>
      <w:bCs/>
      <w:i/>
      <w:iCs/>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042961"/>
    <w:rPr>
      <w:rFonts w:ascii="Cambria" w:hAnsi="Cambria"/>
      <w:b/>
      <w:bCs/>
      <w:color w:val="4F81BD"/>
      <w:sz w:val="26"/>
      <w:szCs w:val="26"/>
    </w:rPr>
  </w:style>
  <w:style w:type="paragraph" w:styleId="TOC6">
    <w:name w:val="toc 6"/>
    <w:basedOn w:val="Normal"/>
    <w:next w:val="Normal"/>
    <w:autoRedefine/>
    <w:rsid w:val="00042961"/>
    <w:pPr>
      <w:spacing w:after="100"/>
      <w:ind w:left="1000"/>
    </w:pPr>
  </w:style>
  <w:style w:type="paragraph" w:styleId="TOC7">
    <w:name w:val="toc 7"/>
    <w:basedOn w:val="Normal"/>
    <w:next w:val="Normal"/>
    <w:autoRedefine/>
    <w:rsid w:val="00042961"/>
    <w:pPr>
      <w:spacing w:after="100"/>
      <w:ind w:left="1200"/>
    </w:pPr>
  </w:style>
  <w:style w:type="paragraph" w:styleId="TOC8">
    <w:name w:val="toc 8"/>
    <w:basedOn w:val="Normal"/>
    <w:next w:val="Normal"/>
    <w:autoRedefine/>
    <w:rsid w:val="00042961"/>
    <w:pPr>
      <w:spacing w:after="100"/>
      <w:ind w:left="1400"/>
    </w:pPr>
  </w:style>
  <w:style w:type="paragraph" w:styleId="TOC9">
    <w:name w:val="toc 9"/>
    <w:basedOn w:val="Normal"/>
    <w:next w:val="Normal"/>
    <w:autoRedefine/>
    <w:rsid w:val="00042961"/>
    <w:pPr>
      <w:spacing w:after="100"/>
      <w:ind w:left="1600"/>
    </w:pPr>
  </w:style>
  <w:style w:type="paragraph" w:customStyle="1" w:styleId="ASDEFCONList">
    <w:name w:val="ASDEFCON List"/>
    <w:basedOn w:val="ASDEFCONNormal"/>
    <w:qFormat/>
    <w:rsid w:val="00042961"/>
    <w:pPr>
      <w:numPr>
        <w:numId w:val="45"/>
      </w:numPr>
    </w:pPr>
  </w:style>
  <w:style w:type="paragraph" w:customStyle="1" w:styleId="HandbookLevel2Header">
    <w:name w:val="Handbook Level 2 Header"/>
    <w:basedOn w:val="Heading2"/>
    <w:autoRedefine/>
    <w:qFormat/>
    <w:rsid w:val="00300428"/>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581809"/>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 w:type="paragraph" w:styleId="Revision">
    <w:name w:val="Revision"/>
    <w:hidden/>
    <w:uiPriority w:val="99"/>
    <w:semiHidden/>
    <w:rsid w:val="00FB26B7"/>
    <w:rPr>
      <w:rFonts w:ascii="Arial" w:hAnsi="Arial"/>
      <w:szCs w:val="24"/>
    </w:rPr>
  </w:style>
  <w:style w:type="character" w:customStyle="1" w:styleId="NoteToDrafters-ASDEFCONChar">
    <w:name w:val="Note To Drafters - ASDEFCON Char"/>
    <w:link w:val="NoteToDrafters-ASDEFCON"/>
    <w:locked/>
    <w:rsid w:val="005270ED"/>
    <w:rPr>
      <w:rFonts w:ascii="Arial" w:hAnsi="Arial"/>
      <w:b/>
      <w:i/>
      <w:color w:val="FFFFFF"/>
      <w:szCs w:val="40"/>
      <w:shd w:val="clear" w:color="auto" w:fill="000000"/>
    </w:rPr>
  </w:style>
  <w:style w:type="character" w:customStyle="1" w:styleId="NoteToTenderers-ASDEFCONChar">
    <w:name w:val="Note To Tenderers - ASDEFCON Char"/>
    <w:link w:val="NoteToTenderers-ASDEFCON"/>
    <w:rsid w:val="00BF4EFB"/>
    <w:rPr>
      <w:rFonts w:ascii="Arial" w:hAnsi="Arial"/>
      <w:b/>
      <w:i/>
      <w:color w:val="000000"/>
      <w:szCs w:val="40"/>
      <w:shd w:val="pct15" w:color="auto" w:fill="auto"/>
    </w:rPr>
  </w:style>
  <w:style w:type="character" w:customStyle="1" w:styleId="ASDEFCONOptionChar">
    <w:name w:val="ASDEFCON Option Char"/>
    <w:link w:val="ASDEFCONOption"/>
    <w:locked/>
    <w:rsid w:val="00A6643A"/>
    <w:rPr>
      <w:rFonts w:ascii="Arial" w:hAnsi="Arial"/>
      <w:b/>
      <w:i/>
      <w:color w:val="000000"/>
      <w:szCs w:val="24"/>
    </w:rPr>
  </w:style>
  <w:style w:type="paragraph" w:styleId="Bibliography">
    <w:name w:val="Bibliography"/>
    <w:basedOn w:val="Normal"/>
    <w:next w:val="Normal"/>
    <w:uiPriority w:val="37"/>
    <w:semiHidden/>
    <w:unhideWhenUsed/>
    <w:rsid w:val="006939B5"/>
  </w:style>
  <w:style w:type="paragraph" w:styleId="BlockText">
    <w:name w:val="Block Text"/>
    <w:basedOn w:val="Normal"/>
    <w:semiHidden/>
    <w:unhideWhenUsed/>
    <w:rsid w:val="006939B5"/>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6939B5"/>
    <w:pPr>
      <w:spacing w:line="480" w:lineRule="auto"/>
    </w:pPr>
  </w:style>
  <w:style w:type="character" w:customStyle="1" w:styleId="BodyText2Char">
    <w:name w:val="Body Text 2 Char"/>
    <w:basedOn w:val="DefaultParagraphFont"/>
    <w:link w:val="BodyText2"/>
    <w:semiHidden/>
    <w:rsid w:val="006939B5"/>
    <w:rPr>
      <w:rFonts w:ascii="Arial" w:hAnsi="Arial"/>
      <w:szCs w:val="24"/>
    </w:rPr>
  </w:style>
  <w:style w:type="paragraph" w:styleId="BodyText3">
    <w:name w:val="Body Text 3"/>
    <w:basedOn w:val="Normal"/>
    <w:link w:val="BodyText3Char"/>
    <w:semiHidden/>
    <w:unhideWhenUsed/>
    <w:rsid w:val="006939B5"/>
    <w:rPr>
      <w:sz w:val="16"/>
      <w:szCs w:val="16"/>
    </w:rPr>
  </w:style>
  <w:style w:type="character" w:customStyle="1" w:styleId="BodyText3Char">
    <w:name w:val="Body Text 3 Char"/>
    <w:basedOn w:val="DefaultParagraphFont"/>
    <w:link w:val="BodyText3"/>
    <w:semiHidden/>
    <w:rsid w:val="006939B5"/>
    <w:rPr>
      <w:rFonts w:ascii="Arial" w:hAnsi="Arial"/>
      <w:sz w:val="16"/>
      <w:szCs w:val="16"/>
    </w:rPr>
  </w:style>
  <w:style w:type="paragraph" w:styleId="BodyTextFirstIndent">
    <w:name w:val="Body Text First Indent"/>
    <w:basedOn w:val="BodyText"/>
    <w:link w:val="BodyTextFirstIndentChar"/>
    <w:rsid w:val="006939B5"/>
    <w:pPr>
      <w:ind w:firstLine="360"/>
    </w:pPr>
  </w:style>
  <w:style w:type="character" w:customStyle="1" w:styleId="BodyTextChar">
    <w:name w:val="Body Text Char"/>
    <w:basedOn w:val="DefaultParagraphFont"/>
    <w:link w:val="BodyText"/>
    <w:rsid w:val="006939B5"/>
    <w:rPr>
      <w:rFonts w:ascii="Arial" w:hAnsi="Arial"/>
      <w:szCs w:val="24"/>
    </w:rPr>
  </w:style>
  <w:style w:type="character" w:customStyle="1" w:styleId="BodyTextFirstIndentChar">
    <w:name w:val="Body Text First Indent Char"/>
    <w:basedOn w:val="BodyTextChar"/>
    <w:link w:val="BodyTextFirstIndent"/>
    <w:rsid w:val="006939B5"/>
    <w:rPr>
      <w:rFonts w:ascii="Arial" w:hAnsi="Arial"/>
      <w:szCs w:val="24"/>
    </w:rPr>
  </w:style>
  <w:style w:type="paragraph" w:styleId="BodyTextIndent">
    <w:name w:val="Body Text Indent"/>
    <w:basedOn w:val="Normal"/>
    <w:link w:val="BodyTextIndentChar"/>
    <w:semiHidden/>
    <w:unhideWhenUsed/>
    <w:rsid w:val="006939B5"/>
    <w:pPr>
      <w:ind w:left="283"/>
    </w:pPr>
  </w:style>
  <w:style w:type="character" w:customStyle="1" w:styleId="BodyTextIndentChar">
    <w:name w:val="Body Text Indent Char"/>
    <w:basedOn w:val="DefaultParagraphFont"/>
    <w:link w:val="BodyTextIndent"/>
    <w:semiHidden/>
    <w:rsid w:val="006939B5"/>
    <w:rPr>
      <w:rFonts w:ascii="Arial" w:hAnsi="Arial"/>
      <w:szCs w:val="24"/>
    </w:rPr>
  </w:style>
  <w:style w:type="paragraph" w:styleId="BodyTextFirstIndent2">
    <w:name w:val="Body Text First Indent 2"/>
    <w:basedOn w:val="BodyTextIndent"/>
    <w:link w:val="BodyTextFirstIndent2Char"/>
    <w:semiHidden/>
    <w:unhideWhenUsed/>
    <w:rsid w:val="006939B5"/>
    <w:pPr>
      <w:ind w:left="360" w:firstLine="360"/>
    </w:pPr>
  </w:style>
  <w:style w:type="character" w:customStyle="1" w:styleId="BodyTextFirstIndent2Char">
    <w:name w:val="Body Text First Indent 2 Char"/>
    <w:basedOn w:val="BodyTextIndentChar"/>
    <w:link w:val="BodyTextFirstIndent2"/>
    <w:semiHidden/>
    <w:rsid w:val="006939B5"/>
    <w:rPr>
      <w:rFonts w:ascii="Arial" w:hAnsi="Arial"/>
      <w:szCs w:val="24"/>
    </w:rPr>
  </w:style>
  <w:style w:type="paragraph" w:styleId="BodyTextIndent2">
    <w:name w:val="Body Text Indent 2"/>
    <w:basedOn w:val="Normal"/>
    <w:link w:val="BodyTextIndent2Char"/>
    <w:semiHidden/>
    <w:unhideWhenUsed/>
    <w:rsid w:val="006939B5"/>
    <w:pPr>
      <w:spacing w:line="480" w:lineRule="auto"/>
      <w:ind w:left="283"/>
    </w:pPr>
  </w:style>
  <w:style w:type="character" w:customStyle="1" w:styleId="BodyTextIndent2Char">
    <w:name w:val="Body Text Indent 2 Char"/>
    <w:basedOn w:val="DefaultParagraphFont"/>
    <w:link w:val="BodyTextIndent2"/>
    <w:semiHidden/>
    <w:rsid w:val="006939B5"/>
    <w:rPr>
      <w:rFonts w:ascii="Arial" w:hAnsi="Arial"/>
      <w:szCs w:val="24"/>
    </w:rPr>
  </w:style>
  <w:style w:type="paragraph" w:styleId="BodyTextIndent3">
    <w:name w:val="Body Text Indent 3"/>
    <w:basedOn w:val="Normal"/>
    <w:link w:val="BodyTextIndent3Char"/>
    <w:semiHidden/>
    <w:unhideWhenUsed/>
    <w:rsid w:val="006939B5"/>
    <w:pPr>
      <w:ind w:left="283"/>
    </w:pPr>
    <w:rPr>
      <w:sz w:val="16"/>
      <w:szCs w:val="16"/>
    </w:rPr>
  </w:style>
  <w:style w:type="character" w:customStyle="1" w:styleId="BodyTextIndent3Char">
    <w:name w:val="Body Text Indent 3 Char"/>
    <w:basedOn w:val="DefaultParagraphFont"/>
    <w:link w:val="BodyTextIndent3"/>
    <w:semiHidden/>
    <w:rsid w:val="006939B5"/>
    <w:rPr>
      <w:rFonts w:ascii="Arial" w:hAnsi="Arial"/>
      <w:sz w:val="16"/>
      <w:szCs w:val="16"/>
    </w:rPr>
  </w:style>
  <w:style w:type="paragraph" w:styleId="Closing">
    <w:name w:val="Closing"/>
    <w:basedOn w:val="Normal"/>
    <w:link w:val="ClosingChar"/>
    <w:semiHidden/>
    <w:unhideWhenUsed/>
    <w:rsid w:val="006939B5"/>
    <w:pPr>
      <w:spacing w:after="0"/>
      <w:ind w:left="4252"/>
    </w:pPr>
  </w:style>
  <w:style w:type="character" w:customStyle="1" w:styleId="ClosingChar">
    <w:name w:val="Closing Char"/>
    <w:basedOn w:val="DefaultParagraphFont"/>
    <w:link w:val="Closing"/>
    <w:semiHidden/>
    <w:rsid w:val="006939B5"/>
    <w:rPr>
      <w:rFonts w:ascii="Arial" w:hAnsi="Arial"/>
      <w:szCs w:val="24"/>
    </w:rPr>
  </w:style>
  <w:style w:type="paragraph" w:styleId="Date">
    <w:name w:val="Date"/>
    <w:basedOn w:val="Normal"/>
    <w:next w:val="Normal"/>
    <w:link w:val="DateChar"/>
    <w:rsid w:val="006939B5"/>
  </w:style>
  <w:style w:type="character" w:customStyle="1" w:styleId="DateChar">
    <w:name w:val="Date Char"/>
    <w:basedOn w:val="DefaultParagraphFont"/>
    <w:link w:val="Date"/>
    <w:rsid w:val="006939B5"/>
    <w:rPr>
      <w:rFonts w:ascii="Arial" w:hAnsi="Arial"/>
      <w:szCs w:val="24"/>
    </w:rPr>
  </w:style>
  <w:style w:type="paragraph" w:styleId="DocumentMap">
    <w:name w:val="Document Map"/>
    <w:basedOn w:val="Normal"/>
    <w:link w:val="DocumentMapChar"/>
    <w:semiHidden/>
    <w:unhideWhenUsed/>
    <w:rsid w:val="006939B5"/>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6939B5"/>
    <w:rPr>
      <w:rFonts w:ascii="Segoe UI" w:hAnsi="Segoe UI" w:cs="Segoe UI"/>
      <w:sz w:val="16"/>
      <w:szCs w:val="16"/>
    </w:rPr>
  </w:style>
  <w:style w:type="paragraph" w:styleId="E-mailSignature">
    <w:name w:val="E-mail Signature"/>
    <w:basedOn w:val="Normal"/>
    <w:link w:val="E-mailSignatureChar"/>
    <w:semiHidden/>
    <w:unhideWhenUsed/>
    <w:rsid w:val="006939B5"/>
    <w:pPr>
      <w:spacing w:after="0"/>
    </w:pPr>
  </w:style>
  <w:style w:type="character" w:customStyle="1" w:styleId="E-mailSignatureChar">
    <w:name w:val="E-mail Signature Char"/>
    <w:basedOn w:val="DefaultParagraphFont"/>
    <w:link w:val="E-mailSignature"/>
    <w:semiHidden/>
    <w:rsid w:val="006939B5"/>
    <w:rPr>
      <w:rFonts w:ascii="Arial" w:hAnsi="Arial"/>
      <w:szCs w:val="24"/>
    </w:rPr>
  </w:style>
  <w:style w:type="paragraph" w:styleId="EnvelopeAddress">
    <w:name w:val="envelope address"/>
    <w:basedOn w:val="Normal"/>
    <w:semiHidden/>
    <w:unhideWhenUsed/>
    <w:rsid w:val="006939B5"/>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6939B5"/>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6939B5"/>
    <w:pPr>
      <w:spacing w:after="0"/>
    </w:pPr>
    <w:rPr>
      <w:i/>
      <w:iCs/>
    </w:rPr>
  </w:style>
  <w:style w:type="character" w:customStyle="1" w:styleId="HTMLAddressChar">
    <w:name w:val="HTML Address Char"/>
    <w:basedOn w:val="DefaultParagraphFont"/>
    <w:link w:val="HTMLAddress"/>
    <w:semiHidden/>
    <w:rsid w:val="006939B5"/>
    <w:rPr>
      <w:rFonts w:ascii="Arial" w:hAnsi="Arial"/>
      <w:i/>
      <w:iCs/>
      <w:szCs w:val="24"/>
    </w:rPr>
  </w:style>
  <w:style w:type="paragraph" w:styleId="HTMLPreformatted">
    <w:name w:val="HTML Preformatted"/>
    <w:basedOn w:val="Normal"/>
    <w:link w:val="HTMLPreformattedChar"/>
    <w:semiHidden/>
    <w:unhideWhenUsed/>
    <w:rsid w:val="006939B5"/>
    <w:pPr>
      <w:spacing w:after="0"/>
    </w:pPr>
    <w:rPr>
      <w:rFonts w:ascii="Consolas" w:hAnsi="Consolas"/>
      <w:szCs w:val="20"/>
    </w:rPr>
  </w:style>
  <w:style w:type="character" w:customStyle="1" w:styleId="HTMLPreformattedChar">
    <w:name w:val="HTML Preformatted Char"/>
    <w:basedOn w:val="DefaultParagraphFont"/>
    <w:link w:val="HTMLPreformatted"/>
    <w:semiHidden/>
    <w:rsid w:val="006939B5"/>
    <w:rPr>
      <w:rFonts w:ascii="Consolas" w:hAnsi="Consolas"/>
    </w:rPr>
  </w:style>
  <w:style w:type="paragraph" w:styleId="Index1">
    <w:name w:val="index 1"/>
    <w:basedOn w:val="Normal"/>
    <w:next w:val="Normal"/>
    <w:autoRedefine/>
    <w:semiHidden/>
    <w:unhideWhenUsed/>
    <w:rsid w:val="006939B5"/>
    <w:pPr>
      <w:spacing w:after="0"/>
      <w:ind w:left="200" w:hanging="200"/>
    </w:pPr>
  </w:style>
  <w:style w:type="paragraph" w:styleId="Index2">
    <w:name w:val="index 2"/>
    <w:basedOn w:val="Normal"/>
    <w:next w:val="Normal"/>
    <w:autoRedefine/>
    <w:semiHidden/>
    <w:unhideWhenUsed/>
    <w:rsid w:val="006939B5"/>
    <w:pPr>
      <w:spacing w:after="0"/>
      <w:ind w:left="400" w:hanging="200"/>
    </w:pPr>
  </w:style>
  <w:style w:type="paragraph" w:styleId="Index3">
    <w:name w:val="index 3"/>
    <w:basedOn w:val="Normal"/>
    <w:next w:val="Normal"/>
    <w:autoRedefine/>
    <w:semiHidden/>
    <w:unhideWhenUsed/>
    <w:rsid w:val="006939B5"/>
    <w:pPr>
      <w:spacing w:after="0"/>
      <w:ind w:left="600" w:hanging="200"/>
    </w:pPr>
  </w:style>
  <w:style w:type="paragraph" w:styleId="Index4">
    <w:name w:val="index 4"/>
    <w:basedOn w:val="Normal"/>
    <w:next w:val="Normal"/>
    <w:autoRedefine/>
    <w:semiHidden/>
    <w:unhideWhenUsed/>
    <w:rsid w:val="006939B5"/>
    <w:pPr>
      <w:spacing w:after="0"/>
      <w:ind w:left="800" w:hanging="200"/>
    </w:pPr>
  </w:style>
  <w:style w:type="paragraph" w:styleId="Index5">
    <w:name w:val="index 5"/>
    <w:basedOn w:val="Normal"/>
    <w:next w:val="Normal"/>
    <w:autoRedefine/>
    <w:semiHidden/>
    <w:unhideWhenUsed/>
    <w:rsid w:val="006939B5"/>
    <w:pPr>
      <w:spacing w:after="0"/>
      <w:ind w:left="1000" w:hanging="200"/>
    </w:pPr>
  </w:style>
  <w:style w:type="paragraph" w:styleId="Index6">
    <w:name w:val="index 6"/>
    <w:basedOn w:val="Normal"/>
    <w:next w:val="Normal"/>
    <w:autoRedefine/>
    <w:semiHidden/>
    <w:unhideWhenUsed/>
    <w:rsid w:val="006939B5"/>
    <w:pPr>
      <w:spacing w:after="0"/>
      <w:ind w:left="1200" w:hanging="200"/>
    </w:pPr>
  </w:style>
  <w:style w:type="paragraph" w:styleId="Index7">
    <w:name w:val="index 7"/>
    <w:basedOn w:val="Normal"/>
    <w:next w:val="Normal"/>
    <w:autoRedefine/>
    <w:semiHidden/>
    <w:unhideWhenUsed/>
    <w:rsid w:val="006939B5"/>
    <w:pPr>
      <w:spacing w:after="0"/>
      <w:ind w:left="1400" w:hanging="200"/>
    </w:pPr>
  </w:style>
  <w:style w:type="paragraph" w:styleId="Index8">
    <w:name w:val="index 8"/>
    <w:basedOn w:val="Normal"/>
    <w:next w:val="Normal"/>
    <w:autoRedefine/>
    <w:semiHidden/>
    <w:unhideWhenUsed/>
    <w:rsid w:val="006939B5"/>
    <w:pPr>
      <w:spacing w:after="0"/>
      <w:ind w:left="1600" w:hanging="200"/>
    </w:pPr>
  </w:style>
  <w:style w:type="paragraph" w:styleId="Index9">
    <w:name w:val="index 9"/>
    <w:basedOn w:val="Normal"/>
    <w:next w:val="Normal"/>
    <w:autoRedefine/>
    <w:semiHidden/>
    <w:unhideWhenUsed/>
    <w:rsid w:val="006939B5"/>
    <w:pPr>
      <w:spacing w:after="0"/>
      <w:ind w:left="1800" w:hanging="200"/>
    </w:pPr>
  </w:style>
  <w:style w:type="paragraph" w:styleId="IndexHeading">
    <w:name w:val="index heading"/>
    <w:basedOn w:val="Normal"/>
    <w:next w:val="Index1"/>
    <w:semiHidden/>
    <w:unhideWhenUsed/>
    <w:rsid w:val="006939B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939B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6939B5"/>
    <w:rPr>
      <w:rFonts w:ascii="Arial" w:hAnsi="Arial"/>
      <w:i/>
      <w:iCs/>
      <w:color w:val="4F81BD" w:themeColor="accent1"/>
      <w:szCs w:val="24"/>
    </w:rPr>
  </w:style>
  <w:style w:type="paragraph" w:styleId="List">
    <w:name w:val="List"/>
    <w:basedOn w:val="Normal"/>
    <w:semiHidden/>
    <w:unhideWhenUsed/>
    <w:rsid w:val="006939B5"/>
    <w:pPr>
      <w:ind w:left="283" w:hanging="283"/>
      <w:contextualSpacing/>
    </w:pPr>
  </w:style>
  <w:style w:type="paragraph" w:styleId="List2">
    <w:name w:val="List 2"/>
    <w:basedOn w:val="Normal"/>
    <w:semiHidden/>
    <w:unhideWhenUsed/>
    <w:rsid w:val="006939B5"/>
    <w:pPr>
      <w:ind w:left="566" w:hanging="283"/>
      <w:contextualSpacing/>
    </w:pPr>
  </w:style>
  <w:style w:type="paragraph" w:styleId="List3">
    <w:name w:val="List 3"/>
    <w:basedOn w:val="Normal"/>
    <w:semiHidden/>
    <w:unhideWhenUsed/>
    <w:rsid w:val="006939B5"/>
    <w:pPr>
      <w:ind w:left="849" w:hanging="283"/>
      <w:contextualSpacing/>
    </w:pPr>
  </w:style>
  <w:style w:type="paragraph" w:styleId="List4">
    <w:name w:val="List 4"/>
    <w:basedOn w:val="Normal"/>
    <w:rsid w:val="006939B5"/>
    <w:pPr>
      <w:ind w:left="1132" w:hanging="283"/>
      <w:contextualSpacing/>
    </w:pPr>
  </w:style>
  <w:style w:type="paragraph" w:styleId="List5">
    <w:name w:val="List 5"/>
    <w:basedOn w:val="Normal"/>
    <w:rsid w:val="006939B5"/>
    <w:pPr>
      <w:ind w:left="1415" w:hanging="283"/>
      <w:contextualSpacing/>
    </w:pPr>
  </w:style>
  <w:style w:type="paragraph" w:styleId="ListBullet">
    <w:name w:val="List Bullet"/>
    <w:basedOn w:val="Normal"/>
    <w:semiHidden/>
    <w:unhideWhenUsed/>
    <w:rsid w:val="006939B5"/>
    <w:pPr>
      <w:numPr>
        <w:numId w:val="47"/>
      </w:numPr>
      <w:contextualSpacing/>
    </w:pPr>
  </w:style>
  <w:style w:type="paragraph" w:styleId="ListBullet2">
    <w:name w:val="List Bullet 2"/>
    <w:basedOn w:val="Normal"/>
    <w:semiHidden/>
    <w:unhideWhenUsed/>
    <w:rsid w:val="006939B5"/>
    <w:pPr>
      <w:numPr>
        <w:numId w:val="48"/>
      </w:numPr>
      <w:contextualSpacing/>
    </w:pPr>
  </w:style>
  <w:style w:type="paragraph" w:styleId="ListBullet3">
    <w:name w:val="List Bullet 3"/>
    <w:basedOn w:val="Normal"/>
    <w:semiHidden/>
    <w:unhideWhenUsed/>
    <w:rsid w:val="006939B5"/>
    <w:pPr>
      <w:numPr>
        <w:numId w:val="49"/>
      </w:numPr>
      <w:contextualSpacing/>
    </w:pPr>
  </w:style>
  <w:style w:type="paragraph" w:styleId="ListBullet4">
    <w:name w:val="List Bullet 4"/>
    <w:basedOn w:val="Normal"/>
    <w:semiHidden/>
    <w:unhideWhenUsed/>
    <w:rsid w:val="006939B5"/>
    <w:pPr>
      <w:numPr>
        <w:numId w:val="50"/>
      </w:numPr>
      <w:contextualSpacing/>
    </w:pPr>
  </w:style>
  <w:style w:type="paragraph" w:styleId="ListBullet5">
    <w:name w:val="List Bullet 5"/>
    <w:basedOn w:val="Normal"/>
    <w:semiHidden/>
    <w:unhideWhenUsed/>
    <w:rsid w:val="006939B5"/>
    <w:pPr>
      <w:numPr>
        <w:numId w:val="51"/>
      </w:numPr>
      <w:contextualSpacing/>
    </w:pPr>
  </w:style>
  <w:style w:type="paragraph" w:styleId="ListContinue">
    <w:name w:val="List Continue"/>
    <w:basedOn w:val="Normal"/>
    <w:semiHidden/>
    <w:unhideWhenUsed/>
    <w:rsid w:val="006939B5"/>
    <w:pPr>
      <w:ind w:left="283"/>
      <w:contextualSpacing/>
    </w:pPr>
  </w:style>
  <w:style w:type="paragraph" w:styleId="ListContinue2">
    <w:name w:val="List Continue 2"/>
    <w:basedOn w:val="Normal"/>
    <w:semiHidden/>
    <w:unhideWhenUsed/>
    <w:rsid w:val="006939B5"/>
    <w:pPr>
      <w:ind w:left="566"/>
      <w:contextualSpacing/>
    </w:pPr>
  </w:style>
  <w:style w:type="paragraph" w:styleId="ListContinue3">
    <w:name w:val="List Continue 3"/>
    <w:basedOn w:val="Normal"/>
    <w:semiHidden/>
    <w:unhideWhenUsed/>
    <w:rsid w:val="006939B5"/>
    <w:pPr>
      <w:ind w:left="849"/>
      <w:contextualSpacing/>
    </w:pPr>
  </w:style>
  <w:style w:type="paragraph" w:styleId="ListContinue4">
    <w:name w:val="List Continue 4"/>
    <w:basedOn w:val="Normal"/>
    <w:semiHidden/>
    <w:unhideWhenUsed/>
    <w:rsid w:val="006939B5"/>
    <w:pPr>
      <w:ind w:left="1132"/>
      <w:contextualSpacing/>
    </w:pPr>
  </w:style>
  <w:style w:type="paragraph" w:styleId="ListContinue5">
    <w:name w:val="List Continue 5"/>
    <w:basedOn w:val="Normal"/>
    <w:semiHidden/>
    <w:unhideWhenUsed/>
    <w:rsid w:val="006939B5"/>
    <w:pPr>
      <w:ind w:left="1415"/>
      <w:contextualSpacing/>
    </w:pPr>
  </w:style>
  <w:style w:type="paragraph" w:styleId="ListNumber">
    <w:name w:val="List Number"/>
    <w:basedOn w:val="Normal"/>
    <w:rsid w:val="006939B5"/>
    <w:pPr>
      <w:numPr>
        <w:numId w:val="52"/>
      </w:numPr>
      <w:contextualSpacing/>
    </w:pPr>
  </w:style>
  <w:style w:type="paragraph" w:styleId="ListNumber2">
    <w:name w:val="List Number 2"/>
    <w:basedOn w:val="Normal"/>
    <w:semiHidden/>
    <w:unhideWhenUsed/>
    <w:rsid w:val="006939B5"/>
    <w:pPr>
      <w:numPr>
        <w:numId w:val="53"/>
      </w:numPr>
      <w:contextualSpacing/>
    </w:pPr>
  </w:style>
  <w:style w:type="paragraph" w:styleId="ListNumber3">
    <w:name w:val="List Number 3"/>
    <w:basedOn w:val="Normal"/>
    <w:semiHidden/>
    <w:unhideWhenUsed/>
    <w:rsid w:val="006939B5"/>
    <w:pPr>
      <w:numPr>
        <w:numId w:val="54"/>
      </w:numPr>
      <w:contextualSpacing/>
    </w:pPr>
  </w:style>
  <w:style w:type="paragraph" w:styleId="ListNumber4">
    <w:name w:val="List Number 4"/>
    <w:basedOn w:val="Normal"/>
    <w:semiHidden/>
    <w:unhideWhenUsed/>
    <w:rsid w:val="006939B5"/>
    <w:pPr>
      <w:numPr>
        <w:numId w:val="55"/>
      </w:numPr>
      <w:contextualSpacing/>
    </w:pPr>
  </w:style>
  <w:style w:type="paragraph" w:styleId="ListNumber5">
    <w:name w:val="List Number 5"/>
    <w:basedOn w:val="Normal"/>
    <w:semiHidden/>
    <w:unhideWhenUsed/>
    <w:rsid w:val="006939B5"/>
    <w:pPr>
      <w:numPr>
        <w:numId w:val="56"/>
      </w:numPr>
      <w:contextualSpacing/>
    </w:pPr>
  </w:style>
  <w:style w:type="paragraph" w:styleId="ListParagraph">
    <w:name w:val="List Paragraph"/>
    <w:basedOn w:val="Normal"/>
    <w:uiPriority w:val="34"/>
    <w:qFormat/>
    <w:rsid w:val="006939B5"/>
    <w:pPr>
      <w:ind w:left="720"/>
      <w:contextualSpacing/>
    </w:pPr>
  </w:style>
  <w:style w:type="paragraph" w:styleId="MacroText">
    <w:name w:val="macro"/>
    <w:link w:val="MacroTextChar"/>
    <w:semiHidden/>
    <w:unhideWhenUsed/>
    <w:rsid w:val="006939B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6939B5"/>
    <w:rPr>
      <w:rFonts w:ascii="Consolas" w:hAnsi="Consolas"/>
    </w:rPr>
  </w:style>
  <w:style w:type="paragraph" w:styleId="MessageHeader">
    <w:name w:val="Message Header"/>
    <w:basedOn w:val="Normal"/>
    <w:link w:val="MessageHeaderChar"/>
    <w:semiHidden/>
    <w:unhideWhenUsed/>
    <w:rsid w:val="006939B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6939B5"/>
    <w:rPr>
      <w:rFonts w:asciiTheme="majorHAnsi" w:eastAsiaTheme="majorEastAsia" w:hAnsiTheme="majorHAnsi" w:cstheme="majorBidi"/>
      <w:sz w:val="24"/>
      <w:szCs w:val="24"/>
      <w:shd w:val="pct20" w:color="auto" w:fill="auto"/>
    </w:rPr>
  </w:style>
  <w:style w:type="paragraph" w:styleId="NoSpacing">
    <w:name w:val="No Spacing"/>
    <w:uiPriority w:val="1"/>
    <w:qFormat/>
    <w:rsid w:val="006939B5"/>
    <w:pPr>
      <w:jc w:val="both"/>
    </w:pPr>
    <w:rPr>
      <w:rFonts w:ascii="Arial" w:hAnsi="Arial"/>
      <w:szCs w:val="24"/>
    </w:rPr>
  </w:style>
  <w:style w:type="paragraph" w:styleId="NormalWeb">
    <w:name w:val="Normal (Web)"/>
    <w:basedOn w:val="Normal"/>
    <w:semiHidden/>
    <w:unhideWhenUsed/>
    <w:rsid w:val="006939B5"/>
    <w:rPr>
      <w:rFonts w:ascii="Times New Roman" w:hAnsi="Times New Roman"/>
      <w:sz w:val="24"/>
    </w:rPr>
  </w:style>
  <w:style w:type="paragraph" w:styleId="NormalIndent">
    <w:name w:val="Normal Indent"/>
    <w:basedOn w:val="Normal"/>
    <w:semiHidden/>
    <w:unhideWhenUsed/>
    <w:rsid w:val="006939B5"/>
    <w:pPr>
      <w:ind w:left="720"/>
    </w:pPr>
  </w:style>
  <w:style w:type="paragraph" w:styleId="NoteHeading">
    <w:name w:val="Note Heading"/>
    <w:basedOn w:val="Normal"/>
    <w:next w:val="Normal"/>
    <w:link w:val="NoteHeadingChar"/>
    <w:semiHidden/>
    <w:unhideWhenUsed/>
    <w:rsid w:val="006939B5"/>
    <w:pPr>
      <w:spacing w:after="0"/>
    </w:pPr>
  </w:style>
  <w:style w:type="character" w:customStyle="1" w:styleId="NoteHeadingChar">
    <w:name w:val="Note Heading Char"/>
    <w:basedOn w:val="DefaultParagraphFont"/>
    <w:link w:val="NoteHeading"/>
    <w:semiHidden/>
    <w:rsid w:val="006939B5"/>
    <w:rPr>
      <w:rFonts w:ascii="Arial" w:hAnsi="Arial"/>
      <w:szCs w:val="24"/>
    </w:rPr>
  </w:style>
  <w:style w:type="paragraph" w:styleId="PlainText">
    <w:name w:val="Plain Text"/>
    <w:basedOn w:val="Normal"/>
    <w:link w:val="PlainTextChar"/>
    <w:semiHidden/>
    <w:unhideWhenUsed/>
    <w:rsid w:val="006939B5"/>
    <w:pPr>
      <w:spacing w:after="0"/>
    </w:pPr>
    <w:rPr>
      <w:rFonts w:ascii="Consolas" w:hAnsi="Consolas"/>
      <w:sz w:val="21"/>
      <w:szCs w:val="21"/>
    </w:rPr>
  </w:style>
  <w:style w:type="character" w:customStyle="1" w:styleId="PlainTextChar">
    <w:name w:val="Plain Text Char"/>
    <w:basedOn w:val="DefaultParagraphFont"/>
    <w:link w:val="PlainText"/>
    <w:semiHidden/>
    <w:rsid w:val="006939B5"/>
    <w:rPr>
      <w:rFonts w:ascii="Consolas" w:hAnsi="Consolas"/>
      <w:sz w:val="21"/>
      <w:szCs w:val="21"/>
    </w:rPr>
  </w:style>
  <w:style w:type="paragraph" w:styleId="Quote">
    <w:name w:val="Quote"/>
    <w:basedOn w:val="Normal"/>
    <w:next w:val="Normal"/>
    <w:link w:val="QuoteChar"/>
    <w:uiPriority w:val="29"/>
    <w:qFormat/>
    <w:rsid w:val="006939B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939B5"/>
    <w:rPr>
      <w:rFonts w:ascii="Arial" w:hAnsi="Arial"/>
      <w:i/>
      <w:iCs/>
      <w:color w:val="404040" w:themeColor="text1" w:themeTint="BF"/>
      <w:szCs w:val="24"/>
    </w:rPr>
  </w:style>
  <w:style w:type="paragraph" w:styleId="Salutation">
    <w:name w:val="Salutation"/>
    <w:basedOn w:val="Normal"/>
    <w:next w:val="Normal"/>
    <w:link w:val="SalutationChar"/>
    <w:rsid w:val="006939B5"/>
  </w:style>
  <w:style w:type="character" w:customStyle="1" w:styleId="SalutationChar">
    <w:name w:val="Salutation Char"/>
    <w:basedOn w:val="DefaultParagraphFont"/>
    <w:link w:val="Salutation"/>
    <w:rsid w:val="006939B5"/>
    <w:rPr>
      <w:rFonts w:ascii="Arial" w:hAnsi="Arial"/>
      <w:szCs w:val="24"/>
    </w:rPr>
  </w:style>
  <w:style w:type="paragraph" w:styleId="Signature">
    <w:name w:val="Signature"/>
    <w:basedOn w:val="Normal"/>
    <w:link w:val="SignatureChar"/>
    <w:semiHidden/>
    <w:unhideWhenUsed/>
    <w:rsid w:val="006939B5"/>
    <w:pPr>
      <w:spacing w:after="0"/>
      <w:ind w:left="4252"/>
    </w:pPr>
  </w:style>
  <w:style w:type="character" w:customStyle="1" w:styleId="SignatureChar">
    <w:name w:val="Signature Char"/>
    <w:basedOn w:val="DefaultParagraphFont"/>
    <w:link w:val="Signature"/>
    <w:semiHidden/>
    <w:rsid w:val="006939B5"/>
    <w:rPr>
      <w:rFonts w:ascii="Arial" w:hAnsi="Arial"/>
      <w:szCs w:val="24"/>
    </w:rPr>
  </w:style>
  <w:style w:type="paragraph" w:styleId="Subtitle">
    <w:name w:val="Subtitle"/>
    <w:basedOn w:val="Normal"/>
    <w:next w:val="Normal"/>
    <w:link w:val="SubtitleChar"/>
    <w:qFormat/>
    <w:rsid w:val="006939B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939B5"/>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6939B5"/>
    <w:pPr>
      <w:spacing w:after="0"/>
      <w:ind w:left="200" w:hanging="200"/>
    </w:pPr>
  </w:style>
  <w:style w:type="paragraph" w:styleId="TableofFigures">
    <w:name w:val="table of figures"/>
    <w:basedOn w:val="Normal"/>
    <w:next w:val="Normal"/>
    <w:semiHidden/>
    <w:unhideWhenUsed/>
    <w:rsid w:val="006939B5"/>
    <w:pPr>
      <w:spacing w:after="0"/>
    </w:pPr>
  </w:style>
  <w:style w:type="paragraph" w:styleId="Title">
    <w:name w:val="Title"/>
    <w:basedOn w:val="Normal"/>
    <w:next w:val="Normal"/>
    <w:link w:val="TitleChar"/>
    <w:qFormat/>
    <w:rsid w:val="006939B5"/>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939B5"/>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6939B5"/>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55282">
      <w:bodyDiv w:val="1"/>
      <w:marLeft w:val="0"/>
      <w:marRight w:val="0"/>
      <w:marTop w:val="0"/>
      <w:marBottom w:val="0"/>
      <w:divBdr>
        <w:top w:val="none" w:sz="0" w:space="0" w:color="auto"/>
        <w:left w:val="none" w:sz="0" w:space="0" w:color="auto"/>
        <w:bottom w:val="none" w:sz="0" w:space="0" w:color="auto"/>
        <w:right w:val="none" w:sz="0" w:space="0" w:color="auto"/>
      </w:divBdr>
      <w:divsChild>
        <w:div w:id="144979318">
          <w:marLeft w:val="0"/>
          <w:marRight w:val="0"/>
          <w:marTop w:val="0"/>
          <w:marBottom w:val="0"/>
          <w:divBdr>
            <w:top w:val="none" w:sz="0" w:space="0" w:color="auto"/>
            <w:left w:val="none" w:sz="0" w:space="0" w:color="auto"/>
            <w:bottom w:val="none" w:sz="0" w:space="0" w:color="auto"/>
            <w:right w:val="none" w:sz="0" w:space="0" w:color="auto"/>
          </w:divBdr>
          <w:divsChild>
            <w:div w:id="335305644">
              <w:marLeft w:val="0"/>
              <w:marRight w:val="0"/>
              <w:marTop w:val="0"/>
              <w:marBottom w:val="0"/>
              <w:divBdr>
                <w:top w:val="none" w:sz="0" w:space="0" w:color="auto"/>
                <w:left w:val="none" w:sz="0" w:space="0" w:color="auto"/>
                <w:bottom w:val="none" w:sz="0" w:space="0" w:color="auto"/>
                <w:right w:val="none" w:sz="0" w:space="0" w:color="auto"/>
              </w:divBdr>
              <w:divsChild>
                <w:div w:id="473258795">
                  <w:marLeft w:val="0"/>
                  <w:marRight w:val="0"/>
                  <w:marTop w:val="0"/>
                  <w:marBottom w:val="0"/>
                  <w:divBdr>
                    <w:top w:val="none" w:sz="0" w:space="0" w:color="auto"/>
                    <w:left w:val="none" w:sz="0" w:space="0" w:color="auto"/>
                    <w:bottom w:val="none" w:sz="0" w:space="0" w:color="auto"/>
                    <w:right w:val="none" w:sz="0" w:space="0" w:color="auto"/>
                  </w:divBdr>
                  <w:divsChild>
                    <w:div w:id="398211086">
                      <w:marLeft w:val="0"/>
                      <w:marRight w:val="0"/>
                      <w:marTop w:val="0"/>
                      <w:marBottom w:val="0"/>
                      <w:divBdr>
                        <w:top w:val="none" w:sz="0" w:space="0" w:color="auto"/>
                        <w:left w:val="none" w:sz="0" w:space="0" w:color="auto"/>
                        <w:bottom w:val="none" w:sz="0" w:space="0" w:color="auto"/>
                        <w:right w:val="none" w:sz="0" w:space="0" w:color="auto"/>
                      </w:divBdr>
                      <w:divsChild>
                        <w:div w:id="1820801058">
                          <w:marLeft w:val="3150"/>
                          <w:marRight w:val="0"/>
                          <w:marTop w:val="0"/>
                          <w:marBottom w:val="0"/>
                          <w:divBdr>
                            <w:top w:val="none" w:sz="0" w:space="0" w:color="auto"/>
                            <w:left w:val="none" w:sz="0" w:space="0" w:color="auto"/>
                            <w:bottom w:val="none" w:sz="0" w:space="0" w:color="auto"/>
                            <w:right w:val="none" w:sz="0" w:space="0" w:color="auto"/>
                          </w:divBdr>
                          <w:divsChild>
                            <w:div w:id="1650092966">
                              <w:marLeft w:val="0"/>
                              <w:marRight w:val="0"/>
                              <w:marTop w:val="0"/>
                              <w:marBottom w:val="0"/>
                              <w:divBdr>
                                <w:top w:val="none" w:sz="0" w:space="0" w:color="auto"/>
                                <w:left w:val="none" w:sz="0" w:space="0" w:color="auto"/>
                                <w:bottom w:val="none" w:sz="0" w:space="0" w:color="auto"/>
                                <w:right w:val="none" w:sz="0" w:space="0" w:color="auto"/>
                              </w:divBdr>
                              <w:divsChild>
                                <w:div w:id="1332097133">
                                  <w:marLeft w:val="0"/>
                                  <w:marRight w:val="0"/>
                                  <w:marTop w:val="0"/>
                                  <w:marBottom w:val="0"/>
                                  <w:divBdr>
                                    <w:top w:val="none" w:sz="0" w:space="0" w:color="auto"/>
                                    <w:left w:val="none" w:sz="0" w:space="0" w:color="auto"/>
                                    <w:bottom w:val="none" w:sz="0" w:space="0" w:color="auto"/>
                                    <w:right w:val="none" w:sz="0" w:space="0" w:color="auto"/>
                                  </w:divBdr>
                                  <w:divsChild>
                                    <w:div w:id="1139958649">
                                      <w:marLeft w:val="0"/>
                                      <w:marRight w:val="0"/>
                                      <w:marTop w:val="0"/>
                                      <w:marBottom w:val="0"/>
                                      <w:divBdr>
                                        <w:top w:val="none" w:sz="0" w:space="0" w:color="auto"/>
                                        <w:left w:val="none" w:sz="0" w:space="0" w:color="auto"/>
                                        <w:bottom w:val="none" w:sz="0" w:space="0" w:color="auto"/>
                                        <w:right w:val="none" w:sz="0" w:space="0" w:color="auto"/>
                                      </w:divBdr>
                                      <w:divsChild>
                                        <w:div w:id="373039348">
                                          <w:marLeft w:val="0"/>
                                          <w:marRight w:val="0"/>
                                          <w:marTop w:val="0"/>
                                          <w:marBottom w:val="0"/>
                                          <w:divBdr>
                                            <w:top w:val="none" w:sz="0" w:space="0" w:color="auto"/>
                                            <w:left w:val="none" w:sz="0" w:space="0" w:color="auto"/>
                                            <w:bottom w:val="none" w:sz="0" w:space="0" w:color="auto"/>
                                            <w:right w:val="none" w:sz="0" w:space="0" w:color="auto"/>
                                          </w:divBdr>
                                          <w:divsChild>
                                            <w:div w:id="1505321491">
                                              <w:marLeft w:val="0"/>
                                              <w:marRight w:val="0"/>
                                              <w:marTop w:val="150"/>
                                              <w:marBottom w:val="0"/>
                                              <w:divBdr>
                                                <w:top w:val="none" w:sz="0" w:space="0" w:color="auto"/>
                                                <w:left w:val="none" w:sz="0" w:space="0" w:color="auto"/>
                                                <w:bottom w:val="none" w:sz="0" w:space="0" w:color="auto"/>
                                                <w:right w:val="none" w:sz="0" w:space="0" w:color="auto"/>
                                              </w:divBdr>
                                              <w:divsChild>
                                                <w:div w:id="1731726936">
                                                  <w:marLeft w:val="0"/>
                                                  <w:marRight w:val="0"/>
                                                  <w:marTop w:val="75"/>
                                                  <w:marBottom w:val="0"/>
                                                  <w:divBdr>
                                                    <w:top w:val="none" w:sz="0" w:space="0" w:color="auto"/>
                                                    <w:left w:val="none" w:sz="0" w:space="0" w:color="auto"/>
                                                    <w:bottom w:val="none" w:sz="0" w:space="0" w:color="auto"/>
                                                    <w:right w:val="none" w:sz="0" w:space="0" w:color="auto"/>
                                                  </w:divBdr>
                                                  <w:divsChild>
                                                    <w:div w:id="2081638227">
                                                      <w:marLeft w:val="0"/>
                                                      <w:marRight w:val="0"/>
                                                      <w:marTop w:val="0"/>
                                                      <w:marBottom w:val="0"/>
                                                      <w:divBdr>
                                                        <w:top w:val="none" w:sz="0" w:space="0" w:color="auto"/>
                                                        <w:left w:val="none" w:sz="0" w:space="0" w:color="auto"/>
                                                        <w:bottom w:val="none" w:sz="0" w:space="0" w:color="auto"/>
                                                        <w:right w:val="none" w:sz="0" w:space="0" w:color="auto"/>
                                                      </w:divBdr>
                                                      <w:divsChild>
                                                        <w:div w:id="564268102">
                                                          <w:marLeft w:val="0"/>
                                                          <w:marRight w:val="0"/>
                                                          <w:marTop w:val="0"/>
                                                          <w:marBottom w:val="0"/>
                                                          <w:divBdr>
                                                            <w:top w:val="none" w:sz="0" w:space="0" w:color="auto"/>
                                                            <w:left w:val="none" w:sz="0" w:space="0" w:color="auto"/>
                                                            <w:bottom w:val="none" w:sz="0" w:space="0" w:color="auto"/>
                                                            <w:right w:val="none" w:sz="0" w:space="0" w:color="auto"/>
                                                          </w:divBdr>
                                                        </w:div>
                                                        <w:div w:id="1487087804">
                                                          <w:marLeft w:val="0"/>
                                                          <w:marRight w:val="0"/>
                                                          <w:marTop w:val="0"/>
                                                          <w:marBottom w:val="0"/>
                                                          <w:divBdr>
                                                            <w:top w:val="none" w:sz="0" w:space="0" w:color="auto"/>
                                                            <w:left w:val="none" w:sz="0" w:space="0" w:color="auto"/>
                                                            <w:bottom w:val="none" w:sz="0" w:space="0" w:color="auto"/>
                                                            <w:right w:val="none" w:sz="0" w:space="0" w:color="auto"/>
                                                          </w:divBdr>
                                                        </w:div>
                                                        <w:div w:id="968778226">
                                                          <w:marLeft w:val="0"/>
                                                          <w:marRight w:val="0"/>
                                                          <w:marTop w:val="0"/>
                                                          <w:marBottom w:val="0"/>
                                                          <w:divBdr>
                                                            <w:top w:val="none" w:sz="0" w:space="0" w:color="auto"/>
                                                            <w:left w:val="none" w:sz="0" w:space="0" w:color="auto"/>
                                                            <w:bottom w:val="none" w:sz="0" w:space="0" w:color="auto"/>
                                                            <w:right w:val="none" w:sz="0" w:space="0" w:color="auto"/>
                                                          </w:divBdr>
                                                        </w:div>
                                                        <w:div w:id="774205432">
                                                          <w:marLeft w:val="0"/>
                                                          <w:marRight w:val="0"/>
                                                          <w:marTop w:val="0"/>
                                                          <w:marBottom w:val="0"/>
                                                          <w:divBdr>
                                                            <w:top w:val="none" w:sz="0" w:space="0" w:color="auto"/>
                                                            <w:left w:val="none" w:sz="0" w:space="0" w:color="auto"/>
                                                            <w:bottom w:val="none" w:sz="0" w:space="0" w:color="auto"/>
                                                            <w:right w:val="none" w:sz="0" w:space="0" w:color="auto"/>
                                                          </w:divBdr>
                                                        </w:div>
                                                        <w:div w:id="536620536">
                                                          <w:marLeft w:val="0"/>
                                                          <w:marRight w:val="0"/>
                                                          <w:marTop w:val="0"/>
                                                          <w:marBottom w:val="0"/>
                                                          <w:divBdr>
                                                            <w:top w:val="none" w:sz="0" w:space="0" w:color="auto"/>
                                                            <w:left w:val="none" w:sz="0" w:space="0" w:color="auto"/>
                                                            <w:bottom w:val="none" w:sz="0" w:space="0" w:color="auto"/>
                                                            <w:right w:val="none" w:sz="0" w:space="0" w:color="auto"/>
                                                          </w:divBdr>
                                                        </w:div>
                                                        <w:div w:id="495387170">
                                                          <w:marLeft w:val="0"/>
                                                          <w:marRight w:val="0"/>
                                                          <w:marTop w:val="0"/>
                                                          <w:marBottom w:val="0"/>
                                                          <w:divBdr>
                                                            <w:top w:val="none" w:sz="0" w:space="0" w:color="auto"/>
                                                            <w:left w:val="none" w:sz="0" w:space="0" w:color="auto"/>
                                                            <w:bottom w:val="none" w:sz="0" w:space="0" w:color="auto"/>
                                                            <w:right w:val="none" w:sz="0" w:space="0" w:color="auto"/>
                                                          </w:divBdr>
                                                        </w:div>
                                                        <w:div w:id="1750955469">
                                                          <w:marLeft w:val="0"/>
                                                          <w:marRight w:val="0"/>
                                                          <w:marTop w:val="0"/>
                                                          <w:marBottom w:val="0"/>
                                                          <w:divBdr>
                                                            <w:top w:val="none" w:sz="0" w:space="0" w:color="auto"/>
                                                            <w:left w:val="none" w:sz="0" w:space="0" w:color="auto"/>
                                                            <w:bottom w:val="none" w:sz="0" w:space="0" w:color="auto"/>
                                                            <w:right w:val="none" w:sz="0" w:space="0" w:color="auto"/>
                                                          </w:divBdr>
                                                        </w:div>
                                                        <w:div w:id="1706757435">
                                                          <w:marLeft w:val="0"/>
                                                          <w:marRight w:val="0"/>
                                                          <w:marTop w:val="0"/>
                                                          <w:marBottom w:val="0"/>
                                                          <w:divBdr>
                                                            <w:top w:val="none" w:sz="0" w:space="0" w:color="auto"/>
                                                            <w:left w:val="none" w:sz="0" w:space="0" w:color="auto"/>
                                                            <w:bottom w:val="none" w:sz="0" w:space="0" w:color="auto"/>
                                                            <w:right w:val="none" w:sz="0" w:space="0" w:color="auto"/>
                                                          </w:divBdr>
                                                        </w:div>
                                                        <w:div w:id="207184927">
                                                          <w:marLeft w:val="0"/>
                                                          <w:marRight w:val="0"/>
                                                          <w:marTop w:val="0"/>
                                                          <w:marBottom w:val="0"/>
                                                          <w:divBdr>
                                                            <w:top w:val="none" w:sz="0" w:space="0" w:color="auto"/>
                                                            <w:left w:val="none" w:sz="0" w:space="0" w:color="auto"/>
                                                            <w:bottom w:val="none" w:sz="0" w:space="0" w:color="auto"/>
                                                            <w:right w:val="none" w:sz="0" w:space="0" w:color="auto"/>
                                                          </w:divBdr>
                                                        </w:div>
                                                        <w:div w:id="259410151">
                                                          <w:marLeft w:val="0"/>
                                                          <w:marRight w:val="0"/>
                                                          <w:marTop w:val="0"/>
                                                          <w:marBottom w:val="0"/>
                                                          <w:divBdr>
                                                            <w:top w:val="none" w:sz="0" w:space="0" w:color="auto"/>
                                                            <w:left w:val="none" w:sz="0" w:space="0" w:color="auto"/>
                                                            <w:bottom w:val="none" w:sz="0" w:space="0" w:color="auto"/>
                                                            <w:right w:val="none" w:sz="0" w:space="0" w:color="auto"/>
                                                          </w:divBdr>
                                                        </w:div>
                                                        <w:div w:id="15526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3638584">
      <w:bodyDiv w:val="1"/>
      <w:marLeft w:val="0"/>
      <w:marRight w:val="0"/>
      <w:marTop w:val="0"/>
      <w:marBottom w:val="0"/>
      <w:divBdr>
        <w:top w:val="none" w:sz="0" w:space="0" w:color="auto"/>
        <w:left w:val="none" w:sz="0" w:space="0" w:color="auto"/>
        <w:bottom w:val="none" w:sz="0" w:space="0" w:color="auto"/>
        <w:right w:val="none" w:sz="0" w:space="0" w:color="auto"/>
      </w:divBdr>
    </w:div>
    <w:div w:id="310065626">
      <w:bodyDiv w:val="1"/>
      <w:marLeft w:val="0"/>
      <w:marRight w:val="0"/>
      <w:marTop w:val="0"/>
      <w:marBottom w:val="0"/>
      <w:divBdr>
        <w:top w:val="none" w:sz="0" w:space="0" w:color="auto"/>
        <w:left w:val="none" w:sz="0" w:space="0" w:color="auto"/>
        <w:bottom w:val="none" w:sz="0" w:space="0" w:color="auto"/>
        <w:right w:val="none" w:sz="0" w:space="0" w:color="auto"/>
      </w:divBdr>
      <w:divsChild>
        <w:div w:id="1195078374">
          <w:marLeft w:val="0"/>
          <w:marRight w:val="0"/>
          <w:marTop w:val="0"/>
          <w:marBottom w:val="0"/>
          <w:divBdr>
            <w:top w:val="none" w:sz="0" w:space="0" w:color="auto"/>
            <w:left w:val="none" w:sz="0" w:space="0" w:color="auto"/>
            <w:bottom w:val="none" w:sz="0" w:space="0" w:color="auto"/>
            <w:right w:val="none" w:sz="0" w:space="0" w:color="auto"/>
          </w:divBdr>
          <w:divsChild>
            <w:div w:id="480197998">
              <w:marLeft w:val="0"/>
              <w:marRight w:val="0"/>
              <w:marTop w:val="0"/>
              <w:marBottom w:val="0"/>
              <w:divBdr>
                <w:top w:val="none" w:sz="0" w:space="0" w:color="auto"/>
                <w:left w:val="none" w:sz="0" w:space="0" w:color="auto"/>
                <w:bottom w:val="none" w:sz="0" w:space="0" w:color="auto"/>
                <w:right w:val="none" w:sz="0" w:space="0" w:color="auto"/>
              </w:divBdr>
              <w:divsChild>
                <w:div w:id="1039933122">
                  <w:marLeft w:val="0"/>
                  <w:marRight w:val="0"/>
                  <w:marTop w:val="0"/>
                  <w:marBottom w:val="0"/>
                  <w:divBdr>
                    <w:top w:val="none" w:sz="0" w:space="0" w:color="auto"/>
                    <w:left w:val="none" w:sz="0" w:space="0" w:color="auto"/>
                    <w:bottom w:val="none" w:sz="0" w:space="0" w:color="auto"/>
                    <w:right w:val="none" w:sz="0" w:space="0" w:color="auto"/>
                  </w:divBdr>
                  <w:divsChild>
                    <w:div w:id="264390346">
                      <w:marLeft w:val="0"/>
                      <w:marRight w:val="0"/>
                      <w:marTop w:val="0"/>
                      <w:marBottom w:val="0"/>
                      <w:divBdr>
                        <w:top w:val="none" w:sz="0" w:space="0" w:color="auto"/>
                        <w:left w:val="none" w:sz="0" w:space="0" w:color="auto"/>
                        <w:bottom w:val="none" w:sz="0" w:space="0" w:color="auto"/>
                        <w:right w:val="none" w:sz="0" w:space="0" w:color="auto"/>
                      </w:divBdr>
                      <w:divsChild>
                        <w:div w:id="2047948831">
                          <w:marLeft w:val="3150"/>
                          <w:marRight w:val="0"/>
                          <w:marTop w:val="0"/>
                          <w:marBottom w:val="0"/>
                          <w:divBdr>
                            <w:top w:val="none" w:sz="0" w:space="0" w:color="auto"/>
                            <w:left w:val="none" w:sz="0" w:space="0" w:color="auto"/>
                            <w:bottom w:val="none" w:sz="0" w:space="0" w:color="auto"/>
                            <w:right w:val="none" w:sz="0" w:space="0" w:color="auto"/>
                          </w:divBdr>
                          <w:divsChild>
                            <w:div w:id="2003730077">
                              <w:marLeft w:val="0"/>
                              <w:marRight w:val="0"/>
                              <w:marTop w:val="0"/>
                              <w:marBottom w:val="0"/>
                              <w:divBdr>
                                <w:top w:val="none" w:sz="0" w:space="0" w:color="auto"/>
                                <w:left w:val="none" w:sz="0" w:space="0" w:color="auto"/>
                                <w:bottom w:val="none" w:sz="0" w:space="0" w:color="auto"/>
                                <w:right w:val="none" w:sz="0" w:space="0" w:color="auto"/>
                              </w:divBdr>
                              <w:divsChild>
                                <w:div w:id="1241403457">
                                  <w:marLeft w:val="0"/>
                                  <w:marRight w:val="0"/>
                                  <w:marTop w:val="0"/>
                                  <w:marBottom w:val="0"/>
                                  <w:divBdr>
                                    <w:top w:val="none" w:sz="0" w:space="0" w:color="auto"/>
                                    <w:left w:val="none" w:sz="0" w:space="0" w:color="auto"/>
                                    <w:bottom w:val="none" w:sz="0" w:space="0" w:color="auto"/>
                                    <w:right w:val="none" w:sz="0" w:space="0" w:color="auto"/>
                                  </w:divBdr>
                                  <w:divsChild>
                                    <w:div w:id="1102409024">
                                      <w:marLeft w:val="0"/>
                                      <w:marRight w:val="0"/>
                                      <w:marTop w:val="0"/>
                                      <w:marBottom w:val="0"/>
                                      <w:divBdr>
                                        <w:top w:val="none" w:sz="0" w:space="0" w:color="auto"/>
                                        <w:left w:val="none" w:sz="0" w:space="0" w:color="auto"/>
                                        <w:bottom w:val="none" w:sz="0" w:space="0" w:color="auto"/>
                                        <w:right w:val="none" w:sz="0" w:space="0" w:color="auto"/>
                                      </w:divBdr>
                                      <w:divsChild>
                                        <w:div w:id="1035544467">
                                          <w:marLeft w:val="0"/>
                                          <w:marRight w:val="0"/>
                                          <w:marTop w:val="0"/>
                                          <w:marBottom w:val="0"/>
                                          <w:divBdr>
                                            <w:top w:val="none" w:sz="0" w:space="0" w:color="auto"/>
                                            <w:left w:val="none" w:sz="0" w:space="0" w:color="auto"/>
                                            <w:bottom w:val="none" w:sz="0" w:space="0" w:color="auto"/>
                                            <w:right w:val="none" w:sz="0" w:space="0" w:color="auto"/>
                                          </w:divBdr>
                                          <w:divsChild>
                                            <w:div w:id="341981229">
                                              <w:marLeft w:val="0"/>
                                              <w:marRight w:val="0"/>
                                              <w:marTop w:val="150"/>
                                              <w:marBottom w:val="0"/>
                                              <w:divBdr>
                                                <w:top w:val="none" w:sz="0" w:space="0" w:color="auto"/>
                                                <w:left w:val="none" w:sz="0" w:space="0" w:color="auto"/>
                                                <w:bottom w:val="none" w:sz="0" w:space="0" w:color="auto"/>
                                                <w:right w:val="none" w:sz="0" w:space="0" w:color="auto"/>
                                              </w:divBdr>
                                              <w:divsChild>
                                                <w:div w:id="1449470155">
                                                  <w:marLeft w:val="0"/>
                                                  <w:marRight w:val="0"/>
                                                  <w:marTop w:val="75"/>
                                                  <w:marBottom w:val="0"/>
                                                  <w:divBdr>
                                                    <w:top w:val="none" w:sz="0" w:space="0" w:color="auto"/>
                                                    <w:left w:val="none" w:sz="0" w:space="0" w:color="auto"/>
                                                    <w:bottom w:val="none" w:sz="0" w:space="0" w:color="auto"/>
                                                    <w:right w:val="none" w:sz="0" w:space="0" w:color="auto"/>
                                                  </w:divBdr>
                                                  <w:divsChild>
                                                    <w:div w:id="2121876243">
                                                      <w:marLeft w:val="0"/>
                                                      <w:marRight w:val="0"/>
                                                      <w:marTop w:val="0"/>
                                                      <w:marBottom w:val="0"/>
                                                      <w:divBdr>
                                                        <w:top w:val="none" w:sz="0" w:space="0" w:color="auto"/>
                                                        <w:left w:val="none" w:sz="0" w:space="0" w:color="auto"/>
                                                        <w:bottom w:val="none" w:sz="0" w:space="0" w:color="auto"/>
                                                        <w:right w:val="none" w:sz="0" w:space="0" w:color="auto"/>
                                                      </w:divBdr>
                                                      <w:divsChild>
                                                        <w:div w:id="1443496082">
                                                          <w:marLeft w:val="0"/>
                                                          <w:marRight w:val="0"/>
                                                          <w:marTop w:val="0"/>
                                                          <w:marBottom w:val="0"/>
                                                          <w:divBdr>
                                                            <w:top w:val="none" w:sz="0" w:space="0" w:color="auto"/>
                                                            <w:left w:val="none" w:sz="0" w:space="0" w:color="auto"/>
                                                            <w:bottom w:val="none" w:sz="0" w:space="0" w:color="auto"/>
                                                            <w:right w:val="none" w:sz="0" w:space="0" w:color="auto"/>
                                                          </w:divBdr>
                                                        </w:div>
                                                        <w:div w:id="1898079621">
                                                          <w:marLeft w:val="0"/>
                                                          <w:marRight w:val="0"/>
                                                          <w:marTop w:val="0"/>
                                                          <w:marBottom w:val="0"/>
                                                          <w:divBdr>
                                                            <w:top w:val="none" w:sz="0" w:space="0" w:color="auto"/>
                                                            <w:left w:val="none" w:sz="0" w:space="0" w:color="auto"/>
                                                            <w:bottom w:val="none" w:sz="0" w:space="0" w:color="auto"/>
                                                            <w:right w:val="none" w:sz="0" w:space="0" w:color="auto"/>
                                                          </w:divBdr>
                                                        </w:div>
                                                        <w:div w:id="969437210">
                                                          <w:marLeft w:val="0"/>
                                                          <w:marRight w:val="0"/>
                                                          <w:marTop w:val="0"/>
                                                          <w:marBottom w:val="0"/>
                                                          <w:divBdr>
                                                            <w:top w:val="none" w:sz="0" w:space="0" w:color="auto"/>
                                                            <w:left w:val="none" w:sz="0" w:space="0" w:color="auto"/>
                                                            <w:bottom w:val="none" w:sz="0" w:space="0" w:color="auto"/>
                                                            <w:right w:val="none" w:sz="0" w:space="0" w:color="auto"/>
                                                          </w:divBdr>
                                                        </w:div>
                                                        <w:div w:id="1289629059">
                                                          <w:marLeft w:val="0"/>
                                                          <w:marRight w:val="0"/>
                                                          <w:marTop w:val="0"/>
                                                          <w:marBottom w:val="0"/>
                                                          <w:divBdr>
                                                            <w:top w:val="none" w:sz="0" w:space="0" w:color="auto"/>
                                                            <w:left w:val="none" w:sz="0" w:space="0" w:color="auto"/>
                                                            <w:bottom w:val="none" w:sz="0" w:space="0" w:color="auto"/>
                                                            <w:right w:val="none" w:sz="0" w:space="0" w:color="auto"/>
                                                          </w:divBdr>
                                                        </w:div>
                                                        <w:div w:id="503397942">
                                                          <w:marLeft w:val="0"/>
                                                          <w:marRight w:val="0"/>
                                                          <w:marTop w:val="0"/>
                                                          <w:marBottom w:val="0"/>
                                                          <w:divBdr>
                                                            <w:top w:val="none" w:sz="0" w:space="0" w:color="auto"/>
                                                            <w:left w:val="none" w:sz="0" w:space="0" w:color="auto"/>
                                                            <w:bottom w:val="none" w:sz="0" w:space="0" w:color="auto"/>
                                                            <w:right w:val="none" w:sz="0" w:space="0" w:color="auto"/>
                                                          </w:divBdr>
                                                        </w:div>
                                                        <w:div w:id="1019114510">
                                                          <w:marLeft w:val="0"/>
                                                          <w:marRight w:val="0"/>
                                                          <w:marTop w:val="0"/>
                                                          <w:marBottom w:val="0"/>
                                                          <w:divBdr>
                                                            <w:top w:val="none" w:sz="0" w:space="0" w:color="auto"/>
                                                            <w:left w:val="none" w:sz="0" w:space="0" w:color="auto"/>
                                                            <w:bottom w:val="none" w:sz="0" w:space="0" w:color="auto"/>
                                                            <w:right w:val="none" w:sz="0" w:space="0" w:color="auto"/>
                                                          </w:divBdr>
                                                        </w:div>
                                                        <w:div w:id="1559592574">
                                                          <w:marLeft w:val="0"/>
                                                          <w:marRight w:val="0"/>
                                                          <w:marTop w:val="0"/>
                                                          <w:marBottom w:val="0"/>
                                                          <w:divBdr>
                                                            <w:top w:val="none" w:sz="0" w:space="0" w:color="auto"/>
                                                            <w:left w:val="none" w:sz="0" w:space="0" w:color="auto"/>
                                                            <w:bottom w:val="none" w:sz="0" w:space="0" w:color="auto"/>
                                                            <w:right w:val="none" w:sz="0" w:space="0" w:color="auto"/>
                                                          </w:divBdr>
                                                        </w:div>
                                                        <w:div w:id="1256591524">
                                                          <w:marLeft w:val="0"/>
                                                          <w:marRight w:val="0"/>
                                                          <w:marTop w:val="0"/>
                                                          <w:marBottom w:val="0"/>
                                                          <w:divBdr>
                                                            <w:top w:val="none" w:sz="0" w:space="0" w:color="auto"/>
                                                            <w:left w:val="none" w:sz="0" w:space="0" w:color="auto"/>
                                                            <w:bottom w:val="none" w:sz="0" w:space="0" w:color="auto"/>
                                                            <w:right w:val="none" w:sz="0" w:space="0" w:color="auto"/>
                                                          </w:divBdr>
                                                        </w:div>
                                                        <w:div w:id="2024550327">
                                                          <w:marLeft w:val="0"/>
                                                          <w:marRight w:val="0"/>
                                                          <w:marTop w:val="0"/>
                                                          <w:marBottom w:val="0"/>
                                                          <w:divBdr>
                                                            <w:top w:val="none" w:sz="0" w:space="0" w:color="auto"/>
                                                            <w:left w:val="none" w:sz="0" w:space="0" w:color="auto"/>
                                                            <w:bottom w:val="none" w:sz="0" w:space="0" w:color="auto"/>
                                                            <w:right w:val="none" w:sz="0" w:space="0" w:color="auto"/>
                                                          </w:divBdr>
                                                        </w:div>
                                                        <w:div w:id="408505382">
                                                          <w:marLeft w:val="0"/>
                                                          <w:marRight w:val="0"/>
                                                          <w:marTop w:val="0"/>
                                                          <w:marBottom w:val="0"/>
                                                          <w:divBdr>
                                                            <w:top w:val="none" w:sz="0" w:space="0" w:color="auto"/>
                                                            <w:left w:val="none" w:sz="0" w:space="0" w:color="auto"/>
                                                            <w:bottom w:val="none" w:sz="0" w:space="0" w:color="auto"/>
                                                            <w:right w:val="none" w:sz="0" w:space="0" w:color="auto"/>
                                                          </w:divBdr>
                                                        </w:div>
                                                        <w:div w:id="184288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5998393">
      <w:bodyDiv w:val="1"/>
      <w:marLeft w:val="0"/>
      <w:marRight w:val="0"/>
      <w:marTop w:val="0"/>
      <w:marBottom w:val="0"/>
      <w:divBdr>
        <w:top w:val="none" w:sz="0" w:space="0" w:color="auto"/>
        <w:left w:val="none" w:sz="0" w:space="0" w:color="auto"/>
        <w:bottom w:val="none" w:sz="0" w:space="0" w:color="auto"/>
        <w:right w:val="none" w:sz="0" w:space="0" w:color="auto"/>
      </w:divBdr>
    </w:div>
    <w:div w:id="500656894">
      <w:bodyDiv w:val="1"/>
      <w:marLeft w:val="0"/>
      <w:marRight w:val="0"/>
      <w:marTop w:val="0"/>
      <w:marBottom w:val="0"/>
      <w:divBdr>
        <w:top w:val="none" w:sz="0" w:space="0" w:color="auto"/>
        <w:left w:val="none" w:sz="0" w:space="0" w:color="auto"/>
        <w:bottom w:val="none" w:sz="0" w:space="0" w:color="auto"/>
        <w:right w:val="none" w:sz="0" w:space="0" w:color="auto"/>
      </w:divBdr>
    </w:div>
    <w:div w:id="692925710">
      <w:bodyDiv w:val="1"/>
      <w:marLeft w:val="0"/>
      <w:marRight w:val="0"/>
      <w:marTop w:val="0"/>
      <w:marBottom w:val="0"/>
      <w:divBdr>
        <w:top w:val="none" w:sz="0" w:space="0" w:color="auto"/>
        <w:left w:val="none" w:sz="0" w:space="0" w:color="auto"/>
        <w:bottom w:val="none" w:sz="0" w:space="0" w:color="auto"/>
        <w:right w:val="none" w:sz="0" w:space="0" w:color="auto"/>
      </w:divBdr>
      <w:divsChild>
        <w:div w:id="1547714962">
          <w:marLeft w:val="0"/>
          <w:marRight w:val="0"/>
          <w:marTop w:val="0"/>
          <w:marBottom w:val="0"/>
          <w:divBdr>
            <w:top w:val="none" w:sz="0" w:space="0" w:color="auto"/>
            <w:left w:val="none" w:sz="0" w:space="0" w:color="auto"/>
            <w:bottom w:val="none" w:sz="0" w:space="0" w:color="auto"/>
            <w:right w:val="none" w:sz="0" w:space="0" w:color="auto"/>
          </w:divBdr>
          <w:divsChild>
            <w:div w:id="1319923252">
              <w:marLeft w:val="0"/>
              <w:marRight w:val="0"/>
              <w:marTop w:val="0"/>
              <w:marBottom w:val="0"/>
              <w:divBdr>
                <w:top w:val="none" w:sz="0" w:space="0" w:color="auto"/>
                <w:left w:val="none" w:sz="0" w:space="0" w:color="auto"/>
                <w:bottom w:val="none" w:sz="0" w:space="0" w:color="auto"/>
                <w:right w:val="none" w:sz="0" w:space="0" w:color="auto"/>
              </w:divBdr>
              <w:divsChild>
                <w:div w:id="2077513426">
                  <w:marLeft w:val="0"/>
                  <w:marRight w:val="0"/>
                  <w:marTop w:val="0"/>
                  <w:marBottom w:val="0"/>
                  <w:divBdr>
                    <w:top w:val="none" w:sz="0" w:space="0" w:color="auto"/>
                    <w:left w:val="none" w:sz="0" w:space="0" w:color="auto"/>
                    <w:bottom w:val="none" w:sz="0" w:space="0" w:color="auto"/>
                    <w:right w:val="none" w:sz="0" w:space="0" w:color="auto"/>
                  </w:divBdr>
                  <w:divsChild>
                    <w:div w:id="1336885893">
                      <w:marLeft w:val="0"/>
                      <w:marRight w:val="0"/>
                      <w:marTop w:val="0"/>
                      <w:marBottom w:val="0"/>
                      <w:divBdr>
                        <w:top w:val="none" w:sz="0" w:space="0" w:color="auto"/>
                        <w:left w:val="none" w:sz="0" w:space="0" w:color="auto"/>
                        <w:bottom w:val="none" w:sz="0" w:space="0" w:color="auto"/>
                        <w:right w:val="none" w:sz="0" w:space="0" w:color="auto"/>
                      </w:divBdr>
                      <w:divsChild>
                        <w:div w:id="1214079569">
                          <w:marLeft w:val="3150"/>
                          <w:marRight w:val="0"/>
                          <w:marTop w:val="0"/>
                          <w:marBottom w:val="0"/>
                          <w:divBdr>
                            <w:top w:val="none" w:sz="0" w:space="0" w:color="auto"/>
                            <w:left w:val="none" w:sz="0" w:space="0" w:color="auto"/>
                            <w:bottom w:val="none" w:sz="0" w:space="0" w:color="auto"/>
                            <w:right w:val="none" w:sz="0" w:space="0" w:color="auto"/>
                          </w:divBdr>
                          <w:divsChild>
                            <w:div w:id="1572236367">
                              <w:marLeft w:val="0"/>
                              <w:marRight w:val="0"/>
                              <w:marTop w:val="0"/>
                              <w:marBottom w:val="0"/>
                              <w:divBdr>
                                <w:top w:val="none" w:sz="0" w:space="0" w:color="auto"/>
                                <w:left w:val="none" w:sz="0" w:space="0" w:color="auto"/>
                                <w:bottom w:val="none" w:sz="0" w:space="0" w:color="auto"/>
                                <w:right w:val="none" w:sz="0" w:space="0" w:color="auto"/>
                              </w:divBdr>
                              <w:divsChild>
                                <w:div w:id="878859909">
                                  <w:marLeft w:val="0"/>
                                  <w:marRight w:val="0"/>
                                  <w:marTop w:val="0"/>
                                  <w:marBottom w:val="0"/>
                                  <w:divBdr>
                                    <w:top w:val="none" w:sz="0" w:space="0" w:color="auto"/>
                                    <w:left w:val="none" w:sz="0" w:space="0" w:color="auto"/>
                                    <w:bottom w:val="none" w:sz="0" w:space="0" w:color="auto"/>
                                    <w:right w:val="none" w:sz="0" w:space="0" w:color="auto"/>
                                  </w:divBdr>
                                  <w:divsChild>
                                    <w:div w:id="1873952460">
                                      <w:marLeft w:val="0"/>
                                      <w:marRight w:val="0"/>
                                      <w:marTop w:val="0"/>
                                      <w:marBottom w:val="0"/>
                                      <w:divBdr>
                                        <w:top w:val="none" w:sz="0" w:space="0" w:color="auto"/>
                                        <w:left w:val="none" w:sz="0" w:space="0" w:color="auto"/>
                                        <w:bottom w:val="none" w:sz="0" w:space="0" w:color="auto"/>
                                        <w:right w:val="none" w:sz="0" w:space="0" w:color="auto"/>
                                      </w:divBdr>
                                      <w:divsChild>
                                        <w:div w:id="624392120">
                                          <w:marLeft w:val="0"/>
                                          <w:marRight w:val="0"/>
                                          <w:marTop w:val="0"/>
                                          <w:marBottom w:val="0"/>
                                          <w:divBdr>
                                            <w:top w:val="none" w:sz="0" w:space="0" w:color="auto"/>
                                            <w:left w:val="none" w:sz="0" w:space="0" w:color="auto"/>
                                            <w:bottom w:val="none" w:sz="0" w:space="0" w:color="auto"/>
                                            <w:right w:val="none" w:sz="0" w:space="0" w:color="auto"/>
                                          </w:divBdr>
                                          <w:divsChild>
                                            <w:div w:id="1344747291">
                                              <w:marLeft w:val="0"/>
                                              <w:marRight w:val="0"/>
                                              <w:marTop w:val="150"/>
                                              <w:marBottom w:val="0"/>
                                              <w:divBdr>
                                                <w:top w:val="none" w:sz="0" w:space="0" w:color="auto"/>
                                                <w:left w:val="none" w:sz="0" w:space="0" w:color="auto"/>
                                                <w:bottom w:val="none" w:sz="0" w:space="0" w:color="auto"/>
                                                <w:right w:val="none" w:sz="0" w:space="0" w:color="auto"/>
                                              </w:divBdr>
                                              <w:divsChild>
                                                <w:div w:id="1927953057">
                                                  <w:marLeft w:val="0"/>
                                                  <w:marRight w:val="0"/>
                                                  <w:marTop w:val="75"/>
                                                  <w:marBottom w:val="0"/>
                                                  <w:divBdr>
                                                    <w:top w:val="none" w:sz="0" w:space="0" w:color="auto"/>
                                                    <w:left w:val="none" w:sz="0" w:space="0" w:color="auto"/>
                                                    <w:bottom w:val="none" w:sz="0" w:space="0" w:color="auto"/>
                                                    <w:right w:val="none" w:sz="0" w:space="0" w:color="auto"/>
                                                  </w:divBdr>
                                                  <w:divsChild>
                                                    <w:div w:id="990906778">
                                                      <w:marLeft w:val="0"/>
                                                      <w:marRight w:val="0"/>
                                                      <w:marTop w:val="0"/>
                                                      <w:marBottom w:val="0"/>
                                                      <w:divBdr>
                                                        <w:top w:val="none" w:sz="0" w:space="0" w:color="auto"/>
                                                        <w:left w:val="none" w:sz="0" w:space="0" w:color="auto"/>
                                                        <w:bottom w:val="none" w:sz="0" w:space="0" w:color="auto"/>
                                                        <w:right w:val="none" w:sz="0" w:space="0" w:color="auto"/>
                                                      </w:divBdr>
                                                      <w:divsChild>
                                                        <w:div w:id="1676104214">
                                                          <w:marLeft w:val="0"/>
                                                          <w:marRight w:val="0"/>
                                                          <w:marTop w:val="0"/>
                                                          <w:marBottom w:val="0"/>
                                                          <w:divBdr>
                                                            <w:top w:val="none" w:sz="0" w:space="0" w:color="auto"/>
                                                            <w:left w:val="none" w:sz="0" w:space="0" w:color="auto"/>
                                                            <w:bottom w:val="none" w:sz="0" w:space="0" w:color="auto"/>
                                                            <w:right w:val="none" w:sz="0" w:space="0" w:color="auto"/>
                                                          </w:divBdr>
                                                        </w:div>
                                                        <w:div w:id="960306066">
                                                          <w:marLeft w:val="0"/>
                                                          <w:marRight w:val="0"/>
                                                          <w:marTop w:val="0"/>
                                                          <w:marBottom w:val="0"/>
                                                          <w:divBdr>
                                                            <w:top w:val="none" w:sz="0" w:space="0" w:color="auto"/>
                                                            <w:left w:val="none" w:sz="0" w:space="0" w:color="auto"/>
                                                            <w:bottom w:val="none" w:sz="0" w:space="0" w:color="auto"/>
                                                            <w:right w:val="none" w:sz="0" w:space="0" w:color="auto"/>
                                                          </w:divBdr>
                                                        </w:div>
                                                        <w:div w:id="908344544">
                                                          <w:marLeft w:val="0"/>
                                                          <w:marRight w:val="0"/>
                                                          <w:marTop w:val="0"/>
                                                          <w:marBottom w:val="0"/>
                                                          <w:divBdr>
                                                            <w:top w:val="none" w:sz="0" w:space="0" w:color="auto"/>
                                                            <w:left w:val="none" w:sz="0" w:space="0" w:color="auto"/>
                                                            <w:bottom w:val="none" w:sz="0" w:space="0" w:color="auto"/>
                                                            <w:right w:val="none" w:sz="0" w:space="0" w:color="auto"/>
                                                          </w:divBdr>
                                                        </w:div>
                                                        <w:div w:id="28923908">
                                                          <w:marLeft w:val="0"/>
                                                          <w:marRight w:val="0"/>
                                                          <w:marTop w:val="0"/>
                                                          <w:marBottom w:val="0"/>
                                                          <w:divBdr>
                                                            <w:top w:val="none" w:sz="0" w:space="0" w:color="auto"/>
                                                            <w:left w:val="none" w:sz="0" w:space="0" w:color="auto"/>
                                                            <w:bottom w:val="none" w:sz="0" w:space="0" w:color="auto"/>
                                                            <w:right w:val="none" w:sz="0" w:space="0" w:color="auto"/>
                                                          </w:divBdr>
                                                        </w:div>
                                                        <w:div w:id="907688581">
                                                          <w:marLeft w:val="0"/>
                                                          <w:marRight w:val="0"/>
                                                          <w:marTop w:val="0"/>
                                                          <w:marBottom w:val="0"/>
                                                          <w:divBdr>
                                                            <w:top w:val="none" w:sz="0" w:space="0" w:color="auto"/>
                                                            <w:left w:val="none" w:sz="0" w:space="0" w:color="auto"/>
                                                            <w:bottom w:val="none" w:sz="0" w:space="0" w:color="auto"/>
                                                            <w:right w:val="none" w:sz="0" w:space="0" w:color="auto"/>
                                                          </w:divBdr>
                                                        </w:div>
                                                        <w:div w:id="247731611">
                                                          <w:marLeft w:val="0"/>
                                                          <w:marRight w:val="0"/>
                                                          <w:marTop w:val="0"/>
                                                          <w:marBottom w:val="0"/>
                                                          <w:divBdr>
                                                            <w:top w:val="none" w:sz="0" w:space="0" w:color="auto"/>
                                                            <w:left w:val="none" w:sz="0" w:space="0" w:color="auto"/>
                                                            <w:bottom w:val="none" w:sz="0" w:space="0" w:color="auto"/>
                                                            <w:right w:val="none" w:sz="0" w:space="0" w:color="auto"/>
                                                          </w:divBdr>
                                                        </w:div>
                                                        <w:div w:id="1540359015">
                                                          <w:marLeft w:val="0"/>
                                                          <w:marRight w:val="0"/>
                                                          <w:marTop w:val="0"/>
                                                          <w:marBottom w:val="0"/>
                                                          <w:divBdr>
                                                            <w:top w:val="none" w:sz="0" w:space="0" w:color="auto"/>
                                                            <w:left w:val="none" w:sz="0" w:space="0" w:color="auto"/>
                                                            <w:bottom w:val="none" w:sz="0" w:space="0" w:color="auto"/>
                                                            <w:right w:val="none" w:sz="0" w:space="0" w:color="auto"/>
                                                          </w:divBdr>
                                                        </w:div>
                                                        <w:div w:id="2092391522">
                                                          <w:marLeft w:val="0"/>
                                                          <w:marRight w:val="0"/>
                                                          <w:marTop w:val="0"/>
                                                          <w:marBottom w:val="0"/>
                                                          <w:divBdr>
                                                            <w:top w:val="none" w:sz="0" w:space="0" w:color="auto"/>
                                                            <w:left w:val="none" w:sz="0" w:space="0" w:color="auto"/>
                                                            <w:bottom w:val="none" w:sz="0" w:space="0" w:color="auto"/>
                                                            <w:right w:val="none" w:sz="0" w:space="0" w:color="auto"/>
                                                          </w:divBdr>
                                                        </w:div>
                                                        <w:div w:id="1303078066">
                                                          <w:marLeft w:val="0"/>
                                                          <w:marRight w:val="0"/>
                                                          <w:marTop w:val="0"/>
                                                          <w:marBottom w:val="0"/>
                                                          <w:divBdr>
                                                            <w:top w:val="none" w:sz="0" w:space="0" w:color="auto"/>
                                                            <w:left w:val="none" w:sz="0" w:space="0" w:color="auto"/>
                                                            <w:bottom w:val="none" w:sz="0" w:space="0" w:color="auto"/>
                                                            <w:right w:val="none" w:sz="0" w:space="0" w:color="auto"/>
                                                          </w:divBdr>
                                                        </w:div>
                                                        <w:div w:id="378290246">
                                                          <w:marLeft w:val="0"/>
                                                          <w:marRight w:val="0"/>
                                                          <w:marTop w:val="0"/>
                                                          <w:marBottom w:val="0"/>
                                                          <w:divBdr>
                                                            <w:top w:val="none" w:sz="0" w:space="0" w:color="auto"/>
                                                            <w:left w:val="none" w:sz="0" w:space="0" w:color="auto"/>
                                                            <w:bottom w:val="none" w:sz="0" w:space="0" w:color="auto"/>
                                                            <w:right w:val="none" w:sz="0" w:space="0" w:color="auto"/>
                                                          </w:divBdr>
                                                        </w:div>
                                                        <w:div w:id="139350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6570556">
      <w:bodyDiv w:val="1"/>
      <w:marLeft w:val="0"/>
      <w:marRight w:val="0"/>
      <w:marTop w:val="0"/>
      <w:marBottom w:val="0"/>
      <w:divBdr>
        <w:top w:val="none" w:sz="0" w:space="0" w:color="auto"/>
        <w:left w:val="none" w:sz="0" w:space="0" w:color="auto"/>
        <w:bottom w:val="none" w:sz="0" w:space="0" w:color="auto"/>
        <w:right w:val="none" w:sz="0" w:space="0" w:color="auto"/>
      </w:divBdr>
    </w:div>
    <w:div w:id="1334381098">
      <w:bodyDiv w:val="1"/>
      <w:marLeft w:val="0"/>
      <w:marRight w:val="0"/>
      <w:marTop w:val="0"/>
      <w:marBottom w:val="0"/>
      <w:divBdr>
        <w:top w:val="none" w:sz="0" w:space="0" w:color="auto"/>
        <w:left w:val="none" w:sz="0" w:space="0" w:color="auto"/>
        <w:bottom w:val="none" w:sz="0" w:space="0" w:color="auto"/>
        <w:right w:val="none" w:sz="0" w:space="0" w:color="auto"/>
      </w:divBdr>
    </w:div>
    <w:div w:id="1596984666">
      <w:bodyDiv w:val="1"/>
      <w:marLeft w:val="0"/>
      <w:marRight w:val="0"/>
      <w:marTop w:val="0"/>
      <w:marBottom w:val="0"/>
      <w:divBdr>
        <w:top w:val="none" w:sz="0" w:space="0" w:color="auto"/>
        <w:left w:val="none" w:sz="0" w:space="0" w:color="auto"/>
        <w:bottom w:val="none" w:sz="0" w:space="0" w:color="auto"/>
        <w:right w:val="none" w:sz="0" w:space="0" w:color="auto"/>
      </w:divBdr>
      <w:divsChild>
        <w:div w:id="999235181">
          <w:marLeft w:val="0"/>
          <w:marRight w:val="0"/>
          <w:marTop w:val="0"/>
          <w:marBottom w:val="0"/>
          <w:divBdr>
            <w:top w:val="none" w:sz="0" w:space="0" w:color="auto"/>
            <w:left w:val="none" w:sz="0" w:space="0" w:color="auto"/>
            <w:bottom w:val="none" w:sz="0" w:space="0" w:color="auto"/>
            <w:right w:val="none" w:sz="0" w:space="0" w:color="auto"/>
          </w:divBdr>
          <w:divsChild>
            <w:div w:id="830369661">
              <w:marLeft w:val="0"/>
              <w:marRight w:val="0"/>
              <w:marTop w:val="0"/>
              <w:marBottom w:val="0"/>
              <w:divBdr>
                <w:top w:val="none" w:sz="0" w:space="0" w:color="auto"/>
                <w:left w:val="none" w:sz="0" w:space="0" w:color="auto"/>
                <w:bottom w:val="none" w:sz="0" w:space="0" w:color="auto"/>
                <w:right w:val="none" w:sz="0" w:space="0" w:color="auto"/>
              </w:divBdr>
              <w:divsChild>
                <w:div w:id="301272653">
                  <w:marLeft w:val="0"/>
                  <w:marRight w:val="0"/>
                  <w:marTop w:val="0"/>
                  <w:marBottom w:val="0"/>
                  <w:divBdr>
                    <w:top w:val="none" w:sz="0" w:space="0" w:color="auto"/>
                    <w:left w:val="none" w:sz="0" w:space="0" w:color="auto"/>
                    <w:bottom w:val="none" w:sz="0" w:space="0" w:color="auto"/>
                    <w:right w:val="none" w:sz="0" w:space="0" w:color="auto"/>
                  </w:divBdr>
                  <w:divsChild>
                    <w:div w:id="562133872">
                      <w:marLeft w:val="0"/>
                      <w:marRight w:val="0"/>
                      <w:marTop w:val="0"/>
                      <w:marBottom w:val="0"/>
                      <w:divBdr>
                        <w:top w:val="none" w:sz="0" w:space="0" w:color="auto"/>
                        <w:left w:val="none" w:sz="0" w:space="0" w:color="auto"/>
                        <w:bottom w:val="none" w:sz="0" w:space="0" w:color="auto"/>
                        <w:right w:val="none" w:sz="0" w:space="0" w:color="auto"/>
                      </w:divBdr>
                      <w:divsChild>
                        <w:div w:id="609552522">
                          <w:marLeft w:val="3150"/>
                          <w:marRight w:val="0"/>
                          <w:marTop w:val="0"/>
                          <w:marBottom w:val="0"/>
                          <w:divBdr>
                            <w:top w:val="none" w:sz="0" w:space="0" w:color="auto"/>
                            <w:left w:val="none" w:sz="0" w:space="0" w:color="auto"/>
                            <w:bottom w:val="none" w:sz="0" w:space="0" w:color="auto"/>
                            <w:right w:val="none" w:sz="0" w:space="0" w:color="auto"/>
                          </w:divBdr>
                          <w:divsChild>
                            <w:div w:id="11223652">
                              <w:marLeft w:val="0"/>
                              <w:marRight w:val="0"/>
                              <w:marTop w:val="0"/>
                              <w:marBottom w:val="0"/>
                              <w:divBdr>
                                <w:top w:val="none" w:sz="0" w:space="0" w:color="auto"/>
                                <w:left w:val="none" w:sz="0" w:space="0" w:color="auto"/>
                                <w:bottom w:val="none" w:sz="0" w:space="0" w:color="auto"/>
                                <w:right w:val="none" w:sz="0" w:space="0" w:color="auto"/>
                              </w:divBdr>
                              <w:divsChild>
                                <w:div w:id="29189607">
                                  <w:marLeft w:val="0"/>
                                  <w:marRight w:val="0"/>
                                  <w:marTop w:val="0"/>
                                  <w:marBottom w:val="0"/>
                                  <w:divBdr>
                                    <w:top w:val="none" w:sz="0" w:space="0" w:color="auto"/>
                                    <w:left w:val="none" w:sz="0" w:space="0" w:color="auto"/>
                                    <w:bottom w:val="none" w:sz="0" w:space="0" w:color="auto"/>
                                    <w:right w:val="none" w:sz="0" w:space="0" w:color="auto"/>
                                  </w:divBdr>
                                  <w:divsChild>
                                    <w:div w:id="331879812">
                                      <w:marLeft w:val="0"/>
                                      <w:marRight w:val="0"/>
                                      <w:marTop w:val="0"/>
                                      <w:marBottom w:val="0"/>
                                      <w:divBdr>
                                        <w:top w:val="none" w:sz="0" w:space="0" w:color="auto"/>
                                        <w:left w:val="none" w:sz="0" w:space="0" w:color="auto"/>
                                        <w:bottom w:val="none" w:sz="0" w:space="0" w:color="auto"/>
                                        <w:right w:val="none" w:sz="0" w:space="0" w:color="auto"/>
                                      </w:divBdr>
                                      <w:divsChild>
                                        <w:div w:id="1045370692">
                                          <w:marLeft w:val="0"/>
                                          <w:marRight w:val="0"/>
                                          <w:marTop w:val="0"/>
                                          <w:marBottom w:val="0"/>
                                          <w:divBdr>
                                            <w:top w:val="none" w:sz="0" w:space="0" w:color="auto"/>
                                            <w:left w:val="none" w:sz="0" w:space="0" w:color="auto"/>
                                            <w:bottom w:val="none" w:sz="0" w:space="0" w:color="auto"/>
                                            <w:right w:val="none" w:sz="0" w:space="0" w:color="auto"/>
                                          </w:divBdr>
                                          <w:divsChild>
                                            <w:div w:id="8532463">
                                              <w:marLeft w:val="0"/>
                                              <w:marRight w:val="0"/>
                                              <w:marTop w:val="150"/>
                                              <w:marBottom w:val="0"/>
                                              <w:divBdr>
                                                <w:top w:val="none" w:sz="0" w:space="0" w:color="auto"/>
                                                <w:left w:val="none" w:sz="0" w:space="0" w:color="auto"/>
                                                <w:bottom w:val="none" w:sz="0" w:space="0" w:color="auto"/>
                                                <w:right w:val="none" w:sz="0" w:space="0" w:color="auto"/>
                                              </w:divBdr>
                                              <w:divsChild>
                                                <w:div w:id="821655931">
                                                  <w:marLeft w:val="0"/>
                                                  <w:marRight w:val="0"/>
                                                  <w:marTop w:val="75"/>
                                                  <w:marBottom w:val="0"/>
                                                  <w:divBdr>
                                                    <w:top w:val="none" w:sz="0" w:space="0" w:color="auto"/>
                                                    <w:left w:val="none" w:sz="0" w:space="0" w:color="auto"/>
                                                    <w:bottom w:val="none" w:sz="0" w:space="0" w:color="auto"/>
                                                    <w:right w:val="none" w:sz="0" w:space="0" w:color="auto"/>
                                                  </w:divBdr>
                                                  <w:divsChild>
                                                    <w:div w:id="149954310">
                                                      <w:marLeft w:val="0"/>
                                                      <w:marRight w:val="0"/>
                                                      <w:marTop w:val="0"/>
                                                      <w:marBottom w:val="0"/>
                                                      <w:divBdr>
                                                        <w:top w:val="none" w:sz="0" w:space="0" w:color="auto"/>
                                                        <w:left w:val="none" w:sz="0" w:space="0" w:color="auto"/>
                                                        <w:bottom w:val="none" w:sz="0" w:space="0" w:color="auto"/>
                                                        <w:right w:val="none" w:sz="0" w:space="0" w:color="auto"/>
                                                      </w:divBdr>
                                                      <w:divsChild>
                                                        <w:div w:id="323049068">
                                                          <w:marLeft w:val="0"/>
                                                          <w:marRight w:val="0"/>
                                                          <w:marTop w:val="0"/>
                                                          <w:marBottom w:val="0"/>
                                                          <w:divBdr>
                                                            <w:top w:val="none" w:sz="0" w:space="0" w:color="auto"/>
                                                            <w:left w:val="none" w:sz="0" w:space="0" w:color="auto"/>
                                                            <w:bottom w:val="none" w:sz="0" w:space="0" w:color="auto"/>
                                                            <w:right w:val="none" w:sz="0" w:space="0" w:color="auto"/>
                                                          </w:divBdr>
                                                        </w:div>
                                                        <w:div w:id="2098209335">
                                                          <w:marLeft w:val="0"/>
                                                          <w:marRight w:val="0"/>
                                                          <w:marTop w:val="0"/>
                                                          <w:marBottom w:val="0"/>
                                                          <w:divBdr>
                                                            <w:top w:val="none" w:sz="0" w:space="0" w:color="auto"/>
                                                            <w:left w:val="none" w:sz="0" w:space="0" w:color="auto"/>
                                                            <w:bottom w:val="none" w:sz="0" w:space="0" w:color="auto"/>
                                                            <w:right w:val="none" w:sz="0" w:space="0" w:color="auto"/>
                                                          </w:divBdr>
                                                        </w:div>
                                                        <w:div w:id="526067968">
                                                          <w:marLeft w:val="0"/>
                                                          <w:marRight w:val="0"/>
                                                          <w:marTop w:val="0"/>
                                                          <w:marBottom w:val="0"/>
                                                          <w:divBdr>
                                                            <w:top w:val="none" w:sz="0" w:space="0" w:color="auto"/>
                                                            <w:left w:val="none" w:sz="0" w:space="0" w:color="auto"/>
                                                            <w:bottom w:val="none" w:sz="0" w:space="0" w:color="auto"/>
                                                            <w:right w:val="none" w:sz="0" w:space="0" w:color="auto"/>
                                                          </w:divBdr>
                                                        </w:div>
                                                        <w:div w:id="2088114789">
                                                          <w:marLeft w:val="0"/>
                                                          <w:marRight w:val="0"/>
                                                          <w:marTop w:val="0"/>
                                                          <w:marBottom w:val="0"/>
                                                          <w:divBdr>
                                                            <w:top w:val="none" w:sz="0" w:space="0" w:color="auto"/>
                                                            <w:left w:val="none" w:sz="0" w:space="0" w:color="auto"/>
                                                            <w:bottom w:val="none" w:sz="0" w:space="0" w:color="auto"/>
                                                            <w:right w:val="none" w:sz="0" w:space="0" w:color="auto"/>
                                                          </w:divBdr>
                                                        </w:div>
                                                        <w:div w:id="621887331">
                                                          <w:marLeft w:val="0"/>
                                                          <w:marRight w:val="0"/>
                                                          <w:marTop w:val="0"/>
                                                          <w:marBottom w:val="0"/>
                                                          <w:divBdr>
                                                            <w:top w:val="none" w:sz="0" w:space="0" w:color="auto"/>
                                                            <w:left w:val="none" w:sz="0" w:space="0" w:color="auto"/>
                                                            <w:bottom w:val="none" w:sz="0" w:space="0" w:color="auto"/>
                                                            <w:right w:val="none" w:sz="0" w:space="0" w:color="auto"/>
                                                          </w:divBdr>
                                                        </w:div>
                                                        <w:div w:id="1085306033">
                                                          <w:marLeft w:val="0"/>
                                                          <w:marRight w:val="0"/>
                                                          <w:marTop w:val="0"/>
                                                          <w:marBottom w:val="0"/>
                                                          <w:divBdr>
                                                            <w:top w:val="none" w:sz="0" w:space="0" w:color="auto"/>
                                                            <w:left w:val="none" w:sz="0" w:space="0" w:color="auto"/>
                                                            <w:bottom w:val="none" w:sz="0" w:space="0" w:color="auto"/>
                                                            <w:right w:val="none" w:sz="0" w:space="0" w:color="auto"/>
                                                          </w:divBdr>
                                                        </w:div>
                                                        <w:div w:id="1479806307">
                                                          <w:marLeft w:val="0"/>
                                                          <w:marRight w:val="0"/>
                                                          <w:marTop w:val="0"/>
                                                          <w:marBottom w:val="0"/>
                                                          <w:divBdr>
                                                            <w:top w:val="none" w:sz="0" w:space="0" w:color="auto"/>
                                                            <w:left w:val="none" w:sz="0" w:space="0" w:color="auto"/>
                                                            <w:bottom w:val="none" w:sz="0" w:space="0" w:color="auto"/>
                                                            <w:right w:val="none" w:sz="0" w:space="0" w:color="auto"/>
                                                          </w:divBdr>
                                                        </w:div>
                                                        <w:div w:id="592395005">
                                                          <w:marLeft w:val="0"/>
                                                          <w:marRight w:val="0"/>
                                                          <w:marTop w:val="0"/>
                                                          <w:marBottom w:val="0"/>
                                                          <w:divBdr>
                                                            <w:top w:val="none" w:sz="0" w:space="0" w:color="auto"/>
                                                            <w:left w:val="none" w:sz="0" w:space="0" w:color="auto"/>
                                                            <w:bottom w:val="none" w:sz="0" w:space="0" w:color="auto"/>
                                                            <w:right w:val="none" w:sz="0" w:space="0" w:color="auto"/>
                                                          </w:divBdr>
                                                        </w:div>
                                                        <w:div w:id="675613164">
                                                          <w:marLeft w:val="0"/>
                                                          <w:marRight w:val="0"/>
                                                          <w:marTop w:val="0"/>
                                                          <w:marBottom w:val="0"/>
                                                          <w:divBdr>
                                                            <w:top w:val="none" w:sz="0" w:space="0" w:color="auto"/>
                                                            <w:left w:val="none" w:sz="0" w:space="0" w:color="auto"/>
                                                            <w:bottom w:val="none" w:sz="0" w:space="0" w:color="auto"/>
                                                            <w:right w:val="none" w:sz="0" w:space="0" w:color="auto"/>
                                                          </w:divBdr>
                                                        </w:div>
                                                        <w:div w:id="966744678">
                                                          <w:marLeft w:val="0"/>
                                                          <w:marRight w:val="0"/>
                                                          <w:marTop w:val="0"/>
                                                          <w:marBottom w:val="0"/>
                                                          <w:divBdr>
                                                            <w:top w:val="none" w:sz="0" w:space="0" w:color="auto"/>
                                                            <w:left w:val="none" w:sz="0" w:space="0" w:color="auto"/>
                                                            <w:bottom w:val="none" w:sz="0" w:space="0" w:color="auto"/>
                                                            <w:right w:val="none" w:sz="0" w:space="0" w:color="auto"/>
                                                          </w:divBdr>
                                                        </w:div>
                                                        <w:div w:id="81680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237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yperlink" Target="mailto:tenders@finance.gov.au" TargetMode="External"/><Relationship Id="rId18" Type="http://schemas.openxmlformats.org/officeDocument/2006/relationships/hyperlink" Target="https://treasury.gov.au/policy-topics/economy/shadow-economy/procurement-connected-policy"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s://treasury.gov.au/policy-topics/taxation/country-tax-residency-disclosure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niaa.gov.au/indigenous-affairs/economic-development/indigenous-procurement-policy-ipp"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wgea.gov.au/what-we-do/compliance-reporting/wgea-procurement-principles" TargetMode="External"/><Relationship Id="rId20" Type="http://schemas.openxmlformats.org/officeDocument/2006/relationships/hyperlink" Target="https://www.finance.gov.au/publications/resource-management-guides/supplier-pay-time-or-pay-interest-policy-rmg-41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MNETaxTransparency@treasury.gov.au" TargetMode="External"/><Relationship Id="rId5" Type="http://schemas.openxmlformats.org/officeDocument/2006/relationships/webSettings" Target="webSettings.xml"/><Relationship Id="rId15" Type="http://schemas.openxmlformats.org/officeDocument/2006/relationships/hyperlink" Target="mailto:procurement.complaints@defence.gov.au" TargetMode="External"/><Relationship Id="rId23" Type="http://schemas.openxmlformats.org/officeDocument/2006/relationships/hyperlink" Target="https://www.ato.gov.au/businesses-and-organisations/international-tax-for-business/working-out-your-residency"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treasury.gov.au/small-business/payment-times-procurement-connected-polic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tenders.gov.au" TargetMode="External"/><Relationship Id="rId22" Type="http://schemas.openxmlformats.org/officeDocument/2006/relationships/hyperlink" Target="https://www.finance.gov.au/business/buyaustralianplan" TargetMode="External"/><Relationship Id="rId27" Type="http://schemas.openxmlformats.org/officeDocument/2006/relationships/header" Target="head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8022B-16D7-44AE-A8F4-2DD74342B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18</TotalTime>
  <Pages>1</Pages>
  <Words>4798</Words>
  <Characters>37602</Characters>
  <Application>Microsoft Office Word</Application>
  <DocSecurity>0</DocSecurity>
  <Lines>313</Lines>
  <Paragraphs>84</Paragraphs>
  <ScaleCrop>false</ScaleCrop>
  <HeadingPairs>
    <vt:vector size="2" baseType="variant">
      <vt:variant>
        <vt:lpstr>Title</vt:lpstr>
      </vt:variant>
      <vt:variant>
        <vt:i4>1</vt:i4>
      </vt:variant>
    </vt:vector>
  </HeadingPairs>
  <TitlesOfParts>
    <vt:vector size="1" baseType="lpstr">
      <vt:lpstr>ASDEFCON (Standing Offer for Goods and Maintenance Services)</vt:lpstr>
    </vt:vector>
  </TitlesOfParts>
  <Company>Defence</Company>
  <LinksUpToDate>false</LinksUpToDate>
  <CharactersWithSpaces>42316</CharactersWithSpaces>
  <SharedDoc>false</SharedDoc>
  <HLinks>
    <vt:vector size="168" baseType="variant">
      <vt:variant>
        <vt:i4>917572</vt:i4>
      </vt:variant>
      <vt:variant>
        <vt:i4>222</vt:i4>
      </vt:variant>
      <vt:variant>
        <vt:i4>0</vt:i4>
      </vt:variant>
      <vt:variant>
        <vt:i4>5</vt:i4>
      </vt:variant>
      <vt:variant>
        <vt:lpwstr>http://drnet.defence.gov.au/DMO/Commercial/Undertaking Procurement in Defence/Pages/IPP-Minimum-Requirements.aspx</vt:lpwstr>
      </vt:variant>
      <vt:variant>
        <vt:lpwstr/>
      </vt:variant>
      <vt:variant>
        <vt:i4>852045</vt:i4>
      </vt:variant>
      <vt:variant>
        <vt:i4>216</vt:i4>
      </vt:variant>
      <vt:variant>
        <vt:i4>0</vt:i4>
      </vt:variant>
      <vt:variant>
        <vt:i4>5</vt:i4>
      </vt:variant>
      <vt:variant>
        <vt:lpwstr>http://www.dss.gov.au/our-responsibilities/women/programs-services/economic-security/workplace-gender-equality-procurement-principles-and-user-guide</vt:lpwstr>
      </vt:variant>
      <vt:variant>
        <vt:lpwstr/>
      </vt:variant>
      <vt:variant>
        <vt:i4>786448</vt:i4>
      </vt:variant>
      <vt:variant>
        <vt:i4>213</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210</vt:i4>
      </vt:variant>
      <vt:variant>
        <vt:i4>0</vt:i4>
      </vt:variant>
      <vt:variant>
        <vt:i4>5</vt:i4>
      </vt:variant>
      <vt:variant>
        <vt:lpwstr>http://drnet.defence.gov.au/DMO/Commercial/Undertaking Procurement in Defence/Pages/Liability-Risk-Management.aspx</vt:lpwstr>
      </vt:variant>
      <vt:variant>
        <vt:lpwstr/>
      </vt:variant>
      <vt:variant>
        <vt:i4>2162748</vt:i4>
      </vt:variant>
      <vt:variant>
        <vt:i4>201</vt:i4>
      </vt:variant>
      <vt:variant>
        <vt:i4>0</vt:i4>
      </vt:variant>
      <vt:variant>
        <vt:i4>5</vt:i4>
      </vt:variant>
      <vt:variant>
        <vt:lpwstr>https://www.tenders.gov.au/</vt:lpwstr>
      </vt:variant>
      <vt:variant>
        <vt:lpwstr/>
      </vt:variant>
      <vt:variant>
        <vt:i4>1900669</vt:i4>
      </vt:variant>
      <vt:variant>
        <vt:i4>198</vt:i4>
      </vt:variant>
      <vt:variant>
        <vt:i4>0</vt:i4>
      </vt:variant>
      <vt:variant>
        <vt:i4>5</vt:i4>
      </vt:variant>
      <vt:variant>
        <vt:lpwstr>mailto:tenders@finance.gov.au</vt:lpwstr>
      </vt:variant>
      <vt:variant>
        <vt:lpwstr/>
      </vt:variant>
      <vt:variant>
        <vt:i4>2162720</vt:i4>
      </vt:variant>
      <vt:variant>
        <vt:i4>195</vt:i4>
      </vt:variant>
      <vt:variant>
        <vt:i4>0</vt:i4>
      </vt:variant>
      <vt:variant>
        <vt:i4>5</vt:i4>
      </vt:variant>
      <vt:variant>
        <vt:lpwstr>https://www.tenders.gov.au/?event=public.termsOfUse</vt:lpwstr>
      </vt:variant>
      <vt:variant>
        <vt:lpwstr/>
      </vt:variant>
      <vt:variant>
        <vt:i4>1179703</vt:i4>
      </vt:variant>
      <vt:variant>
        <vt:i4>179</vt:i4>
      </vt:variant>
      <vt:variant>
        <vt:i4>0</vt:i4>
      </vt:variant>
      <vt:variant>
        <vt:i4>5</vt:i4>
      </vt:variant>
      <vt:variant>
        <vt:lpwstr/>
      </vt:variant>
      <vt:variant>
        <vt:lpwstr>_Toc437261254</vt:lpwstr>
      </vt:variant>
      <vt:variant>
        <vt:i4>1179703</vt:i4>
      </vt:variant>
      <vt:variant>
        <vt:i4>173</vt:i4>
      </vt:variant>
      <vt:variant>
        <vt:i4>0</vt:i4>
      </vt:variant>
      <vt:variant>
        <vt:i4>5</vt:i4>
      </vt:variant>
      <vt:variant>
        <vt:lpwstr/>
      </vt:variant>
      <vt:variant>
        <vt:lpwstr>_Toc437261253</vt:lpwstr>
      </vt:variant>
      <vt:variant>
        <vt:i4>1179703</vt:i4>
      </vt:variant>
      <vt:variant>
        <vt:i4>167</vt:i4>
      </vt:variant>
      <vt:variant>
        <vt:i4>0</vt:i4>
      </vt:variant>
      <vt:variant>
        <vt:i4>5</vt:i4>
      </vt:variant>
      <vt:variant>
        <vt:lpwstr/>
      </vt:variant>
      <vt:variant>
        <vt:lpwstr>_Toc437261252</vt:lpwstr>
      </vt:variant>
      <vt:variant>
        <vt:i4>1179703</vt:i4>
      </vt:variant>
      <vt:variant>
        <vt:i4>161</vt:i4>
      </vt:variant>
      <vt:variant>
        <vt:i4>0</vt:i4>
      </vt:variant>
      <vt:variant>
        <vt:i4>5</vt:i4>
      </vt:variant>
      <vt:variant>
        <vt:lpwstr/>
      </vt:variant>
      <vt:variant>
        <vt:lpwstr>_Toc437261251</vt:lpwstr>
      </vt:variant>
      <vt:variant>
        <vt:i4>1179703</vt:i4>
      </vt:variant>
      <vt:variant>
        <vt:i4>155</vt:i4>
      </vt:variant>
      <vt:variant>
        <vt:i4>0</vt:i4>
      </vt:variant>
      <vt:variant>
        <vt:i4>5</vt:i4>
      </vt:variant>
      <vt:variant>
        <vt:lpwstr/>
      </vt:variant>
      <vt:variant>
        <vt:lpwstr>_Toc437261250</vt:lpwstr>
      </vt:variant>
      <vt:variant>
        <vt:i4>1245239</vt:i4>
      </vt:variant>
      <vt:variant>
        <vt:i4>149</vt:i4>
      </vt:variant>
      <vt:variant>
        <vt:i4>0</vt:i4>
      </vt:variant>
      <vt:variant>
        <vt:i4>5</vt:i4>
      </vt:variant>
      <vt:variant>
        <vt:lpwstr/>
      </vt:variant>
      <vt:variant>
        <vt:lpwstr>_Toc437261249</vt:lpwstr>
      </vt:variant>
      <vt:variant>
        <vt:i4>1245239</vt:i4>
      </vt:variant>
      <vt:variant>
        <vt:i4>143</vt:i4>
      </vt:variant>
      <vt:variant>
        <vt:i4>0</vt:i4>
      </vt:variant>
      <vt:variant>
        <vt:i4>5</vt:i4>
      </vt:variant>
      <vt:variant>
        <vt:lpwstr/>
      </vt:variant>
      <vt:variant>
        <vt:lpwstr>_Toc437261248</vt:lpwstr>
      </vt:variant>
      <vt:variant>
        <vt:i4>1245239</vt:i4>
      </vt:variant>
      <vt:variant>
        <vt:i4>137</vt:i4>
      </vt:variant>
      <vt:variant>
        <vt:i4>0</vt:i4>
      </vt:variant>
      <vt:variant>
        <vt:i4>5</vt:i4>
      </vt:variant>
      <vt:variant>
        <vt:lpwstr/>
      </vt:variant>
      <vt:variant>
        <vt:lpwstr>_Toc437261247</vt:lpwstr>
      </vt:variant>
      <vt:variant>
        <vt:i4>1245239</vt:i4>
      </vt:variant>
      <vt:variant>
        <vt:i4>131</vt:i4>
      </vt:variant>
      <vt:variant>
        <vt:i4>0</vt:i4>
      </vt:variant>
      <vt:variant>
        <vt:i4>5</vt:i4>
      </vt:variant>
      <vt:variant>
        <vt:lpwstr/>
      </vt:variant>
      <vt:variant>
        <vt:lpwstr>_Toc437261246</vt:lpwstr>
      </vt:variant>
      <vt:variant>
        <vt:i4>1245239</vt:i4>
      </vt:variant>
      <vt:variant>
        <vt:i4>125</vt:i4>
      </vt:variant>
      <vt:variant>
        <vt:i4>0</vt:i4>
      </vt:variant>
      <vt:variant>
        <vt:i4>5</vt:i4>
      </vt:variant>
      <vt:variant>
        <vt:lpwstr/>
      </vt:variant>
      <vt:variant>
        <vt:lpwstr>_Toc437261245</vt:lpwstr>
      </vt:variant>
      <vt:variant>
        <vt:i4>1245239</vt:i4>
      </vt:variant>
      <vt:variant>
        <vt:i4>119</vt:i4>
      </vt:variant>
      <vt:variant>
        <vt:i4>0</vt:i4>
      </vt:variant>
      <vt:variant>
        <vt:i4>5</vt:i4>
      </vt:variant>
      <vt:variant>
        <vt:lpwstr/>
      </vt:variant>
      <vt:variant>
        <vt:lpwstr>_Toc437261244</vt:lpwstr>
      </vt:variant>
      <vt:variant>
        <vt:i4>1245239</vt:i4>
      </vt:variant>
      <vt:variant>
        <vt:i4>113</vt:i4>
      </vt:variant>
      <vt:variant>
        <vt:i4>0</vt:i4>
      </vt:variant>
      <vt:variant>
        <vt:i4>5</vt:i4>
      </vt:variant>
      <vt:variant>
        <vt:lpwstr/>
      </vt:variant>
      <vt:variant>
        <vt:lpwstr>_Toc437261243</vt:lpwstr>
      </vt:variant>
      <vt:variant>
        <vt:i4>1245239</vt:i4>
      </vt:variant>
      <vt:variant>
        <vt:i4>107</vt:i4>
      </vt:variant>
      <vt:variant>
        <vt:i4>0</vt:i4>
      </vt:variant>
      <vt:variant>
        <vt:i4>5</vt:i4>
      </vt:variant>
      <vt:variant>
        <vt:lpwstr/>
      </vt:variant>
      <vt:variant>
        <vt:lpwstr>_Toc437261242</vt:lpwstr>
      </vt:variant>
      <vt:variant>
        <vt:i4>1245239</vt:i4>
      </vt:variant>
      <vt:variant>
        <vt:i4>101</vt:i4>
      </vt:variant>
      <vt:variant>
        <vt:i4>0</vt:i4>
      </vt:variant>
      <vt:variant>
        <vt:i4>5</vt:i4>
      </vt:variant>
      <vt:variant>
        <vt:lpwstr/>
      </vt:variant>
      <vt:variant>
        <vt:lpwstr>_Toc437261241</vt:lpwstr>
      </vt:variant>
      <vt:variant>
        <vt:i4>1245239</vt:i4>
      </vt:variant>
      <vt:variant>
        <vt:i4>95</vt:i4>
      </vt:variant>
      <vt:variant>
        <vt:i4>0</vt:i4>
      </vt:variant>
      <vt:variant>
        <vt:i4>5</vt:i4>
      </vt:variant>
      <vt:variant>
        <vt:lpwstr/>
      </vt:variant>
      <vt:variant>
        <vt:lpwstr>_Toc437261240</vt:lpwstr>
      </vt:variant>
      <vt:variant>
        <vt:i4>1310775</vt:i4>
      </vt:variant>
      <vt:variant>
        <vt:i4>89</vt:i4>
      </vt:variant>
      <vt:variant>
        <vt:i4>0</vt:i4>
      </vt:variant>
      <vt:variant>
        <vt:i4>5</vt:i4>
      </vt:variant>
      <vt:variant>
        <vt:lpwstr/>
      </vt:variant>
      <vt:variant>
        <vt:lpwstr>_Toc437261239</vt:lpwstr>
      </vt:variant>
      <vt:variant>
        <vt:i4>1310775</vt:i4>
      </vt:variant>
      <vt:variant>
        <vt:i4>83</vt:i4>
      </vt:variant>
      <vt:variant>
        <vt:i4>0</vt:i4>
      </vt:variant>
      <vt:variant>
        <vt:i4>5</vt:i4>
      </vt:variant>
      <vt:variant>
        <vt:lpwstr/>
      </vt:variant>
      <vt:variant>
        <vt:lpwstr>_Toc437261238</vt:lpwstr>
      </vt:variant>
      <vt:variant>
        <vt:i4>1310775</vt:i4>
      </vt:variant>
      <vt:variant>
        <vt:i4>77</vt:i4>
      </vt:variant>
      <vt:variant>
        <vt:i4>0</vt:i4>
      </vt:variant>
      <vt:variant>
        <vt:i4>5</vt:i4>
      </vt:variant>
      <vt:variant>
        <vt:lpwstr/>
      </vt:variant>
      <vt:variant>
        <vt:lpwstr>_Toc437261237</vt:lpwstr>
      </vt:variant>
      <vt:variant>
        <vt:i4>1310775</vt:i4>
      </vt:variant>
      <vt:variant>
        <vt:i4>71</vt:i4>
      </vt:variant>
      <vt:variant>
        <vt:i4>0</vt:i4>
      </vt:variant>
      <vt:variant>
        <vt:i4>5</vt:i4>
      </vt:variant>
      <vt:variant>
        <vt:lpwstr/>
      </vt:variant>
      <vt:variant>
        <vt:lpwstr>_Toc437261236</vt:lpwstr>
      </vt:variant>
      <vt:variant>
        <vt:i4>1310775</vt:i4>
      </vt:variant>
      <vt:variant>
        <vt:i4>65</vt:i4>
      </vt:variant>
      <vt:variant>
        <vt:i4>0</vt:i4>
      </vt:variant>
      <vt:variant>
        <vt:i4>5</vt:i4>
      </vt:variant>
      <vt:variant>
        <vt:lpwstr/>
      </vt:variant>
      <vt:variant>
        <vt:lpwstr>_Toc437261235</vt:lpwstr>
      </vt:variant>
      <vt:variant>
        <vt:i4>7209017</vt:i4>
      </vt:variant>
      <vt:variant>
        <vt:i4>60</vt:i4>
      </vt:variant>
      <vt:variant>
        <vt:i4>0</vt:i4>
      </vt:variant>
      <vt:variant>
        <vt:i4>5</vt:i4>
      </vt:variant>
      <vt:variant>
        <vt:lpwstr>https://www.finance.gov.au/procurement/procurement-policy-and-guidance/commonwealth-procurement-rules/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 and Maintenance Services)</dc:title>
  <dc:creator>Dharani, Mikael MR</dc:creator>
  <cp:lastModifiedBy>Dharani, Mikael MR</cp:lastModifiedBy>
  <cp:revision>1</cp:revision>
  <cp:lastPrinted>2015-10-06T06:59:00Z</cp:lastPrinted>
  <dcterms:created xsi:type="dcterms:W3CDTF">2018-06-25T00:20:00Z</dcterms:created>
  <dcterms:modified xsi:type="dcterms:W3CDTF">2024-08-22T22:04:00Z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V2.1</vt:lpwstr>
  </property>
  <property fmtid="{D5CDD505-2E9C-101B-9397-08002B2CF9AE}" pid="3" name="Objective-Id">
    <vt:lpwstr>BM55256191</vt:lpwstr>
  </property>
  <property fmtid="{D5CDD505-2E9C-101B-9397-08002B2CF9AE}" pid="4" name="Objective-Comment">
    <vt:lpwstr/>
  </property>
  <property fmtid="{D5CDD505-2E9C-101B-9397-08002B2CF9AE}" pid="5" name="Objective-CreationStamp">
    <vt:filetime>2023-01-09T06:27:21Z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2024-08-22T05:03:45Z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01 Working Files</vt:lpwstr>
  </property>
  <property fmtid="{D5CDD505-2E9C-101B-9397-08002B2CF9AE}" pid="13" name="Objective-State">
    <vt:lpwstr>Being Edited</vt:lpwstr>
  </property>
  <property fmtid="{D5CDD505-2E9C-101B-9397-08002B2CF9AE}" pid="14" name="Objective-Title">
    <vt:lpwstr>3 SOGMS V2.1 COT</vt:lpwstr>
  </property>
  <property fmtid="{D5CDD505-2E9C-101B-9397-08002B2CF9AE}" pid="15" name="Objective-Version">
    <vt:lpwstr>1.15</vt:lpwstr>
  </property>
  <property fmtid="{D5CDD505-2E9C-101B-9397-08002B2CF9AE}" pid="16" name="Objective-VersionComment">
    <vt:lpwstr/>
  </property>
  <property fmtid="{D5CDD505-2E9C-101B-9397-08002B2CF9AE}" pid="17" name="Objective-VersionNumber">
    <vt:i4>16</vt:i4>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Category [system]">
    <vt:lpwstr>Agreement(AGMT)</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(Standing Offer for Goods and Maintenance Services)</vt:lpwstr>
  </property>
  <property fmtid="{D5CDD505-2E9C-101B-9397-08002B2CF9AE}" pid="25" name="Header_Right">
    <vt:lpwstr>PART 1</vt:lpwstr>
  </property>
  <property fmtid="{D5CDD505-2E9C-101B-9397-08002B2CF9AE}" pid="26" name="Footer_Left">
    <vt:lpwstr>Conditions of Tender</vt:lpwstr>
  </property>
  <property fmtid="{D5CDD505-2E9C-101B-9397-08002B2CF9AE}" pid="27" name="Objective-Reason for Security Classification Change [system]">
    <vt:lpwstr/>
  </property>
</Properties>
</file>