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323D4" w14:textId="77777777" w:rsidR="00F6458A" w:rsidRPr="008A17A4" w:rsidRDefault="00F6458A" w:rsidP="004F3F7F">
      <w:pPr>
        <w:pStyle w:val="ASDEFCONTitle"/>
        <w:rPr>
          <w:rFonts w:ascii="Arial" w:hAnsi="Arial"/>
          <w:sz w:val="20"/>
        </w:rPr>
      </w:pPr>
      <w:bookmarkStart w:id="0" w:name="_GoBack"/>
      <w:bookmarkEnd w:id="0"/>
      <w:r w:rsidRPr="008A17A4">
        <w:rPr>
          <w:rFonts w:ascii="Arial" w:hAnsi="Arial"/>
          <w:sz w:val="20"/>
        </w:rPr>
        <w:t>attachment a</w:t>
      </w:r>
    </w:p>
    <w:p w14:paraId="30A26CC9" w14:textId="77777777" w:rsidR="00F6458A" w:rsidRPr="008A17A4" w:rsidRDefault="00F6458A" w:rsidP="004F3F7F">
      <w:pPr>
        <w:pStyle w:val="ASDEFCONTitle"/>
        <w:rPr>
          <w:rFonts w:ascii="Arial" w:hAnsi="Arial"/>
          <w:sz w:val="20"/>
        </w:rPr>
      </w:pPr>
      <w:r w:rsidRPr="008A17A4">
        <w:rPr>
          <w:rFonts w:ascii="Arial" w:hAnsi="Arial"/>
          <w:sz w:val="20"/>
        </w:rPr>
        <w:t>PRICE AND DELIVERY SCHEDULE (CORE)</w:t>
      </w:r>
    </w:p>
    <w:p w14:paraId="62341CBB" w14:textId="77777777" w:rsidR="00F6458A" w:rsidRPr="002748DE" w:rsidRDefault="00F6458A" w:rsidP="004F3F7F">
      <w:pPr>
        <w:pStyle w:val="NoteToTenderers-ASDEFCON"/>
      </w:pPr>
      <w:r w:rsidRPr="002748DE">
        <w:t>Note to tenderers:  Attachment A will consist of an amalgamation of the Price and Delivery Schedule in Annex C to the conditions of tender and the successful tenderer’s response.</w:t>
      </w:r>
    </w:p>
    <w:p w14:paraId="043F173E" w14:textId="77777777" w:rsidR="00F6458A" w:rsidRPr="002748DE" w:rsidRDefault="00F6458A" w:rsidP="004F3F7F">
      <w:pPr>
        <w:pStyle w:val="ASDEFCONNormal"/>
        <w:rPr>
          <w:ins w:id="1" w:author="Prabhu, Akshata MS" w:date="2024-08-23T14:32:00Z"/>
        </w:rPr>
      </w:pPr>
    </w:p>
    <w:p w14:paraId="036B48D2" w14:textId="77777777" w:rsidR="007155E7" w:rsidRDefault="007155E7" w:rsidP="004F3F7F">
      <w:pPr>
        <w:pStyle w:val="ASDEFCONNormal"/>
        <w:rPr>
          <w:ins w:id="2" w:author="Prabhu, Akshata MS" w:date="2024-08-23T14:32:00Z"/>
        </w:rPr>
      </w:pPr>
    </w:p>
    <w:p w14:paraId="45D5429B" w14:textId="77777777" w:rsidR="007155E7" w:rsidRPr="00FA1B1F" w:rsidRDefault="007155E7" w:rsidP="0009530D">
      <w:pPr>
        <w:rPr>
          <w:ins w:id="3" w:author="Prabhu, Akshata MS" w:date="2024-08-23T14:32:00Z"/>
        </w:rPr>
      </w:pPr>
    </w:p>
    <w:p w14:paraId="2169157E" w14:textId="77777777" w:rsidR="007155E7" w:rsidRPr="00FA1B1F" w:rsidRDefault="007155E7" w:rsidP="0009530D">
      <w:pPr>
        <w:rPr>
          <w:ins w:id="4" w:author="Prabhu, Akshata MS" w:date="2024-08-23T14:32:00Z"/>
        </w:rPr>
      </w:pPr>
    </w:p>
    <w:p w14:paraId="576A4CCD" w14:textId="77777777" w:rsidR="007155E7" w:rsidRPr="00FA1B1F" w:rsidRDefault="007155E7" w:rsidP="0009530D">
      <w:pPr>
        <w:rPr>
          <w:ins w:id="5" w:author="Prabhu, Akshata MS" w:date="2024-08-23T14:32:00Z"/>
        </w:rPr>
      </w:pPr>
    </w:p>
    <w:p w14:paraId="24113FFF" w14:textId="77777777" w:rsidR="007155E7" w:rsidRPr="00FA1B1F" w:rsidRDefault="007155E7" w:rsidP="0009530D">
      <w:pPr>
        <w:rPr>
          <w:ins w:id="6" w:author="Prabhu, Akshata MS" w:date="2024-08-23T14:32:00Z"/>
        </w:rPr>
      </w:pPr>
    </w:p>
    <w:p w14:paraId="1D1C97E3" w14:textId="77777777" w:rsidR="007155E7" w:rsidRPr="009C19E4" w:rsidRDefault="007155E7" w:rsidP="0009530D">
      <w:pPr>
        <w:rPr>
          <w:ins w:id="7" w:author="Prabhu, Akshata MS" w:date="2024-08-23T14:32:00Z"/>
        </w:rPr>
      </w:pPr>
    </w:p>
    <w:p w14:paraId="6CFB9303" w14:textId="77777777" w:rsidR="007155E7" w:rsidRPr="009C19E4" w:rsidRDefault="007155E7" w:rsidP="0009530D">
      <w:pPr>
        <w:rPr>
          <w:ins w:id="8" w:author="Prabhu, Akshata MS" w:date="2024-08-23T14:32:00Z"/>
        </w:rPr>
      </w:pPr>
    </w:p>
    <w:p w14:paraId="0A43D919" w14:textId="77777777" w:rsidR="007155E7" w:rsidRPr="009C19E4" w:rsidRDefault="007155E7" w:rsidP="0009530D">
      <w:pPr>
        <w:rPr>
          <w:ins w:id="9" w:author="Prabhu, Akshata MS" w:date="2024-08-23T14:32:00Z"/>
        </w:rPr>
      </w:pPr>
    </w:p>
    <w:p w14:paraId="67EC430F" w14:textId="77777777" w:rsidR="007155E7" w:rsidRPr="009C19E4" w:rsidRDefault="007155E7" w:rsidP="0009530D">
      <w:pPr>
        <w:rPr>
          <w:ins w:id="10" w:author="Prabhu, Akshata MS" w:date="2024-08-23T14:32:00Z"/>
        </w:rPr>
      </w:pPr>
    </w:p>
    <w:p w14:paraId="6DD59261" w14:textId="77777777" w:rsidR="007155E7" w:rsidRPr="00CD6CF7" w:rsidRDefault="007155E7" w:rsidP="0009530D">
      <w:pPr>
        <w:rPr>
          <w:ins w:id="11" w:author="Prabhu, Akshata MS" w:date="2024-08-23T14:32:00Z"/>
        </w:rPr>
      </w:pPr>
    </w:p>
    <w:p w14:paraId="355D7DB6" w14:textId="77777777" w:rsidR="007155E7" w:rsidRPr="00CD6CF7" w:rsidRDefault="007155E7" w:rsidP="0009530D">
      <w:pPr>
        <w:rPr>
          <w:ins w:id="12" w:author="Prabhu, Akshata MS" w:date="2024-08-23T14:32:00Z"/>
        </w:rPr>
      </w:pPr>
    </w:p>
    <w:p w14:paraId="5EAC8D4D" w14:textId="77777777" w:rsidR="007155E7" w:rsidRPr="00CD6CF7" w:rsidRDefault="007155E7" w:rsidP="0009530D">
      <w:pPr>
        <w:rPr>
          <w:ins w:id="13" w:author="Prabhu, Akshata MS" w:date="2024-08-23T14:32:00Z"/>
        </w:rPr>
      </w:pPr>
    </w:p>
    <w:p w14:paraId="1CB5A92D" w14:textId="77777777" w:rsidR="007155E7" w:rsidRPr="00CD6CF7" w:rsidRDefault="007155E7" w:rsidP="0009530D">
      <w:pPr>
        <w:rPr>
          <w:ins w:id="14" w:author="Prabhu, Akshata MS" w:date="2024-08-23T14:32:00Z"/>
        </w:rPr>
      </w:pPr>
    </w:p>
    <w:p w14:paraId="0027F3E6" w14:textId="77777777" w:rsidR="007155E7" w:rsidRPr="00CD6CF7" w:rsidRDefault="007155E7" w:rsidP="0009530D">
      <w:pPr>
        <w:rPr>
          <w:ins w:id="15" w:author="Prabhu, Akshata MS" w:date="2024-08-23T14:32:00Z"/>
        </w:rPr>
      </w:pPr>
    </w:p>
    <w:p w14:paraId="17C47C26" w14:textId="77777777" w:rsidR="007155E7" w:rsidRPr="007C77A2" w:rsidRDefault="007155E7" w:rsidP="0009530D">
      <w:pPr>
        <w:rPr>
          <w:ins w:id="16" w:author="Prabhu, Akshata MS" w:date="2024-08-23T14:32:00Z"/>
        </w:rPr>
      </w:pPr>
    </w:p>
    <w:p w14:paraId="67DB7D1E" w14:textId="77777777" w:rsidR="007155E7" w:rsidRPr="007C77A2" w:rsidRDefault="007155E7" w:rsidP="0009530D">
      <w:pPr>
        <w:rPr>
          <w:ins w:id="17" w:author="Prabhu, Akshata MS" w:date="2024-08-23T14:32:00Z"/>
        </w:rPr>
      </w:pPr>
    </w:p>
    <w:p w14:paraId="6A5BE2C3" w14:textId="77777777" w:rsidR="007155E7" w:rsidRPr="00961E2B" w:rsidRDefault="007155E7" w:rsidP="0009530D">
      <w:pPr>
        <w:rPr>
          <w:ins w:id="18" w:author="Prabhu, Akshata MS" w:date="2024-08-23T14:32:00Z"/>
        </w:rPr>
      </w:pPr>
    </w:p>
    <w:p w14:paraId="62173059" w14:textId="77777777" w:rsidR="007155E7" w:rsidRPr="00961E2B" w:rsidRDefault="007155E7" w:rsidP="0009530D">
      <w:pPr>
        <w:rPr>
          <w:ins w:id="19" w:author="Prabhu, Akshata MS" w:date="2024-08-23T14:32:00Z"/>
        </w:rPr>
      </w:pPr>
    </w:p>
    <w:p w14:paraId="2EA6BA8C" w14:textId="77777777" w:rsidR="007155E7" w:rsidRPr="009232B5" w:rsidRDefault="007155E7" w:rsidP="0009530D">
      <w:pPr>
        <w:rPr>
          <w:ins w:id="20" w:author="Prabhu, Akshata MS" w:date="2024-08-23T14:32:00Z"/>
        </w:rPr>
      </w:pPr>
    </w:p>
    <w:p w14:paraId="4D4F5C22" w14:textId="77777777" w:rsidR="007155E7" w:rsidRPr="00763C11" w:rsidRDefault="007155E7" w:rsidP="0009530D">
      <w:pPr>
        <w:rPr>
          <w:ins w:id="21" w:author="Prabhu, Akshata MS" w:date="2024-08-23T14:32:00Z"/>
        </w:rPr>
      </w:pPr>
    </w:p>
    <w:p w14:paraId="788E64EE" w14:textId="77777777" w:rsidR="007155E7" w:rsidRPr="00763C11" w:rsidRDefault="007155E7" w:rsidP="0009530D">
      <w:pPr>
        <w:rPr>
          <w:ins w:id="22" w:author="Prabhu, Akshata MS" w:date="2024-08-23T14:32:00Z"/>
        </w:rPr>
      </w:pPr>
    </w:p>
    <w:p w14:paraId="09C303D6" w14:textId="77777777" w:rsidR="007155E7" w:rsidRPr="00763C11" w:rsidRDefault="007155E7" w:rsidP="0009530D">
      <w:pPr>
        <w:rPr>
          <w:ins w:id="23" w:author="Prabhu, Akshata MS" w:date="2024-08-23T14:32:00Z"/>
        </w:rPr>
      </w:pPr>
    </w:p>
    <w:p w14:paraId="1976E882" w14:textId="77777777" w:rsidR="007155E7" w:rsidRPr="00763C11" w:rsidRDefault="007155E7" w:rsidP="0009530D">
      <w:pPr>
        <w:rPr>
          <w:ins w:id="24" w:author="Prabhu, Akshata MS" w:date="2024-08-23T14:32:00Z"/>
        </w:rPr>
      </w:pPr>
    </w:p>
    <w:p w14:paraId="01C28CCF" w14:textId="77777777" w:rsidR="007155E7" w:rsidRPr="00763C11" w:rsidRDefault="007155E7" w:rsidP="0009530D">
      <w:pPr>
        <w:rPr>
          <w:ins w:id="25" w:author="Prabhu, Akshata MS" w:date="2024-08-23T14:32:00Z"/>
        </w:rPr>
      </w:pPr>
    </w:p>
    <w:p w14:paraId="1FA0A2EA" w14:textId="77777777" w:rsidR="007155E7" w:rsidRPr="00647F43" w:rsidRDefault="007155E7" w:rsidP="0009530D">
      <w:pPr>
        <w:rPr>
          <w:ins w:id="26" w:author="Prabhu, Akshata MS" w:date="2024-08-23T14:32:00Z"/>
        </w:rPr>
      </w:pPr>
    </w:p>
    <w:p w14:paraId="5F02AFEF" w14:textId="3905688C" w:rsidR="00D737D2" w:rsidRPr="00961E2B" w:rsidRDefault="007155E7" w:rsidP="0009530D">
      <w:pPr>
        <w:tabs>
          <w:tab w:val="left" w:pos="5235"/>
        </w:tabs>
        <w:sectPr w:rsidR="00D737D2" w:rsidRPr="00961E2B" w:rsidSect="004252F5">
          <w:headerReference w:type="even" r:id="rId7"/>
          <w:headerReference w:type="default" r:id="rId8"/>
          <w:footerReference w:type="even" r:id="rId9"/>
          <w:footerReference w:type="default" r:id="rId10"/>
          <w:headerReference w:type="first" r:id="rId11"/>
          <w:footerReference w:type="first" r:id="rId12"/>
          <w:pgSz w:w="11906" w:h="16838"/>
          <w:pgMar w:top="1304" w:right="1418" w:bottom="964" w:left="1418" w:header="567" w:footer="567" w:gutter="0"/>
          <w:pgNumType w:start="1"/>
          <w:cols w:space="720"/>
        </w:sectPr>
      </w:pPr>
      <w:ins w:id="33" w:author="Prabhu, Akshata MS" w:date="2024-08-23T14:32:00Z">
        <w:r>
          <w:rPr>
            <w:lang w:eastAsia="en-AU"/>
          </w:rPr>
          <w:tab/>
        </w:r>
        <w:r>
          <w:rPr>
            <w:lang w:eastAsia="en-AU"/>
          </w:rPr>
          <w:tab/>
        </w:r>
      </w:ins>
    </w:p>
    <w:p w14:paraId="052449F5" w14:textId="77777777" w:rsidR="00147BA7" w:rsidRPr="008A17A4" w:rsidRDefault="00F6458A" w:rsidP="00B131FF">
      <w:pPr>
        <w:pStyle w:val="ASDEFCONTitle"/>
        <w:spacing w:before="120"/>
        <w:rPr>
          <w:rFonts w:ascii="Arial" w:hAnsi="Arial"/>
          <w:sz w:val="20"/>
        </w:rPr>
      </w:pPr>
      <w:bookmarkStart w:id="34" w:name="_Toc52871263"/>
      <w:r w:rsidRPr="008A17A4">
        <w:rPr>
          <w:rFonts w:ascii="Arial" w:hAnsi="Arial"/>
          <w:sz w:val="20"/>
        </w:rPr>
        <w:t>attachment b</w:t>
      </w:r>
    </w:p>
    <w:p w14:paraId="5C35DF38" w14:textId="58E04C54" w:rsidR="00F6458A" w:rsidRPr="008A17A4" w:rsidRDefault="00F6458A" w:rsidP="004F3F7F">
      <w:pPr>
        <w:pStyle w:val="ASDEFCONTitle"/>
        <w:rPr>
          <w:rFonts w:ascii="Arial" w:hAnsi="Arial"/>
          <w:sz w:val="20"/>
        </w:rPr>
      </w:pPr>
      <w:r w:rsidRPr="008A17A4">
        <w:rPr>
          <w:rFonts w:ascii="Arial" w:hAnsi="Arial"/>
          <w:sz w:val="20"/>
        </w:rPr>
        <w:t>SUPPLIES ACCEPTANCE CERTIFICATE (CORE)</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0"/>
        <w:gridCol w:w="772"/>
        <w:gridCol w:w="257"/>
        <w:gridCol w:w="1156"/>
        <w:gridCol w:w="515"/>
        <w:gridCol w:w="1030"/>
        <w:gridCol w:w="532"/>
        <w:gridCol w:w="1651"/>
        <w:gridCol w:w="260"/>
        <w:gridCol w:w="1282"/>
        <w:gridCol w:w="25"/>
        <w:gridCol w:w="747"/>
        <w:gridCol w:w="518"/>
        <w:gridCol w:w="383"/>
        <w:gridCol w:w="876"/>
        <w:gridCol w:w="876"/>
        <w:gridCol w:w="876"/>
        <w:gridCol w:w="876"/>
        <w:gridCol w:w="202"/>
      </w:tblGrid>
      <w:tr w:rsidR="00FA1B1F" w:rsidRPr="00FA1B1F" w14:paraId="6942DE08" w14:textId="77777777" w:rsidTr="0009530D">
        <w:tc>
          <w:tcPr>
            <w:tcW w:w="1379" w:type="pct"/>
            <w:gridSpan w:val="5"/>
            <w:tcMar>
              <w:top w:w="28" w:type="dxa"/>
              <w:left w:w="85" w:type="dxa"/>
              <w:right w:w="85" w:type="dxa"/>
            </w:tcMar>
          </w:tcPr>
          <w:p w14:paraId="6A095B5E"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a. Contractor’s reference number</w:t>
            </w:r>
          </w:p>
          <w:p w14:paraId="04030715" w14:textId="6DA960AD"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4"/>
                  <w:enabled/>
                  <w:calcOnExit w:val="0"/>
                  <w:textInput/>
                </w:ffData>
              </w:fldChar>
            </w:r>
            <w:bookmarkStart w:id="35" w:name="Text4"/>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35"/>
          </w:p>
        </w:tc>
        <w:tc>
          <w:tcPr>
            <w:tcW w:w="1148" w:type="pct"/>
            <w:gridSpan w:val="3"/>
            <w:tcMar>
              <w:top w:w="28" w:type="dxa"/>
              <w:left w:w="85" w:type="dxa"/>
              <w:right w:w="85" w:type="dxa"/>
            </w:tcMar>
          </w:tcPr>
          <w:p w14:paraId="0333739E"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b. CAPO or purchase order number</w:t>
            </w:r>
          </w:p>
          <w:p w14:paraId="67E736B5" w14:textId="7B2E404E"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7"/>
                  <w:enabled/>
                  <w:calcOnExit w:val="0"/>
                  <w:textInput/>
                </w:ffData>
              </w:fldChar>
            </w:r>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p>
        </w:tc>
        <w:tc>
          <w:tcPr>
            <w:tcW w:w="1149" w:type="pct"/>
            <w:gridSpan w:val="6"/>
            <w:tcMar>
              <w:top w:w="28" w:type="dxa"/>
              <w:left w:w="85" w:type="dxa"/>
              <w:right w:w="85" w:type="dxa"/>
            </w:tcMar>
          </w:tcPr>
          <w:p w14:paraId="2C2AB472" w14:textId="43C210FB"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 xml:space="preserve">c. </w:t>
            </w:r>
            <w:r>
              <w:rPr>
                <w:rFonts w:ascii="Arial" w:eastAsia="Calibri" w:hAnsi="Arial" w:cs="Times New Roman"/>
                <w:color w:val="000000"/>
                <w:sz w:val="16"/>
                <w:szCs w:val="16"/>
              </w:rPr>
              <w:t>Deed of Standing Offer</w:t>
            </w:r>
            <w:r w:rsidRPr="00FA1B1F">
              <w:rPr>
                <w:rFonts w:ascii="Arial" w:eastAsia="Calibri" w:hAnsi="Arial" w:cs="Times New Roman"/>
                <w:color w:val="000000"/>
                <w:sz w:val="16"/>
                <w:szCs w:val="16"/>
              </w:rPr>
              <w:t xml:space="preserve"> authority</w:t>
            </w:r>
          </w:p>
          <w:p w14:paraId="7D59391A" w14:textId="3AE939E0"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7"/>
                  <w:enabled/>
                  <w:calcOnExit w:val="0"/>
                  <w:textInput/>
                </w:ffData>
              </w:fldChar>
            </w:r>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p>
        </w:tc>
        <w:tc>
          <w:tcPr>
            <w:tcW w:w="625" w:type="pct"/>
            <w:gridSpan w:val="2"/>
            <w:tcMar>
              <w:top w:w="28" w:type="dxa"/>
              <w:left w:w="85" w:type="dxa"/>
              <w:right w:w="85" w:type="dxa"/>
            </w:tcMar>
          </w:tcPr>
          <w:p w14:paraId="62F0836B"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d. Invoice number</w:t>
            </w:r>
          </w:p>
          <w:p w14:paraId="3FEE8C25" w14:textId="56150F01"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7"/>
                  <w:enabled/>
                  <w:calcOnExit w:val="0"/>
                  <w:textInput/>
                </w:ffData>
              </w:fldChar>
            </w:r>
            <w:bookmarkStart w:id="36" w:name="Text7"/>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36"/>
          </w:p>
        </w:tc>
        <w:tc>
          <w:tcPr>
            <w:tcW w:w="699" w:type="pct"/>
            <w:gridSpan w:val="3"/>
            <w:tcMar>
              <w:top w:w="28" w:type="dxa"/>
              <w:left w:w="85" w:type="dxa"/>
              <w:right w:w="85" w:type="dxa"/>
            </w:tcMar>
          </w:tcPr>
          <w:p w14:paraId="3D832CFA"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e. Receipt voucher number</w:t>
            </w:r>
          </w:p>
          <w:p w14:paraId="6C613BDF" w14:textId="0EA219B0"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8"/>
                  <w:enabled/>
                  <w:calcOnExit w:val="0"/>
                  <w:textInput/>
                </w:ffData>
              </w:fldChar>
            </w:r>
            <w:bookmarkStart w:id="37" w:name="Text8"/>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37"/>
          </w:p>
        </w:tc>
      </w:tr>
      <w:tr w:rsidR="00FA1B1F" w:rsidRPr="00FA1B1F" w14:paraId="0D28D54F" w14:textId="77777777" w:rsidTr="0009530D">
        <w:trPr>
          <w:trHeight w:hRule="exact" w:val="294"/>
        </w:trPr>
        <w:tc>
          <w:tcPr>
            <w:tcW w:w="1379" w:type="pct"/>
            <w:gridSpan w:val="5"/>
            <w:vMerge w:val="restart"/>
            <w:tcMar>
              <w:top w:w="28" w:type="dxa"/>
              <w:left w:w="85" w:type="dxa"/>
              <w:right w:w="85" w:type="dxa"/>
            </w:tcMar>
          </w:tcPr>
          <w:p w14:paraId="454CDB35"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 xml:space="preserve">f. From (full name and address of contractor and ACN) </w:t>
            </w:r>
          </w:p>
          <w:p w14:paraId="3082553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297" w:type="pct"/>
            <w:gridSpan w:val="9"/>
            <w:tcBorders>
              <w:bottom w:val="single" w:sz="4" w:space="0" w:color="auto"/>
            </w:tcBorders>
            <w:tcMar>
              <w:top w:w="28" w:type="dxa"/>
              <w:left w:w="85" w:type="dxa"/>
              <w:right w:w="85" w:type="dxa"/>
            </w:tcMar>
            <w:vAlign w:val="center"/>
          </w:tcPr>
          <w:p w14:paraId="130C44CD" w14:textId="77777777" w:rsidR="00FA1B1F" w:rsidRPr="00FA1B1F" w:rsidRDefault="00FA1B1F" w:rsidP="00FA1B1F">
            <w:pPr>
              <w:numPr>
                <w:ilvl w:val="0"/>
                <w:numId w:val="32"/>
              </w:numPr>
              <w:spacing w:before="60" w:after="60" w:line="240" w:lineRule="auto"/>
              <w:jc w:val="center"/>
              <w:rPr>
                <w:rFonts w:ascii="Arial" w:eastAsia="Calibri" w:hAnsi="Arial" w:cs="Times New Roman"/>
                <w:b/>
                <w:color w:val="000000"/>
                <w:sz w:val="16"/>
                <w:szCs w:val="16"/>
              </w:rPr>
            </w:pPr>
            <w:r w:rsidRPr="00FA1B1F">
              <w:rPr>
                <w:rFonts w:ascii="Arial" w:eastAsia="Calibri" w:hAnsi="Arial" w:cs="Times New Roman"/>
                <w:b/>
                <w:color w:val="000000"/>
                <w:sz w:val="16"/>
                <w:szCs w:val="16"/>
              </w:rPr>
              <w:t>Packaging details</w:t>
            </w:r>
          </w:p>
        </w:tc>
        <w:tc>
          <w:tcPr>
            <w:tcW w:w="1324" w:type="pct"/>
            <w:gridSpan w:val="5"/>
            <w:vMerge w:val="restart"/>
            <w:tcMar>
              <w:top w:w="28" w:type="dxa"/>
              <w:left w:w="85" w:type="dxa"/>
              <w:right w:w="85" w:type="dxa"/>
            </w:tcMar>
          </w:tcPr>
          <w:p w14:paraId="58B81ED3"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 xml:space="preserve">k. To (Full name and address of consignee) </w:t>
            </w:r>
          </w:p>
          <w:p w14:paraId="2A8360E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2D204B38" w14:textId="77777777" w:rsidTr="0009530D">
        <w:trPr>
          <w:trHeight w:val="113"/>
        </w:trPr>
        <w:tc>
          <w:tcPr>
            <w:tcW w:w="1379" w:type="pct"/>
            <w:gridSpan w:val="5"/>
            <w:vMerge/>
            <w:tcMar>
              <w:top w:w="28" w:type="dxa"/>
              <w:left w:w="85" w:type="dxa"/>
              <w:right w:w="85" w:type="dxa"/>
            </w:tcMar>
          </w:tcPr>
          <w:p w14:paraId="728C004D" w14:textId="77777777" w:rsidR="00FA1B1F" w:rsidRPr="00FA1B1F" w:rsidRDefault="00FA1B1F" w:rsidP="00FA1B1F">
            <w:pPr>
              <w:numPr>
                <w:ilvl w:val="0"/>
                <w:numId w:val="39"/>
              </w:numPr>
              <w:spacing w:after="120" w:line="240" w:lineRule="auto"/>
              <w:jc w:val="both"/>
              <w:rPr>
                <w:rFonts w:ascii="Arial" w:eastAsia="Times New Roman" w:hAnsi="Arial" w:cs="Times New Roman"/>
                <w:sz w:val="16"/>
                <w:szCs w:val="24"/>
                <w:lang w:eastAsia="en-AU"/>
              </w:rPr>
            </w:pPr>
          </w:p>
        </w:tc>
        <w:tc>
          <w:tcPr>
            <w:tcW w:w="558" w:type="pct"/>
            <w:gridSpan w:val="2"/>
            <w:tcBorders>
              <w:bottom w:val="nil"/>
            </w:tcBorders>
            <w:tcMar>
              <w:top w:w="28" w:type="dxa"/>
              <w:left w:w="85" w:type="dxa"/>
              <w:right w:w="85" w:type="dxa"/>
            </w:tcMar>
          </w:tcPr>
          <w:p w14:paraId="7FF48A8C"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g. Number</w:t>
            </w:r>
          </w:p>
        </w:tc>
        <w:tc>
          <w:tcPr>
            <w:tcW w:w="590" w:type="pct"/>
            <w:tcBorders>
              <w:bottom w:val="nil"/>
            </w:tcBorders>
            <w:tcMar>
              <w:top w:w="28" w:type="dxa"/>
              <w:left w:w="85" w:type="dxa"/>
              <w:right w:w="85" w:type="dxa"/>
            </w:tcMar>
          </w:tcPr>
          <w:p w14:paraId="6374115F"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h. Type</w:t>
            </w:r>
          </w:p>
        </w:tc>
        <w:tc>
          <w:tcPr>
            <w:tcW w:w="551" w:type="pct"/>
            <w:gridSpan w:val="2"/>
            <w:tcBorders>
              <w:bottom w:val="nil"/>
            </w:tcBorders>
            <w:tcMar>
              <w:top w:w="28" w:type="dxa"/>
              <w:left w:w="85" w:type="dxa"/>
              <w:right w:w="85" w:type="dxa"/>
            </w:tcMar>
          </w:tcPr>
          <w:p w14:paraId="76CB54BB"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i. Gross weight</w:t>
            </w:r>
          </w:p>
        </w:tc>
        <w:tc>
          <w:tcPr>
            <w:tcW w:w="598" w:type="pct"/>
            <w:gridSpan w:val="4"/>
            <w:tcBorders>
              <w:bottom w:val="nil"/>
            </w:tcBorders>
            <w:tcMar>
              <w:top w:w="28" w:type="dxa"/>
              <w:left w:w="85" w:type="dxa"/>
              <w:right w:w="85" w:type="dxa"/>
            </w:tcMar>
          </w:tcPr>
          <w:p w14:paraId="717E875C"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j. Package markings</w:t>
            </w:r>
          </w:p>
        </w:tc>
        <w:tc>
          <w:tcPr>
            <w:tcW w:w="1324" w:type="pct"/>
            <w:gridSpan w:val="5"/>
            <w:vMerge/>
            <w:tcMar>
              <w:top w:w="28" w:type="dxa"/>
              <w:left w:w="85" w:type="dxa"/>
              <w:right w:w="85" w:type="dxa"/>
            </w:tcMar>
          </w:tcPr>
          <w:p w14:paraId="1E1BD753" w14:textId="77777777" w:rsidR="00FA1B1F" w:rsidRPr="00FA1B1F" w:rsidRDefault="00FA1B1F" w:rsidP="00FA1B1F">
            <w:pPr>
              <w:spacing w:after="120" w:line="240" w:lineRule="auto"/>
              <w:jc w:val="both"/>
              <w:rPr>
                <w:rFonts w:ascii="Arial" w:eastAsia="Times New Roman" w:hAnsi="Arial" w:cs="Times New Roman"/>
                <w:sz w:val="16"/>
                <w:szCs w:val="24"/>
                <w:lang w:eastAsia="en-AU"/>
              </w:rPr>
            </w:pPr>
          </w:p>
        </w:tc>
      </w:tr>
      <w:tr w:rsidR="00FA1B1F" w:rsidRPr="00FA1B1F" w14:paraId="5CB27AB1" w14:textId="77777777" w:rsidTr="0009530D">
        <w:trPr>
          <w:trHeight w:val="286"/>
        </w:trPr>
        <w:tc>
          <w:tcPr>
            <w:tcW w:w="1379" w:type="pct"/>
            <w:gridSpan w:val="5"/>
            <w:vMerge/>
            <w:tcMar>
              <w:top w:w="28" w:type="dxa"/>
              <w:left w:w="85" w:type="dxa"/>
              <w:right w:w="85" w:type="dxa"/>
            </w:tcMar>
          </w:tcPr>
          <w:p w14:paraId="4AF2626F" w14:textId="77777777" w:rsidR="00FA1B1F" w:rsidRPr="00FA1B1F" w:rsidRDefault="00FA1B1F" w:rsidP="00FA1B1F">
            <w:pPr>
              <w:numPr>
                <w:ilvl w:val="0"/>
                <w:numId w:val="39"/>
              </w:numPr>
              <w:spacing w:after="120" w:line="240" w:lineRule="auto"/>
              <w:jc w:val="both"/>
              <w:rPr>
                <w:rFonts w:ascii="Arial" w:eastAsia="Times New Roman" w:hAnsi="Arial" w:cs="Times New Roman"/>
                <w:sz w:val="16"/>
                <w:szCs w:val="24"/>
                <w:lang w:eastAsia="en-AU"/>
              </w:rPr>
            </w:pPr>
          </w:p>
        </w:tc>
        <w:tc>
          <w:tcPr>
            <w:tcW w:w="558" w:type="pct"/>
            <w:gridSpan w:val="2"/>
            <w:tcBorders>
              <w:top w:val="nil"/>
              <w:bottom w:val="single" w:sz="4" w:space="0" w:color="auto"/>
            </w:tcBorders>
            <w:tcMar>
              <w:top w:w="28" w:type="dxa"/>
              <w:left w:w="85" w:type="dxa"/>
              <w:right w:w="85" w:type="dxa"/>
            </w:tcMar>
          </w:tcPr>
          <w:p w14:paraId="4FB713EA" w14:textId="0CC426CA"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10"/>
                  <w:enabled/>
                  <w:calcOnExit w:val="0"/>
                  <w:textInput>
                    <w:type w:val="number"/>
                  </w:textInput>
                </w:ffData>
              </w:fldChar>
            </w:r>
            <w:bookmarkStart w:id="38" w:name="Text10"/>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38"/>
          </w:p>
        </w:tc>
        <w:tc>
          <w:tcPr>
            <w:tcW w:w="590" w:type="pct"/>
            <w:tcBorders>
              <w:top w:val="nil"/>
              <w:bottom w:val="single" w:sz="4" w:space="0" w:color="auto"/>
            </w:tcBorders>
            <w:tcMar>
              <w:top w:w="28" w:type="dxa"/>
              <w:left w:w="85" w:type="dxa"/>
              <w:right w:w="85" w:type="dxa"/>
            </w:tcMar>
          </w:tcPr>
          <w:p w14:paraId="3D83DECF" w14:textId="0DFEE5BE"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11"/>
                  <w:enabled/>
                  <w:calcOnExit w:val="0"/>
                  <w:textInput/>
                </w:ffData>
              </w:fldChar>
            </w:r>
            <w:bookmarkStart w:id="39" w:name="Text11"/>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39"/>
          </w:p>
        </w:tc>
        <w:tc>
          <w:tcPr>
            <w:tcW w:w="551" w:type="pct"/>
            <w:gridSpan w:val="2"/>
            <w:tcBorders>
              <w:top w:val="nil"/>
              <w:bottom w:val="single" w:sz="4" w:space="0" w:color="auto"/>
            </w:tcBorders>
            <w:tcMar>
              <w:top w:w="28" w:type="dxa"/>
              <w:left w:w="85" w:type="dxa"/>
              <w:right w:w="85" w:type="dxa"/>
            </w:tcMar>
          </w:tcPr>
          <w:p w14:paraId="07078D22" w14:textId="10FD5275"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12"/>
                  <w:enabled/>
                  <w:calcOnExit w:val="0"/>
                  <w:textInput/>
                </w:ffData>
              </w:fldChar>
            </w:r>
            <w:bookmarkStart w:id="40" w:name="Text12"/>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40"/>
          </w:p>
        </w:tc>
        <w:tc>
          <w:tcPr>
            <w:tcW w:w="598" w:type="pct"/>
            <w:gridSpan w:val="4"/>
            <w:tcBorders>
              <w:top w:val="nil"/>
              <w:bottom w:val="single" w:sz="4" w:space="0" w:color="auto"/>
            </w:tcBorders>
            <w:tcMar>
              <w:top w:w="28" w:type="dxa"/>
              <w:left w:w="85" w:type="dxa"/>
              <w:right w:w="85" w:type="dxa"/>
            </w:tcMar>
          </w:tcPr>
          <w:p w14:paraId="47BE1456" w14:textId="5C1D8F3C"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13"/>
                  <w:enabled/>
                  <w:calcOnExit w:val="0"/>
                  <w:textInput/>
                </w:ffData>
              </w:fldChar>
            </w:r>
            <w:bookmarkStart w:id="41" w:name="Text13"/>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41"/>
          </w:p>
        </w:tc>
        <w:tc>
          <w:tcPr>
            <w:tcW w:w="1324" w:type="pct"/>
            <w:gridSpan w:val="5"/>
            <w:vMerge/>
            <w:tcMar>
              <w:top w:w="28" w:type="dxa"/>
              <w:left w:w="85" w:type="dxa"/>
              <w:right w:w="85" w:type="dxa"/>
            </w:tcMar>
          </w:tcPr>
          <w:p w14:paraId="621F0FEA" w14:textId="77777777" w:rsidR="00FA1B1F" w:rsidRPr="00FA1B1F" w:rsidRDefault="00FA1B1F" w:rsidP="00FA1B1F">
            <w:pPr>
              <w:spacing w:after="120" w:line="240" w:lineRule="auto"/>
              <w:jc w:val="both"/>
              <w:rPr>
                <w:rFonts w:ascii="Arial" w:eastAsia="Times New Roman" w:hAnsi="Arial" w:cs="Times New Roman"/>
                <w:sz w:val="16"/>
                <w:szCs w:val="24"/>
                <w:lang w:eastAsia="en-AU"/>
              </w:rPr>
            </w:pPr>
          </w:p>
        </w:tc>
      </w:tr>
      <w:tr w:rsidR="00FA1B1F" w:rsidRPr="00FA1B1F" w14:paraId="6D0378CD" w14:textId="77777777" w:rsidTr="0009530D">
        <w:tc>
          <w:tcPr>
            <w:tcW w:w="414" w:type="pct"/>
            <w:tcMar>
              <w:top w:w="28" w:type="dxa"/>
              <w:left w:w="85" w:type="dxa"/>
              <w:right w:w="85" w:type="dxa"/>
            </w:tcMar>
          </w:tcPr>
          <w:p w14:paraId="4619CDB7"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CAPO or order</w:t>
            </w:r>
            <w:r w:rsidRPr="00FA1B1F">
              <w:rPr>
                <w:rFonts w:ascii="Arial" w:eastAsia="Calibri" w:hAnsi="Arial" w:cs="Times New Roman"/>
                <w:color w:val="000000"/>
                <w:sz w:val="16"/>
                <w:szCs w:val="16"/>
              </w:rPr>
              <w:br/>
              <w:t>item number.</w:t>
            </w:r>
            <w:r w:rsidRPr="00FA1B1F">
              <w:rPr>
                <w:rFonts w:ascii="Arial" w:eastAsia="Calibri" w:hAnsi="Arial" w:cs="Times New Roman"/>
                <w:color w:val="000000"/>
                <w:sz w:val="16"/>
                <w:szCs w:val="16"/>
              </w:rPr>
              <w:br/>
              <w:t>1</w:t>
            </w:r>
          </w:p>
        </w:tc>
        <w:tc>
          <w:tcPr>
            <w:tcW w:w="276" w:type="pct"/>
            <w:tcMar>
              <w:top w:w="28" w:type="dxa"/>
              <w:left w:w="85" w:type="dxa"/>
              <w:right w:w="85" w:type="dxa"/>
            </w:tcMar>
          </w:tcPr>
          <w:p w14:paraId="66F5B128"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Class</w:t>
            </w:r>
            <w:r w:rsidRPr="00FA1B1F">
              <w:rPr>
                <w:rFonts w:ascii="Arial" w:eastAsia="Calibri" w:hAnsi="Arial" w:cs="Times New Roman"/>
                <w:color w:val="000000"/>
                <w:sz w:val="16"/>
                <w:szCs w:val="16"/>
              </w:rPr>
              <w:br/>
            </w:r>
            <w:r w:rsidRPr="00FA1B1F">
              <w:rPr>
                <w:rFonts w:ascii="Arial" w:eastAsia="Calibri" w:hAnsi="Arial" w:cs="Times New Roman"/>
                <w:color w:val="000000"/>
                <w:sz w:val="16"/>
                <w:szCs w:val="16"/>
              </w:rPr>
              <w:br/>
              <w:t>2</w:t>
            </w:r>
          </w:p>
        </w:tc>
        <w:tc>
          <w:tcPr>
            <w:tcW w:w="689" w:type="pct"/>
            <w:gridSpan w:val="3"/>
            <w:tcMar>
              <w:top w:w="28" w:type="dxa"/>
              <w:left w:w="85" w:type="dxa"/>
              <w:right w:w="85" w:type="dxa"/>
            </w:tcMar>
          </w:tcPr>
          <w:p w14:paraId="7A9A36E6"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Identity. part, catalogue or other reference number</w:t>
            </w:r>
            <w:r w:rsidRPr="00FA1B1F">
              <w:rPr>
                <w:rFonts w:ascii="Arial" w:eastAsia="Calibri" w:hAnsi="Arial" w:cs="Times New Roman"/>
                <w:color w:val="000000"/>
                <w:sz w:val="16"/>
                <w:szCs w:val="16"/>
              </w:rPr>
              <w:br/>
              <w:t>3</w:t>
            </w:r>
          </w:p>
        </w:tc>
        <w:tc>
          <w:tcPr>
            <w:tcW w:w="1975" w:type="pct"/>
            <w:gridSpan w:val="7"/>
            <w:tcMar>
              <w:top w:w="28" w:type="dxa"/>
              <w:left w:w="85" w:type="dxa"/>
              <w:right w:w="85" w:type="dxa"/>
            </w:tcMar>
          </w:tcPr>
          <w:p w14:paraId="093920ED"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Description of supplies (Include batch number, lot or serial number, deviation number and remarks)</w:t>
            </w:r>
            <w:r w:rsidRPr="00FA1B1F">
              <w:rPr>
                <w:rFonts w:ascii="Arial" w:eastAsia="Calibri" w:hAnsi="Arial" w:cs="Times New Roman"/>
                <w:color w:val="000000"/>
                <w:sz w:val="16"/>
                <w:szCs w:val="16"/>
              </w:rPr>
              <w:br/>
              <w:t>4</w:t>
            </w:r>
          </w:p>
        </w:tc>
        <w:tc>
          <w:tcPr>
            <w:tcW w:w="322" w:type="pct"/>
            <w:gridSpan w:val="2"/>
            <w:tcMar>
              <w:top w:w="28" w:type="dxa"/>
              <w:left w:w="85" w:type="dxa"/>
              <w:right w:w="85" w:type="dxa"/>
            </w:tcMar>
          </w:tcPr>
          <w:p w14:paraId="6FB0D1E0"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Qty</w:t>
            </w:r>
            <w:r w:rsidRPr="00FA1B1F">
              <w:rPr>
                <w:rFonts w:ascii="Arial" w:eastAsia="Calibri" w:hAnsi="Arial" w:cs="Times New Roman"/>
                <w:color w:val="000000"/>
                <w:sz w:val="16"/>
                <w:szCs w:val="16"/>
              </w:rPr>
              <w:br/>
              <w:t>ordered</w:t>
            </w:r>
            <w:r w:rsidRPr="00FA1B1F">
              <w:rPr>
                <w:rFonts w:ascii="Arial" w:eastAsia="Calibri" w:hAnsi="Arial" w:cs="Times New Roman"/>
                <w:color w:val="000000"/>
                <w:sz w:val="16"/>
                <w:szCs w:val="16"/>
              </w:rPr>
              <w:br/>
              <w:t>5</w:t>
            </w:r>
          </w:p>
        </w:tc>
        <w:tc>
          <w:tcPr>
            <w:tcW w:w="313" w:type="pct"/>
            <w:tcMar>
              <w:top w:w="28" w:type="dxa"/>
              <w:left w:w="85" w:type="dxa"/>
              <w:right w:w="85" w:type="dxa"/>
            </w:tcMar>
          </w:tcPr>
          <w:p w14:paraId="6D707DE7"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Previously</w:t>
            </w:r>
            <w:r w:rsidRPr="00FA1B1F">
              <w:rPr>
                <w:rFonts w:ascii="Arial" w:eastAsia="Calibri" w:hAnsi="Arial" w:cs="Times New Roman"/>
                <w:color w:val="000000"/>
                <w:sz w:val="16"/>
                <w:szCs w:val="16"/>
              </w:rPr>
              <w:br/>
              <w:t>accepted</w:t>
            </w:r>
            <w:r w:rsidRPr="00FA1B1F">
              <w:rPr>
                <w:rFonts w:ascii="Arial" w:eastAsia="Calibri" w:hAnsi="Arial" w:cs="Times New Roman"/>
                <w:color w:val="000000"/>
                <w:sz w:val="16"/>
                <w:szCs w:val="16"/>
              </w:rPr>
              <w:br/>
              <w:t>6</w:t>
            </w:r>
          </w:p>
        </w:tc>
        <w:tc>
          <w:tcPr>
            <w:tcW w:w="313" w:type="pct"/>
            <w:tcMar>
              <w:top w:w="28" w:type="dxa"/>
              <w:left w:w="85" w:type="dxa"/>
              <w:right w:w="85" w:type="dxa"/>
            </w:tcMar>
          </w:tcPr>
          <w:p w14:paraId="0F9AE6C1"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Offered</w:t>
            </w:r>
            <w:r w:rsidRPr="00FA1B1F">
              <w:rPr>
                <w:rFonts w:ascii="Arial" w:eastAsia="Calibri" w:hAnsi="Arial" w:cs="Times New Roman"/>
                <w:color w:val="000000"/>
                <w:sz w:val="16"/>
                <w:szCs w:val="16"/>
              </w:rPr>
              <w:br/>
              <w:t>today</w:t>
            </w:r>
            <w:r w:rsidRPr="00FA1B1F">
              <w:rPr>
                <w:rFonts w:ascii="Arial" w:eastAsia="Calibri" w:hAnsi="Arial" w:cs="Times New Roman"/>
                <w:color w:val="000000"/>
                <w:sz w:val="16"/>
                <w:szCs w:val="16"/>
              </w:rPr>
              <w:br/>
              <w:t>7</w:t>
            </w:r>
          </w:p>
        </w:tc>
        <w:tc>
          <w:tcPr>
            <w:tcW w:w="313" w:type="pct"/>
            <w:tcMar>
              <w:top w:w="28" w:type="dxa"/>
              <w:left w:w="85" w:type="dxa"/>
              <w:right w:w="85" w:type="dxa"/>
            </w:tcMar>
          </w:tcPr>
          <w:p w14:paraId="449339E1"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Accepted</w:t>
            </w:r>
            <w:r w:rsidRPr="00FA1B1F">
              <w:rPr>
                <w:rFonts w:ascii="Arial" w:eastAsia="Calibri" w:hAnsi="Arial" w:cs="Times New Roman"/>
                <w:color w:val="000000"/>
                <w:sz w:val="16"/>
                <w:szCs w:val="16"/>
              </w:rPr>
              <w:br/>
              <w:t>today</w:t>
            </w:r>
            <w:r w:rsidRPr="00FA1B1F">
              <w:rPr>
                <w:rFonts w:ascii="Arial" w:eastAsia="Calibri" w:hAnsi="Arial" w:cs="Times New Roman"/>
                <w:color w:val="000000"/>
                <w:sz w:val="16"/>
                <w:szCs w:val="16"/>
              </w:rPr>
              <w:br/>
              <w:t>8</w:t>
            </w:r>
          </w:p>
        </w:tc>
        <w:tc>
          <w:tcPr>
            <w:tcW w:w="313" w:type="pct"/>
            <w:tcMar>
              <w:top w:w="28" w:type="dxa"/>
              <w:left w:w="85" w:type="dxa"/>
              <w:right w:w="85" w:type="dxa"/>
            </w:tcMar>
          </w:tcPr>
          <w:p w14:paraId="5F203651"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Total to</w:t>
            </w:r>
            <w:r w:rsidRPr="00FA1B1F">
              <w:rPr>
                <w:rFonts w:ascii="Arial" w:eastAsia="Calibri" w:hAnsi="Arial" w:cs="Times New Roman"/>
                <w:color w:val="000000"/>
                <w:sz w:val="16"/>
                <w:szCs w:val="16"/>
              </w:rPr>
              <w:br/>
              <w:t>date</w:t>
            </w:r>
            <w:r w:rsidRPr="00FA1B1F">
              <w:rPr>
                <w:rFonts w:ascii="Arial" w:eastAsia="Calibri" w:hAnsi="Arial" w:cs="Times New Roman"/>
                <w:color w:val="000000"/>
                <w:sz w:val="16"/>
                <w:szCs w:val="16"/>
              </w:rPr>
              <w:br/>
              <w:t>9</w:t>
            </w:r>
          </w:p>
        </w:tc>
        <w:tc>
          <w:tcPr>
            <w:tcW w:w="74" w:type="pct"/>
            <w:tcMar>
              <w:top w:w="28" w:type="dxa"/>
              <w:left w:w="85" w:type="dxa"/>
              <w:right w:w="85" w:type="dxa"/>
            </w:tcMar>
          </w:tcPr>
          <w:p w14:paraId="71D0A980"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Balance</w:t>
            </w:r>
            <w:r w:rsidRPr="00FA1B1F">
              <w:rPr>
                <w:rFonts w:ascii="Arial" w:eastAsia="Calibri" w:hAnsi="Arial" w:cs="Times New Roman"/>
                <w:color w:val="000000"/>
                <w:sz w:val="16"/>
                <w:szCs w:val="16"/>
              </w:rPr>
              <w:br/>
              <w:t>due</w:t>
            </w:r>
            <w:r w:rsidRPr="00FA1B1F">
              <w:rPr>
                <w:rFonts w:ascii="Arial" w:eastAsia="Calibri" w:hAnsi="Arial" w:cs="Times New Roman"/>
                <w:color w:val="000000"/>
                <w:sz w:val="16"/>
                <w:szCs w:val="16"/>
              </w:rPr>
              <w:br/>
              <w:t>10</w:t>
            </w:r>
          </w:p>
        </w:tc>
      </w:tr>
      <w:tr w:rsidR="00FA1B1F" w:rsidRPr="00FA1B1F" w14:paraId="26AB032F" w14:textId="77777777" w:rsidTr="0009530D">
        <w:trPr>
          <w:trHeight w:val="397"/>
        </w:trPr>
        <w:tc>
          <w:tcPr>
            <w:tcW w:w="414" w:type="pct"/>
            <w:tcMar>
              <w:top w:w="28" w:type="dxa"/>
              <w:left w:w="85" w:type="dxa"/>
              <w:right w:w="85" w:type="dxa"/>
            </w:tcMar>
          </w:tcPr>
          <w:p w14:paraId="393E407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243CEA8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4FFE2531"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63E5B51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7E605F6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523A14B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93A9AC3"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84FE73B"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2C66ABB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79D6208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7BDEAE6D" w14:textId="77777777" w:rsidTr="0009530D">
        <w:trPr>
          <w:trHeight w:val="397"/>
        </w:trPr>
        <w:tc>
          <w:tcPr>
            <w:tcW w:w="414" w:type="pct"/>
            <w:tcMar>
              <w:top w:w="28" w:type="dxa"/>
              <w:left w:w="85" w:type="dxa"/>
              <w:right w:w="85" w:type="dxa"/>
            </w:tcMar>
          </w:tcPr>
          <w:p w14:paraId="09A5ECA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3D73AC1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199CB7E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2C480DC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63467F7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2294B3B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DBFA297"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BCD414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0C4E83D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3B245507"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4C489366" w14:textId="77777777" w:rsidTr="0009530D">
        <w:trPr>
          <w:trHeight w:val="397"/>
        </w:trPr>
        <w:tc>
          <w:tcPr>
            <w:tcW w:w="414" w:type="pct"/>
            <w:tcMar>
              <w:top w:w="28" w:type="dxa"/>
              <w:left w:w="85" w:type="dxa"/>
              <w:right w:w="85" w:type="dxa"/>
            </w:tcMar>
          </w:tcPr>
          <w:p w14:paraId="28D69757"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4B78B54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70D03CDC"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7FBBC7B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61E9CB2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6123E4B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90963B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84368A1"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0D11B9B7"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7C0E510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77C2289A" w14:textId="77777777" w:rsidTr="0009530D">
        <w:trPr>
          <w:trHeight w:val="397"/>
        </w:trPr>
        <w:tc>
          <w:tcPr>
            <w:tcW w:w="414" w:type="pct"/>
            <w:tcMar>
              <w:top w:w="28" w:type="dxa"/>
              <w:left w:w="85" w:type="dxa"/>
              <w:right w:w="85" w:type="dxa"/>
            </w:tcMar>
          </w:tcPr>
          <w:p w14:paraId="174BA013"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4B48C19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4137525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025D911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5A940AE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C72265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4234D45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FC291B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665D660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28203C9D"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196E8311" w14:textId="77777777" w:rsidTr="0009530D">
        <w:trPr>
          <w:trHeight w:val="397"/>
        </w:trPr>
        <w:tc>
          <w:tcPr>
            <w:tcW w:w="414" w:type="pct"/>
            <w:tcMar>
              <w:top w:w="28" w:type="dxa"/>
              <w:left w:w="85" w:type="dxa"/>
              <w:right w:w="85" w:type="dxa"/>
            </w:tcMar>
          </w:tcPr>
          <w:p w14:paraId="6E9C866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05DD950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20AC205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0662674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0821D4C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4EDC8E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0140957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25B1D5E3"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267240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39DE1F9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2F79CC11" w14:textId="77777777" w:rsidTr="0009530D">
        <w:trPr>
          <w:trHeight w:val="397"/>
        </w:trPr>
        <w:tc>
          <w:tcPr>
            <w:tcW w:w="414" w:type="pct"/>
            <w:tcMar>
              <w:top w:w="28" w:type="dxa"/>
              <w:left w:w="85" w:type="dxa"/>
              <w:right w:w="85" w:type="dxa"/>
            </w:tcMar>
          </w:tcPr>
          <w:p w14:paraId="3FA6DC9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7F68AC1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6DA00E5B"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3053A4E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13E9344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486D71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3F664A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4E7FFF4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F724CCC"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7EF8F271"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3E6E3982" w14:textId="77777777" w:rsidTr="0009530D">
        <w:trPr>
          <w:trHeight w:val="397"/>
        </w:trPr>
        <w:tc>
          <w:tcPr>
            <w:tcW w:w="414" w:type="pct"/>
            <w:tcMar>
              <w:top w:w="28" w:type="dxa"/>
              <w:left w:w="85" w:type="dxa"/>
              <w:right w:w="85" w:type="dxa"/>
            </w:tcMar>
          </w:tcPr>
          <w:p w14:paraId="6E967B1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1DFE310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3BAB883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3E95D2C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14C37DCD"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2ABDD7B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50099B2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B9274A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5C90D3D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3B1C0EBD"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006D71CF" w14:textId="77777777" w:rsidTr="0009530D">
        <w:trPr>
          <w:trHeight w:val="397"/>
        </w:trPr>
        <w:tc>
          <w:tcPr>
            <w:tcW w:w="414" w:type="pct"/>
            <w:tcMar>
              <w:top w:w="28" w:type="dxa"/>
              <w:left w:w="85" w:type="dxa"/>
              <w:right w:w="85" w:type="dxa"/>
            </w:tcMar>
          </w:tcPr>
          <w:p w14:paraId="25A109B1"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2DFDA07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7602EFC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69B524EB"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655628C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568541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E6E7D0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6FBF2F63"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489CB8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05509B9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6AF4E1FF" w14:textId="77777777" w:rsidTr="0009530D">
        <w:trPr>
          <w:trHeight w:val="397"/>
        </w:trPr>
        <w:tc>
          <w:tcPr>
            <w:tcW w:w="414" w:type="pct"/>
            <w:tcMar>
              <w:top w:w="28" w:type="dxa"/>
              <w:left w:w="85" w:type="dxa"/>
              <w:right w:w="85" w:type="dxa"/>
            </w:tcMar>
          </w:tcPr>
          <w:p w14:paraId="01B3BB0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671B21E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16EFC9BC"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081AE85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0B514B6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48C6351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6EF6D3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5A3D200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603B3E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071926D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7CBC1B3C" w14:textId="77777777" w:rsidTr="0009530D">
        <w:trPr>
          <w:trHeight w:val="567"/>
        </w:trPr>
        <w:tc>
          <w:tcPr>
            <w:tcW w:w="1746" w:type="pct"/>
            <w:gridSpan w:val="6"/>
            <w:vMerge w:val="restart"/>
            <w:tcMar>
              <w:top w:w="28" w:type="dxa"/>
              <w:left w:w="85" w:type="dxa"/>
              <w:right w:w="85" w:type="dxa"/>
            </w:tcMar>
          </w:tcPr>
          <w:p w14:paraId="4F8EDB30"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l. Contractor’s certification</w:t>
            </w:r>
          </w:p>
          <w:p w14:paraId="367B9B7A" w14:textId="3DC4E5E8"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 xml:space="preserve">The supplies detailed hereon and quantified in column 7 are hereby offered for Acceptance by the Commonwealth of Australia. It is hereby certified that the supplies conform in all respects of the conditions and requirements of Contract No. </w:t>
            </w:r>
            <w:bookmarkStart w:id="42" w:name="Text2"/>
            <w:r w:rsidRPr="00FA1B1F">
              <w:rPr>
                <w:rFonts w:ascii="Arial" w:eastAsia="Calibri" w:hAnsi="Arial" w:cs="Times New Roman"/>
                <w:color w:val="000000"/>
                <w:sz w:val="18"/>
                <w:szCs w:val="18"/>
                <w:bdr w:val="single" w:sz="4" w:space="0" w:color="auto"/>
              </w:rPr>
              <w:fldChar w:fldCharType="begin">
                <w:ffData>
                  <w:name w:val="Text2"/>
                  <w:enabled/>
                  <w:calcOnExit w:val="0"/>
                  <w:textInput>
                    <w:maxLength w:val="12"/>
                  </w:textInput>
                </w:ffData>
              </w:fldChar>
            </w:r>
            <w:r w:rsidRPr="00FA1B1F">
              <w:rPr>
                <w:rFonts w:ascii="Arial" w:eastAsia="Calibri" w:hAnsi="Arial" w:cs="Times New Roman"/>
                <w:color w:val="000000"/>
                <w:sz w:val="18"/>
                <w:szCs w:val="18"/>
                <w:bdr w:val="single" w:sz="4" w:space="0" w:color="auto"/>
              </w:rPr>
              <w:instrText xml:space="preserve"> FORMTEXT </w:instrText>
            </w:r>
            <w:r w:rsidRPr="00FA1B1F">
              <w:rPr>
                <w:rFonts w:ascii="Arial" w:eastAsia="Calibri" w:hAnsi="Arial" w:cs="Times New Roman"/>
                <w:color w:val="000000"/>
                <w:sz w:val="18"/>
                <w:szCs w:val="18"/>
                <w:bdr w:val="single" w:sz="4" w:space="0" w:color="auto"/>
              </w:rPr>
            </w:r>
            <w:r w:rsidRPr="00FA1B1F">
              <w:rPr>
                <w:rFonts w:ascii="Arial" w:eastAsia="Calibri" w:hAnsi="Arial" w:cs="Times New Roman"/>
                <w:color w:val="000000"/>
                <w:sz w:val="18"/>
                <w:szCs w:val="18"/>
                <w:bdr w:val="single" w:sz="4" w:space="0" w:color="auto"/>
              </w:rPr>
              <w:fldChar w:fldCharType="separate"/>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Pr="00FA1B1F">
              <w:rPr>
                <w:rFonts w:ascii="Arial" w:eastAsia="Calibri" w:hAnsi="Arial" w:cs="Times New Roman"/>
                <w:color w:val="000000"/>
                <w:sz w:val="18"/>
                <w:szCs w:val="18"/>
                <w:bdr w:val="single" w:sz="4" w:space="0" w:color="auto"/>
              </w:rPr>
              <w:fldChar w:fldCharType="end"/>
            </w:r>
            <w:bookmarkEnd w:id="42"/>
            <w:r w:rsidRPr="00FA1B1F">
              <w:rPr>
                <w:rFonts w:ascii="Arial" w:eastAsia="Calibri" w:hAnsi="Arial" w:cs="Times New Roman"/>
                <w:color w:val="000000"/>
                <w:sz w:val="16"/>
                <w:szCs w:val="16"/>
              </w:rPr>
              <w:t xml:space="preserve"> (Amendment No.</w:t>
            </w:r>
            <w:bookmarkStart w:id="43" w:name="Text3"/>
            <w:r w:rsidRPr="00FA1B1F">
              <w:rPr>
                <w:rFonts w:ascii="Arial" w:eastAsia="Calibri" w:hAnsi="Arial" w:cs="Times New Roman"/>
                <w:color w:val="000000"/>
                <w:sz w:val="18"/>
                <w:szCs w:val="18"/>
                <w:bdr w:val="single" w:sz="4" w:space="0" w:color="auto"/>
              </w:rPr>
              <w:fldChar w:fldCharType="begin">
                <w:ffData>
                  <w:name w:val="Text3"/>
                  <w:enabled/>
                  <w:calcOnExit w:val="0"/>
                  <w:textInput>
                    <w:type w:val="number"/>
                    <w:maxLength w:val="5"/>
                  </w:textInput>
                </w:ffData>
              </w:fldChar>
            </w:r>
            <w:r w:rsidRPr="00FA1B1F">
              <w:rPr>
                <w:rFonts w:ascii="Arial" w:eastAsia="Calibri" w:hAnsi="Arial" w:cs="Times New Roman"/>
                <w:color w:val="000000"/>
                <w:sz w:val="18"/>
                <w:szCs w:val="18"/>
                <w:bdr w:val="single" w:sz="4" w:space="0" w:color="auto"/>
              </w:rPr>
              <w:instrText xml:space="preserve"> FORMTEXT </w:instrText>
            </w:r>
            <w:r w:rsidRPr="00FA1B1F">
              <w:rPr>
                <w:rFonts w:ascii="Arial" w:eastAsia="Calibri" w:hAnsi="Arial" w:cs="Times New Roman"/>
                <w:color w:val="000000"/>
                <w:sz w:val="18"/>
                <w:szCs w:val="18"/>
                <w:bdr w:val="single" w:sz="4" w:space="0" w:color="auto"/>
              </w:rPr>
            </w:r>
            <w:r w:rsidRPr="00FA1B1F">
              <w:rPr>
                <w:rFonts w:ascii="Arial" w:eastAsia="Calibri" w:hAnsi="Arial" w:cs="Times New Roman"/>
                <w:color w:val="000000"/>
                <w:sz w:val="18"/>
                <w:szCs w:val="18"/>
                <w:bdr w:val="single" w:sz="4" w:space="0" w:color="auto"/>
              </w:rPr>
              <w:fldChar w:fldCharType="separate"/>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Pr="00FA1B1F">
              <w:rPr>
                <w:rFonts w:ascii="Arial" w:eastAsia="Calibri" w:hAnsi="Arial" w:cs="Times New Roman"/>
                <w:color w:val="000000"/>
                <w:sz w:val="18"/>
                <w:szCs w:val="18"/>
                <w:bdr w:val="single" w:sz="4" w:space="0" w:color="auto"/>
              </w:rPr>
              <w:fldChar w:fldCharType="end"/>
            </w:r>
            <w:bookmarkEnd w:id="43"/>
            <w:r w:rsidRPr="00FA1B1F">
              <w:rPr>
                <w:rFonts w:ascii="Arial" w:eastAsia="Calibri" w:hAnsi="Arial" w:cs="Times New Roman"/>
                <w:color w:val="000000"/>
                <w:sz w:val="16"/>
                <w:szCs w:val="16"/>
              </w:rPr>
              <w:t xml:space="preserve">) </w:t>
            </w:r>
            <w:r w:rsidRPr="00FA1B1F">
              <w:rPr>
                <w:rFonts w:ascii="Arial" w:eastAsia="Calibri" w:hAnsi="Arial" w:cs="Times New Roman"/>
                <w:i/>
                <w:color w:val="000000"/>
                <w:sz w:val="16"/>
                <w:szCs w:val="16"/>
              </w:rPr>
              <w:t xml:space="preserve">except as stated in the Attachment (delete words in italics if not applicable). </w:t>
            </w:r>
            <w:r w:rsidRPr="00FA1B1F">
              <w:rPr>
                <w:rFonts w:ascii="Arial" w:eastAsia="Calibri" w:hAnsi="Arial" w:cs="Times New Roman"/>
                <w:color w:val="000000"/>
                <w:sz w:val="16"/>
                <w:szCs w:val="16"/>
              </w:rPr>
              <w:t>It is also certified that all other conditions and requirements of the Contract have been met in relation to the above - detailed supplies.</w:t>
            </w:r>
          </w:p>
        </w:tc>
        <w:tc>
          <w:tcPr>
            <w:tcW w:w="1792" w:type="pct"/>
            <w:gridSpan w:val="7"/>
            <w:vMerge w:val="restart"/>
            <w:tcMar>
              <w:top w:w="28" w:type="dxa"/>
              <w:left w:w="85" w:type="dxa"/>
              <w:right w:w="85" w:type="dxa"/>
            </w:tcMar>
          </w:tcPr>
          <w:p w14:paraId="3F086565"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lang w:val="en-US"/>
              </w:rPr>
            </w:pPr>
            <w:r w:rsidRPr="00FA1B1F">
              <w:rPr>
                <w:rFonts w:ascii="Arial" w:eastAsia="Calibri" w:hAnsi="Arial" w:cs="Times New Roman"/>
                <w:color w:val="000000"/>
                <w:sz w:val="16"/>
                <w:szCs w:val="16"/>
              </w:rPr>
              <w:t xml:space="preserve">m. </w:t>
            </w:r>
            <w:r w:rsidRPr="00FA1B1F">
              <w:rPr>
                <w:rFonts w:ascii="Arial" w:eastAsia="Calibri" w:hAnsi="Arial" w:cs="Times New Roman"/>
                <w:b/>
                <w:color w:val="000000"/>
                <w:sz w:val="16"/>
                <w:szCs w:val="16"/>
                <w:lang w:val="en-US"/>
              </w:rPr>
              <w:t>Commonwealth’s Acceptance</w:t>
            </w:r>
          </w:p>
          <w:p w14:paraId="4026B7DF"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The Supplies detailed hereon and quantified in Column 8 have been Accepted without prejudice to the Commonwealth’s remedies under the Contract in the event that the Supplies do not conform in all respects with the conditions and requirements of the Contract.</w:t>
            </w:r>
          </w:p>
        </w:tc>
        <w:tc>
          <w:tcPr>
            <w:tcW w:w="1462" w:type="pct"/>
            <w:gridSpan w:val="6"/>
            <w:tcMar>
              <w:top w:w="28" w:type="dxa"/>
              <w:left w:w="85" w:type="dxa"/>
              <w:right w:w="85" w:type="dxa"/>
            </w:tcMar>
          </w:tcPr>
          <w:p w14:paraId="2868BA3C"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lang w:val="en-US"/>
              </w:rPr>
              <w:t xml:space="preserve">n. </w:t>
            </w:r>
            <w:r w:rsidRPr="00FA1B1F">
              <w:rPr>
                <w:rFonts w:ascii="Arial" w:eastAsia="Calibri" w:hAnsi="Arial" w:cs="Times New Roman"/>
                <w:b/>
                <w:color w:val="000000"/>
                <w:sz w:val="16"/>
                <w:szCs w:val="16"/>
                <w:lang w:val="en-US"/>
              </w:rPr>
              <w:t>Commonwealth’s</w:t>
            </w:r>
            <w:r w:rsidRPr="00FA1B1F">
              <w:rPr>
                <w:rFonts w:ascii="Arial" w:eastAsia="Calibri" w:hAnsi="Arial" w:cs="Times New Roman"/>
                <w:b/>
                <w:color w:val="000000"/>
                <w:sz w:val="16"/>
                <w:szCs w:val="16"/>
              </w:rPr>
              <w:t xml:space="preserve"> Reference or file number</w:t>
            </w:r>
          </w:p>
          <w:p w14:paraId="54BD4991" w14:textId="024DE15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fldChar w:fldCharType="begin">
                <w:ffData>
                  <w:name w:val="Text20"/>
                  <w:enabled/>
                  <w:calcOnExit w:val="0"/>
                  <w:textInput>
                    <w:type w:val="number"/>
                  </w:textInput>
                </w:ffData>
              </w:fldChar>
            </w:r>
            <w:r w:rsidRPr="00FA1B1F">
              <w:rPr>
                <w:rFonts w:ascii="Arial" w:eastAsia="Calibri" w:hAnsi="Arial" w:cs="Times New Roman"/>
                <w:color w:val="000000"/>
                <w:sz w:val="16"/>
                <w:szCs w:val="16"/>
              </w:rPr>
              <w:instrText xml:space="preserve"> FORMTEXT </w:instrText>
            </w:r>
            <w:r w:rsidRPr="00FA1B1F">
              <w:rPr>
                <w:rFonts w:ascii="Arial" w:eastAsia="Calibri" w:hAnsi="Arial" w:cs="Times New Roman"/>
                <w:color w:val="000000"/>
                <w:sz w:val="16"/>
                <w:szCs w:val="16"/>
              </w:rPr>
            </w:r>
            <w:r w:rsidRPr="00FA1B1F">
              <w:rPr>
                <w:rFonts w:ascii="Arial" w:eastAsia="Calibri" w:hAnsi="Arial" w:cs="Times New Roman"/>
                <w:color w:val="000000"/>
                <w:sz w:val="16"/>
                <w:szCs w:val="16"/>
              </w:rPr>
              <w:fldChar w:fldCharType="separate"/>
            </w:r>
            <w:r w:rsidR="00103FEA">
              <w:rPr>
                <w:rFonts w:ascii="Arial" w:eastAsia="Calibri" w:hAnsi="Arial" w:cs="Times New Roman"/>
                <w:noProof/>
                <w:color w:val="000000"/>
                <w:sz w:val="16"/>
                <w:szCs w:val="16"/>
              </w:rPr>
              <w:t> </w:t>
            </w:r>
            <w:r w:rsidR="00103FEA">
              <w:rPr>
                <w:rFonts w:ascii="Arial" w:eastAsia="Calibri" w:hAnsi="Arial" w:cs="Times New Roman"/>
                <w:noProof/>
                <w:color w:val="000000"/>
                <w:sz w:val="16"/>
                <w:szCs w:val="16"/>
              </w:rPr>
              <w:t> </w:t>
            </w:r>
            <w:r w:rsidR="00103FEA">
              <w:rPr>
                <w:rFonts w:ascii="Arial" w:eastAsia="Calibri" w:hAnsi="Arial" w:cs="Times New Roman"/>
                <w:noProof/>
                <w:color w:val="000000"/>
                <w:sz w:val="16"/>
                <w:szCs w:val="16"/>
              </w:rPr>
              <w:t> </w:t>
            </w:r>
            <w:r w:rsidR="00103FEA">
              <w:rPr>
                <w:rFonts w:ascii="Arial" w:eastAsia="Calibri" w:hAnsi="Arial" w:cs="Times New Roman"/>
                <w:noProof/>
                <w:color w:val="000000"/>
                <w:sz w:val="16"/>
                <w:szCs w:val="16"/>
              </w:rPr>
              <w:t> </w:t>
            </w:r>
            <w:r w:rsidR="00103FEA">
              <w:rPr>
                <w:rFonts w:ascii="Arial" w:eastAsia="Calibri" w:hAnsi="Arial" w:cs="Times New Roman"/>
                <w:noProof/>
                <w:color w:val="000000"/>
                <w:sz w:val="16"/>
                <w:szCs w:val="16"/>
              </w:rPr>
              <w:t> </w:t>
            </w:r>
            <w:r w:rsidRPr="00FA1B1F">
              <w:rPr>
                <w:rFonts w:ascii="Arial" w:eastAsia="Calibri" w:hAnsi="Arial" w:cs="Times New Roman"/>
                <w:color w:val="000000"/>
                <w:sz w:val="16"/>
                <w:szCs w:val="16"/>
              </w:rPr>
              <w:fldChar w:fldCharType="end"/>
            </w:r>
          </w:p>
        </w:tc>
      </w:tr>
      <w:tr w:rsidR="00FA1B1F" w:rsidRPr="00FA1B1F" w14:paraId="7D6302D6" w14:textId="77777777" w:rsidTr="0009530D">
        <w:trPr>
          <w:trHeight w:val="315"/>
        </w:trPr>
        <w:tc>
          <w:tcPr>
            <w:tcW w:w="1746" w:type="pct"/>
            <w:gridSpan w:val="6"/>
            <w:vMerge/>
            <w:tcMar>
              <w:top w:w="28" w:type="dxa"/>
              <w:left w:w="85" w:type="dxa"/>
              <w:right w:w="85" w:type="dxa"/>
            </w:tcMar>
          </w:tcPr>
          <w:p w14:paraId="576DCBA6"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c>
          <w:tcPr>
            <w:tcW w:w="1792" w:type="pct"/>
            <w:gridSpan w:val="7"/>
            <w:vMerge/>
            <w:tcMar>
              <w:top w:w="28" w:type="dxa"/>
              <w:left w:w="85" w:type="dxa"/>
              <w:right w:w="85" w:type="dxa"/>
            </w:tcMar>
          </w:tcPr>
          <w:p w14:paraId="2A2A8D14"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c>
          <w:tcPr>
            <w:tcW w:w="1462" w:type="pct"/>
            <w:gridSpan w:val="6"/>
            <w:tcMar>
              <w:top w:w="28" w:type="dxa"/>
              <w:left w:w="85" w:type="dxa"/>
              <w:right w:w="85" w:type="dxa"/>
            </w:tcMar>
          </w:tcPr>
          <w:p w14:paraId="3D72EFB7"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lang w:val="en-US"/>
              </w:rPr>
            </w:pPr>
            <w:r w:rsidRPr="00FA1B1F">
              <w:rPr>
                <w:rFonts w:ascii="Arial" w:eastAsia="Calibri" w:hAnsi="Arial" w:cs="Times New Roman"/>
                <w:color w:val="000000"/>
                <w:sz w:val="16"/>
                <w:szCs w:val="16"/>
              </w:rPr>
              <w:t xml:space="preserve">o. </w:t>
            </w:r>
            <w:r w:rsidRPr="00FA1B1F">
              <w:rPr>
                <w:rFonts w:ascii="Arial" w:eastAsia="Calibri" w:hAnsi="Arial" w:cs="Times New Roman"/>
                <w:b/>
                <w:color w:val="000000"/>
                <w:sz w:val="16"/>
                <w:szCs w:val="16"/>
              </w:rPr>
              <w:t>Is CAPO or order complete?</w:t>
            </w:r>
            <w:r w:rsidRPr="00FA1B1F">
              <w:rPr>
                <w:rFonts w:ascii="Arial" w:eastAsia="Calibri" w:hAnsi="Arial" w:cs="Times New Roman"/>
                <w:color w:val="000000"/>
                <w:sz w:val="16"/>
                <w:szCs w:val="16"/>
              </w:rPr>
              <w:t xml:space="preserve">                     </w:t>
            </w:r>
            <w:r w:rsidRPr="00FA1B1F">
              <w:rPr>
                <w:rFonts w:ascii="Arial" w:eastAsia="Calibri" w:hAnsi="Arial" w:cs="Times New Roman"/>
                <w:color w:val="000000"/>
                <w:sz w:val="20"/>
                <w:szCs w:val="20"/>
              </w:rPr>
              <w:fldChar w:fldCharType="begin">
                <w:ffData>
                  <w:name w:val="Check1"/>
                  <w:enabled/>
                  <w:calcOnExit w:val="0"/>
                  <w:checkBox>
                    <w:sizeAuto/>
                    <w:default w:val="0"/>
                  </w:checkBox>
                </w:ffData>
              </w:fldChar>
            </w:r>
            <w:bookmarkStart w:id="44" w:name="Check1"/>
            <w:r w:rsidRPr="00FA1B1F">
              <w:rPr>
                <w:rFonts w:ascii="Arial" w:eastAsia="Calibri" w:hAnsi="Arial" w:cs="Times New Roman"/>
                <w:color w:val="000000"/>
                <w:sz w:val="20"/>
                <w:szCs w:val="20"/>
              </w:rPr>
              <w:instrText xml:space="preserve"> FORMCHECKBOX </w:instrText>
            </w:r>
            <w:r w:rsidR="008A17A4">
              <w:rPr>
                <w:rFonts w:ascii="Arial" w:eastAsia="Calibri" w:hAnsi="Arial" w:cs="Times New Roman"/>
                <w:color w:val="000000"/>
                <w:sz w:val="20"/>
                <w:szCs w:val="20"/>
              </w:rPr>
            </w:r>
            <w:r w:rsidR="008A17A4">
              <w:rPr>
                <w:rFonts w:ascii="Arial" w:eastAsia="Calibri" w:hAnsi="Arial" w:cs="Times New Roman"/>
                <w:color w:val="000000"/>
                <w:sz w:val="20"/>
                <w:szCs w:val="20"/>
              </w:rPr>
              <w:fldChar w:fldCharType="separate"/>
            </w:r>
            <w:r w:rsidRPr="00FA1B1F">
              <w:rPr>
                <w:rFonts w:ascii="Arial" w:eastAsia="Calibri" w:hAnsi="Arial" w:cs="Times New Roman"/>
                <w:color w:val="000000"/>
                <w:sz w:val="20"/>
                <w:szCs w:val="20"/>
              </w:rPr>
              <w:fldChar w:fldCharType="end"/>
            </w:r>
            <w:bookmarkEnd w:id="44"/>
            <w:r w:rsidRPr="00FA1B1F">
              <w:rPr>
                <w:rFonts w:ascii="Arial" w:eastAsia="Calibri" w:hAnsi="Arial" w:cs="Times New Roman"/>
                <w:color w:val="000000"/>
                <w:sz w:val="16"/>
                <w:szCs w:val="16"/>
              </w:rPr>
              <w:t xml:space="preserve"> Yes       </w:t>
            </w:r>
            <w:r w:rsidRPr="00FA1B1F">
              <w:rPr>
                <w:rFonts w:ascii="Arial" w:eastAsia="Calibri" w:hAnsi="Arial" w:cs="Times New Roman"/>
                <w:color w:val="000000"/>
                <w:sz w:val="20"/>
                <w:szCs w:val="20"/>
              </w:rPr>
              <w:fldChar w:fldCharType="begin">
                <w:ffData>
                  <w:name w:val="Check2"/>
                  <w:enabled/>
                  <w:calcOnExit w:val="0"/>
                  <w:checkBox>
                    <w:sizeAuto/>
                    <w:default w:val="0"/>
                  </w:checkBox>
                </w:ffData>
              </w:fldChar>
            </w:r>
            <w:bookmarkStart w:id="45" w:name="Check2"/>
            <w:r w:rsidRPr="00FA1B1F">
              <w:rPr>
                <w:rFonts w:ascii="Arial" w:eastAsia="Calibri" w:hAnsi="Arial" w:cs="Times New Roman"/>
                <w:color w:val="000000"/>
                <w:sz w:val="20"/>
                <w:szCs w:val="20"/>
              </w:rPr>
              <w:instrText xml:space="preserve"> FORMCHECKBOX </w:instrText>
            </w:r>
            <w:r w:rsidR="008A17A4">
              <w:rPr>
                <w:rFonts w:ascii="Arial" w:eastAsia="Calibri" w:hAnsi="Arial" w:cs="Times New Roman"/>
                <w:color w:val="000000"/>
                <w:sz w:val="20"/>
                <w:szCs w:val="20"/>
              </w:rPr>
            </w:r>
            <w:r w:rsidR="008A17A4">
              <w:rPr>
                <w:rFonts w:ascii="Arial" w:eastAsia="Calibri" w:hAnsi="Arial" w:cs="Times New Roman"/>
                <w:color w:val="000000"/>
                <w:sz w:val="20"/>
                <w:szCs w:val="20"/>
              </w:rPr>
              <w:fldChar w:fldCharType="separate"/>
            </w:r>
            <w:r w:rsidRPr="00FA1B1F">
              <w:rPr>
                <w:rFonts w:ascii="Arial" w:eastAsia="Calibri" w:hAnsi="Arial" w:cs="Times New Roman"/>
                <w:color w:val="000000"/>
                <w:sz w:val="20"/>
                <w:szCs w:val="20"/>
              </w:rPr>
              <w:fldChar w:fldCharType="end"/>
            </w:r>
            <w:bookmarkEnd w:id="45"/>
            <w:r w:rsidRPr="00FA1B1F">
              <w:rPr>
                <w:rFonts w:ascii="Arial" w:eastAsia="Calibri" w:hAnsi="Arial" w:cs="Times New Roman"/>
                <w:color w:val="000000"/>
                <w:sz w:val="16"/>
                <w:szCs w:val="16"/>
              </w:rPr>
              <w:t xml:space="preserve"> No</w:t>
            </w:r>
          </w:p>
        </w:tc>
      </w:tr>
      <w:tr w:rsidR="00FA1B1F" w:rsidRPr="00FA1B1F" w14:paraId="136286D5" w14:textId="77777777" w:rsidTr="0009530D">
        <w:trPr>
          <w:trHeight w:val="567"/>
        </w:trPr>
        <w:tc>
          <w:tcPr>
            <w:tcW w:w="1746" w:type="pct"/>
            <w:gridSpan w:val="6"/>
            <w:vMerge/>
            <w:tcBorders>
              <w:bottom w:val="single" w:sz="4" w:space="0" w:color="auto"/>
            </w:tcBorders>
            <w:tcMar>
              <w:top w:w="28" w:type="dxa"/>
              <w:left w:w="85" w:type="dxa"/>
              <w:right w:w="85" w:type="dxa"/>
            </w:tcMar>
          </w:tcPr>
          <w:p w14:paraId="5A70D742" w14:textId="77777777" w:rsidR="00FA1B1F" w:rsidRPr="00FA1B1F" w:rsidRDefault="00FA1B1F" w:rsidP="00FA1B1F">
            <w:pPr>
              <w:keepNext/>
              <w:numPr>
                <w:ilvl w:val="0"/>
                <w:numId w:val="40"/>
              </w:numPr>
              <w:spacing w:after="0" w:line="240" w:lineRule="auto"/>
              <w:jc w:val="both"/>
              <w:outlineLvl w:val="5"/>
              <w:rPr>
                <w:rFonts w:ascii="Arial" w:eastAsia="Times New Roman" w:hAnsi="Arial" w:cs="Times New Roman"/>
                <w:i/>
                <w:szCs w:val="24"/>
                <w:lang w:eastAsia="en-AU"/>
              </w:rPr>
            </w:pPr>
          </w:p>
        </w:tc>
        <w:tc>
          <w:tcPr>
            <w:tcW w:w="1792" w:type="pct"/>
            <w:gridSpan w:val="7"/>
            <w:vMerge/>
            <w:tcBorders>
              <w:bottom w:val="single" w:sz="4" w:space="0" w:color="auto"/>
            </w:tcBorders>
            <w:tcMar>
              <w:top w:w="28" w:type="dxa"/>
              <w:left w:w="85" w:type="dxa"/>
              <w:right w:w="85" w:type="dxa"/>
            </w:tcMar>
          </w:tcPr>
          <w:p w14:paraId="35FEE135" w14:textId="77777777" w:rsidR="00FA1B1F" w:rsidRPr="00FA1B1F" w:rsidRDefault="00FA1B1F" w:rsidP="00FA1B1F">
            <w:pPr>
              <w:numPr>
                <w:ilvl w:val="0"/>
                <w:numId w:val="40"/>
              </w:numPr>
              <w:spacing w:after="120" w:line="240" w:lineRule="auto"/>
              <w:jc w:val="both"/>
              <w:rPr>
                <w:rFonts w:ascii="Arial" w:eastAsia="Times New Roman" w:hAnsi="Arial" w:cs="Times New Roman"/>
                <w:b/>
                <w:sz w:val="16"/>
                <w:szCs w:val="24"/>
                <w:lang w:eastAsia="en-AU"/>
              </w:rPr>
            </w:pPr>
          </w:p>
        </w:tc>
        <w:tc>
          <w:tcPr>
            <w:tcW w:w="1462" w:type="pct"/>
            <w:gridSpan w:val="6"/>
            <w:vMerge w:val="restart"/>
            <w:tcBorders>
              <w:bottom w:val="single" w:sz="4" w:space="0" w:color="auto"/>
            </w:tcBorders>
            <w:tcMar>
              <w:top w:w="28" w:type="dxa"/>
              <w:left w:w="85" w:type="dxa"/>
              <w:right w:w="85" w:type="dxa"/>
            </w:tcMar>
          </w:tcPr>
          <w:p w14:paraId="0E128D1E"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p.</w:t>
            </w:r>
            <w:r w:rsidRPr="00FA1B1F">
              <w:rPr>
                <w:rFonts w:ascii="Arial" w:eastAsia="Calibri" w:hAnsi="Arial" w:cs="Times New Roman"/>
                <w:b/>
                <w:color w:val="000000"/>
                <w:sz w:val="16"/>
                <w:szCs w:val="16"/>
              </w:rPr>
              <w:t xml:space="preserve"> Recommended Distribution</w:t>
            </w:r>
          </w:p>
          <w:p w14:paraId="78BC69B9" w14:textId="77777777" w:rsidR="00FA1B1F" w:rsidRPr="00FA1B1F" w:rsidRDefault="00FA1B1F" w:rsidP="00FA1B1F">
            <w:pPr>
              <w:tabs>
                <w:tab w:val="num" w:pos="0"/>
              </w:tabs>
              <w:spacing w:after="60" w:line="240" w:lineRule="auto"/>
              <w:jc w:val="both"/>
              <w:rPr>
                <w:rFonts w:ascii="Arial" w:eastAsia="Calibri" w:hAnsi="Arial" w:cs="Times New Roman"/>
                <w:i/>
                <w:color w:val="000000"/>
                <w:sz w:val="16"/>
                <w:szCs w:val="16"/>
              </w:rPr>
            </w:pPr>
            <w:r w:rsidRPr="00FA1B1F">
              <w:rPr>
                <w:rFonts w:ascii="Arial" w:eastAsia="Calibri" w:hAnsi="Arial" w:cs="Times New Roman"/>
                <w:color w:val="000000"/>
                <w:sz w:val="16"/>
                <w:szCs w:val="16"/>
              </w:rPr>
              <w:t xml:space="preserve">   </w:t>
            </w:r>
            <w:r w:rsidRPr="00FA1B1F">
              <w:rPr>
                <w:rFonts w:ascii="Arial" w:eastAsia="Calibri" w:hAnsi="Arial" w:cs="Times New Roman"/>
                <w:i/>
                <w:color w:val="000000"/>
                <w:sz w:val="16"/>
                <w:szCs w:val="16"/>
              </w:rPr>
              <w:t xml:space="preserve"> Original – To be forwarded with payment claim</w:t>
            </w:r>
          </w:p>
          <w:p w14:paraId="6F30D664" w14:textId="77777777" w:rsidR="00FA1B1F" w:rsidRPr="00FA1B1F" w:rsidRDefault="00FA1B1F" w:rsidP="00FA1B1F">
            <w:pPr>
              <w:tabs>
                <w:tab w:val="num" w:pos="0"/>
              </w:tabs>
              <w:spacing w:after="60" w:line="240" w:lineRule="auto"/>
              <w:jc w:val="both"/>
              <w:rPr>
                <w:rFonts w:ascii="Arial" w:eastAsia="Calibri" w:hAnsi="Arial" w:cs="Times New Roman"/>
                <w:i/>
                <w:color w:val="000000"/>
                <w:sz w:val="16"/>
                <w:szCs w:val="16"/>
              </w:rPr>
            </w:pPr>
            <w:r w:rsidRPr="00FA1B1F">
              <w:rPr>
                <w:rFonts w:ascii="Arial" w:eastAsia="Calibri" w:hAnsi="Arial" w:cs="Times New Roman"/>
                <w:i/>
                <w:color w:val="000000"/>
                <w:sz w:val="16"/>
                <w:szCs w:val="16"/>
              </w:rPr>
              <w:t>One Copy – To be forwarded by Contractor with supplies</w:t>
            </w:r>
          </w:p>
          <w:p w14:paraId="3F9DA1A8" w14:textId="77777777" w:rsidR="00FA1B1F" w:rsidRPr="00FA1B1F" w:rsidRDefault="00FA1B1F" w:rsidP="00FA1B1F">
            <w:pPr>
              <w:tabs>
                <w:tab w:val="num" w:pos="0"/>
              </w:tabs>
              <w:spacing w:after="60" w:line="240" w:lineRule="auto"/>
              <w:jc w:val="both"/>
              <w:rPr>
                <w:rFonts w:ascii="Arial" w:eastAsia="Calibri" w:hAnsi="Arial" w:cs="Times New Roman"/>
                <w:i/>
                <w:color w:val="000000"/>
                <w:sz w:val="16"/>
                <w:szCs w:val="16"/>
              </w:rPr>
            </w:pPr>
            <w:r w:rsidRPr="00FA1B1F">
              <w:rPr>
                <w:rFonts w:ascii="Arial" w:eastAsia="Calibri" w:hAnsi="Arial" w:cs="Times New Roman"/>
                <w:i/>
                <w:color w:val="000000"/>
                <w:sz w:val="16"/>
                <w:szCs w:val="16"/>
              </w:rPr>
              <w:t>One Copy – To be retained by Commonwealth’s authorised signatory</w:t>
            </w:r>
          </w:p>
          <w:p w14:paraId="1D4F7017" w14:textId="77777777" w:rsidR="00FA1B1F" w:rsidRPr="00FA1B1F" w:rsidRDefault="00FA1B1F" w:rsidP="00FA1B1F">
            <w:pPr>
              <w:tabs>
                <w:tab w:val="num" w:pos="0"/>
              </w:tabs>
              <w:spacing w:after="60" w:line="240" w:lineRule="auto"/>
              <w:jc w:val="both"/>
              <w:rPr>
                <w:rFonts w:ascii="Arial" w:eastAsia="Calibri" w:hAnsi="Arial" w:cs="Times New Roman"/>
                <w:i/>
                <w:color w:val="000000"/>
                <w:sz w:val="16"/>
                <w:szCs w:val="16"/>
              </w:rPr>
            </w:pPr>
            <w:r w:rsidRPr="00FA1B1F">
              <w:rPr>
                <w:rFonts w:ascii="Arial" w:eastAsia="Calibri" w:hAnsi="Arial" w:cs="Times New Roman"/>
                <w:i/>
                <w:color w:val="000000"/>
                <w:sz w:val="16"/>
                <w:szCs w:val="16"/>
              </w:rPr>
              <w:t>One Copy – To be forwarded to project or ordering authority</w:t>
            </w:r>
          </w:p>
          <w:p w14:paraId="0B8BF5D4" w14:textId="77777777" w:rsidR="00FA1B1F" w:rsidRPr="00FA1B1F" w:rsidRDefault="00FA1B1F" w:rsidP="00FA1B1F">
            <w:pPr>
              <w:tabs>
                <w:tab w:val="num" w:pos="0"/>
              </w:tabs>
              <w:spacing w:after="60" w:line="240" w:lineRule="auto"/>
              <w:jc w:val="both"/>
              <w:rPr>
                <w:rFonts w:ascii="Arial" w:eastAsia="Calibri" w:hAnsi="Arial" w:cs="Times New Roman"/>
                <w:color w:val="000000"/>
                <w:sz w:val="16"/>
                <w:szCs w:val="16"/>
              </w:rPr>
            </w:pPr>
            <w:r w:rsidRPr="00FA1B1F">
              <w:rPr>
                <w:rFonts w:ascii="Arial" w:eastAsia="Calibri" w:hAnsi="Arial" w:cs="Times New Roman"/>
                <w:i/>
                <w:color w:val="000000"/>
                <w:sz w:val="16"/>
                <w:szCs w:val="16"/>
              </w:rPr>
              <w:t>One Copy – To be retained by Contractor</w:t>
            </w:r>
          </w:p>
        </w:tc>
      </w:tr>
      <w:tr w:rsidR="00FA1B1F" w:rsidRPr="00FA1B1F" w14:paraId="7B01CB64" w14:textId="77777777" w:rsidTr="0009530D">
        <w:trPr>
          <w:trHeight w:val="510"/>
        </w:trPr>
        <w:tc>
          <w:tcPr>
            <w:tcW w:w="782" w:type="pct"/>
            <w:gridSpan w:val="3"/>
            <w:tcMar>
              <w:top w:w="28" w:type="dxa"/>
              <w:left w:w="85" w:type="dxa"/>
              <w:right w:w="85" w:type="dxa"/>
            </w:tcMar>
          </w:tcPr>
          <w:p w14:paraId="45DB516D"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Authorised signatory</w:t>
            </w:r>
          </w:p>
          <w:p w14:paraId="09CF9758"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c>
          <w:tcPr>
            <w:tcW w:w="965" w:type="pct"/>
            <w:gridSpan w:val="3"/>
            <w:tcMar>
              <w:top w:w="28" w:type="dxa"/>
              <w:left w:w="85" w:type="dxa"/>
              <w:right w:w="85" w:type="dxa"/>
            </w:tcMar>
          </w:tcPr>
          <w:p w14:paraId="7BEDCF26"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Printed name</w:t>
            </w:r>
          </w:p>
          <w:p w14:paraId="6D30F03E" w14:textId="72640D2E"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4"/>
                  <w:enabled/>
                  <w:calcOnExit w:val="0"/>
                  <w:textInput/>
                </w:ffData>
              </w:fldChar>
            </w:r>
            <w:bookmarkStart w:id="46" w:name="Text24"/>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46"/>
          </w:p>
        </w:tc>
        <w:tc>
          <w:tcPr>
            <w:tcW w:w="873" w:type="pct"/>
            <w:gridSpan w:val="3"/>
            <w:tcMar>
              <w:top w:w="28" w:type="dxa"/>
              <w:left w:w="85" w:type="dxa"/>
              <w:right w:w="85" w:type="dxa"/>
            </w:tcMar>
          </w:tcPr>
          <w:p w14:paraId="097D7C14"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Authorised signatory</w:t>
            </w:r>
          </w:p>
        </w:tc>
        <w:tc>
          <w:tcPr>
            <w:tcW w:w="919" w:type="pct"/>
            <w:gridSpan w:val="4"/>
            <w:tcMar>
              <w:top w:w="28" w:type="dxa"/>
              <w:left w:w="85" w:type="dxa"/>
              <w:right w:w="85" w:type="dxa"/>
            </w:tcMar>
          </w:tcPr>
          <w:p w14:paraId="2E0DC0FE"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Printed name</w:t>
            </w:r>
          </w:p>
          <w:p w14:paraId="60B18CD0" w14:textId="7F4317EE"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5"/>
                  <w:enabled/>
                  <w:calcOnExit w:val="0"/>
                  <w:textInput/>
                </w:ffData>
              </w:fldChar>
            </w:r>
            <w:bookmarkStart w:id="47" w:name="Text25"/>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47"/>
          </w:p>
        </w:tc>
        <w:tc>
          <w:tcPr>
            <w:tcW w:w="1462" w:type="pct"/>
            <w:gridSpan w:val="6"/>
            <w:vMerge/>
            <w:tcMar>
              <w:top w:w="28" w:type="dxa"/>
              <w:left w:w="85" w:type="dxa"/>
              <w:right w:w="85" w:type="dxa"/>
            </w:tcMar>
          </w:tcPr>
          <w:p w14:paraId="1673FEC7"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r>
      <w:tr w:rsidR="00FA1B1F" w:rsidRPr="00FA1B1F" w14:paraId="29200669" w14:textId="77777777" w:rsidTr="0009530D">
        <w:trPr>
          <w:trHeight w:val="510"/>
        </w:trPr>
        <w:tc>
          <w:tcPr>
            <w:tcW w:w="1195" w:type="pct"/>
            <w:gridSpan w:val="4"/>
            <w:tcMar>
              <w:top w:w="28" w:type="dxa"/>
              <w:left w:w="85" w:type="dxa"/>
              <w:right w:w="85" w:type="dxa"/>
            </w:tcMar>
          </w:tcPr>
          <w:p w14:paraId="0EE4B6E3" w14:textId="77777777" w:rsidR="00FA1B1F" w:rsidRPr="00FA1B1F" w:rsidRDefault="00FA1B1F" w:rsidP="00FA1B1F">
            <w:pPr>
              <w:tabs>
                <w:tab w:val="num" w:pos="0"/>
              </w:tabs>
              <w:spacing w:before="60" w:after="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Position held</w:t>
            </w:r>
          </w:p>
          <w:p w14:paraId="7748EA2B" w14:textId="6A3C65DA"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6"/>
                  <w:enabled/>
                  <w:calcOnExit w:val="0"/>
                  <w:textInput/>
                </w:ffData>
              </w:fldChar>
            </w:r>
            <w:bookmarkStart w:id="48" w:name="Text26"/>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48"/>
          </w:p>
        </w:tc>
        <w:tc>
          <w:tcPr>
            <w:tcW w:w="551" w:type="pct"/>
            <w:gridSpan w:val="2"/>
            <w:tcMar>
              <w:top w:w="28" w:type="dxa"/>
              <w:left w:w="85" w:type="dxa"/>
              <w:right w:w="85" w:type="dxa"/>
            </w:tcMar>
          </w:tcPr>
          <w:p w14:paraId="434C6D4E" w14:textId="77777777" w:rsidR="00FA1B1F" w:rsidRPr="00FA1B1F" w:rsidRDefault="00FA1B1F" w:rsidP="00FA1B1F">
            <w:pPr>
              <w:tabs>
                <w:tab w:val="num" w:pos="0"/>
              </w:tabs>
              <w:spacing w:before="60" w:after="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Date</w:t>
            </w:r>
          </w:p>
          <w:p w14:paraId="660A2293" w14:textId="7F498AC6"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7"/>
                  <w:enabled/>
                  <w:calcOnExit w:val="0"/>
                  <w:textInput>
                    <w:type w:val="date"/>
                  </w:textInput>
                </w:ffData>
              </w:fldChar>
            </w:r>
            <w:bookmarkStart w:id="49" w:name="Text27"/>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49"/>
          </w:p>
        </w:tc>
        <w:tc>
          <w:tcPr>
            <w:tcW w:w="1340" w:type="pct"/>
            <w:gridSpan w:val="5"/>
            <w:tcMar>
              <w:top w:w="28" w:type="dxa"/>
              <w:left w:w="85" w:type="dxa"/>
              <w:right w:w="85" w:type="dxa"/>
            </w:tcMar>
          </w:tcPr>
          <w:p w14:paraId="2DDD480E" w14:textId="77777777" w:rsidR="00FA1B1F" w:rsidRPr="00FA1B1F" w:rsidRDefault="00FA1B1F" w:rsidP="00FA1B1F">
            <w:pPr>
              <w:tabs>
                <w:tab w:val="num" w:pos="0"/>
              </w:tabs>
              <w:spacing w:before="60" w:after="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Appointment</w:t>
            </w:r>
          </w:p>
          <w:p w14:paraId="1D221515" w14:textId="6A841D8A"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8"/>
                  <w:enabled/>
                  <w:calcOnExit w:val="0"/>
                  <w:textInput/>
                </w:ffData>
              </w:fldChar>
            </w:r>
            <w:bookmarkStart w:id="50" w:name="Text28"/>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50"/>
          </w:p>
        </w:tc>
        <w:tc>
          <w:tcPr>
            <w:tcW w:w="452" w:type="pct"/>
            <w:gridSpan w:val="2"/>
            <w:tcMar>
              <w:top w:w="28" w:type="dxa"/>
              <w:left w:w="85" w:type="dxa"/>
              <w:right w:w="85" w:type="dxa"/>
            </w:tcMar>
          </w:tcPr>
          <w:p w14:paraId="3F8F91DB" w14:textId="77777777" w:rsidR="00FA1B1F" w:rsidRPr="00FA1B1F" w:rsidRDefault="00FA1B1F" w:rsidP="00FA1B1F">
            <w:pPr>
              <w:tabs>
                <w:tab w:val="num" w:pos="0"/>
              </w:tabs>
              <w:spacing w:before="60" w:after="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Date</w:t>
            </w:r>
          </w:p>
          <w:p w14:paraId="01DB667D" w14:textId="3FB7F5DA"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9"/>
                  <w:enabled/>
                  <w:calcOnExit w:val="0"/>
                  <w:textInput>
                    <w:type w:val="date"/>
                  </w:textInput>
                </w:ffData>
              </w:fldChar>
            </w:r>
            <w:bookmarkStart w:id="51" w:name="Text29"/>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51"/>
          </w:p>
        </w:tc>
        <w:tc>
          <w:tcPr>
            <w:tcW w:w="1462" w:type="pct"/>
            <w:gridSpan w:val="6"/>
            <w:vMerge/>
            <w:tcMar>
              <w:top w:w="28" w:type="dxa"/>
              <w:left w:w="85" w:type="dxa"/>
              <w:right w:w="85" w:type="dxa"/>
            </w:tcMar>
          </w:tcPr>
          <w:p w14:paraId="58F77A69"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r>
    </w:tbl>
    <w:p w14:paraId="2FDD15DF" w14:textId="77777777" w:rsidR="00FA1B1F" w:rsidRPr="00FA75AA" w:rsidRDefault="00FA1B1F" w:rsidP="0009530D">
      <w:pPr>
        <w:pStyle w:val="ASDEFCONTitle"/>
        <w:jc w:val="left"/>
      </w:pPr>
    </w:p>
    <w:p w14:paraId="6411D1B6" w14:textId="77777777" w:rsidR="00FA1B1F" w:rsidRDefault="007155E7" w:rsidP="00FA1B1F">
      <w:pPr>
        <w:pStyle w:val="Table10ptHeading-ASDEFCON"/>
      </w:pPr>
      <w:r>
        <w:tab/>
      </w:r>
      <w:r w:rsidR="00FA1B1F">
        <w:br w:type="page"/>
      </w:r>
    </w:p>
    <w:p w14:paraId="16FB9E68" w14:textId="348B6E43" w:rsidR="00FA1B1F" w:rsidRDefault="00FA1B1F" w:rsidP="00FA1B1F">
      <w:pPr>
        <w:pStyle w:val="Table10ptHeading-ASDEFCON"/>
      </w:pPr>
      <w:r>
        <w:t>Explanation</w:t>
      </w:r>
    </w:p>
    <w:p w14:paraId="4DF8AEBB" w14:textId="77777777" w:rsidR="00FA1B1F" w:rsidRDefault="00FA1B1F" w:rsidP="00FA1B1F">
      <w:pPr>
        <w:pStyle w:val="Table8ptText-ASDEFCON"/>
      </w:pPr>
      <w:r>
        <w:t>The boxes and columns on the Supplies Acceptance Certificate form are to be completed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3"/>
        <w:gridCol w:w="7001"/>
      </w:tblGrid>
      <w:tr w:rsidR="00FA1B1F" w14:paraId="18EE8094" w14:textId="77777777" w:rsidTr="00FA1B1F">
        <w:tc>
          <w:tcPr>
            <w:tcW w:w="7960" w:type="dxa"/>
            <w:tcBorders>
              <w:top w:val="single" w:sz="4" w:space="0" w:color="auto"/>
              <w:left w:val="single" w:sz="4" w:space="0" w:color="auto"/>
              <w:bottom w:val="single" w:sz="4" w:space="0" w:color="auto"/>
              <w:right w:val="single" w:sz="4" w:space="0" w:color="999999"/>
            </w:tcBorders>
            <w:shd w:val="clear" w:color="auto" w:fill="auto"/>
          </w:tcPr>
          <w:p w14:paraId="5854298D" w14:textId="77777777" w:rsidR="00FA1B1F" w:rsidRDefault="00FA1B1F" w:rsidP="00FA1B1F">
            <w:pPr>
              <w:pStyle w:val="Table8ptText-ASDEFCON"/>
              <w:spacing w:line="276" w:lineRule="auto"/>
              <w:ind w:left="907" w:hanging="907"/>
              <w:jc w:val="left"/>
            </w:pPr>
            <w:r>
              <w:t>Box a</w:t>
            </w:r>
            <w:r>
              <w:tab/>
            </w:r>
            <w:r w:rsidRPr="002F2184">
              <w:rPr>
                <w:b/>
              </w:rPr>
              <w:t>Contractor’s Reference Number</w:t>
            </w:r>
            <w:r>
              <w:t>. Supplier’s number to record an internal file / job number.</w:t>
            </w:r>
          </w:p>
          <w:p w14:paraId="2FCAFC76" w14:textId="77777777" w:rsidR="00FA1B1F" w:rsidRDefault="00FA1B1F" w:rsidP="00FA1B1F">
            <w:pPr>
              <w:pStyle w:val="Table8ptText-ASDEFCON"/>
              <w:spacing w:line="276" w:lineRule="auto"/>
              <w:ind w:left="907" w:hanging="907"/>
              <w:jc w:val="left"/>
            </w:pPr>
            <w:r>
              <w:t>Box b</w:t>
            </w:r>
            <w:r>
              <w:tab/>
            </w:r>
            <w:r w:rsidRPr="002F2184">
              <w:rPr>
                <w:b/>
              </w:rPr>
              <w:t>CAPO or purchase order number</w:t>
            </w:r>
            <w:r>
              <w:t>. Relevant Contract / purchase order number.</w:t>
            </w:r>
          </w:p>
          <w:p w14:paraId="19440679" w14:textId="2248E70B" w:rsidR="00FA1B1F" w:rsidRDefault="00FA1B1F" w:rsidP="00FA1B1F">
            <w:pPr>
              <w:pStyle w:val="Table8ptText-ASDEFCON"/>
              <w:spacing w:line="276" w:lineRule="auto"/>
              <w:ind w:left="907" w:hanging="907"/>
              <w:jc w:val="left"/>
            </w:pPr>
            <w:r>
              <w:t>Box c</w:t>
            </w:r>
            <w:r>
              <w:tab/>
            </w:r>
            <w:r>
              <w:rPr>
                <w:b/>
              </w:rPr>
              <w:t>Deed of Standing Offer</w:t>
            </w:r>
            <w:r w:rsidRPr="002F2184">
              <w:rPr>
                <w:b/>
              </w:rPr>
              <w:t xml:space="preserve"> authority</w:t>
            </w:r>
            <w:r>
              <w:t>. The Defence authority that placed the order, also referred to as the procurement authority.</w:t>
            </w:r>
          </w:p>
          <w:p w14:paraId="61B90DFF" w14:textId="77777777" w:rsidR="00FA1B1F" w:rsidRDefault="00FA1B1F" w:rsidP="00FA1B1F">
            <w:pPr>
              <w:pStyle w:val="Table8ptText-ASDEFCON"/>
              <w:spacing w:line="276" w:lineRule="auto"/>
              <w:ind w:left="907" w:hanging="907"/>
              <w:jc w:val="left"/>
            </w:pPr>
            <w:r>
              <w:t>Box d</w:t>
            </w:r>
            <w:r>
              <w:tab/>
            </w:r>
            <w:r w:rsidRPr="002F2184">
              <w:rPr>
                <w:b/>
              </w:rPr>
              <w:t>Invoice number</w:t>
            </w:r>
            <w:r>
              <w:t>. The invoice number as supplied by the supplier, when applicable.</w:t>
            </w:r>
          </w:p>
        </w:tc>
        <w:tc>
          <w:tcPr>
            <w:tcW w:w="7960" w:type="dxa"/>
            <w:tcBorders>
              <w:top w:val="single" w:sz="4" w:space="0" w:color="auto"/>
              <w:left w:val="single" w:sz="4" w:space="0" w:color="999999"/>
              <w:bottom w:val="single" w:sz="4" w:space="0" w:color="auto"/>
              <w:right w:val="single" w:sz="4" w:space="0" w:color="auto"/>
            </w:tcBorders>
            <w:shd w:val="clear" w:color="auto" w:fill="auto"/>
          </w:tcPr>
          <w:p w14:paraId="135AD8C4" w14:textId="77777777" w:rsidR="00FA1B1F" w:rsidRDefault="00FA1B1F" w:rsidP="00FA1B1F">
            <w:pPr>
              <w:pStyle w:val="Table8ptText-ASDEFCON"/>
              <w:spacing w:line="276" w:lineRule="auto"/>
              <w:ind w:left="907" w:hanging="907"/>
              <w:jc w:val="left"/>
            </w:pPr>
            <w:r>
              <w:t>Box e</w:t>
            </w:r>
            <w:r>
              <w:tab/>
            </w:r>
            <w:r w:rsidRPr="002F2184">
              <w:rPr>
                <w:b/>
              </w:rPr>
              <w:t>Receipt voucher number</w:t>
            </w:r>
            <w:r>
              <w:t>. For use by the receiving officer at the point of receipt.</w:t>
            </w:r>
          </w:p>
          <w:p w14:paraId="1F3A849D" w14:textId="77777777" w:rsidR="00FA1B1F" w:rsidRDefault="00FA1B1F" w:rsidP="00FA1B1F">
            <w:pPr>
              <w:pStyle w:val="Table8ptText-ASDEFCON"/>
              <w:spacing w:line="276" w:lineRule="auto"/>
              <w:ind w:left="907" w:hanging="907"/>
              <w:jc w:val="left"/>
            </w:pPr>
            <w:r>
              <w:t>Box f</w:t>
            </w:r>
            <w:r>
              <w:tab/>
            </w:r>
            <w:r w:rsidRPr="002F2184">
              <w:rPr>
                <w:b/>
              </w:rPr>
              <w:t>From</w:t>
            </w:r>
            <w:r>
              <w:t>. The full name, address, and Australian Company Number (ACN) of the supplier, as shown in the Contract.</w:t>
            </w:r>
          </w:p>
          <w:p w14:paraId="22FE315C" w14:textId="77777777" w:rsidR="00FA1B1F" w:rsidRDefault="00FA1B1F" w:rsidP="00FA1B1F">
            <w:pPr>
              <w:pStyle w:val="Table8ptText-ASDEFCON"/>
              <w:spacing w:line="276" w:lineRule="auto"/>
              <w:ind w:left="907" w:hanging="907"/>
              <w:jc w:val="left"/>
            </w:pPr>
            <w:r>
              <w:t>Boxes g to j</w:t>
            </w:r>
            <w:r>
              <w:tab/>
            </w:r>
            <w:r w:rsidRPr="002F2184">
              <w:rPr>
                <w:b/>
              </w:rPr>
              <w:t>Packaging details</w:t>
            </w:r>
            <w:r>
              <w:t>. Enter relevant information.</w:t>
            </w:r>
          </w:p>
          <w:p w14:paraId="0CB8645A" w14:textId="77777777" w:rsidR="00FA1B1F" w:rsidRDefault="00FA1B1F" w:rsidP="00FA1B1F">
            <w:pPr>
              <w:pStyle w:val="Table8ptText-ASDEFCON"/>
              <w:spacing w:line="276" w:lineRule="auto"/>
              <w:ind w:left="907" w:hanging="907"/>
              <w:jc w:val="left"/>
            </w:pPr>
            <w:r>
              <w:t>Box k</w:t>
            </w:r>
            <w:r>
              <w:tab/>
            </w:r>
            <w:r w:rsidRPr="002F2184">
              <w:rPr>
                <w:b/>
              </w:rPr>
              <w:t>To</w:t>
            </w:r>
            <w:r>
              <w:t>. The address to which the supplies are to be delivered, as shown in the Contract.</w:t>
            </w:r>
          </w:p>
        </w:tc>
      </w:tr>
      <w:tr w:rsidR="00FA1B1F" w14:paraId="167BEA1D" w14:textId="77777777" w:rsidTr="00FA1B1F">
        <w:tc>
          <w:tcPr>
            <w:tcW w:w="7960" w:type="dxa"/>
            <w:tcBorders>
              <w:top w:val="single" w:sz="4" w:space="0" w:color="auto"/>
              <w:bottom w:val="single" w:sz="4" w:space="0" w:color="auto"/>
              <w:right w:val="nil"/>
            </w:tcBorders>
            <w:shd w:val="clear" w:color="auto" w:fill="auto"/>
          </w:tcPr>
          <w:p w14:paraId="10C763DE" w14:textId="77777777" w:rsidR="00FA1B1F" w:rsidRDefault="00FA1B1F" w:rsidP="00FA1B1F">
            <w:pPr>
              <w:pStyle w:val="Table8ptText-ASDEFCON"/>
              <w:tabs>
                <w:tab w:val="left" w:pos="1000"/>
              </w:tabs>
              <w:spacing w:line="276" w:lineRule="auto"/>
              <w:ind w:left="907" w:hanging="907"/>
              <w:jc w:val="left"/>
            </w:pPr>
            <w:r>
              <w:t>Column 1</w:t>
            </w:r>
            <w:r>
              <w:tab/>
            </w:r>
            <w:r w:rsidRPr="002F2184">
              <w:rPr>
                <w:b/>
              </w:rPr>
              <w:t>CAPO/Order Item No</w:t>
            </w:r>
            <w:r>
              <w:t>. The item number as listed in the contract.</w:t>
            </w:r>
          </w:p>
          <w:p w14:paraId="4C4EF4AB" w14:textId="77777777" w:rsidR="00FA1B1F" w:rsidRDefault="00FA1B1F" w:rsidP="00FA1B1F">
            <w:pPr>
              <w:pStyle w:val="Table8ptText-ASDEFCON"/>
              <w:tabs>
                <w:tab w:val="left" w:pos="1000"/>
              </w:tabs>
              <w:spacing w:line="276" w:lineRule="auto"/>
              <w:ind w:left="907" w:hanging="907"/>
              <w:jc w:val="left"/>
            </w:pPr>
            <w:r>
              <w:t>Column 2</w:t>
            </w:r>
            <w:r>
              <w:tab/>
            </w:r>
            <w:r w:rsidRPr="002F2184">
              <w:rPr>
                <w:b/>
              </w:rPr>
              <w:t>Class</w:t>
            </w:r>
            <w:r>
              <w:t>. The classes of Supply group of the item (see box at right).</w:t>
            </w:r>
          </w:p>
          <w:p w14:paraId="0C0D26BB" w14:textId="77777777" w:rsidR="00FA1B1F" w:rsidRDefault="00FA1B1F" w:rsidP="00FA1B1F">
            <w:pPr>
              <w:pStyle w:val="Table8ptText-ASDEFCON"/>
              <w:tabs>
                <w:tab w:val="left" w:pos="1000"/>
              </w:tabs>
              <w:spacing w:line="276" w:lineRule="auto"/>
              <w:ind w:left="907" w:hanging="907"/>
              <w:jc w:val="left"/>
            </w:pPr>
            <w:r>
              <w:t>Column 3</w:t>
            </w:r>
            <w:r>
              <w:tab/>
            </w:r>
            <w:r w:rsidRPr="002F2184">
              <w:rPr>
                <w:b/>
              </w:rPr>
              <w:t>Identity, part, catalogue or other reference number</w:t>
            </w:r>
            <w:r>
              <w:t xml:space="preserve">. The relevant Information to identify the item ordered. </w:t>
            </w:r>
          </w:p>
          <w:p w14:paraId="6F9388E8" w14:textId="77777777" w:rsidR="00FA1B1F" w:rsidRDefault="00FA1B1F" w:rsidP="00FA1B1F">
            <w:pPr>
              <w:pStyle w:val="Table8ptText-ASDEFCON"/>
              <w:tabs>
                <w:tab w:val="left" w:pos="1000"/>
              </w:tabs>
              <w:spacing w:line="276" w:lineRule="auto"/>
              <w:ind w:left="907" w:hanging="907"/>
              <w:jc w:val="left"/>
            </w:pPr>
            <w:r>
              <w:t>Column 4</w:t>
            </w:r>
            <w:r>
              <w:tab/>
            </w:r>
            <w:r w:rsidRPr="002F2184">
              <w:rPr>
                <w:b/>
              </w:rPr>
              <w:t>Description of supplies</w:t>
            </w:r>
            <w:r>
              <w:t>. A description of the item(s) as shown in the Contract. Reference is to be made to relevant details, (ie, batch or lot numbers, serial numbers, and approved production permit, or concession (ag,</w:t>
            </w:r>
            <w:r w:rsidRPr="00B035B9">
              <w:t xml:space="preserve"> Application for a Deviation</w:t>
            </w:r>
            <w:r>
              <w:t>) details).</w:t>
            </w:r>
          </w:p>
          <w:p w14:paraId="09F8163C" w14:textId="77777777" w:rsidR="00FA1B1F" w:rsidRDefault="00FA1B1F" w:rsidP="00FA1B1F">
            <w:pPr>
              <w:pStyle w:val="Table8ptText-ASDEFCON"/>
              <w:tabs>
                <w:tab w:val="left" w:pos="1000"/>
              </w:tabs>
              <w:spacing w:line="276" w:lineRule="auto"/>
              <w:ind w:left="907" w:hanging="907"/>
              <w:jc w:val="left"/>
            </w:pPr>
            <w:r>
              <w:t>Column 5</w:t>
            </w:r>
            <w:r>
              <w:tab/>
            </w:r>
            <w:r w:rsidRPr="002F2184">
              <w:rPr>
                <w:b/>
              </w:rPr>
              <w:t>Qty ordered</w:t>
            </w:r>
            <w:r>
              <w:t>. The total number of items ordered under this contract item number.</w:t>
            </w:r>
          </w:p>
          <w:p w14:paraId="0D79A948" w14:textId="77777777" w:rsidR="00FA1B1F" w:rsidRDefault="00FA1B1F" w:rsidP="00FA1B1F">
            <w:pPr>
              <w:pStyle w:val="Table8ptText-ASDEFCON"/>
              <w:tabs>
                <w:tab w:val="left" w:pos="1000"/>
              </w:tabs>
              <w:spacing w:line="276" w:lineRule="auto"/>
              <w:ind w:left="907" w:hanging="907"/>
              <w:jc w:val="left"/>
            </w:pPr>
            <w:r>
              <w:t>Column 6</w:t>
            </w:r>
            <w:r>
              <w:tab/>
            </w:r>
            <w:r w:rsidRPr="002F2184">
              <w:rPr>
                <w:b/>
              </w:rPr>
              <w:t>Previously accepted</w:t>
            </w:r>
            <w:r>
              <w:t>. The total number of items ordered under this contract item number, and identified in column 3, which have been Accepted prior to the raising of this SAC.</w:t>
            </w:r>
          </w:p>
          <w:p w14:paraId="0F5FEC73" w14:textId="77777777" w:rsidR="00FA1B1F" w:rsidRDefault="00FA1B1F" w:rsidP="00FA1B1F">
            <w:pPr>
              <w:pStyle w:val="Table8ptText-ASDEFCON"/>
              <w:tabs>
                <w:tab w:val="left" w:pos="1000"/>
              </w:tabs>
              <w:spacing w:line="276" w:lineRule="auto"/>
              <w:ind w:left="907" w:hanging="907"/>
              <w:jc w:val="left"/>
            </w:pPr>
            <w:r>
              <w:t>Column 7</w:t>
            </w:r>
            <w:r>
              <w:tab/>
            </w:r>
            <w:r w:rsidRPr="002F2184">
              <w:rPr>
                <w:b/>
              </w:rPr>
              <w:t>Offered today</w:t>
            </w:r>
            <w:r>
              <w:t>. The number of items ordered under this contract item number, and identified in column 3, which are being submitted by the Contractor for Acceptance vide this SAC.</w:t>
            </w:r>
          </w:p>
          <w:p w14:paraId="6DFEC194" w14:textId="77777777" w:rsidR="00FA1B1F" w:rsidRDefault="00FA1B1F" w:rsidP="00FA1B1F">
            <w:pPr>
              <w:pStyle w:val="Table8ptText-ASDEFCON"/>
              <w:tabs>
                <w:tab w:val="left" w:pos="1000"/>
              </w:tabs>
              <w:spacing w:line="276" w:lineRule="auto"/>
              <w:ind w:left="907" w:hanging="907"/>
              <w:jc w:val="left"/>
            </w:pPr>
            <w:r>
              <w:t>Column 8</w:t>
            </w:r>
            <w:r>
              <w:tab/>
            </w:r>
            <w:r w:rsidRPr="002F2184">
              <w:rPr>
                <w:b/>
              </w:rPr>
              <w:t>Accepted Today</w:t>
            </w:r>
            <w:r>
              <w:t>. The number of items ordered under this contract item number, and identified in column 3, for which the accepting authority is satisfied, meet the requirements of the Contract and has agreed to Accept on this SAC.</w:t>
            </w:r>
          </w:p>
          <w:p w14:paraId="615547BF" w14:textId="77777777" w:rsidR="00FA1B1F" w:rsidRDefault="00FA1B1F" w:rsidP="00FA1B1F">
            <w:pPr>
              <w:pStyle w:val="Table8ptText-ASDEFCON"/>
              <w:tabs>
                <w:tab w:val="left" w:pos="1000"/>
              </w:tabs>
              <w:spacing w:line="276" w:lineRule="auto"/>
              <w:ind w:left="907" w:hanging="907"/>
              <w:jc w:val="left"/>
            </w:pPr>
            <w:r>
              <w:t>Column 9</w:t>
            </w:r>
            <w:r>
              <w:tab/>
            </w:r>
            <w:r w:rsidRPr="002F2184">
              <w:rPr>
                <w:b/>
              </w:rPr>
              <w:t>Total to date</w:t>
            </w:r>
            <w:r>
              <w:t>. The number of items ordered under this contract item number, and identified in column 3, which have previously been Accepted including the number Accepted vide this SAC.</w:t>
            </w:r>
          </w:p>
          <w:p w14:paraId="1FAE4354" w14:textId="77777777" w:rsidR="00FA1B1F" w:rsidRDefault="00FA1B1F" w:rsidP="00FA1B1F">
            <w:pPr>
              <w:pStyle w:val="Table8ptText-ASDEFCON"/>
              <w:tabs>
                <w:tab w:val="left" w:pos="1000"/>
              </w:tabs>
              <w:spacing w:line="276" w:lineRule="auto"/>
              <w:ind w:left="907" w:hanging="907"/>
              <w:jc w:val="left"/>
            </w:pPr>
            <w:r>
              <w:t>Column 10</w:t>
            </w:r>
            <w:r>
              <w:tab/>
            </w:r>
            <w:r w:rsidRPr="002F2184">
              <w:rPr>
                <w:b/>
              </w:rPr>
              <w:t>Balance due</w:t>
            </w:r>
            <w:r>
              <w:t>. The number of Items ordered under this contract item number, and identified in column 3, which are still outstanding.</w:t>
            </w:r>
          </w:p>
        </w:tc>
        <w:tc>
          <w:tcPr>
            <w:tcW w:w="7960" w:type="dxa"/>
            <w:tcBorders>
              <w:top w:val="single" w:sz="4" w:space="0" w:color="auto"/>
              <w:left w:val="nil"/>
              <w:bottom w:val="single" w:sz="4" w:space="0" w:color="auto"/>
            </w:tcBorders>
            <w:shd w:val="clear" w:color="auto" w:fill="auto"/>
          </w:tcPr>
          <w:tbl>
            <w:tblPr>
              <w:tblpPr w:leftFromText="180" w:rightFromText="180" w:horzAnchor="margin" w:tblpY="4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5"/>
            </w:tblGrid>
            <w:tr w:rsidR="00FA1B1F" w14:paraId="79FB27F2" w14:textId="77777777" w:rsidTr="00FA1B1F">
              <w:tc>
                <w:tcPr>
                  <w:tcW w:w="7729" w:type="dxa"/>
                  <w:shd w:val="clear" w:color="auto" w:fill="auto"/>
                </w:tcPr>
                <w:p w14:paraId="7B59B84A" w14:textId="77777777" w:rsidR="00FA1B1F" w:rsidRDefault="00FA1B1F" w:rsidP="00FA1B1F">
                  <w:pPr>
                    <w:pStyle w:val="Table8ptText-ASDEFCON"/>
                    <w:spacing w:line="276" w:lineRule="auto"/>
                    <w:jc w:val="left"/>
                  </w:pPr>
                  <w:r>
                    <w:t>Classes of Supply based on the NATO conventions (from Land Warfare Doctrine 4-1, Supply Support):</w:t>
                  </w:r>
                </w:p>
                <w:p w14:paraId="3BFFF9BA" w14:textId="77777777" w:rsidR="00FA1B1F" w:rsidRDefault="00FA1B1F" w:rsidP="00FA1B1F">
                  <w:pPr>
                    <w:pStyle w:val="Table8ptText-ASDEFCON"/>
                    <w:spacing w:line="276" w:lineRule="auto"/>
                    <w:ind w:left="737" w:hanging="737"/>
                    <w:jc w:val="left"/>
                  </w:pPr>
                  <w:r>
                    <w:t>Class 1</w:t>
                  </w:r>
                  <w:r>
                    <w:tab/>
                  </w:r>
                  <w:r w:rsidRPr="002F2184">
                    <w:rPr>
                      <w:b/>
                    </w:rPr>
                    <w:t>Subsistence Items</w:t>
                  </w:r>
                  <w:r>
                    <w:t>. Foodstuffs, combat rations and packaged water.</w:t>
                  </w:r>
                </w:p>
                <w:p w14:paraId="661C1E5F" w14:textId="77777777" w:rsidR="00FA1B1F" w:rsidRDefault="00FA1B1F" w:rsidP="00FA1B1F">
                  <w:pPr>
                    <w:pStyle w:val="Table8ptText-ASDEFCON"/>
                    <w:spacing w:line="276" w:lineRule="auto"/>
                    <w:ind w:left="737" w:hanging="737"/>
                    <w:jc w:val="left"/>
                  </w:pPr>
                  <w:r>
                    <w:t>Class 2</w:t>
                  </w:r>
                  <w:r>
                    <w:tab/>
                  </w:r>
                  <w:r w:rsidRPr="002F2184">
                    <w:rPr>
                      <w:b/>
                    </w:rPr>
                    <w:t>General Stores</w:t>
                  </w:r>
                  <w:r>
                    <w:t>. Clothing, tents, tarpaulins, minor equipment, stationery, administrative and housekeeping items.</w:t>
                  </w:r>
                </w:p>
                <w:p w14:paraId="5FC61F7E" w14:textId="77777777" w:rsidR="00FA1B1F" w:rsidRDefault="00FA1B1F" w:rsidP="00FA1B1F">
                  <w:pPr>
                    <w:pStyle w:val="Table8ptText-ASDEFCON"/>
                    <w:spacing w:line="276" w:lineRule="auto"/>
                    <w:ind w:left="737" w:hanging="737"/>
                    <w:jc w:val="left"/>
                  </w:pPr>
                  <w:r>
                    <w:t>Class 3</w:t>
                  </w:r>
                  <w:r>
                    <w:tab/>
                  </w:r>
                  <w:r w:rsidRPr="002F2184">
                    <w:rPr>
                      <w:b/>
                    </w:rPr>
                    <w:t>Petrol, Oils and Lubricants</w:t>
                  </w:r>
                  <w:r>
                    <w:t>.</w:t>
                  </w:r>
                </w:p>
                <w:p w14:paraId="4EB2FDB6" w14:textId="77777777" w:rsidR="00FA1B1F" w:rsidRDefault="00FA1B1F" w:rsidP="00FA1B1F">
                  <w:pPr>
                    <w:pStyle w:val="Table8ptText-ASDEFCON"/>
                    <w:spacing w:line="276" w:lineRule="auto"/>
                    <w:ind w:left="737" w:hanging="737"/>
                    <w:jc w:val="left"/>
                  </w:pPr>
                  <w:r>
                    <w:t>Class 4</w:t>
                  </w:r>
                  <w:r>
                    <w:tab/>
                  </w:r>
                  <w:r w:rsidRPr="002F2184">
                    <w:rPr>
                      <w:b/>
                    </w:rPr>
                    <w:t>Construction Items</w:t>
                  </w:r>
                  <w:r>
                    <w:t>. Construction materials, engineer stores and defence stores.</w:t>
                  </w:r>
                </w:p>
                <w:p w14:paraId="43BC2042" w14:textId="77777777" w:rsidR="00FA1B1F" w:rsidRDefault="00FA1B1F" w:rsidP="00FA1B1F">
                  <w:pPr>
                    <w:pStyle w:val="Table8ptText-ASDEFCON"/>
                    <w:spacing w:line="276" w:lineRule="auto"/>
                    <w:ind w:left="737" w:hanging="737"/>
                    <w:jc w:val="left"/>
                  </w:pPr>
                  <w:r>
                    <w:t>Class 5</w:t>
                  </w:r>
                  <w:r>
                    <w:tab/>
                  </w:r>
                  <w:r w:rsidRPr="002F2184">
                    <w:rPr>
                      <w:b/>
                    </w:rPr>
                    <w:t>Ammunition</w:t>
                  </w:r>
                  <w:r>
                    <w:t>. All types of ammunition and explosive ordnance.</w:t>
                  </w:r>
                </w:p>
                <w:p w14:paraId="232E6875" w14:textId="77777777" w:rsidR="00FA1B1F" w:rsidRDefault="00FA1B1F" w:rsidP="00FA1B1F">
                  <w:pPr>
                    <w:pStyle w:val="Table8ptText-ASDEFCON"/>
                    <w:spacing w:line="276" w:lineRule="auto"/>
                    <w:ind w:left="737" w:hanging="737"/>
                    <w:jc w:val="left"/>
                  </w:pPr>
                  <w:r>
                    <w:t>Class 6</w:t>
                  </w:r>
                  <w:r>
                    <w:tab/>
                  </w:r>
                  <w:r w:rsidRPr="002F2184">
                    <w:rPr>
                      <w:b/>
                    </w:rPr>
                    <w:t>Personal Demand Items</w:t>
                  </w:r>
                  <w:r>
                    <w:t>. Personal items and canteen stores.</w:t>
                  </w:r>
                </w:p>
                <w:p w14:paraId="466A1A3C" w14:textId="77777777" w:rsidR="00FA1B1F" w:rsidRDefault="00FA1B1F" w:rsidP="00FA1B1F">
                  <w:pPr>
                    <w:pStyle w:val="Table8ptText-ASDEFCON"/>
                    <w:spacing w:line="276" w:lineRule="auto"/>
                    <w:ind w:left="737" w:hanging="737"/>
                    <w:jc w:val="left"/>
                  </w:pPr>
                  <w:r>
                    <w:t>Class 7</w:t>
                  </w:r>
                  <w:r>
                    <w:tab/>
                  </w:r>
                  <w:r w:rsidRPr="002F2184">
                    <w:rPr>
                      <w:b/>
                    </w:rPr>
                    <w:t>Principal Items</w:t>
                  </w:r>
                  <w:r>
                    <w:t>. Major items of equipment such as vehicles and weapons, major assemblies and included accessories. Items usually have a serial number.</w:t>
                  </w:r>
                </w:p>
                <w:p w14:paraId="6F7D3F71" w14:textId="77777777" w:rsidR="00FA1B1F" w:rsidRDefault="00FA1B1F" w:rsidP="00FA1B1F">
                  <w:pPr>
                    <w:pStyle w:val="Table8ptText-ASDEFCON"/>
                    <w:spacing w:line="276" w:lineRule="auto"/>
                    <w:ind w:left="737" w:hanging="737"/>
                    <w:jc w:val="left"/>
                  </w:pPr>
                  <w:r>
                    <w:t>Class 8</w:t>
                  </w:r>
                  <w:r>
                    <w:tab/>
                  </w:r>
                  <w:r w:rsidRPr="002F2184">
                    <w:rPr>
                      <w:b/>
                    </w:rPr>
                    <w:t>Medical and Dental Stores</w:t>
                  </w:r>
                  <w:r>
                    <w:t>. Pharmaceutical items, medical and dental equipment, and repair parts.</w:t>
                  </w:r>
                </w:p>
                <w:p w14:paraId="32F7D57A" w14:textId="77777777" w:rsidR="00FA1B1F" w:rsidRDefault="00FA1B1F" w:rsidP="00FA1B1F">
                  <w:pPr>
                    <w:pStyle w:val="Table8ptText-ASDEFCON"/>
                    <w:spacing w:line="276" w:lineRule="auto"/>
                    <w:ind w:left="737" w:hanging="737"/>
                    <w:jc w:val="left"/>
                  </w:pPr>
                  <w:r>
                    <w:t>Class 9</w:t>
                  </w:r>
                  <w:r>
                    <w:tab/>
                  </w:r>
                  <w:r w:rsidRPr="002F2184">
                    <w:rPr>
                      <w:b/>
                    </w:rPr>
                    <w:t>Repair Parts</w:t>
                  </w:r>
                  <w:r>
                    <w:t>. Repair parts for maintenance support.</w:t>
                  </w:r>
                </w:p>
                <w:p w14:paraId="68C573DF" w14:textId="77777777" w:rsidR="00FA1B1F" w:rsidRDefault="00FA1B1F" w:rsidP="00FA1B1F">
                  <w:pPr>
                    <w:pStyle w:val="Table8ptText-ASDEFCON"/>
                    <w:spacing w:line="276" w:lineRule="auto"/>
                    <w:ind w:left="737" w:hanging="737"/>
                    <w:jc w:val="left"/>
                  </w:pPr>
                  <w:r>
                    <w:t>Class 10</w:t>
                  </w:r>
                  <w:r>
                    <w:tab/>
                  </w:r>
                  <w:r w:rsidRPr="002F2184">
                    <w:rPr>
                      <w:b/>
                    </w:rPr>
                    <w:t>Material Support to Non-military Programs</w:t>
                  </w:r>
                  <w:r>
                    <w:t>. I</w:t>
                  </w:r>
                  <w:r w:rsidRPr="00C76264">
                    <w:t xml:space="preserve">tem </w:t>
                  </w:r>
                  <w:r>
                    <w:t>to support non-government program such as a UN mission or for economic development. Items should be segregated where possible.</w:t>
                  </w:r>
                </w:p>
              </w:tc>
            </w:tr>
          </w:tbl>
          <w:p w14:paraId="33386B5F" w14:textId="77777777" w:rsidR="00FA1B1F" w:rsidRPr="002F2184" w:rsidRDefault="00FA1B1F" w:rsidP="00FA1B1F">
            <w:pPr>
              <w:pStyle w:val="ASDEFCONOptionSpace"/>
              <w:spacing w:line="276" w:lineRule="auto"/>
              <w:rPr>
                <w:rFonts w:eastAsia="Calibri"/>
              </w:rPr>
            </w:pPr>
          </w:p>
        </w:tc>
      </w:tr>
      <w:tr w:rsidR="00FA1B1F" w14:paraId="0EA2C154" w14:textId="77777777" w:rsidTr="00FA1B1F">
        <w:tc>
          <w:tcPr>
            <w:tcW w:w="7960" w:type="dxa"/>
            <w:tcBorders>
              <w:top w:val="single" w:sz="4" w:space="0" w:color="auto"/>
              <w:left w:val="single" w:sz="4" w:space="0" w:color="auto"/>
              <w:bottom w:val="single" w:sz="4" w:space="0" w:color="auto"/>
              <w:right w:val="single" w:sz="4" w:space="0" w:color="999999"/>
            </w:tcBorders>
            <w:shd w:val="clear" w:color="auto" w:fill="auto"/>
          </w:tcPr>
          <w:p w14:paraId="2AD122C5" w14:textId="77777777" w:rsidR="00FA1B1F" w:rsidRDefault="00FA1B1F" w:rsidP="00FA1B1F">
            <w:pPr>
              <w:pStyle w:val="Table8ptText-ASDEFCON"/>
              <w:spacing w:line="276" w:lineRule="auto"/>
              <w:ind w:left="907" w:hanging="907"/>
              <w:jc w:val="left"/>
            </w:pPr>
            <w:r>
              <w:t>Box l</w:t>
            </w:r>
            <w:r>
              <w:tab/>
            </w:r>
            <w:r w:rsidRPr="002F2184">
              <w:rPr>
                <w:b/>
              </w:rPr>
              <w:t>Contractor's certification</w:t>
            </w:r>
            <w:r>
              <w:t>. The supplier's authorised representative is required to complete this box, signifying that the Supplies meet the requirements of the Contract in all respects, with the exception of any listed approved production permits and/or concessions.</w:t>
            </w:r>
          </w:p>
          <w:p w14:paraId="342F96F1" w14:textId="77777777" w:rsidR="00FA1B1F" w:rsidRDefault="00FA1B1F" w:rsidP="00FA1B1F">
            <w:pPr>
              <w:pStyle w:val="Table8ptText-ASDEFCON"/>
              <w:spacing w:line="276" w:lineRule="auto"/>
              <w:ind w:left="907" w:hanging="907"/>
              <w:jc w:val="left"/>
            </w:pPr>
            <w:r>
              <w:t>Box m</w:t>
            </w:r>
            <w:r>
              <w:tab/>
            </w:r>
            <w:r w:rsidRPr="002F2184">
              <w:rPr>
                <w:b/>
              </w:rPr>
              <w:t>Commonwealth’s Acceptance</w:t>
            </w:r>
            <w:r>
              <w:t>. By signing this box the Accepting Authority provides legal Acceptance of the Supplies on behalf of the Commonwealth.</w:t>
            </w:r>
          </w:p>
          <w:p w14:paraId="20BE57F2" w14:textId="77777777" w:rsidR="00FA1B1F" w:rsidRDefault="00FA1B1F" w:rsidP="00FA1B1F">
            <w:pPr>
              <w:pStyle w:val="Table8ptText-ASDEFCON"/>
              <w:spacing w:line="276" w:lineRule="auto"/>
              <w:ind w:left="907" w:hanging="907"/>
              <w:jc w:val="left"/>
            </w:pPr>
          </w:p>
        </w:tc>
        <w:tc>
          <w:tcPr>
            <w:tcW w:w="7960" w:type="dxa"/>
            <w:tcBorders>
              <w:top w:val="single" w:sz="4" w:space="0" w:color="auto"/>
              <w:left w:val="single" w:sz="4" w:space="0" w:color="999999"/>
              <w:bottom w:val="single" w:sz="4" w:space="0" w:color="auto"/>
              <w:right w:val="single" w:sz="4" w:space="0" w:color="auto"/>
            </w:tcBorders>
            <w:shd w:val="clear" w:color="auto" w:fill="auto"/>
          </w:tcPr>
          <w:p w14:paraId="4140A1D3" w14:textId="77777777" w:rsidR="00FA1B1F" w:rsidRDefault="00FA1B1F" w:rsidP="00FA1B1F">
            <w:pPr>
              <w:pStyle w:val="Table8ptText-ASDEFCON"/>
              <w:spacing w:line="276" w:lineRule="auto"/>
              <w:ind w:left="907" w:hanging="907"/>
              <w:jc w:val="left"/>
            </w:pPr>
            <w:r>
              <w:t>Box n</w:t>
            </w:r>
            <w:r>
              <w:tab/>
            </w:r>
            <w:r w:rsidRPr="002F2184">
              <w:rPr>
                <w:b/>
              </w:rPr>
              <w:t>Commonwealth’s Reference or file number</w:t>
            </w:r>
            <w:r>
              <w:t>. Reference to an official file or other document that can at a later date provide traceability of events.</w:t>
            </w:r>
          </w:p>
          <w:p w14:paraId="678CFD5B" w14:textId="77777777" w:rsidR="00FA1B1F" w:rsidRDefault="00FA1B1F" w:rsidP="00FA1B1F">
            <w:pPr>
              <w:pStyle w:val="Table8ptText-ASDEFCON"/>
              <w:spacing w:line="276" w:lineRule="auto"/>
              <w:ind w:left="907" w:hanging="907"/>
              <w:jc w:val="left"/>
            </w:pPr>
            <w:r>
              <w:t>Box o</w:t>
            </w:r>
            <w:r>
              <w:tab/>
            </w:r>
            <w:r w:rsidRPr="002F2184">
              <w:rPr>
                <w:b/>
              </w:rPr>
              <w:t>Is this CAPO/Order complete?</w:t>
            </w:r>
            <w:r>
              <w:t xml:space="preserve">  Enter whether the contract is complete when the deliveries of Supplies listed on this SAC have been made.</w:t>
            </w:r>
          </w:p>
          <w:p w14:paraId="26E086DE" w14:textId="77777777" w:rsidR="00FA1B1F" w:rsidRDefault="00FA1B1F" w:rsidP="00FA1B1F">
            <w:pPr>
              <w:pStyle w:val="Table8ptText-ASDEFCON"/>
              <w:spacing w:line="276" w:lineRule="auto"/>
              <w:ind w:left="907" w:hanging="907"/>
              <w:jc w:val="left"/>
            </w:pPr>
            <w:r>
              <w:t>Box p</w:t>
            </w:r>
            <w:r>
              <w:tab/>
            </w:r>
            <w:r w:rsidRPr="002F2184">
              <w:rPr>
                <w:b/>
              </w:rPr>
              <w:t>Recommended Distribution</w:t>
            </w:r>
            <w:r>
              <w:t>.</w:t>
            </w:r>
            <w:r w:rsidRPr="00DF3F6C">
              <w:t xml:space="preserve"> </w:t>
            </w:r>
            <w:r>
              <w:t xml:space="preserve">Distribution </w:t>
            </w:r>
            <w:r w:rsidRPr="00DF3F6C">
              <w:t xml:space="preserve">of the completed SAC </w:t>
            </w:r>
            <w:r>
              <w:t>by</w:t>
            </w:r>
            <w:r w:rsidRPr="00DF3F6C">
              <w:t xml:space="preserve"> the accepting authority</w:t>
            </w:r>
            <w:r>
              <w:t xml:space="preserve">, </w:t>
            </w:r>
            <w:r w:rsidRPr="00DF3F6C">
              <w:t>as required by the procurement authority</w:t>
            </w:r>
            <w:r>
              <w:t>.</w:t>
            </w:r>
          </w:p>
        </w:tc>
      </w:tr>
    </w:tbl>
    <w:p w14:paraId="14DF5C5B" w14:textId="77777777" w:rsidR="00FA1B1F" w:rsidRPr="00DC0ED4" w:rsidRDefault="00FA1B1F" w:rsidP="00FA1B1F">
      <w:pPr>
        <w:pStyle w:val="Table8ptText-ASDEFCON"/>
      </w:pPr>
      <w:r>
        <w:t>Boxes and columns are not to be left blank on any line of entry on the form. Where it is not necessary to enter information N/A (Not Applicable) is to be inserted.</w:t>
      </w:r>
    </w:p>
    <w:p w14:paraId="174ED262" w14:textId="77777777" w:rsidR="005F1ED0" w:rsidRPr="005F1ED0" w:rsidRDefault="005F1ED0" w:rsidP="0009530D">
      <w:pPr>
        <w:pStyle w:val="ASDEFCONNormal"/>
        <w:tabs>
          <w:tab w:val="left" w:pos="3315"/>
        </w:tabs>
        <w:sectPr w:rsidR="005F1ED0" w:rsidRPr="005F1ED0" w:rsidSect="004252F5">
          <w:headerReference w:type="default" r:id="rId13"/>
          <w:footerReference w:type="default" r:id="rId14"/>
          <w:pgSz w:w="16840" w:h="11907" w:orient="landscape"/>
          <w:pgMar w:top="1247" w:right="1418" w:bottom="907" w:left="1418" w:header="567" w:footer="567" w:gutter="0"/>
          <w:pgNumType w:start="1"/>
          <w:cols w:space="720"/>
        </w:sectPr>
      </w:pPr>
    </w:p>
    <w:p w14:paraId="45E9AD61" w14:textId="77777777" w:rsidR="00F6458A" w:rsidRPr="008A17A4" w:rsidRDefault="00F6458A" w:rsidP="004F3F7F">
      <w:pPr>
        <w:pStyle w:val="ASDEFCONTitle"/>
        <w:rPr>
          <w:rFonts w:ascii="Arial" w:hAnsi="Arial"/>
          <w:sz w:val="20"/>
        </w:rPr>
      </w:pPr>
      <w:r w:rsidRPr="008A17A4">
        <w:rPr>
          <w:rFonts w:ascii="Arial" w:hAnsi="Arial"/>
          <w:sz w:val="20"/>
        </w:rPr>
        <w:t>attachment c</w:t>
      </w:r>
    </w:p>
    <w:p w14:paraId="30AD296C" w14:textId="77777777" w:rsidR="00F6458A" w:rsidRPr="008A17A4" w:rsidRDefault="00F6458A" w:rsidP="004F3F7F">
      <w:pPr>
        <w:pStyle w:val="ASDEFCONTitle"/>
        <w:rPr>
          <w:rFonts w:ascii="Arial" w:hAnsi="Arial"/>
          <w:sz w:val="20"/>
        </w:rPr>
      </w:pPr>
      <w:r w:rsidRPr="008A17A4">
        <w:rPr>
          <w:rFonts w:ascii="Arial" w:hAnsi="Arial"/>
          <w:sz w:val="20"/>
        </w:rPr>
        <w:t>FORM OF OFFICIAL ORDER (CORE)</w:t>
      </w:r>
    </w:p>
    <w:p w14:paraId="7E1ADD23" w14:textId="77777777" w:rsidR="00F6458A" w:rsidRPr="002748DE" w:rsidRDefault="00F6458A" w:rsidP="004F3F7F">
      <w:pPr>
        <w:pStyle w:val="NoteToDrafters-ASDEFCON"/>
      </w:pPr>
      <w:r w:rsidRPr="002748DE">
        <w:t xml:space="preserve">Note to drafters:  The SP020 ‘Purchase Order and Contract’ is available on </w:t>
      </w:r>
      <w:r w:rsidR="006B552A">
        <w:t>the intranet</w:t>
      </w:r>
      <w:r w:rsidRPr="002748DE">
        <w:t xml:space="preserve">.  When using SP020 with a Supplier, the Standing Offer Deed must be referred to as containing the agreed Terms and Conditions, not the ‘General conditions of contract for the Supply of Goods and Services’ as indicated on the webform.  </w:t>
      </w:r>
    </w:p>
    <w:p w14:paraId="67A27DCD" w14:textId="77777777" w:rsidR="00F6458A" w:rsidRPr="002748DE" w:rsidRDefault="00F6458A" w:rsidP="004F3F7F">
      <w:pPr>
        <w:pStyle w:val="ASDEFCONNormal"/>
      </w:pPr>
      <w:r w:rsidRPr="00B2025A">
        <w:rPr>
          <w:b/>
        </w:rPr>
        <w:t>FOR DEPARTMENTAL USE</w:t>
      </w:r>
      <w:r w:rsidRPr="00B2025A">
        <w:t>: For Systems Entries for each Contract under the Deed.</w:t>
      </w:r>
    </w:p>
    <w:tbl>
      <w:tblPr>
        <w:tblW w:w="0" w:type="auto"/>
        <w:tblLayout w:type="fixed"/>
        <w:tblLook w:val="0000" w:firstRow="0" w:lastRow="0" w:firstColumn="0" w:lastColumn="0" w:noHBand="0" w:noVBand="0"/>
      </w:tblPr>
      <w:tblGrid>
        <w:gridCol w:w="2093"/>
        <w:gridCol w:w="2497"/>
        <w:gridCol w:w="2295"/>
        <w:gridCol w:w="2295"/>
      </w:tblGrid>
      <w:tr w:rsidR="00F6458A" w:rsidRPr="00B2025A" w14:paraId="0AFCEC26" w14:textId="77777777">
        <w:trPr>
          <w:cantSplit/>
        </w:trPr>
        <w:tc>
          <w:tcPr>
            <w:tcW w:w="9180" w:type="dxa"/>
            <w:gridSpan w:val="4"/>
            <w:tcBorders>
              <w:top w:val="single" w:sz="4" w:space="0" w:color="auto"/>
              <w:left w:val="single" w:sz="4" w:space="0" w:color="auto"/>
              <w:bottom w:val="single" w:sz="4" w:space="0" w:color="auto"/>
              <w:right w:val="single" w:sz="4" w:space="0" w:color="auto"/>
            </w:tcBorders>
            <w:shd w:val="pct15" w:color="auto" w:fill="auto"/>
          </w:tcPr>
          <w:p w14:paraId="5FC10580" w14:textId="77777777" w:rsidR="00F6458A" w:rsidRPr="00B2025A" w:rsidRDefault="00F6458A" w:rsidP="004F3F7F">
            <w:pPr>
              <w:pStyle w:val="Table10ptText-ASDEFCON"/>
            </w:pPr>
            <w:r w:rsidRPr="00B2025A">
              <w:t>FOR ADMINISTRATIVE PURPOSES</w:t>
            </w:r>
          </w:p>
        </w:tc>
      </w:tr>
      <w:tr w:rsidR="00F6458A" w:rsidRPr="00B2025A" w14:paraId="09711533" w14:textId="77777777">
        <w:trPr>
          <w:cantSplit/>
        </w:trPr>
        <w:tc>
          <w:tcPr>
            <w:tcW w:w="2093" w:type="dxa"/>
            <w:tcBorders>
              <w:top w:val="single" w:sz="4" w:space="0" w:color="auto"/>
              <w:left w:val="single" w:sz="4" w:space="0" w:color="auto"/>
              <w:bottom w:val="single" w:sz="4" w:space="0" w:color="auto"/>
              <w:right w:val="single" w:sz="4" w:space="0" w:color="auto"/>
            </w:tcBorders>
            <w:shd w:val="pct15" w:color="auto" w:fill="auto"/>
          </w:tcPr>
          <w:p w14:paraId="23FC2FD2" w14:textId="77777777" w:rsidR="00F6458A" w:rsidRPr="00B2025A" w:rsidRDefault="00F6458A" w:rsidP="004F3F7F">
            <w:pPr>
              <w:pStyle w:val="Table10ptText-ASDEFCON"/>
            </w:pPr>
            <w:r w:rsidRPr="00B2025A">
              <w:t>Deed Number:</w:t>
            </w:r>
          </w:p>
        </w:tc>
        <w:tc>
          <w:tcPr>
            <w:tcW w:w="7087" w:type="dxa"/>
            <w:gridSpan w:val="3"/>
            <w:tcBorders>
              <w:left w:val="nil"/>
              <w:bottom w:val="single" w:sz="6" w:space="0" w:color="auto"/>
              <w:right w:val="single" w:sz="6" w:space="0" w:color="auto"/>
            </w:tcBorders>
          </w:tcPr>
          <w:p w14:paraId="1CC33FBE" w14:textId="77777777" w:rsidR="00F6458A" w:rsidRPr="00B2025A" w:rsidRDefault="00F6458A" w:rsidP="004F3F7F">
            <w:pPr>
              <w:pStyle w:val="Table10ptText-ASDEFCON"/>
            </w:pPr>
          </w:p>
        </w:tc>
      </w:tr>
      <w:tr w:rsidR="00F6458A" w:rsidRPr="00B2025A" w14:paraId="0572A811" w14:textId="77777777">
        <w:trPr>
          <w:cantSplit/>
        </w:trPr>
        <w:tc>
          <w:tcPr>
            <w:tcW w:w="9180" w:type="dxa"/>
            <w:gridSpan w:val="4"/>
            <w:tcBorders>
              <w:top w:val="single" w:sz="6" w:space="0" w:color="auto"/>
              <w:left w:val="single" w:sz="6" w:space="0" w:color="auto"/>
              <w:right w:val="single" w:sz="6" w:space="0" w:color="auto"/>
            </w:tcBorders>
          </w:tcPr>
          <w:p w14:paraId="5246E958" w14:textId="77777777" w:rsidR="00F6458A" w:rsidRPr="00B2025A" w:rsidRDefault="00F6458A" w:rsidP="004F3F7F">
            <w:pPr>
              <w:pStyle w:val="Table10ptText-ASDEFCON"/>
            </w:pPr>
          </w:p>
        </w:tc>
      </w:tr>
      <w:tr w:rsidR="00F6458A" w:rsidRPr="00B2025A" w14:paraId="7A9E663D" w14:textId="77777777">
        <w:trPr>
          <w:cantSplit/>
        </w:trPr>
        <w:tc>
          <w:tcPr>
            <w:tcW w:w="9180" w:type="dxa"/>
            <w:gridSpan w:val="4"/>
            <w:tcBorders>
              <w:top w:val="single" w:sz="4" w:space="0" w:color="auto"/>
              <w:left w:val="single" w:sz="4" w:space="0" w:color="auto"/>
              <w:bottom w:val="single" w:sz="4" w:space="0" w:color="auto"/>
              <w:right w:val="single" w:sz="4" w:space="0" w:color="auto"/>
            </w:tcBorders>
            <w:shd w:val="pct15" w:color="auto" w:fill="auto"/>
          </w:tcPr>
          <w:p w14:paraId="1AA65883" w14:textId="77777777" w:rsidR="00F6458A" w:rsidRPr="00B2025A" w:rsidRDefault="00F6458A" w:rsidP="004F3F7F">
            <w:pPr>
              <w:pStyle w:val="Table10ptText-ASDEFCON"/>
            </w:pPr>
            <w:r w:rsidRPr="00B2025A">
              <w:t>FOR ROMAN PURPOSES</w:t>
            </w:r>
          </w:p>
        </w:tc>
      </w:tr>
      <w:tr w:rsidR="00F6458A" w:rsidRPr="00B2025A" w14:paraId="61E03AB6" w14:textId="77777777">
        <w:trPr>
          <w:cantSplit/>
        </w:trPr>
        <w:tc>
          <w:tcPr>
            <w:tcW w:w="2093" w:type="dxa"/>
            <w:tcBorders>
              <w:left w:val="single" w:sz="6" w:space="0" w:color="auto"/>
              <w:bottom w:val="single" w:sz="6" w:space="0" w:color="auto"/>
              <w:right w:val="single" w:sz="6" w:space="0" w:color="auto"/>
            </w:tcBorders>
            <w:shd w:val="pct10" w:color="auto" w:fill="auto"/>
          </w:tcPr>
          <w:p w14:paraId="29C52B65" w14:textId="77777777" w:rsidR="00F6458A" w:rsidRPr="00B2025A" w:rsidRDefault="00F6458A" w:rsidP="004F3F7F">
            <w:pPr>
              <w:pStyle w:val="Table10ptText-ASDEFCON"/>
            </w:pPr>
            <w:r w:rsidRPr="00B2025A">
              <w:t>Contract No:</w:t>
            </w:r>
          </w:p>
        </w:tc>
        <w:tc>
          <w:tcPr>
            <w:tcW w:w="2497" w:type="dxa"/>
            <w:tcBorders>
              <w:left w:val="single" w:sz="6" w:space="0" w:color="auto"/>
              <w:bottom w:val="single" w:sz="6" w:space="0" w:color="auto"/>
              <w:right w:val="single" w:sz="6" w:space="0" w:color="auto"/>
            </w:tcBorders>
          </w:tcPr>
          <w:p w14:paraId="0C1E97A3" w14:textId="77777777" w:rsidR="00F6458A" w:rsidRPr="00B2025A" w:rsidRDefault="00F6458A" w:rsidP="004F3F7F">
            <w:pPr>
              <w:pStyle w:val="Table10ptText-ASDEFCON"/>
            </w:pPr>
          </w:p>
        </w:tc>
        <w:tc>
          <w:tcPr>
            <w:tcW w:w="2295" w:type="dxa"/>
            <w:tcBorders>
              <w:left w:val="single" w:sz="6" w:space="0" w:color="auto"/>
              <w:bottom w:val="single" w:sz="6" w:space="0" w:color="auto"/>
              <w:right w:val="single" w:sz="6" w:space="0" w:color="auto"/>
            </w:tcBorders>
            <w:shd w:val="pct10" w:color="auto" w:fill="auto"/>
          </w:tcPr>
          <w:p w14:paraId="0CAC08CE" w14:textId="77777777" w:rsidR="00F6458A" w:rsidRPr="00B2025A" w:rsidRDefault="00F6458A" w:rsidP="004F3F7F">
            <w:pPr>
              <w:pStyle w:val="Table10ptText-ASDEFCON"/>
            </w:pPr>
            <w:r w:rsidRPr="00B2025A">
              <w:t>Project ID:</w:t>
            </w:r>
          </w:p>
        </w:tc>
        <w:tc>
          <w:tcPr>
            <w:tcW w:w="2295" w:type="dxa"/>
            <w:tcBorders>
              <w:left w:val="single" w:sz="6" w:space="0" w:color="auto"/>
              <w:bottom w:val="single" w:sz="6" w:space="0" w:color="auto"/>
              <w:right w:val="single" w:sz="6" w:space="0" w:color="auto"/>
            </w:tcBorders>
          </w:tcPr>
          <w:p w14:paraId="3EDA9057" w14:textId="77777777" w:rsidR="00F6458A" w:rsidRPr="00B2025A" w:rsidRDefault="00F6458A" w:rsidP="004F3F7F">
            <w:pPr>
              <w:pStyle w:val="Table10ptText-ASDEFCON"/>
            </w:pPr>
          </w:p>
        </w:tc>
      </w:tr>
      <w:tr w:rsidR="00F6458A" w:rsidRPr="00B2025A" w14:paraId="547B7B40" w14:textId="77777777">
        <w:trPr>
          <w:cantSplit/>
        </w:trPr>
        <w:tc>
          <w:tcPr>
            <w:tcW w:w="2093" w:type="dxa"/>
            <w:tcBorders>
              <w:top w:val="single" w:sz="6" w:space="0" w:color="auto"/>
              <w:left w:val="single" w:sz="6" w:space="0" w:color="auto"/>
              <w:bottom w:val="single" w:sz="6" w:space="0" w:color="auto"/>
              <w:right w:val="single" w:sz="6" w:space="0" w:color="auto"/>
            </w:tcBorders>
            <w:shd w:val="pct10" w:color="auto" w:fill="auto"/>
          </w:tcPr>
          <w:p w14:paraId="7239418A" w14:textId="77777777" w:rsidR="00F6458A" w:rsidRPr="00B2025A" w:rsidRDefault="00F6458A" w:rsidP="004F3F7F">
            <w:pPr>
              <w:pStyle w:val="Table10ptText-ASDEFCON"/>
            </w:pPr>
            <w:r w:rsidRPr="00B2025A">
              <w:t>ROMAN ORDER No:</w:t>
            </w:r>
          </w:p>
        </w:tc>
        <w:tc>
          <w:tcPr>
            <w:tcW w:w="2497" w:type="dxa"/>
            <w:tcBorders>
              <w:top w:val="single" w:sz="6" w:space="0" w:color="auto"/>
              <w:left w:val="single" w:sz="6" w:space="0" w:color="auto"/>
              <w:bottom w:val="single" w:sz="6" w:space="0" w:color="auto"/>
              <w:right w:val="single" w:sz="6" w:space="0" w:color="auto"/>
            </w:tcBorders>
          </w:tcPr>
          <w:p w14:paraId="19943AC7" w14:textId="77777777" w:rsidR="00F6458A" w:rsidRPr="00B2025A" w:rsidRDefault="00F6458A" w:rsidP="004F3F7F">
            <w:pPr>
              <w:pStyle w:val="Table10ptText-ASDEFCON"/>
            </w:pPr>
          </w:p>
        </w:tc>
        <w:tc>
          <w:tcPr>
            <w:tcW w:w="2295" w:type="dxa"/>
            <w:tcBorders>
              <w:top w:val="single" w:sz="6" w:space="0" w:color="auto"/>
              <w:left w:val="single" w:sz="6" w:space="0" w:color="auto"/>
              <w:bottom w:val="single" w:sz="6" w:space="0" w:color="auto"/>
              <w:right w:val="single" w:sz="6" w:space="0" w:color="auto"/>
            </w:tcBorders>
            <w:shd w:val="pct10" w:color="auto" w:fill="auto"/>
          </w:tcPr>
          <w:p w14:paraId="669FB0A5" w14:textId="77777777" w:rsidR="00F6458A" w:rsidRPr="00B2025A" w:rsidRDefault="00F6458A" w:rsidP="004F3F7F">
            <w:pPr>
              <w:pStyle w:val="Table10ptText-ASDEFCON"/>
            </w:pPr>
            <w:r w:rsidRPr="00B2025A">
              <w:t>Cost Centre Code:</w:t>
            </w:r>
          </w:p>
        </w:tc>
        <w:tc>
          <w:tcPr>
            <w:tcW w:w="2295" w:type="dxa"/>
            <w:tcBorders>
              <w:top w:val="single" w:sz="6" w:space="0" w:color="auto"/>
              <w:left w:val="single" w:sz="6" w:space="0" w:color="auto"/>
              <w:bottom w:val="single" w:sz="6" w:space="0" w:color="auto"/>
              <w:right w:val="single" w:sz="6" w:space="0" w:color="auto"/>
            </w:tcBorders>
          </w:tcPr>
          <w:p w14:paraId="1748874E" w14:textId="77777777" w:rsidR="00F6458A" w:rsidRPr="00B2025A" w:rsidRDefault="00F6458A" w:rsidP="004F3F7F">
            <w:pPr>
              <w:pStyle w:val="Table10ptText-ASDEFCON"/>
            </w:pPr>
          </w:p>
        </w:tc>
      </w:tr>
      <w:tr w:rsidR="00F6458A" w:rsidRPr="00B2025A" w14:paraId="4CB1AE09" w14:textId="77777777">
        <w:trPr>
          <w:cantSplit/>
        </w:trPr>
        <w:tc>
          <w:tcPr>
            <w:tcW w:w="2093" w:type="dxa"/>
            <w:tcBorders>
              <w:top w:val="single" w:sz="6" w:space="0" w:color="auto"/>
              <w:left w:val="single" w:sz="6" w:space="0" w:color="auto"/>
              <w:bottom w:val="single" w:sz="6" w:space="0" w:color="auto"/>
              <w:right w:val="single" w:sz="6" w:space="0" w:color="auto"/>
            </w:tcBorders>
            <w:shd w:val="pct10" w:color="auto" w:fill="auto"/>
          </w:tcPr>
          <w:p w14:paraId="20341DC5" w14:textId="77777777" w:rsidR="00F6458A" w:rsidRPr="00B2025A" w:rsidRDefault="00F6458A" w:rsidP="004F3F7F">
            <w:pPr>
              <w:pStyle w:val="Table10ptText-ASDEFCON"/>
            </w:pPr>
            <w:r w:rsidRPr="00B2025A">
              <w:t>Order Date:</w:t>
            </w:r>
          </w:p>
        </w:tc>
        <w:tc>
          <w:tcPr>
            <w:tcW w:w="2497" w:type="dxa"/>
            <w:tcBorders>
              <w:top w:val="single" w:sz="6" w:space="0" w:color="auto"/>
              <w:left w:val="single" w:sz="6" w:space="0" w:color="auto"/>
              <w:bottom w:val="single" w:sz="6" w:space="0" w:color="auto"/>
              <w:right w:val="single" w:sz="6" w:space="0" w:color="auto"/>
            </w:tcBorders>
          </w:tcPr>
          <w:p w14:paraId="0A66C80A" w14:textId="77777777" w:rsidR="00F6458A" w:rsidRPr="00B2025A" w:rsidRDefault="00F6458A" w:rsidP="004F3F7F">
            <w:pPr>
              <w:pStyle w:val="Table10ptText-ASDEFCON"/>
            </w:pPr>
          </w:p>
        </w:tc>
        <w:tc>
          <w:tcPr>
            <w:tcW w:w="2295" w:type="dxa"/>
            <w:tcBorders>
              <w:top w:val="single" w:sz="6" w:space="0" w:color="auto"/>
              <w:left w:val="single" w:sz="6" w:space="0" w:color="auto"/>
              <w:bottom w:val="single" w:sz="6" w:space="0" w:color="auto"/>
              <w:right w:val="single" w:sz="6" w:space="0" w:color="auto"/>
            </w:tcBorders>
            <w:shd w:val="pct10" w:color="auto" w:fill="auto"/>
          </w:tcPr>
          <w:p w14:paraId="2414E753" w14:textId="77777777" w:rsidR="00F6458A" w:rsidRPr="00B2025A" w:rsidRDefault="00F6458A" w:rsidP="004F3F7F">
            <w:pPr>
              <w:pStyle w:val="Table10ptText-ASDEFCON"/>
            </w:pPr>
            <w:r w:rsidRPr="00B2025A">
              <w:t>WBS Element Code:</w:t>
            </w:r>
          </w:p>
        </w:tc>
        <w:tc>
          <w:tcPr>
            <w:tcW w:w="2295" w:type="dxa"/>
            <w:tcBorders>
              <w:top w:val="single" w:sz="6" w:space="0" w:color="auto"/>
              <w:left w:val="single" w:sz="6" w:space="0" w:color="auto"/>
              <w:bottom w:val="single" w:sz="6" w:space="0" w:color="auto"/>
              <w:right w:val="single" w:sz="6" w:space="0" w:color="auto"/>
            </w:tcBorders>
          </w:tcPr>
          <w:p w14:paraId="50FB1DC3" w14:textId="77777777" w:rsidR="00F6458A" w:rsidRPr="00B2025A" w:rsidRDefault="00F6458A" w:rsidP="004F3F7F">
            <w:pPr>
              <w:pStyle w:val="Table10ptText-ASDEFCON"/>
            </w:pPr>
          </w:p>
        </w:tc>
      </w:tr>
      <w:tr w:rsidR="00F6458A" w:rsidRPr="00B2025A" w14:paraId="143EE52C" w14:textId="77777777">
        <w:trPr>
          <w:cantSplit/>
        </w:trPr>
        <w:tc>
          <w:tcPr>
            <w:tcW w:w="2093" w:type="dxa"/>
            <w:tcBorders>
              <w:top w:val="single" w:sz="6" w:space="0" w:color="auto"/>
              <w:left w:val="single" w:sz="6" w:space="0" w:color="auto"/>
              <w:bottom w:val="single" w:sz="6" w:space="0" w:color="auto"/>
              <w:right w:val="single" w:sz="6" w:space="0" w:color="auto"/>
            </w:tcBorders>
            <w:shd w:val="pct10" w:color="auto" w:fill="auto"/>
          </w:tcPr>
          <w:p w14:paraId="576E7432" w14:textId="77777777" w:rsidR="00F6458A" w:rsidRPr="00B2025A" w:rsidRDefault="00F6458A" w:rsidP="004F3F7F">
            <w:pPr>
              <w:pStyle w:val="Table10ptText-ASDEFCON"/>
            </w:pPr>
            <w:r w:rsidRPr="00B2025A">
              <w:t>Contractor ABN:</w:t>
            </w:r>
          </w:p>
        </w:tc>
        <w:tc>
          <w:tcPr>
            <w:tcW w:w="2497" w:type="dxa"/>
            <w:tcBorders>
              <w:top w:val="single" w:sz="6" w:space="0" w:color="auto"/>
              <w:left w:val="single" w:sz="6" w:space="0" w:color="auto"/>
              <w:bottom w:val="single" w:sz="6" w:space="0" w:color="auto"/>
              <w:right w:val="single" w:sz="6" w:space="0" w:color="auto"/>
            </w:tcBorders>
          </w:tcPr>
          <w:p w14:paraId="436C95B4" w14:textId="77777777" w:rsidR="00F6458A" w:rsidRPr="00B2025A" w:rsidRDefault="00F6458A" w:rsidP="004F3F7F">
            <w:pPr>
              <w:pStyle w:val="Table10ptText-ASDEFCON"/>
            </w:pPr>
          </w:p>
        </w:tc>
        <w:tc>
          <w:tcPr>
            <w:tcW w:w="2295" w:type="dxa"/>
            <w:tcBorders>
              <w:top w:val="single" w:sz="6" w:space="0" w:color="auto"/>
              <w:left w:val="single" w:sz="6" w:space="0" w:color="auto"/>
              <w:bottom w:val="single" w:sz="6" w:space="0" w:color="auto"/>
              <w:right w:val="single" w:sz="6" w:space="0" w:color="auto"/>
            </w:tcBorders>
            <w:shd w:val="pct10" w:color="auto" w:fill="auto"/>
          </w:tcPr>
          <w:p w14:paraId="37B7F7AD" w14:textId="77777777" w:rsidR="00F6458A" w:rsidRPr="00B2025A" w:rsidRDefault="00F6458A" w:rsidP="004F3F7F">
            <w:pPr>
              <w:pStyle w:val="Table10ptText-ASDEFCON"/>
            </w:pPr>
            <w:r w:rsidRPr="00B2025A">
              <w:t>Cost Element:</w:t>
            </w:r>
          </w:p>
        </w:tc>
        <w:tc>
          <w:tcPr>
            <w:tcW w:w="2295" w:type="dxa"/>
            <w:tcBorders>
              <w:top w:val="single" w:sz="6" w:space="0" w:color="auto"/>
              <w:left w:val="single" w:sz="6" w:space="0" w:color="auto"/>
              <w:bottom w:val="single" w:sz="6" w:space="0" w:color="auto"/>
              <w:right w:val="single" w:sz="6" w:space="0" w:color="auto"/>
            </w:tcBorders>
          </w:tcPr>
          <w:p w14:paraId="27A58729" w14:textId="77777777" w:rsidR="00F6458A" w:rsidRPr="00B2025A" w:rsidRDefault="00F6458A" w:rsidP="004F3F7F">
            <w:pPr>
              <w:pStyle w:val="Table10ptText-ASDEFCON"/>
            </w:pPr>
          </w:p>
        </w:tc>
      </w:tr>
      <w:tr w:rsidR="00F6458A" w:rsidRPr="00B2025A" w14:paraId="3DB67DB5" w14:textId="77777777">
        <w:trPr>
          <w:cantSplit/>
        </w:trPr>
        <w:tc>
          <w:tcPr>
            <w:tcW w:w="2093" w:type="dxa"/>
            <w:tcBorders>
              <w:top w:val="single" w:sz="6" w:space="0" w:color="auto"/>
              <w:left w:val="single" w:sz="6" w:space="0" w:color="auto"/>
              <w:bottom w:val="single" w:sz="6" w:space="0" w:color="auto"/>
              <w:right w:val="single" w:sz="6" w:space="0" w:color="auto"/>
            </w:tcBorders>
            <w:shd w:val="pct10" w:color="auto" w:fill="auto"/>
          </w:tcPr>
          <w:p w14:paraId="4BEA8214" w14:textId="77777777" w:rsidR="00F6458A" w:rsidRPr="00B2025A" w:rsidRDefault="00F6458A" w:rsidP="004F3F7F">
            <w:pPr>
              <w:pStyle w:val="Table10ptText-ASDEFCON"/>
            </w:pPr>
            <w:r w:rsidRPr="00B2025A">
              <w:t>Vendor Number:</w:t>
            </w:r>
          </w:p>
        </w:tc>
        <w:tc>
          <w:tcPr>
            <w:tcW w:w="2497" w:type="dxa"/>
            <w:tcBorders>
              <w:top w:val="single" w:sz="6" w:space="0" w:color="auto"/>
              <w:left w:val="single" w:sz="6" w:space="0" w:color="auto"/>
              <w:bottom w:val="single" w:sz="6" w:space="0" w:color="auto"/>
              <w:right w:val="single" w:sz="6" w:space="0" w:color="auto"/>
            </w:tcBorders>
          </w:tcPr>
          <w:p w14:paraId="7E8D22D6" w14:textId="77777777" w:rsidR="00F6458A" w:rsidRPr="00B2025A" w:rsidRDefault="00F6458A" w:rsidP="004F3F7F">
            <w:pPr>
              <w:pStyle w:val="Table10ptText-ASDEFCON"/>
            </w:pPr>
          </w:p>
        </w:tc>
        <w:tc>
          <w:tcPr>
            <w:tcW w:w="2295" w:type="dxa"/>
            <w:tcBorders>
              <w:top w:val="single" w:sz="6" w:space="0" w:color="auto"/>
              <w:left w:val="single" w:sz="6" w:space="0" w:color="auto"/>
              <w:bottom w:val="single" w:sz="6" w:space="0" w:color="auto"/>
              <w:right w:val="single" w:sz="6" w:space="0" w:color="auto"/>
            </w:tcBorders>
            <w:shd w:val="pct10" w:color="auto" w:fill="auto"/>
          </w:tcPr>
          <w:p w14:paraId="077E6953" w14:textId="77777777" w:rsidR="00F6458A" w:rsidRPr="00B2025A" w:rsidRDefault="00F6458A" w:rsidP="004F3F7F">
            <w:pPr>
              <w:pStyle w:val="Table10ptText-ASDEFCON"/>
            </w:pPr>
            <w:r w:rsidRPr="00B2025A">
              <w:t>Internal Order:</w:t>
            </w:r>
          </w:p>
        </w:tc>
        <w:tc>
          <w:tcPr>
            <w:tcW w:w="2295" w:type="dxa"/>
            <w:tcBorders>
              <w:top w:val="single" w:sz="6" w:space="0" w:color="auto"/>
              <w:left w:val="single" w:sz="6" w:space="0" w:color="auto"/>
              <w:bottom w:val="single" w:sz="6" w:space="0" w:color="auto"/>
              <w:right w:val="single" w:sz="6" w:space="0" w:color="auto"/>
            </w:tcBorders>
          </w:tcPr>
          <w:p w14:paraId="179B591D" w14:textId="77777777" w:rsidR="00F6458A" w:rsidRPr="00B2025A" w:rsidRDefault="00F6458A" w:rsidP="004F3F7F">
            <w:pPr>
              <w:pStyle w:val="Table10ptText-ASDEFCON"/>
            </w:pPr>
          </w:p>
        </w:tc>
      </w:tr>
    </w:tbl>
    <w:p w14:paraId="1D01703B" w14:textId="77777777" w:rsidR="007155E7" w:rsidRDefault="007155E7" w:rsidP="004F3F7F">
      <w:pPr>
        <w:pStyle w:val="ASDEFCONNormal"/>
        <w:rPr>
          <w:ins w:id="58" w:author="Prabhu, Akshata MS" w:date="2024-08-23T14:32:00Z"/>
        </w:rPr>
      </w:pPr>
    </w:p>
    <w:p w14:paraId="5B3B5B5A" w14:textId="77777777" w:rsidR="007155E7" w:rsidRPr="00FA1B1F" w:rsidRDefault="007155E7" w:rsidP="0009530D">
      <w:pPr>
        <w:rPr>
          <w:ins w:id="59" w:author="Prabhu, Akshata MS" w:date="2024-08-23T14:32:00Z"/>
        </w:rPr>
      </w:pPr>
    </w:p>
    <w:p w14:paraId="0F2C7652" w14:textId="77777777" w:rsidR="007155E7" w:rsidRPr="00FA1B1F" w:rsidRDefault="007155E7" w:rsidP="0009530D">
      <w:pPr>
        <w:rPr>
          <w:ins w:id="60" w:author="Prabhu, Akshata MS" w:date="2024-08-23T14:32:00Z"/>
        </w:rPr>
      </w:pPr>
    </w:p>
    <w:p w14:paraId="500F6CB2" w14:textId="77777777" w:rsidR="007155E7" w:rsidRPr="00FA1B1F" w:rsidRDefault="007155E7" w:rsidP="0009530D">
      <w:pPr>
        <w:rPr>
          <w:ins w:id="61" w:author="Prabhu, Akshata MS" w:date="2024-08-23T14:32:00Z"/>
        </w:rPr>
      </w:pPr>
    </w:p>
    <w:p w14:paraId="7AC9C532" w14:textId="77777777" w:rsidR="007155E7" w:rsidRPr="009C19E4" w:rsidRDefault="007155E7" w:rsidP="0009530D">
      <w:pPr>
        <w:rPr>
          <w:ins w:id="62" w:author="Prabhu, Akshata MS" w:date="2024-08-23T14:32:00Z"/>
        </w:rPr>
      </w:pPr>
    </w:p>
    <w:p w14:paraId="299F1BE2" w14:textId="77777777" w:rsidR="007155E7" w:rsidRPr="009C19E4" w:rsidRDefault="007155E7" w:rsidP="0009530D">
      <w:pPr>
        <w:rPr>
          <w:ins w:id="63" w:author="Prabhu, Akshata MS" w:date="2024-08-23T14:32:00Z"/>
        </w:rPr>
      </w:pPr>
    </w:p>
    <w:p w14:paraId="57FD655F" w14:textId="77777777" w:rsidR="007155E7" w:rsidRPr="009C19E4" w:rsidRDefault="007155E7" w:rsidP="0009530D">
      <w:pPr>
        <w:rPr>
          <w:ins w:id="64" w:author="Prabhu, Akshata MS" w:date="2024-08-23T14:32:00Z"/>
        </w:rPr>
      </w:pPr>
    </w:p>
    <w:p w14:paraId="2F26D729" w14:textId="77777777" w:rsidR="007155E7" w:rsidRPr="009C19E4" w:rsidRDefault="007155E7" w:rsidP="0009530D">
      <w:pPr>
        <w:rPr>
          <w:ins w:id="65" w:author="Prabhu, Akshata MS" w:date="2024-08-23T14:32:00Z"/>
        </w:rPr>
      </w:pPr>
    </w:p>
    <w:p w14:paraId="00191E15" w14:textId="77777777" w:rsidR="007155E7" w:rsidRPr="00CD6CF7" w:rsidRDefault="007155E7" w:rsidP="0009530D">
      <w:pPr>
        <w:rPr>
          <w:ins w:id="66" w:author="Prabhu, Akshata MS" w:date="2024-08-23T14:32:00Z"/>
        </w:rPr>
      </w:pPr>
    </w:p>
    <w:p w14:paraId="5EA3CB77" w14:textId="77777777" w:rsidR="007155E7" w:rsidRPr="00CD6CF7" w:rsidRDefault="007155E7" w:rsidP="0009530D">
      <w:pPr>
        <w:rPr>
          <w:ins w:id="67" w:author="Prabhu, Akshata MS" w:date="2024-08-23T14:32:00Z"/>
        </w:rPr>
      </w:pPr>
    </w:p>
    <w:p w14:paraId="4CC18B25" w14:textId="77777777" w:rsidR="007155E7" w:rsidRPr="00CD6CF7" w:rsidRDefault="007155E7" w:rsidP="0009530D">
      <w:pPr>
        <w:rPr>
          <w:ins w:id="68" w:author="Prabhu, Akshata MS" w:date="2024-08-23T14:32:00Z"/>
        </w:rPr>
      </w:pPr>
    </w:p>
    <w:p w14:paraId="3803D5AC" w14:textId="77777777" w:rsidR="007155E7" w:rsidRPr="00CD6CF7" w:rsidRDefault="007155E7" w:rsidP="0009530D">
      <w:pPr>
        <w:rPr>
          <w:ins w:id="69" w:author="Prabhu, Akshata MS" w:date="2024-08-23T14:32:00Z"/>
        </w:rPr>
      </w:pPr>
    </w:p>
    <w:p w14:paraId="0628E90D" w14:textId="77777777" w:rsidR="007155E7" w:rsidRPr="00CD6CF7" w:rsidRDefault="007155E7" w:rsidP="0009530D">
      <w:pPr>
        <w:rPr>
          <w:ins w:id="70" w:author="Prabhu, Akshata MS" w:date="2024-08-23T14:32:00Z"/>
        </w:rPr>
      </w:pPr>
    </w:p>
    <w:p w14:paraId="6A8148B9" w14:textId="77777777" w:rsidR="007155E7" w:rsidRPr="00CD6CF7" w:rsidRDefault="007155E7" w:rsidP="0009530D">
      <w:pPr>
        <w:rPr>
          <w:ins w:id="71" w:author="Prabhu, Akshata MS" w:date="2024-08-23T14:32:00Z"/>
        </w:rPr>
      </w:pPr>
    </w:p>
    <w:p w14:paraId="7CCFD977" w14:textId="77777777" w:rsidR="007155E7" w:rsidRPr="007C77A2" w:rsidRDefault="007155E7" w:rsidP="0009530D">
      <w:pPr>
        <w:rPr>
          <w:ins w:id="72" w:author="Prabhu, Akshata MS" w:date="2024-08-23T14:32:00Z"/>
        </w:rPr>
      </w:pPr>
    </w:p>
    <w:p w14:paraId="4CD69886" w14:textId="77777777" w:rsidR="007155E7" w:rsidRDefault="007155E7" w:rsidP="0009530D">
      <w:pPr>
        <w:tabs>
          <w:tab w:val="left" w:pos="3225"/>
        </w:tabs>
        <w:rPr>
          <w:ins w:id="73" w:author="Prabhu, Akshata MS" w:date="2024-08-23T14:32:00Z"/>
          <w:lang w:eastAsia="en-AU"/>
        </w:rPr>
      </w:pPr>
      <w:ins w:id="74" w:author="Prabhu, Akshata MS" w:date="2024-08-23T14:32:00Z">
        <w:r>
          <w:rPr>
            <w:lang w:eastAsia="en-AU"/>
          </w:rPr>
          <w:tab/>
        </w:r>
      </w:ins>
    </w:p>
    <w:p w14:paraId="5FA634E7" w14:textId="77777777" w:rsidR="00211118" w:rsidRPr="0009530D" w:rsidRDefault="007155E7" w:rsidP="0009530D">
      <w:pPr>
        <w:tabs>
          <w:tab w:val="left" w:pos="3225"/>
        </w:tabs>
        <w:sectPr w:rsidR="00211118" w:rsidRPr="0009530D" w:rsidSect="004252F5">
          <w:headerReference w:type="default" r:id="rId15"/>
          <w:footerReference w:type="default" r:id="rId16"/>
          <w:pgSz w:w="11906" w:h="16838"/>
          <w:pgMar w:top="1304" w:right="1418" w:bottom="964" w:left="1418" w:header="567" w:footer="567" w:gutter="0"/>
          <w:pgNumType w:start="1"/>
          <w:cols w:space="720"/>
        </w:sectPr>
      </w:pPr>
      <w:ins w:id="79" w:author="Prabhu, Akshata MS" w:date="2024-08-23T14:32:00Z">
        <w:r>
          <w:rPr>
            <w:lang w:eastAsia="en-AU"/>
          </w:rPr>
          <w:tab/>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
        <w:gridCol w:w="709"/>
        <w:gridCol w:w="284"/>
        <w:gridCol w:w="993"/>
        <w:gridCol w:w="1420"/>
        <w:gridCol w:w="1697"/>
        <w:gridCol w:w="567"/>
        <w:gridCol w:w="709"/>
        <w:gridCol w:w="709"/>
        <w:gridCol w:w="426"/>
        <w:gridCol w:w="566"/>
        <w:gridCol w:w="709"/>
        <w:gridCol w:w="72"/>
        <w:gridCol w:w="781"/>
        <w:gridCol w:w="992"/>
        <w:gridCol w:w="568"/>
        <w:gridCol w:w="1134"/>
      </w:tblGrid>
      <w:tr w:rsidR="00676F21" w:rsidRPr="00030238" w14:paraId="1D0F4E44" w14:textId="77777777" w:rsidTr="006160A5">
        <w:trPr>
          <w:cantSplit/>
        </w:trPr>
        <w:tc>
          <w:tcPr>
            <w:tcW w:w="2235" w:type="dxa"/>
            <w:gridSpan w:val="4"/>
            <w:vMerge w:val="restart"/>
            <w:tcBorders>
              <w:top w:val="nil"/>
              <w:left w:val="nil"/>
              <w:bottom w:val="nil"/>
              <w:right w:val="nil"/>
            </w:tcBorders>
          </w:tcPr>
          <w:p w14:paraId="06487529" w14:textId="77777777" w:rsidR="00002811" w:rsidRDefault="00830EE8" w:rsidP="004F3F7F">
            <w:pPr>
              <w:pStyle w:val="Table8ptText-ASDEFCON"/>
            </w:pPr>
            <w:r>
              <w:rPr>
                <w:noProof/>
                <w:lang w:eastAsia="en-AU"/>
              </w:rPr>
              <w:drawing>
                <wp:inline distT="0" distB="0" distL="0" distR="0" wp14:anchorId="218DD2EE" wp14:editId="58E1BA5E">
                  <wp:extent cx="979805" cy="666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9805" cy="666750"/>
                          </a:xfrm>
                          <a:prstGeom prst="rect">
                            <a:avLst/>
                          </a:prstGeom>
                          <a:noFill/>
                        </pic:spPr>
                      </pic:pic>
                    </a:graphicData>
                  </a:graphic>
                </wp:inline>
              </w:drawing>
            </w:r>
          </w:p>
          <w:p w14:paraId="24C3674F" w14:textId="77777777" w:rsidR="001705B9" w:rsidRPr="00030238" w:rsidRDefault="00676F21" w:rsidP="004F3F7F">
            <w:pPr>
              <w:pStyle w:val="Table8ptText-ASDEFCON"/>
            </w:pPr>
            <w:r w:rsidRPr="00030238">
              <w:t>A.B.N. 68 706 814 312</w:t>
            </w:r>
          </w:p>
        </w:tc>
        <w:tc>
          <w:tcPr>
            <w:tcW w:w="4110" w:type="dxa"/>
            <w:gridSpan w:val="3"/>
            <w:tcBorders>
              <w:top w:val="nil"/>
              <w:left w:val="nil"/>
              <w:bottom w:val="nil"/>
              <w:right w:val="nil"/>
            </w:tcBorders>
          </w:tcPr>
          <w:p w14:paraId="775F0B20" w14:textId="77777777" w:rsidR="00676F21" w:rsidRPr="00030238" w:rsidRDefault="00676F21" w:rsidP="004F3F7F">
            <w:pPr>
              <w:pStyle w:val="Table8ptText-ASDEFCON"/>
            </w:pPr>
            <w:r w:rsidRPr="00030238">
              <w:t>SP 020</w:t>
            </w:r>
          </w:p>
          <w:p w14:paraId="143ACB21" w14:textId="77777777" w:rsidR="00676F21" w:rsidRPr="00030238" w:rsidRDefault="00676F21" w:rsidP="004F3F7F">
            <w:pPr>
              <w:pStyle w:val="Table8ptText-ASDEFCON"/>
            </w:pPr>
            <w:r w:rsidRPr="00030238">
              <w:t xml:space="preserve">Revised </w:t>
            </w:r>
            <w:r w:rsidR="004F3F7F">
              <w:t>January 2016</w:t>
            </w:r>
          </w:p>
        </w:tc>
        <w:tc>
          <w:tcPr>
            <w:tcW w:w="2411" w:type="dxa"/>
            <w:gridSpan w:val="4"/>
            <w:tcBorders>
              <w:top w:val="nil"/>
              <w:left w:val="nil"/>
              <w:bottom w:val="single" w:sz="4" w:space="0" w:color="auto"/>
              <w:right w:val="nil"/>
            </w:tcBorders>
          </w:tcPr>
          <w:p w14:paraId="2E8F783F" w14:textId="77777777" w:rsidR="00676F21" w:rsidRPr="00030238" w:rsidRDefault="00676F21" w:rsidP="004F3F7F">
            <w:pPr>
              <w:pStyle w:val="Table8ptText-ASDEFCON"/>
            </w:pPr>
          </w:p>
        </w:tc>
        <w:tc>
          <w:tcPr>
            <w:tcW w:w="2128" w:type="dxa"/>
            <w:gridSpan w:val="4"/>
            <w:tcBorders>
              <w:top w:val="nil"/>
              <w:left w:val="nil"/>
              <w:bottom w:val="single" w:sz="4" w:space="0" w:color="auto"/>
              <w:right w:val="nil"/>
            </w:tcBorders>
          </w:tcPr>
          <w:p w14:paraId="5104D8C2" w14:textId="77777777" w:rsidR="00676F21" w:rsidRPr="00030238" w:rsidRDefault="00676F21" w:rsidP="004F3F7F">
            <w:pPr>
              <w:pStyle w:val="Table8ptText-ASDEFCON"/>
            </w:pPr>
          </w:p>
        </w:tc>
        <w:tc>
          <w:tcPr>
            <w:tcW w:w="992" w:type="dxa"/>
            <w:tcBorders>
              <w:top w:val="nil"/>
              <w:left w:val="nil"/>
              <w:bottom w:val="single" w:sz="4" w:space="0" w:color="auto"/>
              <w:right w:val="nil"/>
            </w:tcBorders>
          </w:tcPr>
          <w:p w14:paraId="41FC7C71" w14:textId="77777777" w:rsidR="00676F21" w:rsidRPr="00030238" w:rsidRDefault="00676F21" w:rsidP="004F3F7F">
            <w:pPr>
              <w:pStyle w:val="Table8ptText-ASDEFCON"/>
            </w:pPr>
          </w:p>
        </w:tc>
        <w:tc>
          <w:tcPr>
            <w:tcW w:w="1702" w:type="dxa"/>
            <w:gridSpan w:val="2"/>
            <w:tcBorders>
              <w:top w:val="nil"/>
              <w:left w:val="nil"/>
              <w:bottom w:val="single" w:sz="4" w:space="0" w:color="auto"/>
              <w:right w:val="nil"/>
            </w:tcBorders>
          </w:tcPr>
          <w:p w14:paraId="0E3EDF75" w14:textId="77777777" w:rsidR="00676F21" w:rsidRPr="00030238" w:rsidRDefault="00676F21" w:rsidP="004F3F7F">
            <w:pPr>
              <w:pStyle w:val="Table8ptText-ASDEFCON"/>
            </w:pPr>
          </w:p>
        </w:tc>
      </w:tr>
      <w:tr w:rsidR="00676F21" w:rsidRPr="00030238" w14:paraId="4E39CE5F" w14:textId="77777777" w:rsidTr="00002811">
        <w:trPr>
          <w:cantSplit/>
          <w:trHeight w:val="805"/>
        </w:trPr>
        <w:tc>
          <w:tcPr>
            <w:tcW w:w="2235" w:type="dxa"/>
            <w:gridSpan w:val="4"/>
            <w:vMerge/>
            <w:tcBorders>
              <w:top w:val="nil"/>
              <w:left w:val="nil"/>
              <w:bottom w:val="nil"/>
              <w:right w:val="nil"/>
            </w:tcBorders>
          </w:tcPr>
          <w:p w14:paraId="6F3A5A78" w14:textId="77777777" w:rsidR="00676F21" w:rsidRPr="00030238" w:rsidRDefault="00676F21" w:rsidP="004F3F7F">
            <w:pPr>
              <w:pStyle w:val="Table8ptText-ASDEFCON"/>
            </w:pPr>
          </w:p>
        </w:tc>
        <w:tc>
          <w:tcPr>
            <w:tcW w:w="4110" w:type="dxa"/>
            <w:gridSpan w:val="3"/>
            <w:tcBorders>
              <w:top w:val="nil"/>
              <w:left w:val="nil"/>
              <w:bottom w:val="nil"/>
              <w:right w:val="nil"/>
            </w:tcBorders>
          </w:tcPr>
          <w:p w14:paraId="2CADB0A5" w14:textId="77777777" w:rsidR="001705B9" w:rsidRDefault="001705B9" w:rsidP="00A703E0">
            <w:pPr>
              <w:pStyle w:val="Table8ptText-ASDEFCON"/>
              <w:spacing w:after="0"/>
            </w:pPr>
          </w:p>
          <w:p w14:paraId="1E5E77F2" w14:textId="77777777" w:rsidR="00676F21" w:rsidRPr="001705B9" w:rsidRDefault="00676F21" w:rsidP="00A703E0">
            <w:pPr>
              <w:pStyle w:val="Table8ptText-ASDEFCON"/>
              <w:spacing w:after="0"/>
              <w:rPr>
                <w:rFonts w:cs="Arial"/>
                <w:szCs w:val="20"/>
              </w:rPr>
            </w:pPr>
            <w:r w:rsidRPr="001705B9">
              <w:t>Purchase Order and Contract for the Supply of Goods and Repair Services</w:t>
            </w:r>
          </w:p>
        </w:tc>
        <w:tc>
          <w:tcPr>
            <w:tcW w:w="2411" w:type="dxa"/>
            <w:gridSpan w:val="4"/>
            <w:tcBorders>
              <w:top w:val="nil"/>
              <w:left w:val="single" w:sz="4" w:space="0" w:color="auto"/>
            </w:tcBorders>
          </w:tcPr>
          <w:p w14:paraId="292C35C3" w14:textId="77777777" w:rsidR="00676F21" w:rsidRPr="00030238" w:rsidRDefault="00676F21" w:rsidP="00A703E0">
            <w:pPr>
              <w:pStyle w:val="Table8ptText-ASDEFCON"/>
              <w:spacing w:after="0"/>
            </w:pPr>
            <w:r w:rsidRPr="00030238">
              <w:t>Purchase Order No.</w:t>
            </w:r>
          </w:p>
        </w:tc>
        <w:tc>
          <w:tcPr>
            <w:tcW w:w="2128" w:type="dxa"/>
            <w:gridSpan w:val="4"/>
            <w:tcBorders>
              <w:top w:val="nil"/>
            </w:tcBorders>
          </w:tcPr>
          <w:p w14:paraId="2017522F" w14:textId="77777777" w:rsidR="00676F21" w:rsidRPr="00030238" w:rsidRDefault="00676F21" w:rsidP="00A703E0">
            <w:pPr>
              <w:pStyle w:val="Table8ptText-ASDEFCON"/>
              <w:spacing w:after="0"/>
            </w:pPr>
            <w:r w:rsidRPr="00030238">
              <w:t>Amendment No.</w:t>
            </w:r>
          </w:p>
        </w:tc>
        <w:tc>
          <w:tcPr>
            <w:tcW w:w="992" w:type="dxa"/>
            <w:tcBorders>
              <w:top w:val="nil"/>
            </w:tcBorders>
          </w:tcPr>
          <w:p w14:paraId="39B88E78" w14:textId="77777777" w:rsidR="00676F21" w:rsidRPr="00030238" w:rsidRDefault="00676F21" w:rsidP="00A703E0">
            <w:pPr>
              <w:pStyle w:val="Table8ptText-ASDEFCON"/>
              <w:spacing w:after="0"/>
            </w:pPr>
            <w:r w:rsidRPr="00030238">
              <w:t>Order Date</w:t>
            </w:r>
          </w:p>
        </w:tc>
        <w:tc>
          <w:tcPr>
            <w:tcW w:w="1702" w:type="dxa"/>
            <w:gridSpan w:val="2"/>
            <w:tcBorders>
              <w:top w:val="nil"/>
            </w:tcBorders>
          </w:tcPr>
          <w:p w14:paraId="783E70AD" w14:textId="77777777" w:rsidR="00676F21" w:rsidRPr="00030238" w:rsidRDefault="00676F21" w:rsidP="00A703E0">
            <w:pPr>
              <w:pStyle w:val="Table8ptText-ASDEFCON"/>
              <w:spacing w:after="0"/>
            </w:pPr>
            <w:r w:rsidRPr="00030238">
              <w:t>Page</w:t>
            </w:r>
          </w:p>
          <w:p w14:paraId="0E7589F2" w14:textId="77777777" w:rsidR="00676F21" w:rsidRPr="00030238" w:rsidRDefault="00676F21" w:rsidP="00A703E0">
            <w:pPr>
              <w:pStyle w:val="Table8ptText-ASDEFCON"/>
              <w:spacing w:after="0"/>
            </w:pPr>
            <w:r w:rsidRPr="00030238">
              <w:t xml:space="preserve">   of</w:t>
            </w:r>
          </w:p>
        </w:tc>
      </w:tr>
      <w:tr w:rsidR="00676F21" w:rsidRPr="00030238" w14:paraId="2A819B3B" w14:textId="77777777" w:rsidTr="006160A5">
        <w:trPr>
          <w:cantSplit/>
          <w:trHeight w:val="544"/>
        </w:trPr>
        <w:tc>
          <w:tcPr>
            <w:tcW w:w="4648" w:type="dxa"/>
            <w:gridSpan w:val="6"/>
            <w:vMerge w:val="restart"/>
            <w:tcBorders>
              <w:top w:val="single" w:sz="4" w:space="0" w:color="auto"/>
            </w:tcBorders>
          </w:tcPr>
          <w:p w14:paraId="1AAEFAF7" w14:textId="77777777" w:rsidR="00676F21" w:rsidRPr="00030238" w:rsidRDefault="00676F21" w:rsidP="00A703E0">
            <w:pPr>
              <w:pStyle w:val="Table8ptText-ASDEFCON"/>
              <w:spacing w:after="0"/>
            </w:pPr>
            <w:r w:rsidRPr="00030238">
              <w:t>Supplier Details</w:t>
            </w:r>
          </w:p>
          <w:p w14:paraId="45DE9126" w14:textId="77777777" w:rsidR="00676F21" w:rsidRPr="00030238" w:rsidRDefault="00676F21" w:rsidP="00A703E0">
            <w:pPr>
              <w:pStyle w:val="Table8ptText-ASDEFCON"/>
              <w:spacing w:after="0"/>
            </w:pPr>
            <w:r w:rsidRPr="00030238">
              <w:t>A.B.N.</w:t>
            </w:r>
          </w:p>
          <w:p w14:paraId="06733A39" w14:textId="77777777" w:rsidR="00676F21" w:rsidRPr="00030238" w:rsidRDefault="00676F21" w:rsidP="00A703E0">
            <w:pPr>
              <w:pStyle w:val="Table8ptText-ASDEFCON"/>
              <w:spacing w:after="0"/>
            </w:pPr>
            <w:r w:rsidRPr="00030238">
              <w:t>A.C.N./A.R.B.N.</w:t>
            </w:r>
          </w:p>
        </w:tc>
        <w:tc>
          <w:tcPr>
            <w:tcW w:w="1697" w:type="dxa"/>
            <w:tcBorders>
              <w:top w:val="single" w:sz="4" w:space="0" w:color="auto"/>
            </w:tcBorders>
          </w:tcPr>
          <w:p w14:paraId="0D8D40E7" w14:textId="77777777" w:rsidR="00676F21" w:rsidRPr="00030238" w:rsidRDefault="00676F21" w:rsidP="00A703E0">
            <w:pPr>
              <w:pStyle w:val="Table8ptText-ASDEFCON"/>
              <w:spacing w:after="0"/>
            </w:pPr>
            <w:r w:rsidRPr="00030238">
              <w:t>Supplier’s Quotation or Reference No.</w:t>
            </w:r>
          </w:p>
        </w:tc>
        <w:tc>
          <w:tcPr>
            <w:tcW w:w="4539" w:type="dxa"/>
            <w:gridSpan w:val="8"/>
            <w:vMerge w:val="restart"/>
          </w:tcPr>
          <w:p w14:paraId="7EFF8720" w14:textId="77777777" w:rsidR="00676F21" w:rsidRPr="00030238" w:rsidRDefault="00676F21" w:rsidP="00A703E0">
            <w:pPr>
              <w:pStyle w:val="Table8ptText-ASDEFCON"/>
              <w:spacing w:after="0"/>
            </w:pPr>
            <w:r w:rsidRPr="00030238">
              <w:t>Delivery Location including any special instructions</w:t>
            </w:r>
          </w:p>
        </w:tc>
        <w:tc>
          <w:tcPr>
            <w:tcW w:w="2694" w:type="dxa"/>
            <w:gridSpan w:val="3"/>
            <w:vMerge w:val="restart"/>
          </w:tcPr>
          <w:p w14:paraId="2BEFD315" w14:textId="77777777" w:rsidR="00676F21" w:rsidRPr="00030238" w:rsidRDefault="00676F21" w:rsidP="00A703E0">
            <w:pPr>
              <w:pStyle w:val="Table8ptText-ASDEFCON"/>
              <w:spacing w:after="0"/>
            </w:pPr>
            <w:r w:rsidRPr="00030238">
              <w:t>Address for Claims for Payment</w:t>
            </w:r>
          </w:p>
        </w:tc>
      </w:tr>
      <w:tr w:rsidR="00676F21" w:rsidRPr="00030238" w14:paraId="27ED32CC" w14:textId="77777777" w:rsidTr="006160A5">
        <w:trPr>
          <w:cantSplit/>
          <w:trHeight w:val="412"/>
        </w:trPr>
        <w:tc>
          <w:tcPr>
            <w:tcW w:w="4648" w:type="dxa"/>
            <w:gridSpan w:val="6"/>
            <w:vMerge/>
          </w:tcPr>
          <w:p w14:paraId="492CEEAA" w14:textId="77777777" w:rsidR="00676F21" w:rsidRPr="00030238" w:rsidRDefault="00676F21" w:rsidP="00A703E0">
            <w:pPr>
              <w:pStyle w:val="Table8ptText-ASDEFCON"/>
              <w:spacing w:after="0"/>
            </w:pPr>
          </w:p>
        </w:tc>
        <w:tc>
          <w:tcPr>
            <w:tcW w:w="1697" w:type="dxa"/>
            <w:vMerge w:val="restart"/>
          </w:tcPr>
          <w:p w14:paraId="5BCCCD7E" w14:textId="77777777" w:rsidR="00676F21" w:rsidRPr="00030238" w:rsidRDefault="00676F21" w:rsidP="00A703E0">
            <w:pPr>
              <w:pStyle w:val="Table8ptText-ASDEFCON"/>
              <w:spacing w:after="0"/>
            </w:pPr>
            <w:r w:rsidRPr="00030238">
              <w:t xml:space="preserve">Standing Offer No. </w:t>
            </w:r>
          </w:p>
          <w:p w14:paraId="5AF43D87" w14:textId="77777777" w:rsidR="00676F21" w:rsidRPr="00030238" w:rsidRDefault="00676F21" w:rsidP="00A703E0">
            <w:pPr>
              <w:pStyle w:val="Table8ptText-ASDEFCON"/>
              <w:spacing w:after="0"/>
            </w:pPr>
            <w:r w:rsidRPr="00030238">
              <w:t>(If applicable)</w:t>
            </w:r>
          </w:p>
        </w:tc>
        <w:tc>
          <w:tcPr>
            <w:tcW w:w="4539" w:type="dxa"/>
            <w:gridSpan w:val="8"/>
            <w:vMerge/>
          </w:tcPr>
          <w:p w14:paraId="66E94D51" w14:textId="77777777" w:rsidR="00676F21" w:rsidRPr="00030238" w:rsidRDefault="00676F21" w:rsidP="00A703E0">
            <w:pPr>
              <w:pStyle w:val="Table8ptText-ASDEFCON"/>
              <w:spacing w:after="0"/>
            </w:pPr>
          </w:p>
        </w:tc>
        <w:tc>
          <w:tcPr>
            <w:tcW w:w="2694" w:type="dxa"/>
            <w:gridSpan w:val="3"/>
            <w:vMerge/>
          </w:tcPr>
          <w:p w14:paraId="1F47FE22" w14:textId="77777777" w:rsidR="00676F21" w:rsidRPr="00030238" w:rsidRDefault="00676F21" w:rsidP="00A703E0">
            <w:pPr>
              <w:pStyle w:val="Table8ptText-ASDEFCON"/>
              <w:spacing w:after="0"/>
            </w:pPr>
          </w:p>
        </w:tc>
      </w:tr>
      <w:tr w:rsidR="00676F21" w:rsidRPr="00030238" w14:paraId="4EC8251B" w14:textId="77777777" w:rsidTr="00002811">
        <w:trPr>
          <w:cantSplit/>
          <w:trHeight w:val="244"/>
        </w:trPr>
        <w:tc>
          <w:tcPr>
            <w:tcW w:w="4648" w:type="dxa"/>
            <w:gridSpan w:val="6"/>
            <w:vMerge/>
          </w:tcPr>
          <w:p w14:paraId="51C28AC9" w14:textId="77777777" w:rsidR="00676F21" w:rsidRPr="00030238" w:rsidRDefault="00676F21" w:rsidP="00A703E0">
            <w:pPr>
              <w:pStyle w:val="Table8ptText-ASDEFCON"/>
              <w:spacing w:after="0"/>
            </w:pPr>
          </w:p>
        </w:tc>
        <w:tc>
          <w:tcPr>
            <w:tcW w:w="1697" w:type="dxa"/>
            <w:vMerge/>
          </w:tcPr>
          <w:p w14:paraId="2F531038" w14:textId="77777777" w:rsidR="00676F21" w:rsidRPr="00030238" w:rsidRDefault="00676F21" w:rsidP="00A703E0">
            <w:pPr>
              <w:pStyle w:val="Table8ptText-ASDEFCON"/>
              <w:spacing w:after="0"/>
            </w:pPr>
          </w:p>
        </w:tc>
        <w:tc>
          <w:tcPr>
            <w:tcW w:w="4539" w:type="dxa"/>
            <w:gridSpan w:val="8"/>
            <w:vMerge/>
          </w:tcPr>
          <w:p w14:paraId="20A20DF6" w14:textId="77777777" w:rsidR="00676F21" w:rsidRPr="00030238" w:rsidRDefault="00676F21" w:rsidP="00A703E0">
            <w:pPr>
              <w:pStyle w:val="Table8ptText-ASDEFCON"/>
              <w:spacing w:after="0"/>
            </w:pPr>
          </w:p>
        </w:tc>
        <w:tc>
          <w:tcPr>
            <w:tcW w:w="2694" w:type="dxa"/>
            <w:gridSpan w:val="3"/>
            <w:vMerge/>
          </w:tcPr>
          <w:p w14:paraId="03FE5323" w14:textId="77777777" w:rsidR="00676F21" w:rsidRPr="00030238" w:rsidRDefault="00676F21" w:rsidP="00A703E0">
            <w:pPr>
              <w:pStyle w:val="Table8ptText-ASDEFCON"/>
              <w:spacing w:after="0"/>
            </w:pPr>
          </w:p>
        </w:tc>
      </w:tr>
      <w:tr w:rsidR="00676F21" w:rsidRPr="00030238" w14:paraId="216A0ABF" w14:textId="77777777" w:rsidTr="004F3F7F">
        <w:trPr>
          <w:cantSplit/>
          <w:trHeight w:val="658"/>
        </w:trPr>
        <w:tc>
          <w:tcPr>
            <w:tcW w:w="817" w:type="dxa"/>
            <w:tcBorders>
              <w:bottom w:val="single" w:sz="4" w:space="0" w:color="auto"/>
            </w:tcBorders>
          </w:tcPr>
          <w:p w14:paraId="6F4449E8" w14:textId="77777777" w:rsidR="00676F21" w:rsidRPr="00030238" w:rsidRDefault="00676F21" w:rsidP="004F3F7F">
            <w:pPr>
              <w:pStyle w:val="Table8ptText-ASDEFCON"/>
              <w:spacing w:after="0"/>
            </w:pPr>
            <w:r w:rsidRPr="00030238">
              <w:t xml:space="preserve">Item </w:t>
            </w:r>
          </w:p>
          <w:p w14:paraId="29D445F7" w14:textId="77777777" w:rsidR="00676F21" w:rsidRPr="00030238" w:rsidRDefault="00676F21" w:rsidP="004F3F7F">
            <w:pPr>
              <w:pStyle w:val="Table8ptText-ASDEFCON"/>
              <w:spacing w:after="0"/>
            </w:pPr>
            <w:r w:rsidRPr="00030238">
              <w:t>No.</w:t>
            </w:r>
          </w:p>
        </w:tc>
        <w:tc>
          <w:tcPr>
            <w:tcW w:w="1134" w:type="dxa"/>
            <w:gridSpan w:val="2"/>
            <w:tcBorders>
              <w:bottom w:val="single" w:sz="4" w:space="0" w:color="auto"/>
            </w:tcBorders>
          </w:tcPr>
          <w:p w14:paraId="4F8CD1CC" w14:textId="77777777" w:rsidR="00676F21" w:rsidRPr="00030238" w:rsidRDefault="00676F21" w:rsidP="004F3F7F">
            <w:pPr>
              <w:pStyle w:val="Table8ptText-ASDEFCON"/>
              <w:spacing w:after="0"/>
            </w:pPr>
            <w:r w:rsidRPr="00030238">
              <w:t xml:space="preserve">NATO </w:t>
            </w:r>
          </w:p>
          <w:p w14:paraId="68595A5F" w14:textId="77777777" w:rsidR="00676F21" w:rsidRPr="00030238" w:rsidRDefault="00676F21" w:rsidP="004F3F7F">
            <w:pPr>
              <w:pStyle w:val="Table8ptText-ASDEFCON"/>
              <w:spacing w:after="0"/>
            </w:pPr>
            <w:r w:rsidRPr="00030238">
              <w:t>Stock</w:t>
            </w:r>
          </w:p>
          <w:p w14:paraId="46ECD17E" w14:textId="77777777" w:rsidR="00676F21" w:rsidRPr="00030238" w:rsidRDefault="00676F21" w:rsidP="004F3F7F">
            <w:pPr>
              <w:pStyle w:val="Table8ptText-ASDEFCON"/>
              <w:spacing w:after="0"/>
            </w:pPr>
            <w:r w:rsidRPr="00030238">
              <w:t>No.</w:t>
            </w:r>
          </w:p>
        </w:tc>
        <w:tc>
          <w:tcPr>
            <w:tcW w:w="4394" w:type="dxa"/>
            <w:gridSpan w:val="4"/>
            <w:tcBorders>
              <w:bottom w:val="single" w:sz="4" w:space="0" w:color="auto"/>
            </w:tcBorders>
          </w:tcPr>
          <w:p w14:paraId="062DA698" w14:textId="77777777" w:rsidR="00676F21" w:rsidRPr="00030238" w:rsidRDefault="00676F21" w:rsidP="00A703E0">
            <w:pPr>
              <w:pStyle w:val="Table8ptText-ASDEFCON"/>
              <w:spacing w:after="0"/>
            </w:pPr>
            <w:r w:rsidRPr="00030238">
              <w:t>Item Description</w:t>
            </w:r>
          </w:p>
        </w:tc>
        <w:tc>
          <w:tcPr>
            <w:tcW w:w="1276" w:type="dxa"/>
            <w:gridSpan w:val="2"/>
            <w:tcBorders>
              <w:bottom w:val="single" w:sz="4" w:space="0" w:color="auto"/>
            </w:tcBorders>
          </w:tcPr>
          <w:p w14:paraId="205CC433" w14:textId="77777777" w:rsidR="00676F21" w:rsidRPr="00030238" w:rsidRDefault="00676F21" w:rsidP="00A703E0">
            <w:pPr>
              <w:pStyle w:val="Table8ptText-ASDEFCON"/>
              <w:spacing w:after="0"/>
            </w:pPr>
            <w:r w:rsidRPr="00030238">
              <w:t>Unit</w:t>
            </w:r>
          </w:p>
        </w:tc>
        <w:tc>
          <w:tcPr>
            <w:tcW w:w="1135" w:type="dxa"/>
            <w:gridSpan w:val="2"/>
            <w:tcBorders>
              <w:bottom w:val="single" w:sz="4" w:space="0" w:color="auto"/>
            </w:tcBorders>
          </w:tcPr>
          <w:p w14:paraId="21DFAE19" w14:textId="77777777" w:rsidR="00676F21" w:rsidRPr="00030238" w:rsidRDefault="00676F21" w:rsidP="00A703E0">
            <w:pPr>
              <w:pStyle w:val="Table8ptText-ASDEFCON"/>
              <w:spacing w:after="0"/>
            </w:pPr>
            <w:r w:rsidRPr="00030238">
              <w:t>Qty</w:t>
            </w:r>
          </w:p>
        </w:tc>
        <w:tc>
          <w:tcPr>
            <w:tcW w:w="1347" w:type="dxa"/>
            <w:gridSpan w:val="3"/>
            <w:tcBorders>
              <w:bottom w:val="single" w:sz="4" w:space="0" w:color="auto"/>
            </w:tcBorders>
          </w:tcPr>
          <w:p w14:paraId="1D26B932" w14:textId="77777777" w:rsidR="00676F21" w:rsidRPr="00030238" w:rsidRDefault="00676F21" w:rsidP="00A703E0">
            <w:pPr>
              <w:pStyle w:val="Table8ptText-ASDEFCON"/>
              <w:spacing w:after="0"/>
            </w:pPr>
            <w:r w:rsidRPr="00030238">
              <w:t>Unit Price</w:t>
            </w:r>
          </w:p>
          <w:p w14:paraId="719B6AE8" w14:textId="77777777" w:rsidR="00676F21" w:rsidRPr="00030238" w:rsidRDefault="00676F21" w:rsidP="00A703E0">
            <w:pPr>
              <w:pStyle w:val="Table8ptText-ASDEFCON"/>
              <w:spacing w:after="0"/>
            </w:pPr>
            <w:r w:rsidRPr="00030238">
              <w:t>($A, Duty Paid, GST Exclusive)</w:t>
            </w:r>
          </w:p>
        </w:tc>
        <w:tc>
          <w:tcPr>
            <w:tcW w:w="781" w:type="dxa"/>
            <w:tcBorders>
              <w:bottom w:val="single" w:sz="4" w:space="0" w:color="auto"/>
            </w:tcBorders>
          </w:tcPr>
          <w:p w14:paraId="72614BE0" w14:textId="77777777" w:rsidR="00676F21" w:rsidRPr="00030238" w:rsidRDefault="00676F21" w:rsidP="00A703E0">
            <w:pPr>
              <w:pStyle w:val="Table8ptText-ASDEFCON"/>
              <w:spacing w:after="0"/>
            </w:pPr>
            <w:r w:rsidRPr="00030238">
              <w:t>GST Applies (Y/N)</w:t>
            </w:r>
          </w:p>
        </w:tc>
        <w:tc>
          <w:tcPr>
            <w:tcW w:w="1560" w:type="dxa"/>
            <w:gridSpan w:val="2"/>
            <w:tcBorders>
              <w:bottom w:val="single" w:sz="4" w:space="0" w:color="auto"/>
            </w:tcBorders>
          </w:tcPr>
          <w:p w14:paraId="19A8CB7C" w14:textId="77777777" w:rsidR="00676F21" w:rsidRPr="00030238" w:rsidRDefault="00676F21" w:rsidP="00A703E0">
            <w:pPr>
              <w:pStyle w:val="Table8ptText-ASDEFCON"/>
              <w:spacing w:after="0"/>
            </w:pPr>
            <w:r w:rsidRPr="00030238">
              <w:t>Item Subtotal</w:t>
            </w:r>
          </w:p>
          <w:p w14:paraId="7B93184E" w14:textId="77777777" w:rsidR="00676F21" w:rsidRPr="00030238" w:rsidRDefault="00676F21" w:rsidP="00A703E0">
            <w:pPr>
              <w:pStyle w:val="Table8ptText-ASDEFCON"/>
              <w:spacing w:after="0"/>
            </w:pPr>
            <w:r w:rsidRPr="00030238">
              <w:t>($A, Duty Paid, GST Exclusive)</w:t>
            </w:r>
          </w:p>
        </w:tc>
        <w:tc>
          <w:tcPr>
            <w:tcW w:w="1134" w:type="dxa"/>
            <w:tcBorders>
              <w:bottom w:val="single" w:sz="4" w:space="0" w:color="auto"/>
            </w:tcBorders>
          </w:tcPr>
          <w:p w14:paraId="55185462" w14:textId="77777777" w:rsidR="00676F21" w:rsidRPr="00030238" w:rsidRDefault="00676F21" w:rsidP="00A703E0">
            <w:pPr>
              <w:pStyle w:val="Table8ptText-ASDEFCON"/>
              <w:spacing w:after="0"/>
            </w:pPr>
            <w:r w:rsidRPr="00030238">
              <w:t>Delivery Date</w:t>
            </w:r>
          </w:p>
        </w:tc>
      </w:tr>
      <w:tr w:rsidR="00676F21" w:rsidRPr="00030238" w14:paraId="45D439E3" w14:textId="77777777" w:rsidTr="006160A5">
        <w:trPr>
          <w:cantSplit/>
        </w:trPr>
        <w:tc>
          <w:tcPr>
            <w:tcW w:w="817" w:type="dxa"/>
            <w:tcBorders>
              <w:bottom w:val="single" w:sz="4" w:space="0" w:color="auto"/>
            </w:tcBorders>
          </w:tcPr>
          <w:p w14:paraId="7C2AFE60"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186DA389"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41277F95"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2356558A"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421C63E0"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563072EC" w14:textId="77777777" w:rsidR="00676F21" w:rsidRPr="00030238" w:rsidRDefault="00676F21" w:rsidP="00A703E0">
            <w:pPr>
              <w:pStyle w:val="Table8ptText-ASDEFCON"/>
              <w:spacing w:after="0"/>
            </w:pPr>
          </w:p>
        </w:tc>
        <w:tc>
          <w:tcPr>
            <w:tcW w:w="781" w:type="dxa"/>
            <w:tcBorders>
              <w:bottom w:val="single" w:sz="4" w:space="0" w:color="auto"/>
            </w:tcBorders>
          </w:tcPr>
          <w:p w14:paraId="1BB5ACD1"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23B382AD" w14:textId="77777777" w:rsidR="00676F21" w:rsidRPr="00030238" w:rsidRDefault="00676F21" w:rsidP="00A703E0">
            <w:pPr>
              <w:pStyle w:val="Table8ptText-ASDEFCON"/>
              <w:spacing w:after="0"/>
            </w:pPr>
          </w:p>
        </w:tc>
        <w:tc>
          <w:tcPr>
            <w:tcW w:w="1134" w:type="dxa"/>
            <w:tcBorders>
              <w:bottom w:val="single" w:sz="4" w:space="0" w:color="auto"/>
            </w:tcBorders>
          </w:tcPr>
          <w:p w14:paraId="38A8FBE4" w14:textId="77777777" w:rsidR="00676F21" w:rsidRPr="00030238" w:rsidRDefault="00676F21" w:rsidP="00A703E0">
            <w:pPr>
              <w:pStyle w:val="Table8ptText-ASDEFCON"/>
              <w:spacing w:after="0"/>
            </w:pPr>
          </w:p>
        </w:tc>
      </w:tr>
      <w:tr w:rsidR="00676F21" w:rsidRPr="00030238" w14:paraId="163C1761" w14:textId="77777777" w:rsidTr="006160A5">
        <w:trPr>
          <w:cantSplit/>
        </w:trPr>
        <w:tc>
          <w:tcPr>
            <w:tcW w:w="817" w:type="dxa"/>
            <w:tcBorders>
              <w:bottom w:val="single" w:sz="4" w:space="0" w:color="auto"/>
            </w:tcBorders>
          </w:tcPr>
          <w:p w14:paraId="79BD8E0E"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77FFB20F"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275ED6C5"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7C621E00"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5B25EF6B"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595EBACE" w14:textId="77777777" w:rsidR="00676F21" w:rsidRPr="00030238" w:rsidRDefault="00676F21" w:rsidP="00A703E0">
            <w:pPr>
              <w:pStyle w:val="Table8ptText-ASDEFCON"/>
              <w:spacing w:after="0"/>
            </w:pPr>
          </w:p>
        </w:tc>
        <w:tc>
          <w:tcPr>
            <w:tcW w:w="781" w:type="dxa"/>
            <w:tcBorders>
              <w:bottom w:val="single" w:sz="4" w:space="0" w:color="auto"/>
            </w:tcBorders>
          </w:tcPr>
          <w:p w14:paraId="22314FFF"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58D6B756" w14:textId="77777777" w:rsidR="00676F21" w:rsidRPr="00030238" w:rsidRDefault="00676F21" w:rsidP="00A703E0">
            <w:pPr>
              <w:pStyle w:val="Table8ptText-ASDEFCON"/>
              <w:spacing w:after="0"/>
            </w:pPr>
          </w:p>
        </w:tc>
        <w:tc>
          <w:tcPr>
            <w:tcW w:w="1134" w:type="dxa"/>
            <w:tcBorders>
              <w:bottom w:val="single" w:sz="4" w:space="0" w:color="auto"/>
            </w:tcBorders>
          </w:tcPr>
          <w:p w14:paraId="404445F1" w14:textId="77777777" w:rsidR="00676F21" w:rsidRPr="00030238" w:rsidRDefault="00676F21" w:rsidP="00A703E0">
            <w:pPr>
              <w:pStyle w:val="Table8ptText-ASDEFCON"/>
              <w:spacing w:after="0"/>
            </w:pPr>
          </w:p>
        </w:tc>
      </w:tr>
      <w:tr w:rsidR="00676F21" w:rsidRPr="00030238" w14:paraId="0EB73115" w14:textId="77777777" w:rsidTr="006160A5">
        <w:trPr>
          <w:cantSplit/>
        </w:trPr>
        <w:tc>
          <w:tcPr>
            <w:tcW w:w="817" w:type="dxa"/>
            <w:tcBorders>
              <w:bottom w:val="single" w:sz="4" w:space="0" w:color="auto"/>
            </w:tcBorders>
          </w:tcPr>
          <w:p w14:paraId="1A599C23"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7AC7B185"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59F22E1B"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3ADFA623"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30F56EDF"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52AB38E7" w14:textId="77777777" w:rsidR="00676F21" w:rsidRPr="00030238" w:rsidRDefault="00676F21" w:rsidP="00A703E0">
            <w:pPr>
              <w:pStyle w:val="Table8ptText-ASDEFCON"/>
              <w:spacing w:after="0"/>
            </w:pPr>
          </w:p>
        </w:tc>
        <w:tc>
          <w:tcPr>
            <w:tcW w:w="781" w:type="dxa"/>
            <w:tcBorders>
              <w:bottom w:val="single" w:sz="4" w:space="0" w:color="auto"/>
            </w:tcBorders>
          </w:tcPr>
          <w:p w14:paraId="0DB2D23C"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2037F2E2" w14:textId="77777777" w:rsidR="00676F21" w:rsidRPr="00030238" w:rsidRDefault="00676F21" w:rsidP="00A703E0">
            <w:pPr>
              <w:pStyle w:val="Table8ptText-ASDEFCON"/>
              <w:spacing w:after="0"/>
            </w:pPr>
          </w:p>
        </w:tc>
        <w:tc>
          <w:tcPr>
            <w:tcW w:w="1134" w:type="dxa"/>
            <w:tcBorders>
              <w:bottom w:val="single" w:sz="4" w:space="0" w:color="auto"/>
            </w:tcBorders>
          </w:tcPr>
          <w:p w14:paraId="1D6D8C97" w14:textId="77777777" w:rsidR="00676F21" w:rsidRPr="00030238" w:rsidRDefault="00676F21" w:rsidP="00A703E0">
            <w:pPr>
              <w:pStyle w:val="Table8ptText-ASDEFCON"/>
              <w:spacing w:after="0"/>
            </w:pPr>
          </w:p>
        </w:tc>
      </w:tr>
      <w:tr w:rsidR="00676F21" w:rsidRPr="00030238" w14:paraId="462046C3" w14:textId="77777777" w:rsidTr="006160A5">
        <w:trPr>
          <w:cantSplit/>
        </w:trPr>
        <w:tc>
          <w:tcPr>
            <w:tcW w:w="817" w:type="dxa"/>
            <w:tcBorders>
              <w:bottom w:val="single" w:sz="4" w:space="0" w:color="auto"/>
            </w:tcBorders>
          </w:tcPr>
          <w:p w14:paraId="24E2BD42"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29836385"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308DB74A"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47BD60C8"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4736BCC3"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19F45218" w14:textId="77777777" w:rsidR="00676F21" w:rsidRPr="00030238" w:rsidRDefault="00676F21" w:rsidP="00A703E0">
            <w:pPr>
              <w:pStyle w:val="Table8ptText-ASDEFCON"/>
              <w:spacing w:after="0"/>
            </w:pPr>
          </w:p>
        </w:tc>
        <w:tc>
          <w:tcPr>
            <w:tcW w:w="781" w:type="dxa"/>
            <w:tcBorders>
              <w:bottom w:val="single" w:sz="4" w:space="0" w:color="auto"/>
            </w:tcBorders>
          </w:tcPr>
          <w:p w14:paraId="4CFE209C"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4C35DBDC" w14:textId="77777777" w:rsidR="00676F21" w:rsidRPr="00030238" w:rsidRDefault="00676F21" w:rsidP="00A703E0">
            <w:pPr>
              <w:pStyle w:val="Table8ptText-ASDEFCON"/>
              <w:spacing w:after="0"/>
            </w:pPr>
          </w:p>
        </w:tc>
        <w:tc>
          <w:tcPr>
            <w:tcW w:w="1134" w:type="dxa"/>
            <w:tcBorders>
              <w:bottom w:val="single" w:sz="4" w:space="0" w:color="auto"/>
            </w:tcBorders>
          </w:tcPr>
          <w:p w14:paraId="494062EF" w14:textId="77777777" w:rsidR="00676F21" w:rsidRPr="00030238" w:rsidRDefault="00676F21" w:rsidP="00A703E0">
            <w:pPr>
              <w:pStyle w:val="Table8ptText-ASDEFCON"/>
              <w:spacing w:after="0"/>
            </w:pPr>
          </w:p>
        </w:tc>
      </w:tr>
      <w:tr w:rsidR="00676F21" w:rsidRPr="00030238" w14:paraId="62DC3D79" w14:textId="77777777" w:rsidTr="006160A5">
        <w:trPr>
          <w:cantSplit/>
        </w:trPr>
        <w:tc>
          <w:tcPr>
            <w:tcW w:w="817" w:type="dxa"/>
            <w:tcBorders>
              <w:bottom w:val="single" w:sz="4" w:space="0" w:color="auto"/>
            </w:tcBorders>
          </w:tcPr>
          <w:p w14:paraId="5F477BCF"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54658D4A"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56EA2899"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702451D1"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3C63AFC5"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575AE152" w14:textId="77777777" w:rsidR="00676F21" w:rsidRPr="00030238" w:rsidRDefault="00676F21" w:rsidP="00A703E0">
            <w:pPr>
              <w:pStyle w:val="Table8ptText-ASDEFCON"/>
              <w:spacing w:after="0"/>
            </w:pPr>
          </w:p>
        </w:tc>
        <w:tc>
          <w:tcPr>
            <w:tcW w:w="781" w:type="dxa"/>
            <w:tcBorders>
              <w:bottom w:val="single" w:sz="4" w:space="0" w:color="auto"/>
            </w:tcBorders>
          </w:tcPr>
          <w:p w14:paraId="5482EEF0"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3E155976" w14:textId="77777777" w:rsidR="00676F21" w:rsidRPr="00030238" w:rsidRDefault="00676F21" w:rsidP="00A703E0">
            <w:pPr>
              <w:pStyle w:val="Table8ptText-ASDEFCON"/>
              <w:spacing w:after="0"/>
            </w:pPr>
          </w:p>
        </w:tc>
        <w:tc>
          <w:tcPr>
            <w:tcW w:w="1134" w:type="dxa"/>
            <w:tcBorders>
              <w:bottom w:val="single" w:sz="4" w:space="0" w:color="auto"/>
            </w:tcBorders>
          </w:tcPr>
          <w:p w14:paraId="5415C966" w14:textId="77777777" w:rsidR="00676F21" w:rsidRPr="00030238" w:rsidRDefault="00676F21" w:rsidP="00A703E0">
            <w:pPr>
              <w:pStyle w:val="Table8ptText-ASDEFCON"/>
              <w:spacing w:after="0"/>
            </w:pPr>
          </w:p>
        </w:tc>
      </w:tr>
      <w:tr w:rsidR="00676F21" w:rsidRPr="00030238" w14:paraId="4A36112F" w14:textId="77777777" w:rsidTr="006160A5">
        <w:trPr>
          <w:cantSplit/>
        </w:trPr>
        <w:tc>
          <w:tcPr>
            <w:tcW w:w="13578" w:type="dxa"/>
            <w:gridSpan w:val="18"/>
            <w:tcBorders>
              <w:top w:val="nil"/>
              <w:left w:val="nil"/>
              <w:bottom w:val="nil"/>
              <w:right w:val="nil"/>
            </w:tcBorders>
          </w:tcPr>
          <w:p w14:paraId="362F289E" w14:textId="77777777" w:rsidR="00676F21" w:rsidRPr="00030238" w:rsidRDefault="00676F21" w:rsidP="00A703E0">
            <w:pPr>
              <w:pStyle w:val="Table8ptText-ASDEFCON"/>
              <w:spacing w:after="0"/>
            </w:pPr>
          </w:p>
        </w:tc>
      </w:tr>
      <w:tr w:rsidR="00676F21" w:rsidRPr="00030238" w14:paraId="40882BB6" w14:textId="77777777" w:rsidTr="006160A5">
        <w:trPr>
          <w:cantSplit/>
        </w:trPr>
        <w:tc>
          <w:tcPr>
            <w:tcW w:w="6345" w:type="dxa"/>
            <w:gridSpan w:val="7"/>
            <w:tcBorders>
              <w:top w:val="nil"/>
              <w:left w:val="nil"/>
              <w:bottom w:val="nil"/>
              <w:right w:val="single" w:sz="4" w:space="0" w:color="auto"/>
            </w:tcBorders>
          </w:tcPr>
          <w:p w14:paraId="173E2579" w14:textId="77777777" w:rsidR="00676F21" w:rsidRPr="00676F21" w:rsidRDefault="00676F21" w:rsidP="00A703E0">
            <w:pPr>
              <w:pStyle w:val="Table8ptText-ASDEFCON"/>
              <w:spacing w:after="0"/>
            </w:pPr>
            <w:r w:rsidRPr="00676F21">
              <w:t>Total Number of Items on this Purchase Order</w:t>
            </w:r>
          </w:p>
        </w:tc>
        <w:tc>
          <w:tcPr>
            <w:tcW w:w="567" w:type="dxa"/>
            <w:tcBorders>
              <w:top w:val="single" w:sz="4" w:space="0" w:color="auto"/>
              <w:left w:val="single" w:sz="4" w:space="0" w:color="auto"/>
              <w:bottom w:val="single" w:sz="4" w:space="0" w:color="auto"/>
              <w:right w:val="single" w:sz="4" w:space="0" w:color="auto"/>
            </w:tcBorders>
          </w:tcPr>
          <w:p w14:paraId="46304DED" w14:textId="77777777" w:rsidR="00676F21" w:rsidRPr="00030238" w:rsidRDefault="00676F21" w:rsidP="00A703E0">
            <w:pPr>
              <w:pStyle w:val="Table8ptText-ASDEFCON"/>
              <w:spacing w:after="0"/>
            </w:pPr>
          </w:p>
        </w:tc>
        <w:tc>
          <w:tcPr>
            <w:tcW w:w="1418" w:type="dxa"/>
            <w:gridSpan w:val="2"/>
            <w:tcBorders>
              <w:top w:val="nil"/>
              <w:left w:val="single" w:sz="4" w:space="0" w:color="auto"/>
              <w:bottom w:val="nil"/>
              <w:right w:val="single" w:sz="4" w:space="0" w:color="auto"/>
            </w:tcBorders>
          </w:tcPr>
          <w:p w14:paraId="462A5510" w14:textId="77777777" w:rsidR="00676F21" w:rsidRPr="00030238" w:rsidRDefault="00676F21" w:rsidP="00A703E0">
            <w:pPr>
              <w:pStyle w:val="Table8ptText-ASDEFCON"/>
              <w:spacing w:after="0"/>
            </w:pPr>
            <w:r w:rsidRPr="00030238">
              <w:t>Contract Price (GST Exclusive)</w:t>
            </w:r>
          </w:p>
        </w:tc>
        <w:tc>
          <w:tcPr>
            <w:tcW w:w="992" w:type="dxa"/>
            <w:gridSpan w:val="2"/>
            <w:tcBorders>
              <w:top w:val="single" w:sz="4" w:space="0" w:color="auto"/>
              <w:left w:val="single" w:sz="4" w:space="0" w:color="auto"/>
              <w:bottom w:val="single" w:sz="4" w:space="0" w:color="auto"/>
              <w:right w:val="single" w:sz="4" w:space="0" w:color="auto"/>
            </w:tcBorders>
          </w:tcPr>
          <w:p w14:paraId="610E2A17" w14:textId="77777777" w:rsidR="00676F21" w:rsidRPr="00030238" w:rsidRDefault="00676F21" w:rsidP="00A703E0">
            <w:pPr>
              <w:pStyle w:val="Table8ptText-ASDEFCON"/>
              <w:spacing w:after="0"/>
            </w:pPr>
          </w:p>
        </w:tc>
        <w:tc>
          <w:tcPr>
            <w:tcW w:w="709" w:type="dxa"/>
            <w:tcBorders>
              <w:top w:val="nil"/>
              <w:left w:val="single" w:sz="4" w:space="0" w:color="auto"/>
              <w:bottom w:val="nil"/>
              <w:right w:val="single" w:sz="4" w:space="0" w:color="auto"/>
            </w:tcBorders>
          </w:tcPr>
          <w:p w14:paraId="7771A80B" w14:textId="77777777" w:rsidR="00676F21" w:rsidRPr="00030238" w:rsidRDefault="00676F21" w:rsidP="00A703E0">
            <w:pPr>
              <w:pStyle w:val="Table8ptText-ASDEFCON"/>
              <w:spacing w:after="0"/>
            </w:pPr>
            <w:r w:rsidRPr="00030238">
              <w:t>Total GST</w:t>
            </w:r>
          </w:p>
        </w:tc>
        <w:tc>
          <w:tcPr>
            <w:tcW w:w="853" w:type="dxa"/>
            <w:gridSpan w:val="2"/>
            <w:tcBorders>
              <w:top w:val="single" w:sz="4" w:space="0" w:color="auto"/>
              <w:left w:val="single" w:sz="4" w:space="0" w:color="auto"/>
              <w:bottom w:val="single" w:sz="4" w:space="0" w:color="auto"/>
              <w:right w:val="single" w:sz="4" w:space="0" w:color="auto"/>
            </w:tcBorders>
          </w:tcPr>
          <w:p w14:paraId="5E489938" w14:textId="77777777" w:rsidR="00676F21" w:rsidRPr="00030238" w:rsidRDefault="00676F21" w:rsidP="00A703E0">
            <w:pPr>
              <w:pStyle w:val="Table8ptText-ASDEFCON"/>
              <w:spacing w:after="0"/>
            </w:pPr>
          </w:p>
        </w:tc>
        <w:tc>
          <w:tcPr>
            <w:tcW w:w="1560" w:type="dxa"/>
            <w:gridSpan w:val="2"/>
            <w:tcBorders>
              <w:top w:val="nil"/>
              <w:left w:val="single" w:sz="4" w:space="0" w:color="auto"/>
              <w:bottom w:val="nil"/>
              <w:right w:val="single" w:sz="4" w:space="0" w:color="auto"/>
            </w:tcBorders>
          </w:tcPr>
          <w:p w14:paraId="222AD07D" w14:textId="77777777" w:rsidR="00676F21" w:rsidRPr="00030238" w:rsidRDefault="00676F21" w:rsidP="00A703E0">
            <w:pPr>
              <w:pStyle w:val="Table8ptText-ASDEFCON"/>
              <w:spacing w:after="0"/>
            </w:pPr>
            <w:r w:rsidRPr="00030238">
              <w:t>Contract Price (GST Inclusive)</w:t>
            </w:r>
          </w:p>
        </w:tc>
        <w:tc>
          <w:tcPr>
            <w:tcW w:w="1134" w:type="dxa"/>
            <w:tcBorders>
              <w:top w:val="single" w:sz="4" w:space="0" w:color="auto"/>
              <w:left w:val="single" w:sz="4" w:space="0" w:color="auto"/>
              <w:bottom w:val="single" w:sz="4" w:space="0" w:color="auto"/>
              <w:right w:val="single" w:sz="4" w:space="0" w:color="auto"/>
            </w:tcBorders>
          </w:tcPr>
          <w:p w14:paraId="5F8D0866" w14:textId="77777777" w:rsidR="00676F21" w:rsidRPr="00030238" w:rsidRDefault="00676F21" w:rsidP="00A703E0">
            <w:pPr>
              <w:pStyle w:val="Table8ptText-ASDEFCON"/>
              <w:spacing w:after="0"/>
            </w:pPr>
          </w:p>
        </w:tc>
      </w:tr>
      <w:tr w:rsidR="00676F21" w:rsidRPr="00030238" w14:paraId="370457C9" w14:textId="77777777" w:rsidTr="006160A5">
        <w:trPr>
          <w:cantSplit/>
        </w:trPr>
        <w:tc>
          <w:tcPr>
            <w:tcW w:w="13578" w:type="dxa"/>
            <w:gridSpan w:val="18"/>
            <w:tcBorders>
              <w:top w:val="nil"/>
              <w:left w:val="nil"/>
              <w:bottom w:val="single" w:sz="4" w:space="0" w:color="auto"/>
              <w:right w:val="nil"/>
            </w:tcBorders>
          </w:tcPr>
          <w:p w14:paraId="4301CC38" w14:textId="77777777" w:rsidR="00676F21" w:rsidRPr="00030238" w:rsidRDefault="00676F21" w:rsidP="00A703E0">
            <w:pPr>
              <w:pStyle w:val="Table8ptText-ASDEFCON"/>
              <w:spacing w:after="0"/>
            </w:pPr>
          </w:p>
        </w:tc>
      </w:tr>
      <w:tr w:rsidR="00676F21" w:rsidRPr="00030238" w14:paraId="5FF0E09C" w14:textId="77777777" w:rsidTr="00A703E0">
        <w:trPr>
          <w:cantSplit/>
          <w:trHeight w:val="217"/>
        </w:trPr>
        <w:tc>
          <w:tcPr>
            <w:tcW w:w="1242" w:type="dxa"/>
            <w:gridSpan w:val="2"/>
            <w:tcBorders>
              <w:top w:val="single" w:sz="4" w:space="0" w:color="auto"/>
            </w:tcBorders>
          </w:tcPr>
          <w:p w14:paraId="3CA892E3" w14:textId="77777777" w:rsidR="00676F21" w:rsidRPr="00030238" w:rsidRDefault="00676F21" w:rsidP="004F3F7F">
            <w:pPr>
              <w:pStyle w:val="Table8ptText-ASDEFCON"/>
              <w:spacing w:after="0"/>
            </w:pPr>
            <w:r w:rsidRPr="00030238">
              <w:t>Financial Year</w:t>
            </w:r>
          </w:p>
          <w:p w14:paraId="2A17D247" w14:textId="77777777" w:rsidR="00676F21" w:rsidRPr="00030238" w:rsidRDefault="00676F21" w:rsidP="004F3F7F">
            <w:pPr>
              <w:pStyle w:val="Table8ptText-ASDEFCON"/>
              <w:spacing w:after="0"/>
            </w:pPr>
          </w:p>
        </w:tc>
        <w:tc>
          <w:tcPr>
            <w:tcW w:w="1986" w:type="dxa"/>
            <w:gridSpan w:val="3"/>
            <w:tcBorders>
              <w:top w:val="single" w:sz="4" w:space="0" w:color="auto"/>
            </w:tcBorders>
          </w:tcPr>
          <w:p w14:paraId="6EEAB007" w14:textId="77777777" w:rsidR="00676F21" w:rsidRPr="00030238" w:rsidRDefault="00676F21" w:rsidP="00A703E0">
            <w:pPr>
              <w:pStyle w:val="Table8ptText-ASDEFCON"/>
              <w:spacing w:after="0"/>
            </w:pPr>
            <w:r w:rsidRPr="00030238">
              <w:t>Account Code</w:t>
            </w:r>
          </w:p>
        </w:tc>
        <w:tc>
          <w:tcPr>
            <w:tcW w:w="1420" w:type="dxa"/>
            <w:tcBorders>
              <w:top w:val="single" w:sz="4" w:space="0" w:color="auto"/>
            </w:tcBorders>
          </w:tcPr>
          <w:p w14:paraId="3C6FEC43" w14:textId="77777777" w:rsidR="00676F21" w:rsidRPr="00030238" w:rsidRDefault="00676F21" w:rsidP="00A703E0">
            <w:pPr>
              <w:pStyle w:val="Table8ptText-ASDEFCON"/>
              <w:spacing w:after="0"/>
            </w:pPr>
            <w:r w:rsidRPr="00030238">
              <w:t>Cost Centre Code</w:t>
            </w:r>
          </w:p>
        </w:tc>
        <w:tc>
          <w:tcPr>
            <w:tcW w:w="1697" w:type="dxa"/>
            <w:tcBorders>
              <w:top w:val="single" w:sz="4" w:space="0" w:color="auto"/>
            </w:tcBorders>
          </w:tcPr>
          <w:p w14:paraId="2CC79996" w14:textId="77777777" w:rsidR="00676F21" w:rsidRPr="00030238" w:rsidRDefault="00676F21" w:rsidP="00A703E0">
            <w:pPr>
              <w:pStyle w:val="Table8ptText-ASDEFCON"/>
              <w:spacing w:after="0"/>
            </w:pPr>
            <w:r w:rsidRPr="00030238">
              <w:t>Work Breakdown Structure</w:t>
            </w:r>
          </w:p>
        </w:tc>
        <w:tc>
          <w:tcPr>
            <w:tcW w:w="7233" w:type="dxa"/>
            <w:gridSpan w:val="11"/>
            <w:tcBorders>
              <w:top w:val="single" w:sz="4" w:space="0" w:color="auto"/>
            </w:tcBorders>
          </w:tcPr>
          <w:p w14:paraId="005BE1C5" w14:textId="77777777" w:rsidR="00676F21" w:rsidRPr="00030238" w:rsidRDefault="00676F21" w:rsidP="00A703E0">
            <w:pPr>
              <w:pStyle w:val="Table8ptText-ASDEFCON"/>
              <w:spacing w:after="0"/>
            </w:pPr>
            <w:r w:rsidRPr="00030238">
              <w:t>Project</w:t>
            </w:r>
          </w:p>
        </w:tc>
      </w:tr>
      <w:tr w:rsidR="00676F21" w:rsidRPr="00030238" w14:paraId="4A0533F2" w14:textId="77777777" w:rsidTr="00002811">
        <w:trPr>
          <w:cantSplit/>
          <w:trHeight w:val="1214"/>
        </w:trPr>
        <w:tc>
          <w:tcPr>
            <w:tcW w:w="6345" w:type="dxa"/>
            <w:gridSpan w:val="7"/>
            <w:tcBorders>
              <w:bottom w:val="single" w:sz="4" w:space="0" w:color="auto"/>
            </w:tcBorders>
          </w:tcPr>
          <w:p w14:paraId="36E5BAA8" w14:textId="77777777" w:rsidR="00676F21" w:rsidRPr="00030238" w:rsidRDefault="00676F21" w:rsidP="00002811">
            <w:pPr>
              <w:pStyle w:val="Table8ptText-ASDEFCON"/>
              <w:spacing w:after="0"/>
            </w:pPr>
            <w:r w:rsidRPr="00030238">
              <w:t>Inquiries regarding this order should be directed to the Contract Officer:</w:t>
            </w:r>
          </w:p>
          <w:p w14:paraId="26369C2B" w14:textId="77777777" w:rsidR="00676F21" w:rsidRPr="00030238" w:rsidRDefault="00676F21" w:rsidP="004F3F7F">
            <w:pPr>
              <w:pStyle w:val="Table8ptText-ASDEFCON"/>
              <w:spacing w:after="0"/>
            </w:pPr>
            <w:r w:rsidRPr="00030238">
              <w:t>Name:</w:t>
            </w:r>
          </w:p>
          <w:p w14:paraId="1811EEFF" w14:textId="77777777" w:rsidR="00676F21" w:rsidRPr="00030238" w:rsidRDefault="00676F21" w:rsidP="004F3F7F">
            <w:pPr>
              <w:pStyle w:val="Table8ptText-ASDEFCON"/>
              <w:spacing w:after="0"/>
            </w:pPr>
            <w:r w:rsidRPr="00030238">
              <w:t>Address:</w:t>
            </w:r>
          </w:p>
          <w:p w14:paraId="030A6A28" w14:textId="77777777" w:rsidR="00676F21" w:rsidRPr="00030238" w:rsidRDefault="00676F21" w:rsidP="004F3F7F">
            <w:pPr>
              <w:pStyle w:val="Table8ptText-ASDEFCON"/>
              <w:spacing w:after="0"/>
            </w:pPr>
            <w:r w:rsidRPr="00030238">
              <w:t>Phone No:</w:t>
            </w:r>
          </w:p>
          <w:p w14:paraId="419738E1" w14:textId="77777777" w:rsidR="00676F21" w:rsidRPr="00030238" w:rsidRDefault="00676F21" w:rsidP="004F3F7F">
            <w:pPr>
              <w:pStyle w:val="Table8ptText-ASDEFCON"/>
              <w:spacing w:after="0"/>
              <w:rPr>
                <w:ins w:id="80" w:author="Prabhu, Akshata MS" w:date="2024-08-23T14:32:00Z"/>
              </w:rPr>
            </w:pPr>
            <w:ins w:id="81" w:author="Prabhu, Akshata MS" w:date="2024-08-23T14:32:00Z">
              <w:r w:rsidRPr="00030238">
                <w:t>Fax No:</w:t>
              </w:r>
            </w:ins>
          </w:p>
          <w:p w14:paraId="616DD9FE" w14:textId="77777777" w:rsidR="00676F21" w:rsidRPr="00030238" w:rsidRDefault="00676F21" w:rsidP="004F3F7F">
            <w:pPr>
              <w:pStyle w:val="Table8ptText-ASDEFCON"/>
              <w:spacing w:after="0"/>
            </w:pPr>
            <w:r w:rsidRPr="00030238">
              <w:t>Email:</w:t>
            </w:r>
          </w:p>
        </w:tc>
        <w:tc>
          <w:tcPr>
            <w:tcW w:w="7233" w:type="dxa"/>
            <w:gridSpan w:val="11"/>
            <w:vMerge w:val="restart"/>
          </w:tcPr>
          <w:p w14:paraId="4E50D657" w14:textId="77777777" w:rsidR="00676F21" w:rsidRDefault="00676F21" w:rsidP="00A703E0">
            <w:pPr>
              <w:pStyle w:val="Table8ptText-ASDEFCON"/>
              <w:spacing w:after="0"/>
            </w:pPr>
            <w:r w:rsidRPr="00DB6567">
              <w:t xml:space="preserve">This Purchase Order and Contract is issued on the terms set out in the agreed Terms and Conditions in the […INSERT NAME OF STANDING OFFER…] and any Special Conditions attached to this Official Order by the Commonwealth.    </w:t>
            </w:r>
          </w:p>
          <w:p w14:paraId="0E3BA51F" w14:textId="77777777" w:rsidR="00676F21" w:rsidRPr="00DB6567" w:rsidRDefault="00676F21" w:rsidP="00A703E0">
            <w:pPr>
              <w:pStyle w:val="Table8ptText-ASDEFCON"/>
              <w:spacing w:after="0"/>
            </w:pPr>
          </w:p>
          <w:p w14:paraId="213A3DC0" w14:textId="77777777" w:rsidR="00676F21" w:rsidRPr="00030238" w:rsidRDefault="00676F21" w:rsidP="00A703E0">
            <w:pPr>
              <w:pStyle w:val="Table8ptText-ASDEFCON"/>
              <w:spacing w:after="0"/>
            </w:pPr>
            <w:r w:rsidRPr="00030238">
              <w:t>Signed on behalf of the Commonwealth:</w:t>
            </w:r>
          </w:p>
          <w:p w14:paraId="525FBE06" w14:textId="77777777" w:rsidR="00676F21" w:rsidRPr="00030238" w:rsidRDefault="00676F21" w:rsidP="00002811">
            <w:pPr>
              <w:pStyle w:val="Table8ptText-ASDEFCON"/>
              <w:numPr>
                <w:ilvl w:val="0"/>
                <w:numId w:val="0"/>
              </w:numPr>
              <w:spacing w:after="0"/>
            </w:pPr>
          </w:p>
          <w:p w14:paraId="3E09CCC3" w14:textId="77777777" w:rsidR="00676F21" w:rsidRPr="00030238" w:rsidRDefault="00676F21" w:rsidP="00A703E0">
            <w:pPr>
              <w:pStyle w:val="Table8ptText-ASDEFCON"/>
              <w:spacing w:after="0"/>
            </w:pPr>
          </w:p>
          <w:p w14:paraId="190133DA" w14:textId="77777777" w:rsidR="00676F21" w:rsidRPr="00030238" w:rsidRDefault="00676F21" w:rsidP="00A703E0">
            <w:pPr>
              <w:pStyle w:val="Table8ptText-ASDEFCON"/>
              <w:spacing w:after="0"/>
            </w:pPr>
            <w:r w:rsidRPr="00030238">
              <w:t>……………..…..      …………………………         ………..………….       ………..</w:t>
            </w:r>
          </w:p>
          <w:p w14:paraId="5E2EF1F5" w14:textId="77777777" w:rsidR="00676F21" w:rsidRPr="00030238" w:rsidRDefault="00676F21" w:rsidP="00A703E0">
            <w:pPr>
              <w:pStyle w:val="Table8ptText-ASDEFCON"/>
              <w:spacing w:after="0"/>
            </w:pPr>
            <w:r w:rsidRPr="00030238">
              <w:t>Signature                 Name                                  Appointment               Date</w:t>
            </w:r>
          </w:p>
        </w:tc>
      </w:tr>
      <w:tr w:rsidR="00676F21" w:rsidRPr="00030238" w14:paraId="679597A0" w14:textId="77777777" w:rsidTr="006160A5">
        <w:trPr>
          <w:cantSplit/>
          <w:trHeight w:val="1285"/>
        </w:trPr>
        <w:tc>
          <w:tcPr>
            <w:tcW w:w="6345" w:type="dxa"/>
            <w:gridSpan w:val="7"/>
            <w:tcBorders>
              <w:top w:val="single" w:sz="4" w:space="0" w:color="auto"/>
              <w:left w:val="single" w:sz="4" w:space="0" w:color="auto"/>
              <w:bottom w:val="single" w:sz="4" w:space="0" w:color="auto"/>
              <w:right w:val="single" w:sz="4" w:space="0" w:color="auto"/>
            </w:tcBorders>
          </w:tcPr>
          <w:p w14:paraId="44A6B2FD" w14:textId="77777777" w:rsidR="00676F21" w:rsidRPr="00030238" w:rsidRDefault="00676F21" w:rsidP="004F3F7F">
            <w:pPr>
              <w:pStyle w:val="Table8ptText-ASDEFCON"/>
              <w:spacing w:after="0"/>
            </w:pPr>
            <w:r w:rsidRPr="00030238">
              <w:t>Commonwealth Special Conditions attached:</w:t>
            </w:r>
          </w:p>
          <w:p w14:paraId="4A2D7937" w14:textId="77777777" w:rsidR="00676F21" w:rsidRPr="00030238" w:rsidRDefault="00676F21" w:rsidP="004F3F7F">
            <w:pPr>
              <w:pStyle w:val="Table8ptText-ASDEFCON"/>
              <w:spacing w:after="0"/>
            </w:pPr>
          </w:p>
          <w:p w14:paraId="4D8FFCA2" w14:textId="77777777" w:rsidR="00676F21" w:rsidRPr="00030238" w:rsidRDefault="00676F21" w:rsidP="004F3F7F">
            <w:pPr>
              <w:pStyle w:val="Table8ptText-ASDEFCON"/>
              <w:spacing w:after="0"/>
            </w:pPr>
            <w:r w:rsidRPr="00030238">
              <w:t>Yes</w:t>
            </w:r>
          </w:p>
          <w:p w14:paraId="27DBC1E6" w14:textId="77777777" w:rsidR="00676F21" w:rsidRPr="00030238" w:rsidRDefault="00676F21" w:rsidP="004F3F7F">
            <w:pPr>
              <w:pStyle w:val="Table8ptText-ASDEFCON"/>
              <w:spacing w:after="0"/>
            </w:pPr>
          </w:p>
          <w:p w14:paraId="34AA4F60" w14:textId="77777777" w:rsidR="00676F21" w:rsidRPr="00030238" w:rsidRDefault="00676F21" w:rsidP="004F3F7F">
            <w:pPr>
              <w:pStyle w:val="Table8ptText-ASDEFCON"/>
              <w:spacing w:after="0"/>
            </w:pPr>
            <w:r w:rsidRPr="00030238">
              <w:t>No</w:t>
            </w:r>
          </w:p>
          <w:p w14:paraId="04B3DFE8" w14:textId="77777777" w:rsidR="00676F21" w:rsidRPr="00030238" w:rsidRDefault="00676F21" w:rsidP="004F3F7F">
            <w:pPr>
              <w:pStyle w:val="Table8ptText-ASDEFCON"/>
              <w:spacing w:after="0"/>
            </w:pPr>
          </w:p>
        </w:tc>
        <w:tc>
          <w:tcPr>
            <w:tcW w:w="7233" w:type="dxa"/>
            <w:gridSpan w:val="11"/>
            <w:vMerge/>
          </w:tcPr>
          <w:p w14:paraId="03A18C72" w14:textId="77777777" w:rsidR="00676F21" w:rsidRPr="00030238" w:rsidRDefault="00676F21" w:rsidP="004F3F7F">
            <w:pPr>
              <w:pStyle w:val="Table8ptText-ASDEFCON"/>
              <w:spacing w:after="0"/>
            </w:pPr>
          </w:p>
        </w:tc>
      </w:tr>
    </w:tbl>
    <w:p w14:paraId="70E6C763" w14:textId="77777777" w:rsidR="00676F21" w:rsidRPr="002748DE" w:rsidRDefault="00676F21" w:rsidP="004F3F7F">
      <w:pPr>
        <w:pStyle w:val="Table8ptText-ASDEFCON"/>
        <w:spacing w:after="0"/>
        <w:sectPr w:rsidR="00676F21" w:rsidRPr="002748DE" w:rsidSect="004252F5">
          <w:headerReference w:type="default" r:id="rId18"/>
          <w:footerReference w:type="default" r:id="rId19"/>
          <w:pgSz w:w="16840" w:h="11907" w:orient="landscape"/>
          <w:pgMar w:top="1304" w:right="1418" w:bottom="907" w:left="1418" w:header="567" w:footer="567" w:gutter="0"/>
          <w:cols w:space="720"/>
        </w:sectPr>
      </w:pPr>
    </w:p>
    <w:p w14:paraId="607C213E" w14:textId="77777777" w:rsidR="00F6458A" w:rsidRPr="008A17A4" w:rsidRDefault="00F6458A" w:rsidP="004F3F7F">
      <w:pPr>
        <w:pStyle w:val="ASDEFCONTitle"/>
        <w:rPr>
          <w:rFonts w:ascii="Arial" w:hAnsi="Arial"/>
          <w:sz w:val="20"/>
        </w:rPr>
      </w:pPr>
      <w:r w:rsidRPr="008A17A4">
        <w:rPr>
          <w:rFonts w:ascii="Arial" w:hAnsi="Arial"/>
          <w:sz w:val="20"/>
        </w:rPr>
        <w:t>attachment d</w:t>
      </w:r>
    </w:p>
    <w:p w14:paraId="1514202B" w14:textId="77777777" w:rsidR="00F6458A" w:rsidRPr="008A17A4" w:rsidRDefault="00F6458A" w:rsidP="004F3F7F">
      <w:pPr>
        <w:pStyle w:val="ASDEFCONTitle"/>
        <w:rPr>
          <w:rFonts w:ascii="Arial" w:hAnsi="Arial"/>
          <w:sz w:val="20"/>
        </w:rPr>
      </w:pPr>
      <w:r w:rsidRPr="008A17A4">
        <w:rPr>
          <w:rFonts w:ascii="Arial" w:hAnsi="Arial"/>
          <w:sz w:val="20"/>
        </w:rPr>
        <w:t>adjustment FORMULA (OPTIONAL)</w:t>
      </w:r>
    </w:p>
    <w:p w14:paraId="4022C087" w14:textId="77777777" w:rsidR="00F6458A" w:rsidRPr="002748DE" w:rsidRDefault="00F6458A" w:rsidP="004F3F7F">
      <w:pPr>
        <w:pStyle w:val="NoteToDrafters-ASDEFCON"/>
      </w:pPr>
      <w:r w:rsidRPr="002748DE">
        <w:t xml:space="preserve">Note to drafters:  This Attachment must be included if Option B </w:t>
      </w:r>
      <w:bookmarkStart w:id="88" w:name="OLE_LINK7"/>
      <w:r w:rsidRPr="002748DE">
        <w:t xml:space="preserve">is selected </w:t>
      </w:r>
      <w:r w:rsidR="0025292E">
        <w:t>at</w:t>
      </w:r>
      <w:r w:rsidRPr="002748DE">
        <w:t xml:space="preserve"> clause </w:t>
      </w:r>
      <w:r w:rsidR="008F2D49">
        <w:t>2</w:t>
      </w:r>
      <w:r w:rsidR="00942C2F" w:rsidRPr="002748DE">
        <w:t xml:space="preserve"> </w:t>
      </w:r>
      <w:r w:rsidRPr="002748DE">
        <w:t xml:space="preserve">of Annex C to the </w:t>
      </w:r>
      <w:r w:rsidR="00851924">
        <w:t>c</w:t>
      </w:r>
      <w:r w:rsidRPr="002748DE">
        <w:t>onditions of</w:t>
      </w:r>
      <w:r w:rsidR="00AD4FFA">
        <w:t xml:space="preserve"> </w:t>
      </w:r>
      <w:r w:rsidR="00851924">
        <w:t>t</w:t>
      </w:r>
      <w:r w:rsidRPr="002748DE">
        <w:t>ender</w:t>
      </w:r>
      <w:bookmarkEnd w:id="88"/>
      <w:r w:rsidRPr="002748DE">
        <w:t>.</w:t>
      </w:r>
    </w:p>
    <w:p w14:paraId="1040C9A5" w14:textId="77777777" w:rsidR="006433A9" w:rsidRPr="006433A9" w:rsidRDefault="00F6458A" w:rsidP="004F3F7F">
      <w:pPr>
        <w:pStyle w:val="NoteToDrafters-ASDEFCON"/>
      </w:pPr>
      <w:r w:rsidRPr="002748DE">
        <w:t xml:space="preserve">Drafters must ensure that </w:t>
      </w:r>
      <w:r w:rsidR="00364DD2">
        <w:t xml:space="preserve">this </w:t>
      </w:r>
      <w:r w:rsidRPr="002748DE">
        <w:t xml:space="preserve">Attachment D contains Defence’s preferred </w:t>
      </w:r>
      <w:r w:rsidR="00EB41CA" w:rsidRPr="002748DE">
        <w:t>indices</w:t>
      </w:r>
      <w:r w:rsidRPr="002748DE">
        <w:t xml:space="preserve">. </w:t>
      </w:r>
      <w:r w:rsidR="00BD7D5D">
        <w:t xml:space="preserve">See the Note to drafters below at clause 2 for information on selecting preferred indices. </w:t>
      </w:r>
    </w:p>
    <w:p w14:paraId="2084872D" w14:textId="77777777" w:rsidR="00F6458A" w:rsidRPr="002748DE" w:rsidRDefault="00F6458A" w:rsidP="004F3F7F">
      <w:pPr>
        <w:pStyle w:val="ATTANNLV1-ASDEFCON"/>
      </w:pPr>
      <w:r w:rsidRPr="002748DE">
        <w:t xml:space="preserve">adjustment </w:t>
      </w:r>
    </w:p>
    <w:p w14:paraId="174280B9" w14:textId="77777777" w:rsidR="00F6458A" w:rsidRPr="002748DE" w:rsidRDefault="00F6458A" w:rsidP="004F3F7F">
      <w:pPr>
        <w:pStyle w:val="ATTANNLV2-ASDEFCON"/>
      </w:pPr>
      <w:r w:rsidRPr="002748DE">
        <w:t>The Unit Prices shall be subject to annual adjustment in accordance with the following formula</w:t>
      </w:r>
      <w:r w:rsidR="00E92E18">
        <w:t>:</w:t>
      </w:r>
    </w:p>
    <w:p w14:paraId="6D50F599" w14:textId="77777777" w:rsidR="00F6458A" w:rsidRPr="002748DE" w:rsidRDefault="00830EE8" w:rsidP="004F3F7F">
      <w:pPr>
        <w:pStyle w:val="ATTANNLV2NONUM-ASDEFCON"/>
      </w:pPr>
      <w:r>
        <w:rPr>
          <w:noProof/>
        </w:rPr>
        <w:drawing>
          <wp:inline distT="0" distB="0" distL="0" distR="0" wp14:anchorId="66B7940B" wp14:editId="2BB7596B">
            <wp:extent cx="1323975" cy="485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23975" cy="485775"/>
                    </a:xfrm>
                    <a:prstGeom prst="rect">
                      <a:avLst/>
                    </a:prstGeom>
                    <a:noFill/>
                    <a:ln>
                      <a:noFill/>
                    </a:ln>
                  </pic:spPr>
                </pic:pic>
              </a:graphicData>
            </a:graphic>
          </wp:inline>
        </w:drawing>
      </w:r>
    </w:p>
    <w:p w14:paraId="55EAD7DB" w14:textId="77777777" w:rsidR="00F6458A" w:rsidRPr="002748DE" w:rsidRDefault="00F6458A" w:rsidP="004F3F7F">
      <w:pPr>
        <w:pStyle w:val="ATTANNLV2NONUM-ASDEFCON"/>
      </w:pPr>
      <w:r w:rsidRPr="002748DE">
        <w:t>where:</w:t>
      </w:r>
    </w:p>
    <w:p w14:paraId="2D67CE57" w14:textId="77777777" w:rsidR="00F6458A" w:rsidRPr="002748DE" w:rsidRDefault="00F6458A" w:rsidP="004F3F7F">
      <w:pPr>
        <w:pStyle w:val="ATTANNLV2NONUM-ASDEFCON"/>
      </w:pPr>
      <w:r w:rsidRPr="002748DE">
        <w:t>AUP =</w:t>
      </w:r>
      <w:r w:rsidRPr="002748DE">
        <w:tab/>
        <w:t>Adjusted Price;</w:t>
      </w:r>
    </w:p>
    <w:p w14:paraId="0263BB06" w14:textId="77777777" w:rsidR="00F6458A" w:rsidRPr="002748DE" w:rsidRDefault="00F6458A" w:rsidP="004F3F7F">
      <w:pPr>
        <w:pStyle w:val="ATTANNLV2NONUM-ASDEFCON"/>
      </w:pPr>
      <w:r w:rsidRPr="002748DE">
        <w:t>EDP =</w:t>
      </w:r>
      <w:r w:rsidRPr="002748DE">
        <w:tab/>
        <w:t xml:space="preserve">Unit Price at Effective Date, as adjusted for changes to the Deed expressed in Base Date prices; </w:t>
      </w:r>
    </w:p>
    <w:p w14:paraId="470A795F" w14:textId="77777777" w:rsidR="00F6458A" w:rsidRPr="002748DE" w:rsidRDefault="00F6458A" w:rsidP="004F3F7F">
      <w:pPr>
        <w:pStyle w:val="ATTANNLV2NONUM-ASDEFCON"/>
      </w:pPr>
      <w:r w:rsidRPr="002748DE">
        <w:t>V =</w:t>
      </w:r>
      <w:r w:rsidRPr="002748DE">
        <w:tab/>
        <w:t>the index number for the quarter preceding the quarter containing the applicable Price Adjustment Date; and</w:t>
      </w:r>
    </w:p>
    <w:p w14:paraId="77DF0116" w14:textId="77777777" w:rsidR="00F6458A" w:rsidRPr="002748DE" w:rsidRDefault="00F6458A" w:rsidP="004F3F7F">
      <w:pPr>
        <w:pStyle w:val="ATTANNLV2NONUM-ASDEFCON"/>
      </w:pPr>
      <w:r w:rsidRPr="002748DE">
        <w:t>Vo =</w:t>
      </w:r>
      <w:r w:rsidRPr="002748DE">
        <w:tab/>
        <w:t>the index number for the quarter containing the Base Date;</w:t>
      </w:r>
    </w:p>
    <w:p w14:paraId="41399617" w14:textId="77777777" w:rsidR="00F6458A" w:rsidRPr="002748DE" w:rsidRDefault="00E92E18" w:rsidP="004F3F7F">
      <w:pPr>
        <w:pStyle w:val="ATTANNLV2NONUM-ASDEFCON"/>
      </w:pPr>
      <w:r>
        <w:t>a</w:t>
      </w:r>
      <w:r w:rsidR="00F6458A" w:rsidRPr="002748DE">
        <w:t>nd</w:t>
      </w:r>
    </w:p>
    <w:p w14:paraId="593FB5D0" w14:textId="77777777" w:rsidR="00F6458A" w:rsidRPr="002748DE" w:rsidRDefault="00F6458A" w:rsidP="004F3F7F">
      <w:pPr>
        <w:pStyle w:val="ATTANNLV2NONUM-ASDEFCON"/>
      </w:pPr>
      <w:r w:rsidRPr="002748DE">
        <w:t>The index number to be used in the formula is the first published index number for the relevant quarter.</w:t>
      </w:r>
    </w:p>
    <w:p w14:paraId="7C2ED502" w14:textId="77777777" w:rsidR="00F6458A" w:rsidRPr="00135FF5" w:rsidRDefault="00F6458A" w:rsidP="004F3F7F">
      <w:pPr>
        <w:pStyle w:val="ATTANNLV1-ASDEFCON"/>
      </w:pPr>
      <w:r w:rsidRPr="00135FF5">
        <w:t>Index</w:t>
      </w:r>
    </w:p>
    <w:p w14:paraId="2BAEB5DF" w14:textId="77777777" w:rsidR="001114AC" w:rsidRPr="00D41964" w:rsidRDefault="00F6458A" w:rsidP="004F3F7F">
      <w:pPr>
        <w:pStyle w:val="NoteToDrafters-ASDEFCON"/>
      </w:pPr>
      <w:r w:rsidRPr="00D41964">
        <w:t xml:space="preserve">Note to drafters:  ASDEFCON (Standing Offer for Goods) is based on an assumption that only one index needs to be applied.  If the prices for different items of Supplies are to be adjusted with reference to different indices, or a formula which applies to more than one index is considered necessary, the template must be amended. </w:t>
      </w:r>
    </w:p>
    <w:p w14:paraId="6884077F" w14:textId="77777777" w:rsidR="00ED753B" w:rsidRDefault="001114AC" w:rsidP="004F3F7F">
      <w:pPr>
        <w:pStyle w:val="NoteToDrafters-ASDEFCON"/>
      </w:pPr>
      <w:r w:rsidRPr="00D41964">
        <w:t xml:space="preserve">Drafters must select an appropriate index from the list </w:t>
      </w:r>
      <w:r w:rsidR="00947C2C" w:rsidRPr="00D41964">
        <w:t xml:space="preserve">of </w:t>
      </w:r>
      <w:r w:rsidRPr="00D41964">
        <w:t>F</w:t>
      </w:r>
      <w:r w:rsidR="00947C2C" w:rsidRPr="00D41964">
        <w:t xml:space="preserve">inancial Investigation </w:t>
      </w:r>
      <w:r w:rsidRPr="00D41964">
        <w:t>S</w:t>
      </w:r>
      <w:r w:rsidR="00947C2C" w:rsidRPr="00D41964">
        <w:t>ervice (FIS)</w:t>
      </w:r>
      <w:r w:rsidRPr="00D41964">
        <w:t xml:space="preserve"> approved indexes. </w:t>
      </w:r>
      <w:r w:rsidR="007318FA">
        <w:t xml:space="preserve"> </w:t>
      </w:r>
      <w:r w:rsidRPr="00D41964">
        <w:t>Any index selected which is not included in the FIS approved list of indexes must be reviewed and cleared by FIS prior to inclusion in the RFT or Contract.  The list of approved indexes is available from</w:t>
      </w:r>
      <w:r w:rsidR="007318FA">
        <w:t>:</w:t>
      </w:r>
    </w:p>
    <w:p w14:paraId="2C208B06" w14:textId="38E57E20" w:rsidR="001114AC" w:rsidRPr="00D41964" w:rsidRDefault="007920BE" w:rsidP="008A17A4">
      <w:pPr>
        <w:pStyle w:val="NoteToDrafters-ASDEFCON"/>
      </w:pPr>
      <w:del w:id="89" w:author="Prabhu, Akshata MS" w:date="2024-08-23T14:32:00Z">
        <w:r w:rsidRPr="006D24F9">
          <w:delText>http://drnet.defence.gov.au/casg/commercial/SpecialistCommercialServices/Pages/FIS-Endorsed-Indexes.aspx</w:delText>
        </w:r>
      </w:del>
      <w:ins w:id="90" w:author="Prabhu, Akshata MS" w:date="2024-08-23T14:32:00Z">
        <w:r w:rsidR="008A17A4">
          <w:fldChar w:fldCharType="begin"/>
        </w:r>
        <w:r w:rsidR="008A17A4">
          <w:instrText xml:space="preserve"> HYPERLINK "http://drnet.defence.gov.au/casg/commercial/SpecialistCommercialServices/Pages/FIS-Endorsed-Indexes.aspx" </w:instrText>
        </w:r>
        <w:r w:rsidR="008A17A4">
          <w:fldChar w:fldCharType="separate"/>
        </w:r>
        <w:r w:rsidR="007F0B00">
          <w:rPr>
            <w:rStyle w:val="Hyperlink"/>
          </w:rPr>
          <w:t>http://drnet.defence.gov.au/casg/commercial/SpecialistCommercialServices/Pages/FIS-Endorsed-Indexes.aspx</w:t>
        </w:r>
        <w:r w:rsidR="008A17A4">
          <w:rPr>
            <w:rStyle w:val="Hyperlink"/>
          </w:rPr>
          <w:fldChar w:fldCharType="end"/>
        </w:r>
      </w:ins>
      <w:r w:rsidR="001114AC" w:rsidRPr="00D41964">
        <w:t xml:space="preserve"> </w:t>
      </w:r>
    </w:p>
    <w:p w14:paraId="778230A1" w14:textId="77777777" w:rsidR="00F6458A" w:rsidRPr="002748DE" w:rsidRDefault="00D22517" w:rsidP="004F3F7F">
      <w:pPr>
        <w:pStyle w:val="NoteToDrafters-ASDEFCON"/>
      </w:pPr>
      <w:r w:rsidRPr="00D41964">
        <w:t>Drafters should contact F</w:t>
      </w:r>
      <w:r w:rsidR="00D95412" w:rsidRPr="00D41964">
        <w:t>IS</w:t>
      </w:r>
      <w:r w:rsidRPr="00D41964">
        <w:t xml:space="preserve"> if they require further assistance.</w:t>
      </w:r>
      <w:r>
        <w:t xml:space="preserve"> </w:t>
      </w:r>
    </w:p>
    <w:p w14:paraId="58908D51" w14:textId="77777777" w:rsidR="00E04486" w:rsidRDefault="00E04486" w:rsidP="004F3F7F">
      <w:pPr>
        <w:pStyle w:val="NoteToTenderers-ASDEFCON"/>
      </w:pPr>
      <w:r w:rsidRPr="002748DE">
        <w:t xml:space="preserve">Note to tenderers:  Tenderers should note that agreements reached as a result of work place enterprise bargaining are not considered to be awards for the purposes of the formula set out in Attachment D to the draft conditions of deed. </w:t>
      </w:r>
    </w:p>
    <w:p w14:paraId="3C8A4DF1" w14:textId="77777777" w:rsidR="00F6458A" w:rsidRPr="002748DE" w:rsidRDefault="00F6458A" w:rsidP="004F3F7F">
      <w:pPr>
        <w:pStyle w:val="ATTANNLV2-ASDEFCON"/>
      </w:pPr>
      <w:r w:rsidRPr="002748DE">
        <w:t>The designated index shall be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276"/>
        <w:gridCol w:w="4252"/>
      </w:tblGrid>
      <w:tr w:rsidR="00F6458A" w:rsidRPr="009B4C1F" w14:paraId="2209D0D1" w14:textId="77777777">
        <w:tc>
          <w:tcPr>
            <w:tcW w:w="3652" w:type="dxa"/>
          </w:tcPr>
          <w:p w14:paraId="20DCF783" w14:textId="77777777" w:rsidR="00F6458A" w:rsidRPr="004F3F7F" w:rsidRDefault="00F6458A" w:rsidP="004F3F7F">
            <w:pPr>
              <w:pStyle w:val="Table10ptText-ASDEFCON"/>
              <w:jc w:val="center"/>
              <w:rPr>
                <w:b/>
              </w:rPr>
            </w:pPr>
            <w:r w:rsidRPr="004F3F7F">
              <w:rPr>
                <w:b/>
              </w:rPr>
              <w:t>Description of Index</w:t>
            </w:r>
          </w:p>
        </w:tc>
        <w:tc>
          <w:tcPr>
            <w:tcW w:w="1276" w:type="dxa"/>
          </w:tcPr>
          <w:p w14:paraId="581011B6" w14:textId="77777777" w:rsidR="00F6458A" w:rsidRPr="004F3F7F" w:rsidRDefault="00F6458A" w:rsidP="004F3F7F">
            <w:pPr>
              <w:pStyle w:val="Table10ptText-ASDEFCON"/>
              <w:jc w:val="center"/>
              <w:rPr>
                <w:b/>
              </w:rPr>
            </w:pPr>
            <w:r w:rsidRPr="004F3F7F">
              <w:rPr>
                <w:b/>
              </w:rPr>
              <w:t>Table</w:t>
            </w:r>
          </w:p>
        </w:tc>
        <w:tc>
          <w:tcPr>
            <w:tcW w:w="4252" w:type="dxa"/>
          </w:tcPr>
          <w:p w14:paraId="7B846B00" w14:textId="77777777" w:rsidR="00F6458A" w:rsidRPr="004F3F7F" w:rsidRDefault="00F6458A" w:rsidP="004F3F7F">
            <w:pPr>
              <w:pStyle w:val="Table10ptText-ASDEFCON"/>
              <w:jc w:val="center"/>
              <w:rPr>
                <w:b/>
              </w:rPr>
            </w:pPr>
            <w:r w:rsidRPr="004F3F7F">
              <w:rPr>
                <w:b/>
              </w:rPr>
              <w:t>Group</w:t>
            </w:r>
          </w:p>
        </w:tc>
      </w:tr>
      <w:tr w:rsidR="00F6458A" w:rsidRPr="002748DE" w14:paraId="6996D9FA" w14:textId="77777777">
        <w:tc>
          <w:tcPr>
            <w:tcW w:w="3652" w:type="dxa"/>
          </w:tcPr>
          <w:p w14:paraId="6D9CB877" w14:textId="77777777" w:rsidR="00F6458A" w:rsidRPr="002748DE" w:rsidRDefault="00F6458A" w:rsidP="00B24806">
            <w:pPr>
              <w:pStyle w:val="Table10ptText-ASDEFCON"/>
              <w:spacing w:after="0"/>
            </w:pPr>
            <w:r w:rsidRPr="002748DE">
              <w:t>Example</w:t>
            </w:r>
          </w:p>
          <w:p w14:paraId="305DA591" w14:textId="77777777" w:rsidR="00F6458A" w:rsidRPr="002748DE" w:rsidRDefault="00F6458A" w:rsidP="00B24806">
            <w:pPr>
              <w:pStyle w:val="Table10ptText-ASDEFCON"/>
              <w:spacing w:after="0"/>
            </w:pPr>
            <w:r w:rsidRPr="002748DE">
              <w:t>ABS Catalogue 6427</w:t>
            </w:r>
            <w:r w:rsidR="004200EB">
              <w:t>.0</w:t>
            </w:r>
            <w:r w:rsidRPr="002748DE">
              <w:t xml:space="preserve"> Producer Price Indexes</w:t>
            </w:r>
            <w:r w:rsidR="004200EB">
              <w:t>, Australia</w:t>
            </w:r>
          </w:p>
        </w:tc>
        <w:tc>
          <w:tcPr>
            <w:tcW w:w="1276" w:type="dxa"/>
          </w:tcPr>
          <w:p w14:paraId="13A57ABA" w14:textId="77777777" w:rsidR="00F6458A" w:rsidRPr="002748DE" w:rsidRDefault="00F6458A" w:rsidP="00B24806">
            <w:pPr>
              <w:pStyle w:val="Table10ptText-ASDEFCON"/>
              <w:spacing w:after="0"/>
            </w:pPr>
          </w:p>
          <w:p w14:paraId="4E61FD3F" w14:textId="77777777" w:rsidR="00F6458A" w:rsidRPr="002748DE" w:rsidRDefault="00F6458A" w:rsidP="00B24806">
            <w:pPr>
              <w:pStyle w:val="Table10ptText-ASDEFCON"/>
              <w:spacing w:after="0"/>
            </w:pPr>
            <w:r w:rsidRPr="002748DE">
              <w:t>1</w:t>
            </w:r>
            <w:r w:rsidR="004200EB">
              <w:t>2</w:t>
            </w:r>
          </w:p>
        </w:tc>
        <w:tc>
          <w:tcPr>
            <w:tcW w:w="4252" w:type="dxa"/>
          </w:tcPr>
          <w:p w14:paraId="203D4543" w14:textId="77777777" w:rsidR="004200EB" w:rsidRPr="002748DE" w:rsidRDefault="004200EB" w:rsidP="00B24806">
            <w:pPr>
              <w:pStyle w:val="Table10ptText-ASDEFCON"/>
              <w:spacing w:after="0"/>
            </w:pPr>
            <w:r w:rsidRPr="004200EB">
              <w:t>Output of the Manufacturing industries, division, subdivision, group and class index numbers. Index Numbers ;  Manufacturing division ;  A2305166A</w:t>
            </w:r>
          </w:p>
        </w:tc>
      </w:tr>
    </w:tbl>
    <w:p w14:paraId="5B354654" w14:textId="77777777" w:rsidR="00F6458A" w:rsidRPr="002748DE" w:rsidRDefault="00F6458A" w:rsidP="00002811">
      <w:pPr>
        <w:pStyle w:val="ASDEFCONNormal"/>
      </w:pPr>
    </w:p>
    <w:p w14:paraId="25D7DDAF" w14:textId="77777777" w:rsidR="005A6506" w:rsidRDefault="005A6506" w:rsidP="00E04486">
      <w:pPr>
        <w:sectPr w:rsidR="005A6506" w:rsidSect="004252F5">
          <w:headerReference w:type="default" r:id="rId21"/>
          <w:footerReference w:type="default" r:id="rId22"/>
          <w:pgSz w:w="11906" w:h="16838"/>
          <w:pgMar w:top="1304" w:right="1418" w:bottom="964" w:left="1418" w:header="567" w:footer="567" w:gutter="0"/>
          <w:pgNumType w:start="1"/>
          <w:cols w:space="720"/>
        </w:sectPr>
      </w:pPr>
    </w:p>
    <w:p w14:paraId="65603BE4" w14:textId="77777777" w:rsidR="00F6458A" w:rsidRPr="008A17A4" w:rsidRDefault="00F6458A" w:rsidP="004F3F7F">
      <w:pPr>
        <w:pStyle w:val="ASDEFCONTitle"/>
        <w:rPr>
          <w:rFonts w:ascii="Arial" w:hAnsi="Arial"/>
          <w:sz w:val="20"/>
        </w:rPr>
      </w:pPr>
      <w:r w:rsidRPr="008A17A4">
        <w:rPr>
          <w:rFonts w:ascii="Arial" w:hAnsi="Arial"/>
          <w:sz w:val="20"/>
        </w:rPr>
        <w:t>attachment e</w:t>
      </w:r>
    </w:p>
    <w:p w14:paraId="37E6984F" w14:textId="77777777" w:rsidR="00F6458A" w:rsidRPr="008A17A4" w:rsidRDefault="003571D1" w:rsidP="004F3F7F">
      <w:pPr>
        <w:pStyle w:val="ASDEFCONTitle"/>
        <w:rPr>
          <w:rFonts w:ascii="Arial" w:hAnsi="Arial"/>
          <w:sz w:val="20"/>
        </w:rPr>
      </w:pPr>
      <w:r w:rsidRPr="008A17A4">
        <w:rPr>
          <w:rFonts w:ascii="Arial" w:hAnsi="Arial"/>
          <w:sz w:val="20"/>
        </w:rPr>
        <w:t>Confidential</w:t>
      </w:r>
      <w:r w:rsidR="00F6458A" w:rsidRPr="008A17A4">
        <w:rPr>
          <w:rFonts w:ascii="Arial" w:hAnsi="Arial"/>
          <w:sz w:val="20"/>
        </w:rPr>
        <w:t xml:space="preserve"> INFORMATION </w:t>
      </w:r>
      <w:r w:rsidR="000C09BF" w:rsidRPr="008A17A4">
        <w:rPr>
          <w:rFonts w:ascii="Arial" w:hAnsi="Arial"/>
          <w:sz w:val="20"/>
        </w:rPr>
        <w:t xml:space="preserve">and reporting </w:t>
      </w:r>
      <w:r w:rsidR="00F6458A" w:rsidRPr="008A17A4">
        <w:rPr>
          <w:rFonts w:ascii="Arial" w:hAnsi="Arial"/>
          <w:sz w:val="20"/>
        </w:rPr>
        <w:t>(CORE)</w:t>
      </w:r>
    </w:p>
    <w:p w14:paraId="602E7C18" w14:textId="77777777" w:rsidR="00E54B72" w:rsidRDefault="00E54B72" w:rsidP="00E54B72">
      <w:pPr>
        <w:pStyle w:val="NoteToDrafters-ASDEFCON"/>
      </w:pPr>
      <w:r w:rsidRPr="009E0D72">
        <w:t xml:space="preserve">Note to drafters: </w:t>
      </w:r>
      <w:r>
        <w:t xml:space="preserve"> </w:t>
      </w:r>
      <w:r w:rsidRPr="009E0D72">
        <w:t xml:space="preserve">Drafters must review their draft </w:t>
      </w:r>
      <w:r>
        <w:t>Deed</w:t>
      </w:r>
      <w:r w:rsidRPr="009E0D72">
        <w:t xml:space="preserve"> to determine if it contains commercial information that meets the Confidentiality Test.</w:t>
      </w:r>
      <w:r>
        <w:t xml:space="preserve"> </w:t>
      </w:r>
      <w:r w:rsidRPr="009E0D72">
        <w:t xml:space="preserve"> Drafters should then review the examples provided below, prior to release of the RFT, and complete the tables as appropriate. </w:t>
      </w:r>
    </w:p>
    <w:p w14:paraId="725B9855" w14:textId="77777777" w:rsidR="00E54B72" w:rsidRPr="002748DE" w:rsidRDefault="00E54B72" w:rsidP="00E54B72">
      <w:pPr>
        <w:pStyle w:val="NoteToDrafters-ASDEFCON"/>
      </w:pPr>
      <w:r w:rsidRPr="009E0D72">
        <w:t xml:space="preserve">Commercial information claimed to be confidential must be assessed against the Confidentiality Test and only information that meets this test can be included in </w:t>
      </w:r>
      <w:r>
        <w:t xml:space="preserve">this </w:t>
      </w:r>
      <w:r w:rsidRPr="009E0D72">
        <w:t>Attachment.</w:t>
      </w:r>
      <w:r>
        <w:t xml:space="preserve"> </w:t>
      </w:r>
      <w:r w:rsidRPr="009E0D72">
        <w:t xml:space="preserve"> Only the information in </w:t>
      </w:r>
      <w:r>
        <w:t xml:space="preserve">this </w:t>
      </w:r>
      <w:r w:rsidRPr="009E0D72">
        <w:t>Attachment can be considered for reporting confidentiality provisions on AusTender and for Senate Order 192.</w:t>
      </w:r>
    </w:p>
    <w:p w14:paraId="246DD98E" w14:textId="4086D43E" w:rsidR="006F3920" w:rsidRDefault="00F6458A" w:rsidP="004F3F7F">
      <w:pPr>
        <w:pStyle w:val="NoteToTenderers-ASDEFCON"/>
      </w:pPr>
      <w:r w:rsidRPr="002748DE">
        <w:t xml:space="preserve">Note to tenderers:  </w:t>
      </w:r>
      <w:r w:rsidR="006F3920">
        <w:t xml:space="preserve">This </w:t>
      </w:r>
      <w:r w:rsidRPr="002748DE">
        <w:t>Attachment will consist of the successful tenderer’s response</w:t>
      </w:r>
      <w:r w:rsidR="006F3920" w:rsidRPr="006F3920">
        <w:t xml:space="preserve"> </w:t>
      </w:r>
      <w:r w:rsidR="006F3920">
        <w:t>to</w:t>
      </w:r>
      <w:r w:rsidR="006F3920" w:rsidRPr="003919C0">
        <w:t xml:space="preserve"> this </w:t>
      </w:r>
      <w:r w:rsidR="00E54B72">
        <w:t>a</w:t>
      </w:r>
      <w:r w:rsidR="006F3920" w:rsidRPr="003919C0">
        <w:t xml:space="preserve">ttachment and </w:t>
      </w:r>
      <w:r w:rsidR="006F3920" w:rsidRPr="00C971BE">
        <w:t>any negotiated adjustments</w:t>
      </w:r>
      <w:r w:rsidRPr="002748DE">
        <w:t xml:space="preserve">. </w:t>
      </w:r>
    </w:p>
    <w:p w14:paraId="57245F06" w14:textId="77777777" w:rsidR="003839EF" w:rsidRDefault="006F3920" w:rsidP="004F3F7F">
      <w:pPr>
        <w:pStyle w:val="NoteToTenderers-ASDEFCON"/>
        <w:rPr>
          <w:del w:id="97" w:author="Prabhu, Akshata MS" w:date="2024-08-23T14:32:00Z"/>
        </w:rPr>
      </w:pPr>
      <w:r w:rsidRPr="006F3920">
        <w:t>The Commonwealth’s policy on the identification of Confidential Information, including the ‘Confidentiality Test’, is contained on the Department of Finance (DoF) website at</w:t>
      </w:r>
      <w:r w:rsidR="007318FA">
        <w:t xml:space="preserve">: </w:t>
      </w:r>
      <w:r w:rsidRPr="006F3920">
        <w:t xml:space="preserve"> </w:t>
      </w:r>
    </w:p>
    <w:p w14:paraId="253FE1AC" w14:textId="3283CBC3" w:rsidR="006F3920" w:rsidRPr="006F3920" w:rsidRDefault="008A17A4" w:rsidP="008A17A4">
      <w:pPr>
        <w:pStyle w:val="NoteToTenderers-ASDEFCON"/>
      </w:pPr>
      <w:hyperlink r:id="rId23" w:history="1">
        <w:r w:rsidR="0054608F">
          <w:rPr>
            <w:color w:val="0000FF"/>
            <w:u w:val="single"/>
          </w:rPr>
          <w:t>https://www.finance.gov.au/government/procurement/buying-australian-government/confidentiality-throughout-procurement-cycle</w:t>
        </w:r>
      </w:hyperlink>
      <w:r w:rsidR="001E5659">
        <w:t>.</w:t>
      </w:r>
    </w:p>
    <w:p w14:paraId="1EC14918" w14:textId="77777777" w:rsidR="006F3920" w:rsidRPr="009E0D72" w:rsidRDefault="006F3920" w:rsidP="004F3F7F">
      <w:pPr>
        <w:pStyle w:val="NoteToTenderers-ASDEFCON"/>
      </w:pPr>
      <w:r w:rsidRPr="009E0D72">
        <w:t xml:space="preserve">The following four criteria comprise the ‘Confidentiality Test’, and must all be met before commercial information will be considered </w:t>
      </w:r>
      <w:r>
        <w:t xml:space="preserve">to be </w:t>
      </w:r>
      <w:r w:rsidRPr="009E0D72">
        <w:t>C</w:t>
      </w:r>
      <w:r>
        <w:t>onfidential Information</w:t>
      </w:r>
      <w:r w:rsidRPr="009E0D72">
        <w:t xml:space="preserve">: </w:t>
      </w:r>
    </w:p>
    <w:p w14:paraId="781DEDBD" w14:textId="77777777" w:rsidR="006F3920" w:rsidRPr="009E0D72" w:rsidRDefault="006F3920" w:rsidP="004F3F7F">
      <w:pPr>
        <w:pStyle w:val="NoteToTenderersList-ASDEFCON"/>
      </w:pPr>
      <w:r w:rsidRPr="009E0D72">
        <w:t>Criterion 1: The information to be protected must be specifically identified;</w:t>
      </w:r>
    </w:p>
    <w:p w14:paraId="2F366B90" w14:textId="77777777" w:rsidR="006F3920" w:rsidRPr="009E0D72" w:rsidRDefault="006F3920" w:rsidP="004F3F7F">
      <w:pPr>
        <w:pStyle w:val="NoteToTenderersList-ASDEFCON"/>
      </w:pPr>
      <w:r w:rsidRPr="009E0D72">
        <w:t>Criterion 2: The information must be commercially sensitive;</w:t>
      </w:r>
    </w:p>
    <w:p w14:paraId="55C94F8C" w14:textId="77777777" w:rsidR="006F3920" w:rsidRPr="009E0D72" w:rsidRDefault="006F3920" w:rsidP="004F3F7F">
      <w:pPr>
        <w:pStyle w:val="NoteToTenderersList-ASDEFCON"/>
      </w:pPr>
      <w:r w:rsidRPr="009E0D72">
        <w:t>Criterion 3: Disclosure would cause unreasonable detriment to the owner of the information or another party; and</w:t>
      </w:r>
    </w:p>
    <w:p w14:paraId="26FD9EB4" w14:textId="77777777" w:rsidR="006F3920" w:rsidRPr="009E0D72" w:rsidRDefault="006F3920" w:rsidP="004F3F7F">
      <w:pPr>
        <w:pStyle w:val="NoteToTenderersList-ASDEFCON"/>
      </w:pPr>
      <w:r w:rsidRPr="009E0D72">
        <w:t xml:space="preserve">Criterion 4: The information was provided with an express or implied understanding that it would remain confidential. </w:t>
      </w:r>
    </w:p>
    <w:p w14:paraId="6ABE27FE" w14:textId="77777777" w:rsidR="006F3920" w:rsidRDefault="006F3920" w:rsidP="004F3F7F">
      <w:pPr>
        <w:pStyle w:val="NoteToTenderers-ASDEFCON"/>
      </w:pPr>
      <w:r w:rsidRPr="009E0D72">
        <w:t xml:space="preserve">The period of confidentiality must be specified for each item (eg for the period of the </w:t>
      </w:r>
      <w:r>
        <w:t>Deed</w:t>
      </w:r>
      <w:r w:rsidRPr="009E0D72">
        <w:t xml:space="preserve">, a period specified in the </w:t>
      </w:r>
      <w:r>
        <w:t>Deed</w:t>
      </w:r>
      <w:r w:rsidRPr="009E0D72">
        <w:t xml:space="preserve">). </w:t>
      </w:r>
      <w:r w:rsidR="007318FA">
        <w:t xml:space="preserve"> </w:t>
      </w:r>
      <w:r w:rsidRPr="009E0D72">
        <w:t xml:space="preserve">It should not be for an unlimited period. </w:t>
      </w:r>
    </w:p>
    <w:p w14:paraId="73DE302C" w14:textId="0F89266B" w:rsidR="009C19E4" w:rsidRPr="002748DE" w:rsidRDefault="007A77EE" w:rsidP="004F3F7F">
      <w:pPr>
        <w:pStyle w:val="NoteToTenderers-ASDEFCON"/>
      </w:pPr>
      <w:r w:rsidRPr="002748DE">
        <w:t xml:space="preserve">Pricing provisions in Attachment A </w:t>
      </w:r>
      <w:r>
        <w:t>must</w:t>
      </w:r>
      <w:r w:rsidRPr="002748DE">
        <w:t xml:space="preserve"> only be listed in this Attachment if they </w:t>
      </w:r>
      <w:r>
        <w:t>meet the Confidentiality Test</w:t>
      </w:r>
      <w:r w:rsidRPr="002748DE">
        <w:t xml:space="preserve">.  </w:t>
      </w:r>
    </w:p>
    <w:p w14:paraId="5C31E858" w14:textId="09EFFD8C" w:rsidR="00F6458A" w:rsidRPr="0009530D" w:rsidRDefault="009C19E4" w:rsidP="0009530D">
      <w:pPr>
        <w:pStyle w:val="NoteToTenderers-ASDEFCON"/>
        <w:shd w:val="clear" w:color="auto" w:fill="auto"/>
        <w:rPr>
          <w:b w:val="0"/>
        </w:rPr>
      </w:pPr>
      <w:r w:rsidRPr="0009530D">
        <w:rPr>
          <w:b w:val="0"/>
          <w:i w:val="0"/>
        </w:rPr>
        <w:t xml:space="preserve">Confidential </w:t>
      </w:r>
      <w:r w:rsidRPr="009C19E4">
        <w:rPr>
          <w:b w:val="0"/>
          <w:i w:val="0"/>
        </w:rPr>
        <w:t>Information</w:t>
      </w: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68"/>
        <w:gridCol w:w="1984"/>
        <w:gridCol w:w="2410"/>
        <w:gridCol w:w="1843"/>
        <w:gridCol w:w="1701"/>
      </w:tblGrid>
      <w:tr w:rsidR="00780CD5" w:rsidRPr="00135FF5" w14:paraId="75741176" w14:textId="77777777" w:rsidTr="004F3F7F">
        <w:trPr>
          <w:cantSplit/>
          <w:trHeight w:val="644"/>
          <w:tblHeader/>
        </w:trPr>
        <w:tc>
          <w:tcPr>
            <w:tcW w:w="1668" w:type="dxa"/>
            <w:shd w:val="pct15" w:color="auto" w:fill="FFFFFF"/>
          </w:tcPr>
          <w:p w14:paraId="01AB631F" w14:textId="77777777" w:rsidR="00780CD5" w:rsidRPr="004F3F7F" w:rsidRDefault="00780CD5" w:rsidP="004F3F7F">
            <w:pPr>
              <w:pStyle w:val="Table10ptText-ASDEFCON"/>
              <w:spacing w:after="0"/>
            </w:pPr>
            <w:r w:rsidRPr="004F3F7F">
              <w:t>Clause number</w:t>
            </w:r>
          </w:p>
        </w:tc>
        <w:tc>
          <w:tcPr>
            <w:tcW w:w="1984" w:type="dxa"/>
            <w:shd w:val="pct15" w:color="auto" w:fill="FFFFFF"/>
          </w:tcPr>
          <w:p w14:paraId="27064600" w14:textId="77777777" w:rsidR="00780CD5" w:rsidRPr="004F3F7F" w:rsidRDefault="00780CD5" w:rsidP="004F3F7F">
            <w:pPr>
              <w:pStyle w:val="Table10ptText-ASDEFCON"/>
              <w:spacing w:after="0"/>
            </w:pPr>
            <w:r w:rsidRPr="004F3F7F">
              <w:t>Clause Title</w:t>
            </w:r>
          </w:p>
        </w:tc>
        <w:tc>
          <w:tcPr>
            <w:tcW w:w="2410" w:type="dxa"/>
            <w:shd w:val="pct15" w:color="auto" w:fill="FFFFFF"/>
          </w:tcPr>
          <w:p w14:paraId="36B82826" w14:textId="77777777" w:rsidR="00780CD5" w:rsidRPr="004F3F7F" w:rsidRDefault="00780CD5" w:rsidP="004F3F7F">
            <w:pPr>
              <w:pStyle w:val="Table10ptText-ASDEFCON"/>
              <w:spacing w:after="0"/>
            </w:pPr>
            <w:r w:rsidRPr="004F3F7F">
              <w:t>Reason for classification</w:t>
            </w:r>
          </w:p>
        </w:tc>
        <w:tc>
          <w:tcPr>
            <w:tcW w:w="1843" w:type="dxa"/>
            <w:shd w:val="pct15" w:color="auto" w:fill="FFFFFF"/>
          </w:tcPr>
          <w:p w14:paraId="51E9027C" w14:textId="77777777" w:rsidR="00780CD5" w:rsidRPr="004F3F7F" w:rsidRDefault="00780CD5" w:rsidP="004F3F7F">
            <w:pPr>
              <w:pStyle w:val="Table10ptText-ASDEFCON"/>
              <w:spacing w:after="0"/>
            </w:pPr>
            <w:r w:rsidRPr="004F3F7F">
              <w:t>Party for whom the information is confidential</w:t>
            </w:r>
          </w:p>
        </w:tc>
        <w:tc>
          <w:tcPr>
            <w:tcW w:w="1701" w:type="dxa"/>
            <w:shd w:val="pct15" w:color="auto" w:fill="FFFFFF"/>
          </w:tcPr>
          <w:p w14:paraId="7311303A" w14:textId="77777777" w:rsidR="00780CD5" w:rsidRPr="004F3F7F" w:rsidRDefault="00780CD5" w:rsidP="004F3F7F">
            <w:pPr>
              <w:pStyle w:val="Table10ptText-ASDEFCON"/>
              <w:spacing w:after="0"/>
            </w:pPr>
            <w:r w:rsidRPr="004F3F7F">
              <w:t>Period of confidentiality</w:t>
            </w:r>
          </w:p>
        </w:tc>
      </w:tr>
      <w:tr w:rsidR="00780CD5" w:rsidRPr="00135FF5" w14:paraId="17C413FC" w14:textId="77777777" w:rsidTr="004F3F7F">
        <w:trPr>
          <w:cantSplit/>
          <w:trHeight w:val="358"/>
          <w:tblHeader/>
        </w:trPr>
        <w:tc>
          <w:tcPr>
            <w:tcW w:w="9606" w:type="dxa"/>
            <w:gridSpan w:val="5"/>
            <w:shd w:val="pct15" w:color="auto" w:fill="FFFFFF"/>
          </w:tcPr>
          <w:p w14:paraId="00CEC765" w14:textId="77777777" w:rsidR="00780CD5" w:rsidRPr="004F3F7F" w:rsidRDefault="00780CD5" w:rsidP="004F3F7F">
            <w:pPr>
              <w:pStyle w:val="Table10ptText-ASDEFCON"/>
              <w:spacing w:after="0"/>
              <w:rPr>
                <w:i/>
              </w:rPr>
            </w:pPr>
            <w:r w:rsidRPr="004F3F7F">
              <w:t xml:space="preserve">Conditions of Deed, </w:t>
            </w:r>
            <w:r w:rsidRPr="004F3F7F">
              <w:rPr>
                <w:i/>
              </w:rPr>
              <w:t>for example</w:t>
            </w:r>
          </w:p>
        </w:tc>
      </w:tr>
      <w:tr w:rsidR="00780CD5" w:rsidRPr="002748DE" w14:paraId="1D9DD24B" w14:textId="77777777" w:rsidTr="00780CD5">
        <w:trPr>
          <w:cantSplit/>
        </w:trPr>
        <w:tc>
          <w:tcPr>
            <w:tcW w:w="1668" w:type="dxa"/>
          </w:tcPr>
          <w:p w14:paraId="583F570E" w14:textId="56DE98AF" w:rsidR="001E5659" w:rsidRDefault="001E5659" w:rsidP="00B24806">
            <w:pPr>
              <w:pStyle w:val="Table10ptText-ASDEFCON"/>
              <w:spacing w:after="0"/>
            </w:pPr>
            <w:r w:rsidRPr="002748DE">
              <w:t xml:space="preserve">Clause </w:t>
            </w:r>
            <w:r w:rsidR="009C19E4">
              <w:t>8</w:t>
            </w:r>
            <w:r>
              <w:t>.3</w:t>
            </w:r>
            <w:r w:rsidRPr="002748DE">
              <w:t xml:space="preserve"> </w:t>
            </w:r>
          </w:p>
          <w:p w14:paraId="10FB9562" w14:textId="77777777" w:rsidR="001E5659" w:rsidRPr="002748DE" w:rsidRDefault="001E5659" w:rsidP="00B24806">
            <w:pPr>
              <w:pStyle w:val="Table10ptText-ASDEFCON"/>
              <w:spacing w:after="0"/>
            </w:pPr>
            <w:r w:rsidRPr="003919C0">
              <w:t>(eg if an amended liability regime)</w:t>
            </w:r>
          </w:p>
        </w:tc>
        <w:tc>
          <w:tcPr>
            <w:tcW w:w="1984" w:type="dxa"/>
          </w:tcPr>
          <w:p w14:paraId="1E9E91F1" w14:textId="77777777" w:rsidR="001E5659" w:rsidRPr="002748DE" w:rsidRDefault="001E5659" w:rsidP="00B24806">
            <w:pPr>
              <w:pStyle w:val="Table10ptText-ASDEFCON"/>
              <w:spacing w:after="0"/>
            </w:pPr>
            <w:r w:rsidRPr="003919C0">
              <w:t>Limitation of Liability</w:t>
            </w:r>
          </w:p>
        </w:tc>
        <w:tc>
          <w:tcPr>
            <w:tcW w:w="2410" w:type="dxa"/>
          </w:tcPr>
          <w:p w14:paraId="44518D03" w14:textId="77777777" w:rsidR="001E5659" w:rsidRPr="002748DE" w:rsidRDefault="001E5659" w:rsidP="00B24806">
            <w:pPr>
              <w:pStyle w:val="Table10ptText-ASDEFCON"/>
              <w:spacing w:after="0"/>
            </w:pPr>
            <w:r w:rsidRPr="003919C0">
              <w:t>Contains details about liability regime that</w:t>
            </w:r>
            <w:r>
              <w:t xml:space="preserve"> meets the DoF Confidentiality Test</w:t>
            </w:r>
          </w:p>
        </w:tc>
        <w:tc>
          <w:tcPr>
            <w:tcW w:w="1843" w:type="dxa"/>
          </w:tcPr>
          <w:p w14:paraId="079B8A5A" w14:textId="77777777" w:rsidR="001E5659" w:rsidRPr="00135FF5" w:rsidRDefault="001E5659" w:rsidP="00B24806">
            <w:pPr>
              <w:pStyle w:val="Table10ptText-ASDEFCON"/>
              <w:spacing w:after="0"/>
            </w:pPr>
            <w:r w:rsidRPr="003919C0">
              <w:t>Commonwealth / Contractor</w:t>
            </w:r>
            <w:r w:rsidRPr="00135FF5">
              <w:t xml:space="preserve"> </w:t>
            </w:r>
          </w:p>
        </w:tc>
        <w:tc>
          <w:tcPr>
            <w:tcW w:w="1701" w:type="dxa"/>
          </w:tcPr>
          <w:p w14:paraId="75176580" w14:textId="77777777" w:rsidR="001E5659" w:rsidRPr="003919C0" w:rsidRDefault="001E5659" w:rsidP="004F3F7F">
            <w:pPr>
              <w:pStyle w:val="Table10ptText-ASDEFCON"/>
              <w:spacing w:after="0"/>
            </w:pPr>
          </w:p>
        </w:tc>
      </w:tr>
      <w:tr w:rsidR="00780CD5" w:rsidRPr="002748DE" w14:paraId="35427A24" w14:textId="77777777" w:rsidTr="00780CD5">
        <w:trPr>
          <w:cantSplit/>
        </w:trPr>
        <w:tc>
          <w:tcPr>
            <w:tcW w:w="1668" w:type="dxa"/>
            <w:tcBorders>
              <w:top w:val="nil"/>
            </w:tcBorders>
          </w:tcPr>
          <w:p w14:paraId="4A994536" w14:textId="77777777" w:rsidR="001E5659" w:rsidRPr="002748DE" w:rsidRDefault="001E5659" w:rsidP="00B24806">
            <w:pPr>
              <w:pStyle w:val="Table10ptText-ASDEFCON"/>
              <w:spacing w:after="0"/>
            </w:pPr>
            <w:r w:rsidRPr="002748DE">
              <w:t>Any tailored clauses</w:t>
            </w:r>
          </w:p>
          <w:p w14:paraId="75010AC5" w14:textId="77777777" w:rsidR="001E5659" w:rsidRPr="002748DE" w:rsidRDefault="001E5659" w:rsidP="00B24806">
            <w:pPr>
              <w:pStyle w:val="Table10ptText-ASDEFCON"/>
              <w:spacing w:after="0"/>
            </w:pPr>
          </w:p>
        </w:tc>
        <w:tc>
          <w:tcPr>
            <w:tcW w:w="1984" w:type="dxa"/>
            <w:tcBorders>
              <w:top w:val="nil"/>
            </w:tcBorders>
          </w:tcPr>
          <w:p w14:paraId="440725D2" w14:textId="77777777" w:rsidR="001E5659" w:rsidRPr="002748DE" w:rsidRDefault="001E5659" w:rsidP="00B24806">
            <w:pPr>
              <w:pStyle w:val="Table10ptText-ASDEFCON"/>
              <w:spacing w:after="0"/>
            </w:pPr>
            <w:r w:rsidRPr="002748DE">
              <w:t xml:space="preserve">(Insert any clauses which are not standard template clauses and </w:t>
            </w:r>
            <w:r>
              <w:t>meet the DoF Confidentiality Test</w:t>
            </w:r>
            <w:r w:rsidRPr="002748DE">
              <w:t>)</w:t>
            </w:r>
          </w:p>
        </w:tc>
        <w:tc>
          <w:tcPr>
            <w:tcW w:w="2410" w:type="dxa"/>
            <w:tcBorders>
              <w:top w:val="nil"/>
            </w:tcBorders>
          </w:tcPr>
          <w:p w14:paraId="6142C5AD" w14:textId="77777777" w:rsidR="001E5659" w:rsidRPr="002748DE" w:rsidRDefault="001E5659" w:rsidP="00B24806">
            <w:pPr>
              <w:pStyle w:val="Table10ptText-ASDEFCON"/>
              <w:spacing w:after="0"/>
            </w:pPr>
            <w:r w:rsidRPr="002748DE">
              <w:t>Insert relevant reason.</w:t>
            </w:r>
          </w:p>
        </w:tc>
        <w:tc>
          <w:tcPr>
            <w:tcW w:w="1843" w:type="dxa"/>
            <w:tcBorders>
              <w:top w:val="nil"/>
            </w:tcBorders>
          </w:tcPr>
          <w:p w14:paraId="59A65643" w14:textId="77777777" w:rsidR="001E5659" w:rsidRPr="004432BC" w:rsidRDefault="001E5659" w:rsidP="00B24806">
            <w:pPr>
              <w:pStyle w:val="Table10ptText-ASDEFCON"/>
              <w:spacing w:after="0"/>
            </w:pPr>
            <w:r w:rsidRPr="004432BC">
              <w:t xml:space="preserve">Insert name of party </w:t>
            </w:r>
          </w:p>
        </w:tc>
        <w:tc>
          <w:tcPr>
            <w:tcW w:w="1701" w:type="dxa"/>
            <w:tcBorders>
              <w:top w:val="nil"/>
            </w:tcBorders>
          </w:tcPr>
          <w:p w14:paraId="5D482F11" w14:textId="77777777" w:rsidR="001E5659" w:rsidRPr="004432BC" w:rsidRDefault="001E5659" w:rsidP="004F3F7F">
            <w:pPr>
              <w:pStyle w:val="Table10ptText-ASDEFCON"/>
              <w:spacing w:after="0"/>
            </w:pPr>
          </w:p>
        </w:tc>
      </w:tr>
      <w:tr w:rsidR="00780CD5" w:rsidRPr="002748DE" w14:paraId="678D16C9" w14:textId="77777777" w:rsidTr="00780CD5">
        <w:trPr>
          <w:cantSplit/>
        </w:trPr>
        <w:tc>
          <w:tcPr>
            <w:tcW w:w="1668" w:type="dxa"/>
          </w:tcPr>
          <w:p w14:paraId="52547E2F" w14:textId="77777777" w:rsidR="001E5659" w:rsidRPr="002748DE" w:rsidRDefault="001E5659" w:rsidP="00B24806">
            <w:pPr>
              <w:pStyle w:val="Table10ptText-ASDEFCON"/>
              <w:spacing w:after="0"/>
            </w:pPr>
            <w:r w:rsidRPr="002748DE">
              <w:t>Attachment A:</w:t>
            </w:r>
          </w:p>
          <w:p w14:paraId="0E79B961" w14:textId="77777777" w:rsidR="001E5659" w:rsidRPr="002748DE" w:rsidRDefault="001E5659" w:rsidP="00B24806">
            <w:pPr>
              <w:pStyle w:val="Table10ptText-ASDEFCON"/>
              <w:spacing w:after="0"/>
            </w:pPr>
            <w:r w:rsidRPr="002748DE">
              <w:t>(List relevant Supplies)</w:t>
            </w:r>
          </w:p>
        </w:tc>
        <w:tc>
          <w:tcPr>
            <w:tcW w:w="1984" w:type="dxa"/>
          </w:tcPr>
          <w:p w14:paraId="6EC96BB8" w14:textId="77777777" w:rsidR="001E5659" w:rsidRPr="002748DE" w:rsidRDefault="001E5659" w:rsidP="00B24806">
            <w:pPr>
              <w:pStyle w:val="Table10ptText-ASDEFCON"/>
              <w:spacing w:after="0"/>
            </w:pPr>
            <w:r w:rsidRPr="002748DE">
              <w:t>Price and Delivery Schedule</w:t>
            </w:r>
          </w:p>
          <w:p w14:paraId="40365580" w14:textId="77777777" w:rsidR="001E5659" w:rsidRPr="002748DE" w:rsidRDefault="001E5659" w:rsidP="00B24806">
            <w:pPr>
              <w:pStyle w:val="Table10ptText-ASDEFCON"/>
              <w:spacing w:after="0"/>
            </w:pPr>
          </w:p>
          <w:p w14:paraId="7F7AD973" w14:textId="77777777" w:rsidR="001E5659" w:rsidRPr="002748DE" w:rsidRDefault="001E5659" w:rsidP="00B24806">
            <w:pPr>
              <w:pStyle w:val="Table10ptText-ASDEFCON"/>
              <w:spacing w:after="0"/>
            </w:pPr>
          </w:p>
        </w:tc>
        <w:tc>
          <w:tcPr>
            <w:tcW w:w="2410" w:type="dxa"/>
          </w:tcPr>
          <w:p w14:paraId="26F51BB2" w14:textId="77777777" w:rsidR="001E5659" w:rsidRPr="002748DE" w:rsidRDefault="001E5659" w:rsidP="00B24806">
            <w:pPr>
              <w:pStyle w:val="Table10ptText-ASDEFCON"/>
              <w:spacing w:after="0"/>
            </w:pPr>
            <w:r w:rsidRPr="002748DE">
              <w:t xml:space="preserve">Contains details about commercially sensitive pricing information </w:t>
            </w:r>
            <w:r>
              <w:t>that is not in the public domain</w:t>
            </w:r>
            <w:r w:rsidRPr="002748DE">
              <w:t xml:space="preserve"> (including profit margins and the underlying price basis) </w:t>
            </w:r>
          </w:p>
          <w:p w14:paraId="24344C84" w14:textId="77777777" w:rsidR="001E5659" w:rsidRPr="002748DE" w:rsidRDefault="001E5659" w:rsidP="00B24806">
            <w:pPr>
              <w:pStyle w:val="Table10ptText-ASDEFCON"/>
              <w:spacing w:after="0"/>
            </w:pPr>
          </w:p>
        </w:tc>
        <w:tc>
          <w:tcPr>
            <w:tcW w:w="1843" w:type="dxa"/>
          </w:tcPr>
          <w:p w14:paraId="0568170F" w14:textId="77777777" w:rsidR="001E5659" w:rsidRPr="004432BC" w:rsidRDefault="001E5659" w:rsidP="00B24806">
            <w:pPr>
              <w:pStyle w:val="Table10ptText-ASDEFCON"/>
              <w:spacing w:after="0"/>
            </w:pPr>
            <w:r w:rsidRPr="004432BC">
              <w:t xml:space="preserve">Insert name of contractor </w:t>
            </w:r>
          </w:p>
        </w:tc>
        <w:tc>
          <w:tcPr>
            <w:tcW w:w="1701" w:type="dxa"/>
          </w:tcPr>
          <w:p w14:paraId="05494949" w14:textId="77777777" w:rsidR="001E5659" w:rsidRPr="004432BC" w:rsidRDefault="001E5659" w:rsidP="004F3F7F">
            <w:pPr>
              <w:pStyle w:val="Table10ptText-ASDEFCON"/>
              <w:spacing w:after="0"/>
            </w:pPr>
          </w:p>
        </w:tc>
      </w:tr>
    </w:tbl>
    <w:p w14:paraId="2AB00FBD" w14:textId="77777777" w:rsidR="00F6458A" w:rsidRPr="002748DE" w:rsidRDefault="00F6458A" w:rsidP="004F3F7F">
      <w:pPr>
        <w:pStyle w:val="ASDEFCONNormal"/>
        <w:sectPr w:rsidR="00F6458A" w:rsidRPr="002748DE" w:rsidSect="004252F5">
          <w:footerReference w:type="default" r:id="rId24"/>
          <w:pgSz w:w="11906" w:h="16838"/>
          <w:pgMar w:top="1304" w:right="1418" w:bottom="964" w:left="1418" w:header="567" w:footer="567" w:gutter="0"/>
          <w:pgNumType w:start="1"/>
          <w:cols w:space="720"/>
        </w:sectPr>
      </w:pPr>
    </w:p>
    <w:p w14:paraId="3F587CA8" w14:textId="77777777" w:rsidR="00F6458A" w:rsidRPr="008A17A4" w:rsidRDefault="00F6458A" w:rsidP="004F3F7F">
      <w:pPr>
        <w:pStyle w:val="ASDEFCONTitle"/>
        <w:rPr>
          <w:rFonts w:ascii="Arial" w:hAnsi="Arial"/>
          <w:sz w:val="20"/>
        </w:rPr>
      </w:pPr>
      <w:r w:rsidRPr="008A17A4">
        <w:rPr>
          <w:rFonts w:ascii="Arial" w:hAnsi="Arial"/>
          <w:sz w:val="20"/>
        </w:rPr>
        <w:t>ATTACHMENT F</w:t>
      </w:r>
    </w:p>
    <w:p w14:paraId="40B31F4F" w14:textId="77777777" w:rsidR="00F6458A" w:rsidRPr="008A17A4" w:rsidRDefault="00F6458A" w:rsidP="004F3F7F">
      <w:pPr>
        <w:pStyle w:val="ASDEFCONTitle"/>
        <w:rPr>
          <w:rFonts w:ascii="Arial" w:hAnsi="Arial"/>
          <w:sz w:val="20"/>
        </w:rPr>
      </w:pPr>
      <w:r w:rsidRPr="008A17A4">
        <w:rPr>
          <w:rFonts w:ascii="Arial" w:hAnsi="Arial"/>
          <w:sz w:val="20"/>
        </w:rPr>
        <w:t>GLOSSARY (CORE)</w:t>
      </w:r>
    </w:p>
    <w:p w14:paraId="32C4F137" w14:textId="77777777" w:rsidR="00F51475" w:rsidRDefault="00E063A7" w:rsidP="004F3F7F">
      <w:pPr>
        <w:pStyle w:val="NoteToDrafters-ASDEFCON"/>
      </w:pPr>
      <w:r w:rsidRPr="00DC220A">
        <w:t>Note to drafters:</w:t>
      </w:r>
      <w:r w:rsidR="007318FA">
        <w:t xml:space="preserve"> </w:t>
      </w:r>
      <w:r w:rsidRPr="00DC220A">
        <w:t xml:space="preserve"> </w:t>
      </w:r>
      <w:r w:rsidR="00F51475" w:rsidRPr="00DC220A">
        <w:t xml:space="preserve">All conditions of tender definitions in section two should be removed from the version used for any resultant </w:t>
      </w:r>
      <w:r w:rsidR="00F51475">
        <w:t>Deed</w:t>
      </w:r>
      <w:r w:rsidR="00F51475" w:rsidRPr="00DC220A">
        <w:t>, as they are no longer applicable.</w:t>
      </w:r>
    </w:p>
    <w:p w14:paraId="4866AAD0" w14:textId="77777777" w:rsidR="00E063A7" w:rsidRDefault="00E063A7" w:rsidP="004F3F7F">
      <w:pPr>
        <w:pStyle w:val="NoteToDrafters-ASDEFCON"/>
      </w:pPr>
      <w:r>
        <w:t>Definitions, acronyms and abbreviations that are not used in a draft Deed may be deleted.  If drafters propose a new definition, acronym or abbreviation, careful consideration must be given to the legal effect of that addition in the context of the existing document.</w:t>
      </w:r>
    </w:p>
    <w:p w14:paraId="25B3D39E" w14:textId="77777777" w:rsidR="00E063A7" w:rsidRDefault="00E063A7" w:rsidP="004F3F7F">
      <w:pPr>
        <w:pStyle w:val="NoteToDrafters-ASDEFCON"/>
      </w:pPr>
      <w:r w:rsidRPr="00DC220A">
        <w:t>The listing of all acronyms, abbreviations, definitions and referenced documents, and the version numbers of all referenced documents should be reviewed for currency prior to both the RFT release and the</w:t>
      </w:r>
      <w:r>
        <w:t xml:space="preserve"> </w:t>
      </w:r>
      <w:r w:rsidRPr="00DC220A">
        <w:t>Effective Date.</w:t>
      </w:r>
    </w:p>
    <w:p w14:paraId="7ECA1702" w14:textId="77777777" w:rsidR="00F6458A" w:rsidRPr="002748DE" w:rsidRDefault="00F6458A" w:rsidP="00002811">
      <w:pPr>
        <w:pStyle w:val="ATTANNLV1-ASDEFCON"/>
      </w:pPr>
      <w:r w:rsidRPr="002748DE">
        <w:t>Acronyms and Abbreviations</w:t>
      </w:r>
    </w:p>
    <w:p w14:paraId="29E193ED" w14:textId="77777777" w:rsidR="00114624" w:rsidRDefault="00114624" w:rsidP="007D2374">
      <w:pPr>
        <w:pStyle w:val="Table10ptText-ASDEFCON"/>
        <w:sectPr w:rsidR="00114624" w:rsidSect="004252F5">
          <w:footerReference w:type="default" r:id="rId25"/>
          <w:pgSz w:w="11906" w:h="16838"/>
          <w:pgMar w:top="1304" w:right="1418" w:bottom="964" w:left="1418" w:header="567" w:footer="567" w:gutter="0"/>
          <w:pgNumType w:start="1"/>
          <w:cols w:space="720"/>
        </w:sectPr>
      </w:pPr>
    </w:p>
    <w:tbl>
      <w:tblPr>
        <w:tblW w:w="4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9"/>
        <w:gridCol w:w="2770"/>
      </w:tblGrid>
      <w:tr w:rsidR="00114624" w:rsidRPr="00F028AB" w14:paraId="1359CD1D" w14:textId="77777777" w:rsidTr="00977524">
        <w:trPr>
          <w:cantSplit/>
          <w:tblHeader/>
          <w:jc w:val="center"/>
        </w:trPr>
        <w:tc>
          <w:tcPr>
            <w:tcW w:w="1459" w:type="dxa"/>
            <w:shd w:val="clear" w:color="auto" w:fill="C0C0C0"/>
          </w:tcPr>
          <w:p w14:paraId="4DF4A9AA" w14:textId="77777777" w:rsidR="00114624" w:rsidRPr="00F028AB" w:rsidRDefault="00114624" w:rsidP="007D2374">
            <w:pPr>
              <w:pStyle w:val="Table10ptText-ASDEFCON"/>
            </w:pPr>
            <w:r w:rsidRPr="00F028AB">
              <w:t>Abbreviation</w:t>
            </w:r>
          </w:p>
        </w:tc>
        <w:tc>
          <w:tcPr>
            <w:tcW w:w="2770" w:type="dxa"/>
            <w:tcBorders>
              <w:right w:val="single" w:sz="4" w:space="0" w:color="auto"/>
            </w:tcBorders>
            <w:shd w:val="clear" w:color="auto" w:fill="C0C0C0"/>
          </w:tcPr>
          <w:p w14:paraId="3E1DABEF" w14:textId="77777777" w:rsidR="00114624" w:rsidRPr="00F028AB" w:rsidRDefault="00114624" w:rsidP="007D2374">
            <w:pPr>
              <w:pStyle w:val="Table10ptText-ASDEFCON"/>
            </w:pPr>
            <w:r w:rsidRPr="00F028AB">
              <w:t>Description</w:t>
            </w:r>
          </w:p>
        </w:tc>
      </w:tr>
      <w:tr w:rsidR="00114624" w:rsidRPr="002748DE" w14:paraId="234F6553" w14:textId="77777777" w:rsidTr="00977524">
        <w:trPr>
          <w:cantSplit/>
          <w:jc w:val="center"/>
        </w:trPr>
        <w:tc>
          <w:tcPr>
            <w:tcW w:w="1459" w:type="dxa"/>
          </w:tcPr>
          <w:p w14:paraId="771E8A7A" w14:textId="77777777" w:rsidR="00114624" w:rsidRPr="002748DE" w:rsidRDefault="00114624" w:rsidP="00D12F87">
            <w:pPr>
              <w:pStyle w:val="Table10ptText-ASDEFCON"/>
            </w:pPr>
            <w:r w:rsidRPr="002748DE">
              <w:t>ABN</w:t>
            </w:r>
          </w:p>
        </w:tc>
        <w:tc>
          <w:tcPr>
            <w:tcW w:w="2770" w:type="dxa"/>
            <w:tcBorders>
              <w:right w:val="single" w:sz="4" w:space="0" w:color="auto"/>
            </w:tcBorders>
          </w:tcPr>
          <w:p w14:paraId="69B36C52" w14:textId="77777777" w:rsidR="00114624" w:rsidRPr="002748DE" w:rsidRDefault="00114624" w:rsidP="00D12F87">
            <w:pPr>
              <w:pStyle w:val="Table10ptText-ASDEFCON"/>
            </w:pPr>
            <w:r w:rsidRPr="002748DE">
              <w:t>Australian Business Number</w:t>
            </w:r>
          </w:p>
        </w:tc>
      </w:tr>
      <w:tr w:rsidR="00114624" w:rsidRPr="002748DE" w14:paraId="61CAB127" w14:textId="77777777" w:rsidTr="00977524">
        <w:trPr>
          <w:cantSplit/>
          <w:jc w:val="center"/>
        </w:trPr>
        <w:tc>
          <w:tcPr>
            <w:tcW w:w="1459" w:type="dxa"/>
          </w:tcPr>
          <w:p w14:paraId="37EEEB55" w14:textId="77777777" w:rsidR="00114624" w:rsidRPr="002748DE" w:rsidRDefault="00114624" w:rsidP="00D12F87">
            <w:pPr>
              <w:pStyle w:val="Table10ptText-ASDEFCON"/>
            </w:pPr>
            <w:r>
              <w:t>ACM</w:t>
            </w:r>
          </w:p>
        </w:tc>
        <w:tc>
          <w:tcPr>
            <w:tcW w:w="2770" w:type="dxa"/>
            <w:tcBorders>
              <w:right w:val="single" w:sz="4" w:space="0" w:color="auto"/>
            </w:tcBorders>
          </w:tcPr>
          <w:p w14:paraId="63C6EEF9" w14:textId="77777777" w:rsidR="00114624" w:rsidRPr="002748DE" w:rsidRDefault="00114624" w:rsidP="00D12F87">
            <w:pPr>
              <w:pStyle w:val="Table10ptText-ASDEFCON"/>
            </w:pPr>
            <w:r>
              <w:t>Asbestos Containing Material</w:t>
            </w:r>
          </w:p>
        </w:tc>
      </w:tr>
      <w:tr w:rsidR="00114624" w:rsidRPr="002748DE" w14:paraId="21143AB6" w14:textId="77777777" w:rsidTr="00977524">
        <w:trPr>
          <w:cantSplit/>
          <w:jc w:val="center"/>
        </w:trPr>
        <w:tc>
          <w:tcPr>
            <w:tcW w:w="1459" w:type="dxa"/>
          </w:tcPr>
          <w:p w14:paraId="37FB182F" w14:textId="77777777" w:rsidR="00114624" w:rsidRPr="002748DE" w:rsidRDefault="00114624" w:rsidP="00D12F87">
            <w:pPr>
              <w:pStyle w:val="Table10ptText-ASDEFCON"/>
            </w:pPr>
            <w:r w:rsidRPr="002748DE">
              <w:t>ADF</w:t>
            </w:r>
          </w:p>
        </w:tc>
        <w:tc>
          <w:tcPr>
            <w:tcW w:w="2770" w:type="dxa"/>
            <w:tcBorders>
              <w:right w:val="single" w:sz="4" w:space="0" w:color="auto"/>
            </w:tcBorders>
          </w:tcPr>
          <w:p w14:paraId="36DB95F2" w14:textId="77777777" w:rsidR="00114624" w:rsidRPr="002748DE" w:rsidRDefault="00114624" w:rsidP="00D12F87">
            <w:pPr>
              <w:pStyle w:val="Table10ptText-ASDEFCON"/>
            </w:pPr>
            <w:r w:rsidRPr="002748DE">
              <w:t>Australian Defence Force</w:t>
            </w:r>
          </w:p>
        </w:tc>
      </w:tr>
      <w:tr w:rsidR="00114624" w:rsidRPr="002748DE" w14:paraId="5F93526B" w14:textId="77777777" w:rsidTr="00977524">
        <w:trPr>
          <w:cantSplit/>
          <w:jc w:val="center"/>
        </w:trPr>
        <w:tc>
          <w:tcPr>
            <w:tcW w:w="1459" w:type="dxa"/>
          </w:tcPr>
          <w:p w14:paraId="201D0AC5" w14:textId="77777777" w:rsidR="00114624" w:rsidRPr="002748DE" w:rsidRDefault="00114624" w:rsidP="00D12F87">
            <w:pPr>
              <w:pStyle w:val="Table10ptText-ASDEFCON"/>
            </w:pPr>
            <w:r>
              <w:t>AIC</w:t>
            </w:r>
          </w:p>
        </w:tc>
        <w:tc>
          <w:tcPr>
            <w:tcW w:w="2770" w:type="dxa"/>
            <w:tcBorders>
              <w:right w:val="single" w:sz="4" w:space="0" w:color="auto"/>
            </w:tcBorders>
          </w:tcPr>
          <w:p w14:paraId="1532F951" w14:textId="77777777" w:rsidR="00114624" w:rsidRPr="002748DE" w:rsidRDefault="00114624" w:rsidP="00D12F87">
            <w:pPr>
              <w:pStyle w:val="Table10ptText-ASDEFCON"/>
            </w:pPr>
            <w:r>
              <w:t>Australian Industry Capability</w:t>
            </w:r>
          </w:p>
        </w:tc>
      </w:tr>
      <w:tr w:rsidR="00114624" w:rsidRPr="002748DE" w14:paraId="49AE70C1" w14:textId="77777777" w:rsidTr="00977524">
        <w:trPr>
          <w:cantSplit/>
          <w:jc w:val="center"/>
        </w:trPr>
        <w:tc>
          <w:tcPr>
            <w:tcW w:w="1459" w:type="dxa"/>
          </w:tcPr>
          <w:p w14:paraId="31CDC357" w14:textId="77777777" w:rsidR="00114624" w:rsidRPr="002748DE" w:rsidRDefault="00114624" w:rsidP="00D12F87">
            <w:pPr>
              <w:pStyle w:val="Table10ptText-ASDEFCON"/>
            </w:pPr>
            <w:r w:rsidRPr="002748DE">
              <w:t>ARBN</w:t>
            </w:r>
          </w:p>
        </w:tc>
        <w:tc>
          <w:tcPr>
            <w:tcW w:w="2770" w:type="dxa"/>
            <w:tcBorders>
              <w:right w:val="single" w:sz="4" w:space="0" w:color="auto"/>
            </w:tcBorders>
          </w:tcPr>
          <w:p w14:paraId="3DCBACBC" w14:textId="77777777" w:rsidR="00114624" w:rsidRPr="002748DE" w:rsidRDefault="00114624" w:rsidP="00D12F87">
            <w:pPr>
              <w:pStyle w:val="Table10ptText-ASDEFCON"/>
            </w:pPr>
            <w:r w:rsidRPr="002748DE">
              <w:t xml:space="preserve">Australian Registered </w:t>
            </w:r>
            <w:r>
              <w:t>Body</w:t>
            </w:r>
            <w:r w:rsidRPr="002748DE">
              <w:t xml:space="preserve"> Number</w:t>
            </w:r>
          </w:p>
        </w:tc>
      </w:tr>
      <w:tr w:rsidR="00114624" w:rsidRPr="002748DE" w14:paraId="05F16F3F" w14:textId="77777777" w:rsidTr="00977524">
        <w:trPr>
          <w:cantSplit/>
          <w:jc w:val="center"/>
        </w:trPr>
        <w:tc>
          <w:tcPr>
            <w:tcW w:w="1459" w:type="dxa"/>
          </w:tcPr>
          <w:p w14:paraId="44286864" w14:textId="77777777" w:rsidR="00114624" w:rsidRPr="002748DE" w:rsidRDefault="00114624" w:rsidP="00D12F87">
            <w:pPr>
              <w:pStyle w:val="Table10ptText-ASDEFCON"/>
            </w:pPr>
            <w:r>
              <w:t>ASD</w:t>
            </w:r>
          </w:p>
        </w:tc>
        <w:tc>
          <w:tcPr>
            <w:tcW w:w="2770" w:type="dxa"/>
            <w:tcBorders>
              <w:right w:val="single" w:sz="4" w:space="0" w:color="auto"/>
            </w:tcBorders>
          </w:tcPr>
          <w:p w14:paraId="5D399AB8" w14:textId="77777777" w:rsidR="00114624" w:rsidRPr="002748DE" w:rsidRDefault="00114624" w:rsidP="00D12F87">
            <w:pPr>
              <w:pStyle w:val="Table10ptText-ASDEFCON"/>
            </w:pPr>
            <w:r>
              <w:t>Australian Signals Directorate</w:t>
            </w:r>
          </w:p>
        </w:tc>
      </w:tr>
      <w:tr w:rsidR="009C19E4" w:rsidRPr="002748DE" w14:paraId="1C0D2A97" w14:textId="77777777" w:rsidTr="00977524">
        <w:trPr>
          <w:cantSplit/>
          <w:jc w:val="center"/>
          <w:ins w:id="106" w:author="Prabhu, Akshata MS" w:date="2024-08-23T14:32:00Z"/>
        </w:trPr>
        <w:tc>
          <w:tcPr>
            <w:tcW w:w="1459" w:type="dxa"/>
          </w:tcPr>
          <w:p w14:paraId="1213D8BF" w14:textId="71D08C9F" w:rsidR="009C19E4" w:rsidRPr="002748DE" w:rsidRDefault="009C19E4" w:rsidP="009C19E4">
            <w:pPr>
              <w:pStyle w:val="Table10ptText-ASDEFCON"/>
              <w:rPr>
                <w:ins w:id="107" w:author="Prabhu, Akshata MS" w:date="2024-08-23T14:32:00Z"/>
              </w:rPr>
            </w:pPr>
            <w:ins w:id="108" w:author="Prabhu, Akshata MS" w:date="2024-08-23T14:32:00Z">
              <w:r>
                <w:t>AIC</w:t>
              </w:r>
            </w:ins>
          </w:p>
        </w:tc>
        <w:tc>
          <w:tcPr>
            <w:tcW w:w="2770" w:type="dxa"/>
            <w:tcBorders>
              <w:right w:val="single" w:sz="4" w:space="0" w:color="auto"/>
            </w:tcBorders>
          </w:tcPr>
          <w:p w14:paraId="1E6ECF23" w14:textId="68AF9B35" w:rsidR="009C19E4" w:rsidRPr="002748DE" w:rsidRDefault="009C19E4" w:rsidP="009C19E4">
            <w:pPr>
              <w:pStyle w:val="Table10ptText-ASDEFCON"/>
              <w:rPr>
                <w:ins w:id="109" w:author="Prabhu, Akshata MS" w:date="2024-08-23T14:32:00Z"/>
              </w:rPr>
            </w:pPr>
            <w:ins w:id="110" w:author="Prabhu, Akshata MS" w:date="2024-08-23T14:32:00Z">
              <w:r>
                <w:t>Australian Industry Capability</w:t>
              </w:r>
            </w:ins>
          </w:p>
        </w:tc>
      </w:tr>
      <w:tr w:rsidR="009C19E4" w:rsidRPr="002748DE" w14:paraId="6ED9CEFC" w14:textId="77777777" w:rsidTr="00977524">
        <w:trPr>
          <w:cantSplit/>
          <w:jc w:val="center"/>
          <w:ins w:id="111" w:author="Prabhu, Akshata MS" w:date="2024-08-23T14:32:00Z"/>
        </w:trPr>
        <w:tc>
          <w:tcPr>
            <w:tcW w:w="1459" w:type="dxa"/>
          </w:tcPr>
          <w:p w14:paraId="20A786ED" w14:textId="33E22C60" w:rsidR="009C19E4" w:rsidRPr="002748DE" w:rsidRDefault="009C19E4" w:rsidP="009C19E4">
            <w:pPr>
              <w:pStyle w:val="Table10ptText-ASDEFCON"/>
              <w:rPr>
                <w:ins w:id="112" w:author="Prabhu, Akshata MS" w:date="2024-08-23T14:32:00Z"/>
              </w:rPr>
            </w:pPr>
            <w:ins w:id="113" w:author="Prabhu, Akshata MS" w:date="2024-08-23T14:32:00Z">
              <w:r>
                <w:t>AIA</w:t>
              </w:r>
            </w:ins>
          </w:p>
        </w:tc>
        <w:tc>
          <w:tcPr>
            <w:tcW w:w="2770" w:type="dxa"/>
            <w:tcBorders>
              <w:right w:val="single" w:sz="4" w:space="0" w:color="auto"/>
            </w:tcBorders>
          </w:tcPr>
          <w:p w14:paraId="55EFE2BA" w14:textId="06CD3CD7" w:rsidR="009C19E4" w:rsidRPr="002748DE" w:rsidRDefault="009C19E4" w:rsidP="009C19E4">
            <w:pPr>
              <w:pStyle w:val="Table10ptText-ASDEFCON"/>
              <w:rPr>
                <w:ins w:id="114" w:author="Prabhu, Akshata MS" w:date="2024-08-23T14:32:00Z"/>
              </w:rPr>
            </w:pPr>
            <w:ins w:id="115" w:author="Prabhu, Akshata MS" w:date="2024-08-23T14:32:00Z">
              <w:r>
                <w:t>Australian Industry Activity</w:t>
              </w:r>
            </w:ins>
          </w:p>
        </w:tc>
      </w:tr>
      <w:tr w:rsidR="00114624" w:rsidRPr="002748DE" w14:paraId="1CFB09D5" w14:textId="77777777" w:rsidTr="00977524">
        <w:trPr>
          <w:cantSplit/>
          <w:jc w:val="center"/>
        </w:trPr>
        <w:tc>
          <w:tcPr>
            <w:tcW w:w="1459" w:type="dxa"/>
          </w:tcPr>
          <w:p w14:paraId="1A4574AB" w14:textId="77777777" w:rsidR="00114624" w:rsidRPr="002748DE" w:rsidRDefault="00114624" w:rsidP="00D12F87">
            <w:pPr>
              <w:pStyle w:val="Table10ptText-ASDEFCON"/>
            </w:pPr>
            <w:r w:rsidRPr="002748DE">
              <w:t>ATO</w:t>
            </w:r>
          </w:p>
        </w:tc>
        <w:tc>
          <w:tcPr>
            <w:tcW w:w="2770" w:type="dxa"/>
            <w:tcBorders>
              <w:right w:val="single" w:sz="4" w:space="0" w:color="auto"/>
            </w:tcBorders>
          </w:tcPr>
          <w:p w14:paraId="7599811C" w14:textId="77777777" w:rsidR="00114624" w:rsidRPr="002748DE" w:rsidRDefault="00114624" w:rsidP="00D12F87">
            <w:pPr>
              <w:pStyle w:val="Table10ptText-ASDEFCON"/>
            </w:pPr>
            <w:r w:rsidRPr="002748DE">
              <w:t>Australian Taxation Office</w:t>
            </w:r>
          </w:p>
        </w:tc>
      </w:tr>
      <w:tr w:rsidR="00114624" w:rsidRPr="002748DE" w14:paraId="316EC35D" w14:textId="77777777" w:rsidTr="00977524">
        <w:trPr>
          <w:cantSplit/>
          <w:jc w:val="center"/>
        </w:trPr>
        <w:tc>
          <w:tcPr>
            <w:tcW w:w="1459" w:type="dxa"/>
          </w:tcPr>
          <w:p w14:paraId="65B4F131" w14:textId="77777777" w:rsidR="00114624" w:rsidRPr="002748DE" w:rsidRDefault="00114624" w:rsidP="00D12F87">
            <w:pPr>
              <w:pStyle w:val="Table10ptText-ASDEFCON"/>
            </w:pPr>
            <w:r w:rsidRPr="002748DE">
              <w:t>CMCA</w:t>
            </w:r>
          </w:p>
        </w:tc>
        <w:tc>
          <w:tcPr>
            <w:tcW w:w="2770" w:type="dxa"/>
            <w:tcBorders>
              <w:right w:val="single" w:sz="4" w:space="0" w:color="auto"/>
            </w:tcBorders>
          </w:tcPr>
          <w:p w14:paraId="6995C335" w14:textId="77777777" w:rsidR="00114624" w:rsidRPr="002748DE" w:rsidRDefault="00114624" w:rsidP="00D12F87">
            <w:pPr>
              <w:pStyle w:val="Table10ptText-ASDEFCON"/>
            </w:pPr>
            <w:r w:rsidRPr="002748DE">
              <w:t>Contractor Managed Commonwealth Assets</w:t>
            </w:r>
          </w:p>
        </w:tc>
      </w:tr>
      <w:tr w:rsidR="00114624" w:rsidRPr="002748DE" w14:paraId="2E1C401A" w14:textId="77777777" w:rsidTr="00977524">
        <w:trPr>
          <w:cantSplit/>
          <w:jc w:val="center"/>
        </w:trPr>
        <w:tc>
          <w:tcPr>
            <w:tcW w:w="1459" w:type="dxa"/>
          </w:tcPr>
          <w:p w14:paraId="01498AF9" w14:textId="77777777" w:rsidR="00114624" w:rsidRPr="002748DE" w:rsidRDefault="00114624" w:rsidP="00D12F87">
            <w:pPr>
              <w:pStyle w:val="Table10ptText-ASDEFCON"/>
            </w:pPr>
            <w:r w:rsidRPr="002748DE">
              <w:t>COMSEC</w:t>
            </w:r>
          </w:p>
        </w:tc>
        <w:tc>
          <w:tcPr>
            <w:tcW w:w="2770" w:type="dxa"/>
            <w:tcBorders>
              <w:right w:val="single" w:sz="4" w:space="0" w:color="auto"/>
            </w:tcBorders>
          </w:tcPr>
          <w:p w14:paraId="7D65312B" w14:textId="77777777" w:rsidR="00114624" w:rsidRPr="002748DE" w:rsidRDefault="00114624" w:rsidP="00D12F87">
            <w:pPr>
              <w:pStyle w:val="Table10ptText-ASDEFCON"/>
            </w:pPr>
            <w:r w:rsidRPr="002748DE">
              <w:t xml:space="preserve">Communications Security </w:t>
            </w:r>
          </w:p>
        </w:tc>
      </w:tr>
      <w:tr w:rsidR="00114624" w:rsidRPr="002748DE" w14:paraId="08255456" w14:textId="77777777" w:rsidTr="00977524">
        <w:trPr>
          <w:cantSplit/>
          <w:jc w:val="center"/>
        </w:trPr>
        <w:tc>
          <w:tcPr>
            <w:tcW w:w="1459" w:type="dxa"/>
          </w:tcPr>
          <w:p w14:paraId="0CD3DFAB" w14:textId="77777777" w:rsidR="00114624" w:rsidRPr="002748DE" w:rsidRDefault="00114624" w:rsidP="00D12F87">
            <w:pPr>
              <w:pStyle w:val="Table10ptText-ASDEFCON"/>
            </w:pPr>
            <w:r w:rsidRPr="002748DE">
              <w:t>COTS</w:t>
            </w:r>
          </w:p>
        </w:tc>
        <w:tc>
          <w:tcPr>
            <w:tcW w:w="2770" w:type="dxa"/>
            <w:tcBorders>
              <w:right w:val="single" w:sz="4" w:space="0" w:color="auto"/>
            </w:tcBorders>
          </w:tcPr>
          <w:p w14:paraId="37385BC5" w14:textId="77777777" w:rsidR="00114624" w:rsidRPr="002748DE" w:rsidRDefault="00114624" w:rsidP="00D12F87">
            <w:pPr>
              <w:pStyle w:val="Table10ptText-ASDEFCON"/>
            </w:pPr>
            <w:r w:rsidRPr="002748DE">
              <w:t>Commercial-Off-The-Shelf</w:t>
            </w:r>
          </w:p>
        </w:tc>
      </w:tr>
      <w:tr w:rsidR="00114624" w:rsidRPr="002748DE" w14:paraId="21249D12" w14:textId="77777777" w:rsidTr="00977524">
        <w:trPr>
          <w:cantSplit/>
          <w:jc w:val="center"/>
        </w:trPr>
        <w:tc>
          <w:tcPr>
            <w:tcW w:w="1459" w:type="dxa"/>
          </w:tcPr>
          <w:p w14:paraId="1B210A76" w14:textId="77777777" w:rsidR="00114624" w:rsidRPr="002748DE" w:rsidRDefault="00114624" w:rsidP="00D12F87">
            <w:pPr>
              <w:pStyle w:val="Table10ptText-ASDEFCON"/>
            </w:pPr>
            <w:r w:rsidRPr="002748DE">
              <w:t>CP</w:t>
            </w:r>
            <w:r>
              <w:t>R</w:t>
            </w:r>
            <w:r w:rsidRPr="002748DE">
              <w:t>s</w:t>
            </w:r>
          </w:p>
        </w:tc>
        <w:tc>
          <w:tcPr>
            <w:tcW w:w="2770" w:type="dxa"/>
            <w:tcBorders>
              <w:right w:val="single" w:sz="4" w:space="0" w:color="auto"/>
            </w:tcBorders>
          </w:tcPr>
          <w:p w14:paraId="5D9B1294" w14:textId="295E5B5F" w:rsidR="00114624" w:rsidRPr="002748DE" w:rsidRDefault="00114624" w:rsidP="00D12F87">
            <w:pPr>
              <w:pStyle w:val="Table10ptText-ASDEFCON"/>
            </w:pPr>
            <w:r w:rsidRPr="002748DE">
              <w:t xml:space="preserve">Commonwealth Procurement </w:t>
            </w:r>
            <w:r>
              <w:t>Rules</w:t>
            </w:r>
            <w:r w:rsidRPr="002748DE">
              <w:t xml:space="preserve"> –</w:t>
            </w:r>
            <w:r>
              <w:t xml:space="preserve"> </w:t>
            </w:r>
            <w:del w:id="116" w:author="Prabhu, Akshata MS" w:date="2024-08-23T14:32:00Z">
              <w:r w:rsidR="00215D03">
                <w:delText>June 2023</w:delText>
              </w:r>
            </w:del>
            <w:ins w:id="117" w:author="Prabhu, Akshata MS" w:date="2024-08-23T14:32:00Z">
              <w:r>
                <w:t>April 2019</w:t>
              </w:r>
            </w:ins>
          </w:p>
        </w:tc>
      </w:tr>
      <w:tr w:rsidR="00114624" w:rsidRPr="002748DE" w14:paraId="4D021AA6" w14:textId="77777777" w:rsidTr="00977524">
        <w:trPr>
          <w:cantSplit/>
          <w:jc w:val="center"/>
          <w:ins w:id="118" w:author="Prabhu, Akshata MS" w:date="2024-08-23T14:32:00Z"/>
        </w:trPr>
        <w:tc>
          <w:tcPr>
            <w:tcW w:w="1459" w:type="dxa"/>
          </w:tcPr>
          <w:p w14:paraId="14AA8532" w14:textId="77777777" w:rsidR="00114624" w:rsidRPr="002748DE" w:rsidRDefault="00114624" w:rsidP="00D12F87">
            <w:pPr>
              <w:pStyle w:val="Table10ptText-ASDEFCON"/>
              <w:rPr>
                <w:ins w:id="119" w:author="Prabhu, Akshata MS" w:date="2024-08-23T14:32:00Z"/>
              </w:rPr>
            </w:pPr>
            <w:ins w:id="120" w:author="Prabhu, Akshata MS" w:date="2024-08-23T14:32:00Z">
              <w:r w:rsidRPr="002748DE">
                <w:t>DI(G)</w:t>
              </w:r>
            </w:ins>
          </w:p>
        </w:tc>
        <w:tc>
          <w:tcPr>
            <w:tcW w:w="2770" w:type="dxa"/>
            <w:tcBorders>
              <w:right w:val="single" w:sz="4" w:space="0" w:color="auto"/>
            </w:tcBorders>
          </w:tcPr>
          <w:p w14:paraId="6CC497D8" w14:textId="77777777" w:rsidR="00114624" w:rsidRPr="002748DE" w:rsidRDefault="00114624" w:rsidP="00D12F87">
            <w:pPr>
              <w:pStyle w:val="Table10ptText-ASDEFCON"/>
              <w:rPr>
                <w:ins w:id="121" w:author="Prabhu, Akshata MS" w:date="2024-08-23T14:32:00Z"/>
              </w:rPr>
            </w:pPr>
            <w:ins w:id="122" w:author="Prabhu, Akshata MS" w:date="2024-08-23T14:32:00Z">
              <w:r w:rsidRPr="002748DE">
                <w:t>Defence Instruction (General)</w:t>
              </w:r>
            </w:ins>
          </w:p>
        </w:tc>
      </w:tr>
      <w:tr w:rsidR="00360455" w:rsidRPr="002748DE" w14:paraId="45E771E8" w14:textId="77777777" w:rsidTr="00977524">
        <w:trPr>
          <w:cantSplit/>
          <w:jc w:val="center"/>
        </w:trPr>
        <w:tc>
          <w:tcPr>
            <w:tcW w:w="1459" w:type="dxa"/>
          </w:tcPr>
          <w:p w14:paraId="64C542C5" w14:textId="77777777" w:rsidR="00360455" w:rsidRPr="002748DE" w:rsidRDefault="00360455" w:rsidP="00D12F87">
            <w:pPr>
              <w:pStyle w:val="Table10ptText-ASDEFCON"/>
            </w:pPr>
            <w:r>
              <w:t>DI ADMINPOL</w:t>
            </w:r>
          </w:p>
        </w:tc>
        <w:tc>
          <w:tcPr>
            <w:tcW w:w="2770" w:type="dxa"/>
            <w:tcBorders>
              <w:right w:val="single" w:sz="4" w:space="0" w:color="auto"/>
            </w:tcBorders>
          </w:tcPr>
          <w:p w14:paraId="7E9F720E" w14:textId="77777777" w:rsidR="00360455" w:rsidRPr="002748DE" w:rsidRDefault="00360455" w:rsidP="00977524">
            <w:pPr>
              <w:pStyle w:val="Table10ptText-ASDEFCON"/>
              <w:numPr>
                <w:ilvl w:val="0"/>
                <w:numId w:val="0"/>
              </w:numPr>
              <w:tabs>
                <w:tab w:val="left" w:pos="0"/>
              </w:tabs>
            </w:pPr>
            <w:r>
              <w:t>Defence Instruction Administrative Policy</w:t>
            </w:r>
          </w:p>
        </w:tc>
      </w:tr>
      <w:tr w:rsidR="00114624" w:rsidRPr="002748DE" w14:paraId="316056E5" w14:textId="77777777" w:rsidTr="00977524">
        <w:trPr>
          <w:cantSplit/>
          <w:trHeight w:val="242"/>
          <w:jc w:val="center"/>
        </w:trPr>
        <w:tc>
          <w:tcPr>
            <w:tcW w:w="1459" w:type="dxa"/>
          </w:tcPr>
          <w:p w14:paraId="5B099DA2" w14:textId="77777777" w:rsidR="00114624" w:rsidRPr="002748DE" w:rsidRDefault="00114624" w:rsidP="00D12F87">
            <w:pPr>
              <w:pStyle w:val="Table10ptText-ASDEFCON"/>
            </w:pPr>
            <w:r>
              <w:t>DISP</w:t>
            </w:r>
          </w:p>
        </w:tc>
        <w:tc>
          <w:tcPr>
            <w:tcW w:w="2770" w:type="dxa"/>
            <w:tcBorders>
              <w:right w:val="single" w:sz="4" w:space="0" w:color="auto"/>
            </w:tcBorders>
          </w:tcPr>
          <w:p w14:paraId="1AF12D37" w14:textId="77777777" w:rsidR="00114624" w:rsidRPr="002748DE" w:rsidRDefault="00114624" w:rsidP="00D12F87">
            <w:pPr>
              <w:pStyle w:val="Table10ptText-ASDEFCON"/>
            </w:pPr>
            <w:r>
              <w:t>Defence Industry Security Program</w:t>
            </w:r>
          </w:p>
        </w:tc>
      </w:tr>
      <w:tr w:rsidR="00114624" w:rsidRPr="002748DE" w14:paraId="0525198C" w14:textId="77777777" w:rsidTr="00977524">
        <w:trPr>
          <w:cantSplit/>
          <w:trHeight w:val="242"/>
          <w:jc w:val="center"/>
        </w:trPr>
        <w:tc>
          <w:tcPr>
            <w:tcW w:w="1459" w:type="dxa"/>
          </w:tcPr>
          <w:p w14:paraId="57F266B5" w14:textId="77777777" w:rsidR="00114624" w:rsidRPr="002748DE" w:rsidRDefault="00114624" w:rsidP="00114624">
            <w:pPr>
              <w:pStyle w:val="Table10ptText-ASDEFCON"/>
            </w:pPr>
            <w:r>
              <w:t>DOE</w:t>
            </w:r>
          </w:p>
        </w:tc>
        <w:tc>
          <w:tcPr>
            <w:tcW w:w="2770" w:type="dxa"/>
            <w:tcBorders>
              <w:right w:val="single" w:sz="4" w:space="0" w:color="auto"/>
            </w:tcBorders>
          </w:tcPr>
          <w:p w14:paraId="095B0D97" w14:textId="77777777" w:rsidR="00114624" w:rsidRPr="002748DE" w:rsidRDefault="00114624" w:rsidP="00114624">
            <w:pPr>
              <w:pStyle w:val="Table10ptText-ASDEFCON"/>
            </w:pPr>
            <w:r>
              <w:t>Department of Employment</w:t>
            </w:r>
          </w:p>
        </w:tc>
      </w:tr>
      <w:tr w:rsidR="00114624" w:rsidRPr="002748DE" w14:paraId="74F6F74F" w14:textId="77777777" w:rsidTr="00977524">
        <w:trPr>
          <w:cantSplit/>
          <w:trHeight w:val="242"/>
          <w:jc w:val="center"/>
        </w:trPr>
        <w:tc>
          <w:tcPr>
            <w:tcW w:w="1459" w:type="dxa"/>
          </w:tcPr>
          <w:p w14:paraId="7B51D278" w14:textId="77777777" w:rsidR="00114624" w:rsidRPr="002748DE" w:rsidRDefault="00114624" w:rsidP="00114624">
            <w:pPr>
              <w:pStyle w:val="Table10ptText-ASDEFCON"/>
            </w:pPr>
            <w:r>
              <w:t>DSPF</w:t>
            </w:r>
          </w:p>
        </w:tc>
        <w:tc>
          <w:tcPr>
            <w:tcW w:w="2770" w:type="dxa"/>
            <w:tcBorders>
              <w:right w:val="single" w:sz="4" w:space="0" w:color="auto"/>
            </w:tcBorders>
          </w:tcPr>
          <w:p w14:paraId="0D0431CB" w14:textId="77777777" w:rsidR="00114624" w:rsidRPr="002748DE" w:rsidRDefault="00114624" w:rsidP="00114624">
            <w:pPr>
              <w:pStyle w:val="Table10ptText-ASDEFCON"/>
            </w:pPr>
            <w:r>
              <w:t>Defence Security Principles Framework</w:t>
            </w:r>
          </w:p>
        </w:tc>
      </w:tr>
      <w:tr w:rsidR="00114624" w:rsidRPr="002748DE" w14:paraId="4EAB7E77" w14:textId="77777777" w:rsidTr="00977524">
        <w:trPr>
          <w:cantSplit/>
          <w:trHeight w:val="242"/>
          <w:jc w:val="center"/>
        </w:trPr>
        <w:tc>
          <w:tcPr>
            <w:tcW w:w="1459" w:type="dxa"/>
          </w:tcPr>
          <w:p w14:paraId="417A853D" w14:textId="77777777" w:rsidR="00114624" w:rsidRDefault="00114624" w:rsidP="00114624">
            <w:pPr>
              <w:pStyle w:val="Table10ptText-ASDEFCON"/>
            </w:pPr>
            <w:r w:rsidRPr="002748DE">
              <w:t>GST</w:t>
            </w:r>
          </w:p>
        </w:tc>
        <w:tc>
          <w:tcPr>
            <w:tcW w:w="2770" w:type="dxa"/>
            <w:tcBorders>
              <w:right w:val="single" w:sz="4" w:space="0" w:color="auto"/>
            </w:tcBorders>
          </w:tcPr>
          <w:p w14:paraId="14565299" w14:textId="77777777" w:rsidR="00114624" w:rsidRDefault="00114624" w:rsidP="00114624">
            <w:pPr>
              <w:pStyle w:val="Table10ptText-ASDEFCON"/>
            </w:pPr>
            <w:r w:rsidRPr="002748DE">
              <w:t>Goods and Services Tax</w:t>
            </w:r>
          </w:p>
        </w:tc>
      </w:tr>
      <w:tr w:rsidR="00114624" w:rsidRPr="002748DE" w14:paraId="12BC2F6A" w14:textId="77777777" w:rsidTr="00977524">
        <w:trPr>
          <w:cantSplit/>
          <w:trHeight w:val="242"/>
          <w:jc w:val="center"/>
        </w:trPr>
        <w:tc>
          <w:tcPr>
            <w:tcW w:w="1459" w:type="dxa"/>
          </w:tcPr>
          <w:p w14:paraId="241F6EA1" w14:textId="77777777" w:rsidR="00114624" w:rsidRPr="002748DE" w:rsidRDefault="00114624" w:rsidP="00114624">
            <w:pPr>
              <w:pStyle w:val="Table10ptText-ASDEFCON"/>
            </w:pPr>
            <w:r>
              <w:t>IP</w:t>
            </w:r>
          </w:p>
        </w:tc>
        <w:tc>
          <w:tcPr>
            <w:tcW w:w="2770" w:type="dxa"/>
            <w:tcBorders>
              <w:right w:val="single" w:sz="4" w:space="0" w:color="auto"/>
            </w:tcBorders>
          </w:tcPr>
          <w:p w14:paraId="64E3D055" w14:textId="77777777" w:rsidR="00114624" w:rsidRPr="002748DE" w:rsidRDefault="00114624" w:rsidP="00114624">
            <w:pPr>
              <w:pStyle w:val="Table10ptText-ASDEFCON"/>
            </w:pPr>
            <w:r>
              <w:t>Intellectual Property</w:t>
            </w:r>
          </w:p>
        </w:tc>
      </w:tr>
      <w:tr w:rsidR="00114624" w:rsidRPr="002748DE" w14:paraId="3A5614B7" w14:textId="77777777" w:rsidTr="00977524">
        <w:trPr>
          <w:cantSplit/>
          <w:trHeight w:val="242"/>
          <w:jc w:val="center"/>
          <w:ins w:id="123" w:author="Prabhu, Akshata MS" w:date="2024-08-23T14:32:00Z"/>
        </w:trPr>
        <w:tc>
          <w:tcPr>
            <w:tcW w:w="1459" w:type="dxa"/>
          </w:tcPr>
          <w:p w14:paraId="5873A383" w14:textId="77777777" w:rsidR="00114624" w:rsidRDefault="00114624" w:rsidP="00114624">
            <w:pPr>
              <w:pStyle w:val="Table10ptText-ASDEFCON"/>
              <w:rPr>
                <w:ins w:id="124" w:author="Prabhu, Akshata MS" w:date="2024-08-23T14:32:00Z"/>
              </w:rPr>
            </w:pPr>
            <w:ins w:id="125" w:author="Prabhu, Akshata MS" w:date="2024-08-23T14:32:00Z">
              <w:r w:rsidRPr="002748DE">
                <w:t>I</w:t>
              </w:r>
              <w:r>
                <w:t>P</w:t>
              </w:r>
              <w:r w:rsidRPr="002748DE">
                <w:t>P</w:t>
              </w:r>
            </w:ins>
          </w:p>
        </w:tc>
        <w:tc>
          <w:tcPr>
            <w:tcW w:w="2770" w:type="dxa"/>
            <w:tcBorders>
              <w:right w:val="single" w:sz="4" w:space="0" w:color="auto"/>
            </w:tcBorders>
          </w:tcPr>
          <w:p w14:paraId="6754C6A8" w14:textId="77777777" w:rsidR="00114624" w:rsidRDefault="00114624" w:rsidP="00114624">
            <w:pPr>
              <w:pStyle w:val="Table10ptText-ASDEFCON"/>
              <w:rPr>
                <w:ins w:id="126" w:author="Prabhu, Akshata MS" w:date="2024-08-23T14:32:00Z"/>
              </w:rPr>
            </w:pPr>
            <w:ins w:id="127" w:author="Prabhu, Akshata MS" w:date="2024-08-23T14:32:00Z">
              <w:r w:rsidRPr="002748DE">
                <w:t>In</w:t>
              </w:r>
              <w:r>
                <w:t>digenous Procurement Policy</w:t>
              </w:r>
              <w:r w:rsidRPr="002748DE">
                <w:t xml:space="preserve"> </w:t>
              </w:r>
            </w:ins>
          </w:p>
        </w:tc>
      </w:tr>
      <w:tr w:rsidR="00114624" w:rsidRPr="002748DE" w14:paraId="62A76221" w14:textId="77777777" w:rsidTr="00977524">
        <w:trPr>
          <w:cantSplit/>
          <w:trHeight w:val="242"/>
          <w:jc w:val="center"/>
        </w:trPr>
        <w:tc>
          <w:tcPr>
            <w:tcW w:w="1459" w:type="dxa"/>
          </w:tcPr>
          <w:p w14:paraId="136589B9" w14:textId="77777777" w:rsidR="00114624" w:rsidRPr="002748DE" w:rsidRDefault="00114624" w:rsidP="00114624">
            <w:pPr>
              <w:pStyle w:val="Table10ptText-ASDEFCON"/>
            </w:pPr>
            <w:r w:rsidRPr="002748DE">
              <w:t>ISO</w:t>
            </w:r>
          </w:p>
        </w:tc>
        <w:tc>
          <w:tcPr>
            <w:tcW w:w="2770" w:type="dxa"/>
            <w:tcBorders>
              <w:right w:val="single" w:sz="4" w:space="0" w:color="auto"/>
            </w:tcBorders>
          </w:tcPr>
          <w:p w14:paraId="39613E7F" w14:textId="77777777" w:rsidR="00114624" w:rsidRPr="002748DE" w:rsidRDefault="00114624" w:rsidP="00114624">
            <w:pPr>
              <w:pStyle w:val="Table10ptText-ASDEFCON"/>
            </w:pPr>
            <w:r w:rsidRPr="002748DE">
              <w:t>International Standards Organisation</w:t>
            </w:r>
          </w:p>
        </w:tc>
      </w:tr>
      <w:tr w:rsidR="00114624" w:rsidRPr="002748DE" w14:paraId="767B23AA" w14:textId="77777777" w:rsidTr="00977524">
        <w:trPr>
          <w:cantSplit/>
          <w:trHeight w:val="242"/>
          <w:jc w:val="center"/>
        </w:trPr>
        <w:tc>
          <w:tcPr>
            <w:tcW w:w="1459" w:type="dxa"/>
          </w:tcPr>
          <w:p w14:paraId="4A6C7D94" w14:textId="77777777" w:rsidR="00114624" w:rsidRDefault="00114624" w:rsidP="00114624">
            <w:pPr>
              <w:pStyle w:val="Table10ptText-ASDEFCON"/>
            </w:pPr>
            <w:r>
              <w:t>LIA</w:t>
            </w:r>
          </w:p>
        </w:tc>
        <w:tc>
          <w:tcPr>
            <w:tcW w:w="2770" w:type="dxa"/>
            <w:tcBorders>
              <w:right w:val="single" w:sz="4" w:space="0" w:color="auto"/>
            </w:tcBorders>
          </w:tcPr>
          <w:p w14:paraId="3F1A7EB1" w14:textId="77777777" w:rsidR="00114624" w:rsidRDefault="00114624" w:rsidP="00114624">
            <w:pPr>
              <w:pStyle w:val="Table10ptText-ASDEFCON"/>
            </w:pPr>
            <w:r>
              <w:t>Local Industry Activity</w:t>
            </w:r>
          </w:p>
        </w:tc>
      </w:tr>
      <w:tr w:rsidR="00114624" w:rsidRPr="002748DE" w14:paraId="0F39A390" w14:textId="77777777" w:rsidTr="00977524">
        <w:trPr>
          <w:cantSplit/>
          <w:trHeight w:val="242"/>
          <w:jc w:val="center"/>
        </w:trPr>
        <w:tc>
          <w:tcPr>
            <w:tcW w:w="1459" w:type="dxa"/>
          </w:tcPr>
          <w:p w14:paraId="6D142904" w14:textId="77777777" w:rsidR="00114624" w:rsidRDefault="00114624" w:rsidP="00114624">
            <w:pPr>
              <w:pStyle w:val="Table10ptText-ASDEFCON"/>
            </w:pPr>
            <w:r>
              <w:t>MEC</w:t>
            </w:r>
          </w:p>
        </w:tc>
        <w:tc>
          <w:tcPr>
            <w:tcW w:w="2770" w:type="dxa"/>
            <w:tcBorders>
              <w:right w:val="single" w:sz="4" w:space="0" w:color="auto"/>
            </w:tcBorders>
          </w:tcPr>
          <w:p w14:paraId="39766CD3" w14:textId="77777777" w:rsidR="00114624" w:rsidRDefault="00114624" w:rsidP="00114624">
            <w:pPr>
              <w:pStyle w:val="Table10ptText-ASDEFCON"/>
            </w:pPr>
            <w:r>
              <w:t>Multiple Entry Consolidated</w:t>
            </w:r>
          </w:p>
        </w:tc>
      </w:tr>
      <w:tr w:rsidR="001D218E" w:rsidRPr="002748DE" w14:paraId="75F3706B" w14:textId="77777777" w:rsidTr="00977524">
        <w:trPr>
          <w:cantSplit/>
          <w:trHeight w:val="242"/>
          <w:jc w:val="center"/>
        </w:trPr>
        <w:tc>
          <w:tcPr>
            <w:tcW w:w="1459" w:type="dxa"/>
          </w:tcPr>
          <w:p w14:paraId="5C32D8F6" w14:textId="2092E2AD" w:rsidR="001D218E" w:rsidRDefault="001D218E" w:rsidP="001D218E">
            <w:pPr>
              <w:pStyle w:val="Table10ptText-ASDEFCON"/>
            </w:pPr>
            <w:r>
              <w:t>PEPPOL</w:t>
            </w:r>
          </w:p>
        </w:tc>
        <w:tc>
          <w:tcPr>
            <w:tcW w:w="2770" w:type="dxa"/>
            <w:tcBorders>
              <w:right w:val="single" w:sz="4" w:space="0" w:color="auto"/>
            </w:tcBorders>
          </w:tcPr>
          <w:p w14:paraId="25BA44F0" w14:textId="3E0ED765" w:rsidR="001D218E" w:rsidRDefault="001D218E" w:rsidP="001D218E">
            <w:pPr>
              <w:pStyle w:val="Table10ptText-ASDEFCON"/>
            </w:pPr>
            <w:r w:rsidRPr="00804C1E">
              <w:t>Pan-European Public Procurement On-Line</w:t>
            </w:r>
          </w:p>
        </w:tc>
      </w:tr>
      <w:tr w:rsidR="00961E2B" w:rsidRPr="002748DE" w14:paraId="4FB59681" w14:textId="77777777" w:rsidTr="00977524">
        <w:trPr>
          <w:cantSplit/>
          <w:trHeight w:val="242"/>
          <w:jc w:val="center"/>
        </w:trPr>
        <w:tc>
          <w:tcPr>
            <w:tcW w:w="1459" w:type="dxa"/>
          </w:tcPr>
          <w:p w14:paraId="37A635CA" w14:textId="73AC447A" w:rsidR="00961E2B" w:rsidRDefault="00961E2B" w:rsidP="00961E2B">
            <w:pPr>
              <w:pStyle w:val="Table10ptText-ASDEFCON"/>
            </w:pPr>
            <w:r>
              <w:t>PT PCP</w:t>
            </w:r>
          </w:p>
        </w:tc>
        <w:tc>
          <w:tcPr>
            <w:tcW w:w="2770" w:type="dxa"/>
            <w:tcBorders>
              <w:right w:val="single" w:sz="4" w:space="0" w:color="auto"/>
            </w:tcBorders>
          </w:tcPr>
          <w:p w14:paraId="32CBEF30" w14:textId="6166FD85" w:rsidR="00961E2B" w:rsidRDefault="00961E2B" w:rsidP="00961E2B">
            <w:pPr>
              <w:pStyle w:val="NoteToDrafters-ASDEFCON"/>
            </w:pPr>
            <w:r w:rsidRPr="000877D2">
              <w:t xml:space="preserve">Note to drafters: </w:t>
            </w:r>
            <w:r>
              <w:t xml:space="preserve"> </w:t>
            </w:r>
            <w:r w:rsidRPr="000877D2">
              <w:t xml:space="preserve">Include </w:t>
            </w:r>
            <w:r>
              <w:t>if clauses 10.8.6-10.8.96 is included in the COD.</w:t>
            </w:r>
          </w:p>
          <w:p w14:paraId="7E6A5115" w14:textId="54A3C972" w:rsidR="00961E2B" w:rsidRDefault="00961E2B" w:rsidP="00961E2B">
            <w:pPr>
              <w:pStyle w:val="Table10ptText-ASDEFCON"/>
            </w:pPr>
            <w:r>
              <w:t>Payment Times Procurement Connected Policy</w:t>
            </w:r>
          </w:p>
        </w:tc>
      </w:tr>
      <w:tr w:rsidR="00114624" w:rsidRPr="002748DE" w14:paraId="79CB643C" w14:textId="77777777" w:rsidTr="00977524">
        <w:trPr>
          <w:cantSplit/>
          <w:trHeight w:val="242"/>
          <w:jc w:val="center"/>
        </w:trPr>
        <w:tc>
          <w:tcPr>
            <w:tcW w:w="1459" w:type="dxa"/>
          </w:tcPr>
          <w:p w14:paraId="314474AD" w14:textId="77777777" w:rsidR="00114624" w:rsidRPr="002748DE" w:rsidRDefault="00114624" w:rsidP="00114624">
            <w:pPr>
              <w:pStyle w:val="Table10ptText-ASDEFCON"/>
            </w:pPr>
            <w:r>
              <w:t>SCCG</w:t>
            </w:r>
          </w:p>
        </w:tc>
        <w:tc>
          <w:tcPr>
            <w:tcW w:w="2770" w:type="dxa"/>
            <w:tcBorders>
              <w:right w:val="single" w:sz="4" w:space="0" w:color="auto"/>
            </w:tcBorders>
          </w:tcPr>
          <w:p w14:paraId="2A3CCE84" w14:textId="77777777" w:rsidR="00114624" w:rsidRPr="002748DE" w:rsidRDefault="00114624" w:rsidP="00114624">
            <w:pPr>
              <w:pStyle w:val="Table10ptText-ASDEFCON"/>
            </w:pPr>
            <w:r>
              <w:t xml:space="preserve">Security Classification and Categorisation Guide </w:t>
            </w:r>
          </w:p>
        </w:tc>
      </w:tr>
      <w:tr w:rsidR="00114624" w:rsidRPr="002748DE" w14:paraId="10434584" w14:textId="77777777" w:rsidTr="00977524">
        <w:trPr>
          <w:cantSplit/>
          <w:trHeight w:val="242"/>
          <w:jc w:val="center"/>
        </w:trPr>
        <w:tc>
          <w:tcPr>
            <w:tcW w:w="1459" w:type="dxa"/>
          </w:tcPr>
          <w:p w14:paraId="0AD13A2D" w14:textId="77777777" w:rsidR="00114624" w:rsidRDefault="00114624" w:rsidP="00114624">
            <w:pPr>
              <w:pStyle w:val="Table10ptText-ASDEFCON"/>
            </w:pPr>
            <w:r>
              <w:t>SDS</w:t>
            </w:r>
          </w:p>
        </w:tc>
        <w:tc>
          <w:tcPr>
            <w:tcW w:w="2770" w:type="dxa"/>
            <w:tcBorders>
              <w:right w:val="single" w:sz="4" w:space="0" w:color="auto"/>
            </w:tcBorders>
          </w:tcPr>
          <w:p w14:paraId="17B184E0" w14:textId="77777777" w:rsidR="00114624" w:rsidRDefault="00114624" w:rsidP="00114624">
            <w:pPr>
              <w:pStyle w:val="Table10ptText-ASDEFCON"/>
            </w:pPr>
            <w:r>
              <w:t>Safety Data Sheet</w:t>
            </w:r>
          </w:p>
        </w:tc>
      </w:tr>
      <w:tr w:rsidR="00114624" w:rsidRPr="002748DE" w14:paraId="6CF69A46" w14:textId="77777777" w:rsidTr="00977524">
        <w:trPr>
          <w:cantSplit/>
          <w:trHeight w:val="242"/>
          <w:jc w:val="center"/>
        </w:trPr>
        <w:tc>
          <w:tcPr>
            <w:tcW w:w="1459" w:type="dxa"/>
          </w:tcPr>
          <w:p w14:paraId="7FCE9F02" w14:textId="77777777" w:rsidR="00114624" w:rsidRPr="002748DE" w:rsidRDefault="00114624" w:rsidP="00114624">
            <w:pPr>
              <w:pStyle w:val="Table10ptText-ASDEFCON"/>
            </w:pPr>
            <w:r>
              <w:t>STR</w:t>
            </w:r>
          </w:p>
        </w:tc>
        <w:tc>
          <w:tcPr>
            <w:tcW w:w="2770" w:type="dxa"/>
            <w:tcBorders>
              <w:right w:val="single" w:sz="4" w:space="0" w:color="auto"/>
            </w:tcBorders>
          </w:tcPr>
          <w:p w14:paraId="34B70990" w14:textId="77777777" w:rsidR="00114624" w:rsidRPr="002748DE" w:rsidRDefault="00114624" w:rsidP="00114624">
            <w:pPr>
              <w:pStyle w:val="Table10ptText-ASDEFCON"/>
            </w:pPr>
            <w:r>
              <w:t>Statement of Tax Record</w:t>
            </w:r>
          </w:p>
        </w:tc>
      </w:tr>
      <w:tr w:rsidR="00114624" w:rsidRPr="002748DE" w14:paraId="6927EFC8" w14:textId="77777777" w:rsidTr="00977524">
        <w:trPr>
          <w:cantSplit/>
          <w:trHeight w:val="242"/>
          <w:jc w:val="center"/>
        </w:trPr>
        <w:tc>
          <w:tcPr>
            <w:tcW w:w="1459" w:type="dxa"/>
          </w:tcPr>
          <w:p w14:paraId="4B895BC7" w14:textId="77777777" w:rsidR="00114624" w:rsidRPr="002748DE" w:rsidRDefault="00114624" w:rsidP="00114624">
            <w:pPr>
              <w:pStyle w:val="Table10ptText-ASDEFCON"/>
            </w:pPr>
            <w:r w:rsidRPr="002748DE">
              <w:t>TD</w:t>
            </w:r>
          </w:p>
        </w:tc>
        <w:tc>
          <w:tcPr>
            <w:tcW w:w="2770" w:type="dxa"/>
            <w:tcBorders>
              <w:right w:val="single" w:sz="4" w:space="0" w:color="auto"/>
            </w:tcBorders>
          </w:tcPr>
          <w:p w14:paraId="6F92ADF1" w14:textId="77777777" w:rsidR="00114624" w:rsidRPr="002748DE" w:rsidRDefault="00114624" w:rsidP="00114624">
            <w:pPr>
              <w:pStyle w:val="Table10ptText-ASDEFCON"/>
            </w:pPr>
            <w:r w:rsidRPr="002748DE">
              <w:t>Technical Data</w:t>
            </w:r>
          </w:p>
        </w:tc>
      </w:tr>
      <w:tr w:rsidR="00114624" w:rsidRPr="002748DE" w14:paraId="33A2864B" w14:textId="77777777" w:rsidTr="00977524">
        <w:trPr>
          <w:cantSplit/>
          <w:trHeight w:val="242"/>
          <w:jc w:val="center"/>
        </w:trPr>
        <w:tc>
          <w:tcPr>
            <w:tcW w:w="1459" w:type="dxa"/>
          </w:tcPr>
          <w:p w14:paraId="3C26C7F6" w14:textId="77777777" w:rsidR="00114624" w:rsidRPr="002748DE" w:rsidRDefault="00114624" w:rsidP="00114624">
            <w:pPr>
              <w:pStyle w:val="Table10ptText-ASDEFCON"/>
            </w:pPr>
            <w:r>
              <w:t>WHS</w:t>
            </w:r>
          </w:p>
        </w:tc>
        <w:tc>
          <w:tcPr>
            <w:tcW w:w="2770" w:type="dxa"/>
            <w:tcBorders>
              <w:right w:val="single" w:sz="4" w:space="0" w:color="auto"/>
            </w:tcBorders>
          </w:tcPr>
          <w:p w14:paraId="36D20F52" w14:textId="77777777" w:rsidR="00114624" w:rsidRPr="002748DE" w:rsidRDefault="00114624" w:rsidP="00114624">
            <w:pPr>
              <w:pStyle w:val="Table10ptText-ASDEFCON"/>
            </w:pPr>
            <w:r>
              <w:t>Work Health and Safety</w:t>
            </w:r>
          </w:p>
        </w:tc>
      </w:tr>
    </w:tbl>
    <w:p w14:paraId="7D06CC5A" w14:textId="77777777" w:rsidR="00114624" w:rsidRDefault="00114624" w:rsidP="007D2374">
      <w:pPr>
        <w:pStyle w:val="ATTANNLV1-ASDEFCON"/>
        <w:sectPr w:rsidR="00114624" w:rsidSect="00114624">
          <w:type w:val="continuous"/>
          <w:pgSz w:w="11906" w:h="16838"/>
          <w:pgMar w:top="1304" w:right="1418" w:bottom="964" w:left="1418" w:header="567" w:footer="567" w:gutter="0"/>
          <w:pgNumType w:start="1"/>
          <w:cols w:num="2" w:space="720"/>
        </w:sectPr>
      </w:pPr>
    </w:p>
    <w:p w14:paraId="23E41E76" w14:textId="77777777" w:rsidR="00940381" w:rsidRDefault="00940381">
      <w:pPr>
        <w:spacing w:after="0" w:line="240" w:lineRule="auto"/>
        <w:rPr>
          <w:del w:id="128" w:author="Prabhu, Akshata MS" w:date="2024-08-23T14:32:00Z"/>
          <w:rFonts w:ascii="Arial Bold" w:eastAsia="Times New Roman" w:hAnsi="Arial Bold" w:cs="Times New Roman"/>
          <w:b/>
          <w:caps/>
          <w:color w:val="000000"/>
          <w:sz w:val="20"/>
          <w:szCs w:val="24"/>
          <w:highlight w:val="lightGray"/>
          <w:lang w:eastAsia="en-AU"/>
        </w:rPr>
      </w:pPr>
      <w:del w:id="129" w:author="Prabhu, Akshata MS" w:date="2024-08-23T14:32:00Z">
        <w:r>
          <w:rPr>
            <w:highlight w:val="lightGray"/>
          </w:rPr>
          <w:br w:type="page"/>
        </w:r>
      </w:del>
    </w:p>
    <w:p w14:paraId="08DA8220" w14:textId="77777777" w:rsidR="00F6458A" w:rsidRDefault="00F6458A" w:rsidP="007D2374">
      <w:pPr>
        <w:pStyle w:val="ATTANNLV1-ASDEFCON"/>
      </w:pPr>
      <w:r w:rsidRPr="002748DE">
        <w:t>DEFINITIONS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170"/>
        <w:gridCol w:w="5562"/>
      </w:tblGrid>
      <w:tr w:rsidR="00F6458A" w:rsidRPr="00F028AB" w14:paraId="125C3C81" w14:textId="77777777" w:rsidTr="007155E7">
        <w:trPr>
          <w:cantSplit/>
          <w:tblHeader/>
        </w:trPr>
        <w:tc>
          <w:tcPr>
            <w:tcW w:w="2340" w:type="dxa"/>
            <w:shd w:val="pct10" w:color="000000" w:fill="FFFFFF"/>
          </w:tcPr>
          <w:p w14:paraId="41BEA89E" w14:textId="77777777" w:rsidR="00F6458A" w:rsidRPr="00F028AB" w:rsidRDefault="00F6458A" w:rsidP="007D2374">
            <w:pPr>
              <w:pStyle w:val="Table10ptText-ASDEFCON"/>
            </w:pPr>
            <w:r w:rsidRPr="00F028AB">
              <w:t>Term</w:t>
            </w:r>
          </w:p>
        </w:tc>
        <w:tc>
          <w:tcPr>
            <w:tcW w:w="1170" w:type="dxa"/>
            <w:shd w:val="pct10" w:color="000000" w:fill="FFFFFF"/>
          </w:tcPr>
          <w:p w14:paraId="4A578892" w14:textId="77777777" w:rsidR="00F6458A" w:rsidRPr="00F028AB" w:rsidRDefault="00F6458A" w:rsidP="007D2374">
            <w:pPr>
              <w:pStyle w:val="Table10ptText-ASDEFCON"/>
            </w:pPr>
            <w:r w:rsidRPr="00F028AB">
              <w:t>Status</w:t>
            </w:r>
          </w:p>
        </w:tc>
        <w:tc>
          <w:tcPr>
            <w:tcW w:w="5562" w:type="dxa"/>
            <w:shd w:val="pct10" w:color="000000" w:fill="FFFFFF"/>
          </w:tcPr>
          <w:p w14:paraId="1B1F1458" w14:textId="77777777" w:rsidR="00F6458A" w:rsidRPr="00F028AB" w:rsidRDefault="00F6458A" w:rsidP="007D2374">
            <w:pPr>
              <w:pStyle w:val="Table10ptText-ASDEFCON"/>
            </w:pPr>
            <w:r w:rsidRPr="00F028AB">
              <w:t>Definition</w:t>
            </w:r>
          </w:p>
        </w:tc>
      </w:tr>
      <w:tr w:rsidR="002A52D8" w:rsidRPr="002748DE" w14:paraId="4F418746" w14:textId="77777777" w:rsidTr="007155E7">
        <w:trPr>
          <w:cantSplit/>
          <w:trHeight w:val="984"/>
        </w:trPr>
        <w:tc>
          <w:tcPr>
            <w:tcW w:w="2340" w:type="dxa"/>
          </w:tcPr>
          <w:p w14:paraId="7789CDBE" w14:textId="77777777" w:rsidR="002A52D8" w:rsidRPr="002748DE" w:rsidRDefault="002A52D8" w:rsidP="007D2374">
            <w:pPr>
              <w:pStyle w:val="Table10ptText-ASDEFCON"/>
            </w:pPr>
            <w:r w:rsidRPr="002748DE">
              <w:t>Acceptance</w:t>
            </w:r>
          </w:p>
        </w:tc>
        <w:tc>
          <w:tcPr>
            <w:tcW w:w="1170" w:type="dxa"/>
          </w:tcPr>
          <w:p w14:paraId="7CA6EAA8" w14:textId="77777777" w:rsidR="002A52D8" w:rsidRPr="002748DE" w:rsidRDefault="002A52D8" w:rsidP="007D2374">
            <w:pPr>
              <w:pStyle w:val="Table10ptText-ASDEFCON"/>
            </w:pPr>
            <w:r w:rsidRPr="002748DE">
              <w:t>(Core)</w:t>
            </w:r>
          </w:p>
        </w:tc>
        <w:tc>
          <w:tcPr>
            <w:tcW w:w="5562" w:type="dxa"/>
          </w:tcPr>
          <w:p w14:paraId="2A8519F5" w14:textId="77777777" w:rsidR="002A52D8" w:rsidRPr="002748DE" w:rsidRDefault="002A52D8" w:rsidP="007D2374">
            <w:pPr>
              <w:pStyle w:val="Table10ptText-ASDEFCON"/>
            </w:pPr>
            <w:r>
              <w:t xml:space="preserve">means signature by the Commonwealth Representative of a Supplies Acceptance Certificate in accordance with clause 5.2 of the </w:t>
            </w:r>
            <w:r w:rsidR="004D4D31">
              <w:t>COD</w:t>
            </w:r>
            <w:r>
              <w:t>; and "Accept" has a corresponding meaning.</w:t>
            </w:r>
          </w:p>
        </w:tc>
      </w:tr>
      <w:tr w:rsidR="002A52D8" w:rsidRPr="002748DE" w14:paraId="154F5D7F" w14:textId="77777777" w:rsidTr="007155E7">
        <w:trPr>
          <w:cantSplit/>
        </w:trPr>
        <w:tc>
          <w:tcPr>
            <w:tcW w:w="2340" w:type="dxa"/>
          </w:tcPr>
          <w:p w14:paraId="1FEF55E8" w14:textId="77777777" w:rsidR="002A52D8" w:rsidRPr="002748DE" w:rsidRDefault="002A52D8" w:rsidP="007D2374">
            <w:pPr>
              <w:pStyle w:val="Table10ptText-ASDEFCON"/>
            </w:pPr>
            <w:r w:rsidRPr="002748DE">
              <w:t>Adjustment</w:t>
            </w:r>
          </w:p>
        </w:tc>
        <w:tc>
          <w:tcPr>
            <w:tcW w:w="1170" w:type="dxa"/>
          </w:tcPr>
          <w:p w14:paraId="3BBF7814" w14:textId="77777777" w:rsidR="002A52D8" w:rsidRPr="002748DE" w:rsidRDefault="002A52D8" w:rsidP="007D2374">
            <w:pPr>
              <w:pStyle w:val="Table10ptText-ASDEFCON"/>
            </w:pPr>
            <w:r w:rsidRPr="002748DE">
              <w:t>(Optional)</w:t>
            </w:r>
          </w:p>
        </w:tc>
        <w:tc>
          <w:tcPr>
            <w:tcW w:w="5562" w:type="dxa"/>
          </w:tcPr>
          <w:p w14:paraId="3B6E6617" w14:textId="77777777" w:rsidR="002A52D8" w:rsidRPr="002748DE" w:rsidRDefault="002A52D8" w:rsidP="007D2374">
            <w:pPr>
              <w:pStyle w:val="Table10ptText-ASDEFCON"/>
            </w:pPr>
            <w:r>
              <w:t>m</w:t>
            </w:r>
            <w:r w:rsidRPr="002748DE">
              <w:t xml:space="preserve">eans the process by which Unit </w:t>
            </w:r>
            <w:r>
              <w:t>P</w:t>
            </w:r>
            <w:r w:rsidRPr="002748DE">
              <w:t>rices are revised in accordance with Attachment D.</w:t>
            </w:r>
          </w:p>
        </w:tc>
      </w:tr>
      <w:tr w:rsidR="002A52D8" w:rsidRPr="002748DE" w14:paraId="264C13C1" w14:textId="77777777" w:rsidTr="007155E7">
        <w:trPr>
          <w:cantSplit/>
        </w:trPr>
        <w:tc>
          <w:tcPr>
            <w:tcW w:w="2340" w:type="dxa"/>
          </w:tcPr>
          <w:p w14:paraId="20C27C26" w14:textId="77777777" w:rsidR="002A52D8" w:rsidRPr="002748DE" w:rsidRDefault="002A52D8" w:rsidP="007D2374">
            <w:pPr>
              <w:pStyle w:val="Table10ptText-ASDEFCON"/>
            </w:pPr>
            <w:r w:rsidRPr="002748DE">
              <w:t>Adjustment Date</w:t>
            </w:r>
          </w:p>
        </w:tc>
        <w:tc>
          <w:tcPr>
            <w:tcW w:w="1170" w:type="dxa"/>
          </w:tcPr>
          <w:p w14:paraId="60217B52" w14:textId="77777777" w:rsidR="002A52D8" w:rsidRPr="002748DE" w:rsidRDefault="002A52D8" w:rsidP="007D2374">
            <w:pPr>
              <w:pStyle w:val="Table10ptText-ASDEFCON"/>
            </w:pPr>
            <w:r w:rsidRPr="002748DE">
              <w:t>(Optional)</w:t>
            </w:r>
          </w:p>
        </w:tc>
        <w:tc>
          <w:tcPr>
            <w:tcW w:w="5562" w:type="dxa"/>
          </w:tcPr>
          <w:p w14:paraId="7F84D77F" w14:textId="77777777" w:rsidR="002A52D8" w:rsidRPr="002748DE" w:rsidRDefault="002A52D8" w:rsidP="007D2374">
            <w:pPr>
              <w:pStyle w:val="Table10ptText-ASDEFCON"/>
            </w:pPr>
            <w:r>
              <w:t>m</w:t>
            </w:r>
            <w:r w:rsidRPr="002748DE">
              <w:t>eans each anniversary of the Effective Date</w:t>
            </w:r>
            <w:r w:rsidR="004D4D31">
              <w:t xml:space="preserve"> specified in the Details Schedule</w:t>
            </w:r>
            <w:r>
              <w:t>, starting from the second anniversary of the Effective Date</w:t>
            </w:r>
            <w:r w:rsidRPr="002748DE">
              <w:t>.</w:t>
            </w:r>
          </w:p>
        </w:tc>
      </w:tr>
      <w:tr w:rsidR="009C19E4" w:rsidRPr="002748DE" w14:paraId="3B52115F" w14:textId="77777777" w:rsidTr="007155E7">
        <w:trPr>
          <w:cantSplit/>
          <w:ins w:id="130" w:author="Prabhu, Akshata MS" w:date="2024-08-23T14:32:00Z"/>
        </w:trPr>
        <w:tc>
          <w:tcPr>
            <w:tcW w:w="2340" w:type="dxa"/>
          </w:tcPr>
          <w:p w14:paraId="089F88D3" w14:textId="4C6F0BB1" w:rsidR="009C19E4" w:rsidRPr="002748DE" w:rsidRDefault="009C19E4" w:rsidP="009C19E4">
            <w:pPr>
              <w:pStyle w:val="Table10ptText-ASDEFCON"/>
              <w:rPr>
                <w:ins w:id="131" w:author="Prabhu, Akshata MS" w:date="2024-08-23T14:32:00Z"/>
              </w:rPr>
            </w:pPr>
            <w:ins w:id="132" w:author="Prabhu, Akshata MS" w:date="2024-08-23T14:32:00Z">
              <w:r>
                <w:t>Australian Industry Activity</w:t>
              </w:r>
            </w:ins>
          </w:p>
        </w:tc>
        <w:tc>
          <w:tcPr>
            <w:tcW w:w="1170" w:type="dxa"/>
          </w:tcPr>
          <w:p w14:paraId="6B50B39B" w14:textId="5B2061E9" w:rsidR="009C19E4" w:rsidRPr="002748DE" w:rsidRDefault="009C19E4" w:rsidP="009C19E4">
            <w:pPr>
              <w:pStyle w:val="Table10ptText-ASDEFCON"/>
              <w:rPr>
                <w:ins w:id="133" w:author="Prabhu, Akshata MS" w:date="2024-08-23T14:32:00Z"/>
              </w:rPr>
            </w:pPr>
            <w:ins w:id="134" w:author="Prabhu, Akshata MS" w:date="2024-08-23T14:32:00Z">
              <w:r>
                <w:t>(Optional)</w:t>
              </w:r>
            </w:ins>
          </w:p>
        </w:tc>
        <w:tc>
          <w:tcPr>
            <w:tcW w:w="5562" w:type="dxa"/>
          </w:tcPr>
          <w:p w14:paraId="120740EA" w14:textId="045914F8" w:rsidR="009C19E4" w:rsidRDefault="009C19E4" w:rsidP="009C19E4">
            <w:pPr>
              <w:pStyle w:val="Table10ptText-ASDEFCON"/>
              <w:rPr>
                <w:ins w:id="135" w:author="Prabhu, Akshata MS" w:date="2024-08-23T14:32:00Z"/>
              </w:rPr>
            </w:pPr>
            <w:ins w:id="136" w:author="Prabhu, Akshata MS" w:date="2024-08-23T14:32:00Z">
              <w:r>
                <w:t>means an activity required to be undertaken by ANZ industry as set out in the AIA Schedule.</w:t>
              </w:r>
            </w:ins>
          </w:p>
        </w:tc>
      </w:tr>
      <w:tr w:rsidR="009C19E4" w:rsidRPr="002748DE" w14:paraId="554713EF" w14:textId="77777777" w:rsidTr="007155E7">
        <w:trPr>
          <w:cantSplit/>
          <w:ins w:id="137" w:author="Prabhu, Akshata MS" w:date="2024-08-23T14:32:00Z"/>
        </w:trPr>
        <w:tc>
          <w:tcPr>
            <w:tcW w:w="2340" w:type="dxa"/>
          </w:tcPr>
          <w:p w14:paraId="4C41C05D" w14:textId="17A6B57B" w:rsidR="009C19E4" w:rsidRPr="002748DE" w:rsidRDefault="009C19E4" w:rsidP="009C19E4">
            <w:pPr>
              <w:pStyle w:val="Table10ptText-ASDEFCON"/>
              <w:rPr>
                <w:ins w:id="138" w:author="Prabhu, Akshata MS" w:date="2024-08-23T14:32:00Z"/>
              </w:rPr>
            </w:pPr>
            <w:ins w:id="139" w:author="Prabhu, Akshata MS" w:date="2024-08-23T14:32:00Z">
              <w:r>
                <w:t>Australian Industry Activity Schedule</w:t>
              </w:r>
            </w:ins>
          </w:p>
        </w:tc>
        <w:tc>
          <w:tcPr>
            <w:tcW w:w="1170" w:type="dxa"/>
          </w:tcPr>
          <w:p w14:paraId="117D8954" w14:textId="4BED19F4" w:rsidR="009C19E4" w:rsidRPr="002748DE" w:rsidRDefault="009C19E4" w:rsidP="009C19E4">
            <w:pPr>
              <w:pStyle w:val="Table10ptText-ASDEFCON"/>
              <w:rPr>
                <w:ins w:id="140" w:author="Prabhu, Akshata MS" w:date="2024-08-23T14:32:00Z"/>
              </w:rPr>
            </w:pPr>
            <w:ins w:id="141" w:author="Prabhu, Akshata MS" w:date="2024-08-23T14:32:00Z">
              <w:r>
                <w:t>(Optional)</w:t>
              </w:r>
            </w:ins>
          </w:p>
        </w:tc>
        <w:tc>
          <w:tcPr>
            <w:tcW w:w="5562" w:type="dxa"/>
          </w:tcPr>
          <w:p w14:paraId="180A1151" w14:textId="67A213B8" w:rsidR="009C19E4" w:rsidRDefault="009C19E4" w:rsidP="009C19E4">
            <w:pPr>
              <w:pStyle w:val="Table10ptText-ASDEFCON"/>
              <w:rPr>
                <w:ins w:id="142" w:author="Prabhu, Akshata MS" w:date="2024-08-23T14:32:00Z"/>
              </w:rPr>
            </w:pPr>
            <w:ins w:id="143" w:author="Prabhu, Akshata MS" w:date="2024-08-23T14:32:00Z">
              <w:r>
                <w:t xml:space="preserve">means the Schedule set out at Attachment G. </w:t>
              </w:r>
            </w:ins>
          </w:p>
        </w:tc>
      </w:tr>
      <w:tr w:rsidR="009C19E4" w:rsidRPr="002748DE" w14:paraId="0B790B61" w14:textId="77777777" w:rsidTr="008A17A4">
        <w:trPr>
          <w:cantSplit/>
        </w:trPr>
        <w:tc>
          <w:tcPr>
            <w:tcW w:w="2340" w:type="dxa"/>
          </w:tcPr>
          <w:p w14:paraId="4F9EAD40" w14:textId="77777777" w:rsidR="009C19E4" w:rsidRPr="002748DE" w:rsidRDefault="009C19E4" w:rsidP="009C19E4">
            <w:pPr>
              <w:pStyle w:val="Table10ptText-ASDEFCON"/>
            </w:pPr>
            <w:r w:rsidRPr="002748DE">
              <w:t>Approval</w:t>
            </w:r>
          </w:p>
        </w:tc>
        <w:tc>
          <w:tcPr>
            <w:tcW w:w="1170" w:type="dxa"/>
          </w:tcPr>
          <w:p w14:paraId="15695DCC" w14:textId="77777777" w:rsidR="009C19E4" w:rsidRPr="002748DE" w:rsidRDefault="009C19E4" w:rsidP="009C19E4">
            <w:pPr>
              <w:pStyle w:val="Table10ptText-ASDEFCON"/>
            </w:pPr>
            <w:r w:rsidRPr="002748DE">
              <w:t>(Core)</w:t>
            </w:r>
          </w:p>
        </w:tc>
        <w:tc>
          <w:tcPr>
            <w:tcW w:w="5562" w:type="dxa"/>
          </w:tcPr>
          <w:p w14:paraId="06402405" w14:textId="77777777" w:rsidR="009C19E4" w:rsidRPr="002748DE" w:rsidRDefault="009C19E4" w:rsidP="009C19E4">
            <w:pPr>
              <w:pStyle w:val="Table10ptText-ASDEFCON"/>
            </w:pPr>
            <w:r>
              <w:t>m</w:t>
            </w:r>
            <w:r w:rsidRPr="002748DE">
              <w:t>eans the act of the Commonwealth Representative or Authorised Officer approving</w:t>
            </w:r>
            <w:r>
              <w:t>, in writing,</w:t>
            </w:r>
            <w:r w:rsidRPr="002748DE">
              <w:t xml:space="preserve"> a </w:t>
            </w:r>
            <w:r>
              <w:t xml:space="preserve">contract change proposal, Quotation, claim, proposal or </w:t>
            </w:r>
            <w:r w:rsidRPr="002748DE">
              <w:t>particular course of action as a basis for further work under the Deed or any Contract.</w:t>
            </w:r>
          </w:p>
          <w:p w14:paraId="65B27D2D" w14:textId="77777777" w:rsidR="009C19E4" w:rsidRPr="002748DE" w:rsidRDefault="009C19E4" w:rsidP="009C19E4">
            <w:pPr>
              <w:pStyle w:val="Table10ptText-ASDEFCON"/>
            </w:pPr>
            <w:r w:rsidRPr="002748DE">
              <w:t>Approval does not constitute Acceptance; ‘Approve’</w:t>
            </w:r>
            <w:r>
              <w:t xml:space="preserve"> and ‘Approved’</w:t>
            </w:r>
            <w:r w:rsidRPr="002748DE">
              <w:t xml:space="preserve"> ha</w:t>
            </w:r>
            <w:r>
              <w:t>ve</w:t>
            </w:r>
            <w:r w:rsidRPr="002748DE">
              <w:t xml:space="preserve"> corresponding meaning</w:t>
            </w:r>
            <w:r>
              <w:t>s</w:t>
            </w:r>
            <w:r w:rsidRPr="002748DE">
              <w:t>.</w:t>
            </w:r>
          </w:p>
        </w:tc>
      </w:tr>
      <w:tr w:rsidR="009C19E4" w:rsidRPr="002748DE" w14:paraId="710B0111" w14:textId="77777777" w:rsidTr="008A17A4">
        <w:trPr>
          <w:cantSplit/>
        </w:trPr>
        <w:tc>
          <w:tcPr>
            <w:tcW w:w="2340" w:type="dxa"/>
          </w:tcPr>
          <w:p w14:paraId="3DB64E86" w14:textId="77777777" w:rsidR="009C19E4" w:rsidRPr="002748DE" w:rsidRDefault="009C19E4" w:rsidP="009C19E4">
            <w:pPr>
              <w:pStyle w:val="Table10ptText-ASDEFCON"/>
            </w:pPr>
            <w:r w:rsidRPr="00DC2BF5">
              <w:t>Asbestos Containing Material</w:t>
            </w:r>
            <w:r>
              <w:t xml:space="preserve"> </w:t>
            </w:r>
          </w:p>
        </w:tc>
        <w:tc>
          <w:tcPr>
            <w:tcW w:w="1170" w:type="dxa"/>
          </w:tcPr>
          <w:p w14:paraId="15EF2CB2" w14:textId="77777777" w:rsidR="009C19E4" w:rsidRPr="002748DE" w:rsidRDefault="009C19E4" w:rsidP="009C19E4">
            <w:pPr>
              <w:pStyle w:val="Table10ptText-ASDEFCON"/>
            </w:pPr>
            <w:r w:rsidRPr="00DC2BF5">
              <w:t>(Core)</w:t>
            </w:r>
          </w:p>
        </w:tc>
        <w:tc>
          <w:tcPr>
            <w:tcW w:w="5562" w:type="dxa"/>
          </w:tcPr>
          <w:p w14:paraId="13925D1E" w14:textId="77777777" w:rsidR="009C19E4" w:rsidRPr="002748DE" w:rsidRDefault="009C19E4" w:rsidP="009C19E4">
            <w:pPr>
              <w:pStyle w:val="Table10ptText-ASDEFCON"/>
            </w:pPr>
            <w:r w:rsidRPr="008A17A4">
              <w:rPr>
                <w:lang w:val="en-GB"/>
              </w:rPr>
              <w:t xml:space="preserve">has the meaning given in subregulation 5(1) of the </w:t>
            </w:r>
            <w:r w:rsidRPr="008A17A4">
              <w:rPr>
                <w:i/>
                <w:lang w:val="en-GB"/>
              </w:rPr>
              <w:t>Work Health and Safety Regulations 2011</w:t>
            </w:r>
            <w:r w:rsidRPr="008A17A4">
              <w:rPr>
                <w:lang w:val="en-GB"/>
              </w:rPr>
              <w:t xml:space="preserve"> (Cth).</w:t>
            </w:r>
          </w:p>
        </w:tc>
      </w:tr>
      <w:tr w:rsidR="001031A7" w:rsidRPr="00901737" w14:paraId="1DB32B74" w14:textId="77777777" w:rsidTr="001031A7">
        <w:trPr>
          <w:cantSplit/>
          <w:del w:id="144" w:author="Prabhu, Akshata MS" w:date="2024-08-23T14:32:00Z"/>
        </w:trPr>
        <w:tc>
          <w:tcPr>
            <w:tcW w:w="2340" w:type="dxa"/>
            <w:tcBorders>
              <w:top w:val="single" w:sz="4" w:space="0" w:color="auto"/>
              <w:left w:val="single" w:sz="4" w:space="0" w:color="auto"/>
              <w:bottom w:val="single" w:sz="4" w:space="0" w:color="auto"/>
              <w:right w:val="single" w:sz="4" w:space="0" w:color="auto"/>
            </w:tcBorders>
          </w:tcPr>
          <w:p w14:paraId="01714B45" w14:textId="77777777" w:rsidR="001031A7" w:rsidRPr="001031A7" w:rsidRDefault="001031A7" w:rsidP="00AC3D67">
            <w:pPr>
              <w:pStyle w:val="Table10ptText-ASDEFCON"/>
              <w:rPr>
                <w:del w:id="145" w:author="Prabhu, Akshata MS" w:date="2024-08-23T14:32:00Z"/>
              </w:rPr>
            </w:pPr>
            <w:del w:id="146" w:author="Prabhu, Akshata MS" w:date="2024-08-23T14:32:00Z">
              <w:r w:rsidRPr="001031A7">
                <w:delText>Australian Entity</w:delText>
              </w:r>
            </w:del>
          </w:p>
        </w:tc>
        <w:tc>
          <w:tcPr>
            <w:tcW w:w="1170" w:type="dxa"/>
            <w:tcBorders>
              <w:top w:val="single" w:sz="4" w:space="0" w:color="auto"/>
              <w:left w:val="single" w:sz="4" w:space="0" w:color="auto"/>
              <w:bottom w:val="single" w:sz="4" w:space="0" w:color="auto"/>
              <w:right w:val="single" w:sz="4" w:space="0" w:color="auto"/>
            </w:tcBorders>
          </w:tcPr>
          <w:p w14:paraId="72614498" w14:textId="77777777" w:rsidR="001031A7" w:rsidRPr="001031A7" w:rsidRDefault="001031A7" w:rsidP="00AC3D67">
            <w:pPr>
              <w:pStyle w:val="Table10ptText-ASDEFCON"/>
              <w:rPr>
                <w:del w:id="147" w:author="Prabhu, Akshata MS" w:date="2024-08-23T14:32:00Z"/>
              </w:rPr>
            </w:pPr>
            <w:del w:id="148" w:author="Prabhu, Akshata MS" w:date="2024-08-23T14:32:00Z">
              <w:r w:rsidRPr="001031A7">
                <w:delText>(Core)</w:delText>
              </w:r>
            </w:del>
          </w:p>
        </w:tc>
        <w:tc>
          <w:tcPr>
            <w:tcW w:w="5562" w:type="dxa"/>
            <w:tcBorders>
              <w:top w:val="single" w:sz="4" w:space="0" w:color="auto"/>
              <w:left w:val="single" w:sz="4" w:space="0" w:color="auto"/>
              <w:bottom w:val="single" w:sz="4" w:space="0" w:color="auto"/>
              <w:right w:val="single" w:sz="4" w:space="0" w:color="auto"/>
            </w:tcBorders>
          </w:tcPr>
          <w:p w14:paraId="189173B5" w14:textId="77777777" w:rsidR="001031A7" w:rsidRPr="001031A7" w:rsidRDefault="001031A7" w:rsidP="00AC3D67">
            <w:pPr>
              <w:pStyle w:val="Table10ptText-ASDEFCON"/>
              <w:rPr>
                <w:del w:id="149" w:author="Prabhu, Akshata MS" w:date="2024-08-23T14:32:00Z"/>
              </w:rPr>
            </w:pPr>
            <w:del w:id="150" w:author="Prabhu, Akshata MS" w:date="2024-08-23T14:32:00Z">
              <w:r w:rsidRPr="001031A7">
                <w:delText>means:</w:delText>
              </w:r>
            </w:del>
          </w:p>
          <w:p w14:paraId="1F10A8C5" w14:textId="77777777" w:rsidR="001031A7" w:rsidRPr="001031A7" w:rsidRDefault="001031A7" w:rsidP="00AC3D67">
            <w:pPr>
              <w:pStyle w:val="Table10ptSub1-ASDEFCON"/>
              <w:rPr>
                <w:del w:id="151" w:author="Prabhu, Akshata MS" w:date="2024-08-23T14:32:00Z"/>
              </w:rPr>
            </w:pPr>
            <w:del w:id="152" w:author="Prabhu, Akshata MS" w:date="2024-08-23T14:32:00Z">
              <w:r w:rsidRPr="001031A7">
                <w:delText>a company registered under the Corporations Act 2001 (Cth) or a company registered under the Companies Act 1993 (New Zealand);</w:delText>
              </w:r>
            </w:del>
          </w:p>
          <w:p w14:paraId="5D274204" w14:textId="77777777" w:rsidR="001031A7" w:rsidRPr="001031A7" w:rsidRDefault="001031A7" w:rsidP="00AC3D67">
            <w:pPr>
              <w:pStyle w:val="Table10ptSub1-ASDEFCON"/>
              <w:rPr>
                <w:del w:id="153" w:author="Prabhu, Akshata MS" w:date="2024-08-23T14:32:00Z"/>
              </w:rPr>
            </w:pPr>
            <w:del w:id="154" w:author="Prabhu, Akshata MS" w:date="2024-08-23T14:32:00Z">
              <w:r w:rsidRPr="001031A7">
                <w:delText>a body corporate, partnership, joint venture or association formed or incorporated in Australia or New Zealand; or</w:delText>
              </w:r>
            </w:del>
          </w:p>
          <w:p w14:paraId="461C72FD" w14:textId="77777777" w:rsidR="001031A7" w:rsidRPr="001031A7" w:rsidRDefault="001031A7" w:rsidP="00AC3D67">
            <w:pPr>
              <w:pStyle w:val="Table10ptSub1-ASDEFCON"/>
              <w:rPr>
                <w:del w:id="155" w:author="Prabhu, Akshata MS" w:date="2024-08-23T14:32:00Z"/>
              </w:rPr>
            </w:pPr>
            <w:del w:id="156" w:author="Prabhu, Akshata MS" w:date="2024-08-23T14:32:00Z">
              <w:r w:rsidRPr="001031A7">
                <w:delText>a foreign-owned company in Australia or New Zealand, and which has a registered body number (ie, ARBN or NZRBN),</w:delText>
              </w:r>
            </w:del>
          </w:p>
          <w:p w14:paraId="4C741E17" w14:textId="77777777" w:rsidR="001031A7" w:rsidRPr="00901737" w:rsidRDefault="001031A7" w:rsidP="00AC3D67">
            <w:pPr>
              <w:pStyle w:val="Table10ptText-ASDEFCON"/>
              <w:rPr>
                <w:del w:id="157" w:author="Prabhu, Akshata MS" w:date="2024-08-23T14:32:00Z"/>
              </w:rPr>
            </w:pPr>
            <w:del w:id="158" w:author="Prabhu, Akshata MS" w:date="2024-08-23T14:32:00Z">
              <w:r w:rsidRPr="001031A7">
                <w:delText>carrying on business through a permanent establishment</w:delText>
              </w:r>
              <w:r w:rsidRPr="00EF128C">
                <w:delText xml:space="preserve"> in Australia or New Zealand</w:delText>
              </w:r>
              <w:r w:rsidRPr="001031A7">
                <w:delText xml:space="preserve">, including </w:delText>
              </w:r>
              <w:r>
                <w:delText xml:space="preserve">as </w:delText>
              </w:r>
              <w:r w:rsidRPr="00EF128C">
                <w:delText>evidenced th</w:delText>
              </w:r>
              <w:r>
                <w:delText>r</w:delText>
              </w:r>
              <w:r w:rsidRPr="00EF128C">
                <w:delText xml:space="preserve">ough </w:delText>
              </w:r>
              <w:r>
                <w:delText>employment and the conduct of business operations in Australia or New Zealand.</w:delText>
              </w:r>
            </w:del>
          </w:p>
        </w:tc>
      </w:tr>
      <w:tr w:rsidR="001031A7" w:rsidRPr="00713FA9" w14:paraId="3389902E" w14:textId="77777777" w:rsidTr="001031A7">
        <w:trPr>
          <w:cantSplit/>
          <w:del w:id="159" w:author="Prabhu, Akshata MS" w:date="2024-08-23T14:32:00Z"/>
        </w:trPr>
        <w:tc>
          <w:tcPr>
            <w:tcW w:w="2340" w:type="dxa"/>
            <w:tcBorders>
              <w:top w:val="single" w:sz="4" w:space="0" w:color="auto"/>
              <w:left w:val="single" w:sz="4" w:space="0" w:color="auto"/>
              <w:bottom w:val="single" w:sz="4" w:space="0" w:color="auto"/>
              <w:right w:val="single" w:sz="4" w:space="0" w:color="auto"/>
            </w:tcBorders>
          </w:tcPr>
          <w:p w14:paraId="7D96C579" w14:textId="77777777" w:rsidR="001031A7" w:rsidRPr="001031A7" w:rsidRDefault="001031A7" w:rsidP="00AC3D67">
            <w:pPr>
              <w:pStyle w:val="Table10ptText-ASDEFCON"/>
              <w:rPr>
                <w:del w:id="160" w:author="Prabhu, Akshata MS" w:date="2024-08-23T14:32:00Z"/>
              </w:rPr>
            </w:pPr>
            <w:del w:id="161" w:author="Prabhu, Akshata MS" w:date="2024-08-23T14:32:00Z">
              <w:r w:rsidRPr="001031A7">
                <w:delText>Australian Industry</w:delText>
              </w:r>
            </w:del>
          </w:p>
        </w:tc>
        <w:tc>
          <w:tcPr>
            <w:tcW w:w="1170" w:type="dxa"/>
            <w:tcBorders>
              <w:top w:val="single" w:sz="4" w:space="0" w:color="auto"/>
              <w:left w:val="single" w:sz="4" w:space="0" w:color="auto"/>
              <w:bottom w:val="single" w:sz="4" w:space="0" w:color="auto"/>
              <w:right w:val="single" w:sz="4" w:space="0" w:color="auto"/>
            </w:tcBorders>
          </w:tcPr>
          <w:p w14:paraId="1C22A5F9" w14:textId="77777777" w:rsidR="001031A7" w:rsidRPr="001031A7" w:rsidRDefault="001031A7" w:rsidP="00AC3D67">
            <w:pPr>
              <w:pStyle w:val="Table10ptText-ASDEFCON"/>
              <w:rPr>
                <w:del w:id="162" w:author="Prabhu, Akshata MS" w:date="2024-08-23T14:32:00Z"/>
              </w:rPr>
            </w:pPr>
            <w:del w:id="163" w:author="Prabhu, Akshata MS" w:date="2024-08-23T14:32:00Z">
              <w:r w:rsidRPr="001031A7">
                <w:delText>(Core)</w:delText>
              </w:r>
            </w:del>
          </w:p>
        </w:tc>
        <w:tc>
          <w:tcPr>
            <w:tcW w:w="5562" w:type="dxa"/>
            <w:tcBorders>
              <w:top w:val="single" w:sz="4" w:space="0" w:color="auto"/>
              <w:left w:val="single" w:sz="4" w:space="0" w:color="auto"/>
              <w:bottom w:val="single" w:sz="4" w:space="0" w:color="auto"/>
              <w:right w:val="single" w:sz="4" w:space="0" w:color="auto"/>
            </w:tcBorders>
          </w:tcPr>
          <w:p w14:paraId="78461466" w14:textId="77777777" w:rsidR="001031A7" w:rsidRPr="001031A7" w:rsidRDefault="001031A7" w:rsidP="00AC3D67">
            <w:pPr>
              <w:pStyle w:val="Table10ptText-ASDEFCON"/>
              <w:rPr>
                <w:del w:id="164" w:author="Prabhu, Akshata MS" w:date="2024-08-23T14:32:00Z"/>
              </w:rPr>
            </w:pPr>
            <w:del w:id="165" w:author="Prabhu, Akshata MS" w:date="2024-08-23T14:32:00Z">
              <w:r w:rsidRPr="001031A7">
                <w:delText>means Australian Entities that perform work in Australia or New Zealand.</w:delText>
              </w:r>
            </w:del>
          </w:p>
        </w:tc>
      </w:tr>
      <w:tr w:rsidR="009C19E4" w:rsidRPr="002748DE" w14:paraId="0DCF9F61" w14:textId="77777777" w:rsidTr="007155E7">
        <w:trPr>
          <w:cantSplit/>
          <w:del w:id="166" w:author="Prabhu, Akshata MS" w:date="2024-08-23T14:32:00Z"/>
        </w:trPr>
        <w:tc>
          <w:tcPr>
            <w:tcW w:w="2340" w:type="dxa"/>
          </w:tcPr>
          <w:p w14:paraId="3F6D09C1" w14:textId="77777777" w:rsidR="009C19E4" w:rsidRPr="002748DE" w:rsidRDefault="009C19E4" w:rsidP="00AB4C40">
            <w:pPr>
              <w:pStyle w:val="Table10ptText-ASDEFCON"/>
              <w:rPr>
                <w:del w:id="167" w:author="Prabhu, Akshata MS" w:date="2024-08-23T14:32:00Z"/>
              </w:rPr>
            </w:pPr>
            <w:del w:id="168" w:author="Prabhu, Akshata MS" w:date="2024-08-23T14:32:00Z">
              <w:r>
                <w:delText xml:space="preserve">Australian Industry </w:delText>
              </w:r>
              <w:r w:rsidR="00940381">
                <w:delText xml:space="preserve">Capability </w:delText>
              </w:r>
              <w:r>
                <w:delText>Schedule</w:delText>
              </w:r>
            </w:del>
          </w:p>
        </w:tc>
        <w:tc>
          <w:tcPr>
            <w:tcW w:w="1170" w:type="dxa"/>
          </w:tcPr>
          <w:p w14:paraId="551C112C" w14:textId="77777777" w:rsidR="009C19E4" w:rsidRPr="002748DE" w:rsidRDefault="009C19E4" w:rsidP="009C19E4">
            <w:pPr>
              <w:pStyle w:val="Table10ptText-ASDEFCON"/>
              <w:rPr>
                <w:del w:id="169" w:author="Prabhu, Akshata MS" w:date="2024-08-23T14:32:00Z"/>
              </w:rPr>
            </w:pPr>
            <w:del w:id="170" w:author="Prabhu, Akshata MS" w:date="2024-08-23T14:32:00Z">
              <w:r>
                <w:delText>(Optional)</w:delText>
              </w:r>
            </w:del>
          </w:p>
        </w:tc>
        <w:tc>
          <w:tcPr>
            <w:tcW w:w="5562" w:type="dxa"/>
          </w:tcPr>
          <w:p w14:paraId="30CB9994" w14:textId="77777777" w:rsidR="009C19E4" w:rsidRDefault="009C19E4" w:rsidP="009C19E4">
            <w:pPr>
              <w:pStyle w:val="Table10ptText-ASDEFCON"/>
              <w:rPr>
                <w:del w:id="171" w:author="Prabhu, Akshata MS" w:date="2024-08-23T14:32:00Z"/>
              </w:rPr>
            </w:pPr>
            <w:del w:id="172" w:author="Prabhu, Akshata MS" w:date="2024-08-23T14:32:00Z">
              <w:r>
                <w:delText xml:space="preserve">means the Schedule set out at Attachment G. </w:delText>
              </w:r>
            </w:del>
          </w:p>
        </w:tc>
      </w:tr>
      <w:tr w:rsidR="009C19E4" w:rsidRPr="002748DE" w14:paraId="45BBEBE6" w14:textId="77777777" w:rsidTr="007155E7">
        <w:trPr>
          <w:cantSplit/>
        </w:trPr>
        <w:tc>
          <w:tcPr>
            <w:tcW w:w="2340" w:type="dxa"/>
          </w:tcPr>
          <w:p w14:paraId="4E34D9B8" w14:textId="77777777" w:rsidR="009C19E4" w:rsidRDefault="009C19E4" w:rsidP="009C19E4">
            <w:pPr>
              <w:pStyle w:val="Table10ptText-ASDEFCON"/>
            </w:pPr>
            <w:r>
              <w:t>Australian Privacy Principles</w:t>
            </w:r>
          </w:p>
        </w:tc>
        <w:tc>
          <w:tcPr>
            <w:tcW w:w="1170" w:type="dxa"/>
          </w:tcPr>
          <w:p w14:paraId="5C913B16" w14:textId="77777777" w:rsidR="009C19E4" w:rsidRDefault="009C19E4" w:rsidP="009C19E4">
            <w:pPr>
              <w:pStyle w:val="Table10ptText-ASDEFCON"/>
            </w:pPr>
            <w:r w:rsidRPr="000F6CF4">
              <w:t>(</w:t>
            </w:r>
            <w:r>
              <w:t>Core</w:t>
            </w:r>
            <w:r w:rsidRPr="000F6CF4">
              <w:t>)</w:t>
            </w:r>
          </w:p>
        </w:tc>
        <w:tc>
          <w:tcPr>
            <w:tcW w:w="5562" w:type="dxa"/>
          </w:tcPr>
          <w:p w14:paraId="4A94B3A0" w14:textId="77777777" w:rsidR="009C19E4" w:rsidRPr="00926C56" w:rsidRDefault="009C19E4" w:rsidP="009C19E4">
            <w:pPr>
              <w:pStyle w:val="Table10ptText-ASDEFCON"/>
            </w:pPr>
            <w:r w:rsidRPr="00FB152D">
              <w:t>ha</w:t>
            </w:r>
            <w:r>
              <w:t>s</w:t>
            </w:r>
            <w:r w:rsidRPr="00FB152D">
              <w:t xml:space="preserve"> the same meaning as in the </w:t>
            </w:r>
            <w:r w:rsidRPr="00FB152D">
              <w:rPr>
                <w:i/>
              </w:rPr>
              <w:t>Privacy Act 1988</w:t>
            </w:r>
            <w:r w:rsidRPr="00FB152D">
              <w:t xml:space="preserve"> (Cth)</w:t>
            </w:r>
          </w:p>
        </w:tc>
      </w:tr>
      <w:tr w:rsidR="009C19E4" w:rsidRPr="002748DE" w14:paraId="002994BF" w14:textId="77777777" w:rsidTr="007155E7">
        <w:trPr>
          <w:cantSplit/>
        </w:trPr>
        <w:tc>
          <w:tcPr>
            <w:tcW w:w="2340" w:type="dxa"/>
          </w:tcPr>
          <w:p w14:paraId="5555AA2C" w14:textId="77777777" w:rsidR="009C19E4" w:rsidRPr="002748DE" w:rsidRDefault="009C19E4" w:rsidP="009C19E4">
            <w:pPr>
              <w:pStyle w:val="Table10ptText-ASDEFCON"/>
            </w:pPr>
            <w:r w:rsidRPr="00DC2BF5">
              <w:t>Authorisation</w:t>
            </w:r>
          </w:p>
        </w:tc>
        <w:tc>
          <w:tcPr>
            <w:tcW w:w="1170" w:type="dxa"/>
          </w:tcPr>
          <w:p w14:paraId="526E4F19" w14:textId="77777777" w:rsidR="009C19E4" w:rsidRPr="002748DE" w:rsidRDefault="009C19E4" w:rsidP="009C19E4">
            <w:pPr>
              <w:pStyle w:val="Table10ptText-ASDEFCON"/>
            </w:pPr>
            <w:r w:rsidRPr="00DC2BF5">
              <w:t>(Core)</w:t>
            </w:r>
          </w:p>
        </w:tc>
        <w:tc>
          <w:tcPr>
            <w:tcW w:w="5562" w:type="dxa"/>
          </w:tcPr>
          <w:p w14:paraId="6CDD483F" w14:textId="77777777" w:rsidR="009C19E4" w:rsidRPr="002748DE" w:rsidRDefault="009C19E4" w:rsidP="009C19E4">
            <w:pPr>
              <w:pStyle w:val="Table10ptText-ASDEFCON"/>
            </w:pPr>
            <w:r w:rsidRPr="00DC2BF5">
              <w:t>means a licence, accreditation, permit, registration, regulatory approval</w:t>
            </w:r>
            <w:r>
              <w:t>, Export Approval</w:t>
            </w:r>
            <w:r w:rsidRPr="00DC2BF5">
              <w:t xml:space="preserve"> or other documented authority (however described), required by law and necessary for the </w:t>
            </w:r>
            <w:r>
              <w:t>delivery</w:t>
            </w:r>
            <w:r w:rsidRPr="00DC2BF5">
              <w:t xml:space="preserve"> of the Supplies or </w:t>
            </w:r>
            <w:r>
              <w:t xml:space="preserve">the </w:t>
            </w:r>
            <w:r w:rsidRPr="00DC2BF5">
              <w:t>work</w:t>
            </w:r>
            <w:r>
              <w:t xml:space="preserve"> to be</w:t>
            </w:r>
            <w:r w:rsidRPr="00DC2BF5">
              <w:t xml:space="preserve"> performed under the Deed or any Contract.</w:t>
            </w:r>
          </w:p>
        </w:tc>
      </w:tr>
      <w:tr w:rsidR="009C19E4" w:rsidRPr="002748DE" w14:paraId="5A45F772" w14:textId="77777777" w:rsidTr="007155E7">
        <w:trPr>
          <w:cantSplit/>
        </w:trPr>
        <w:tc>
          <w:tcPr>
            <w:tcW w:w="2340" w:type="dxa"/>
          </w:tcPr>
          <w:p w14:paraId="563C209A" w14:textId="77777777" w:rsidR="009C19E4" w:rsidRPr="002748DE" w:rsidRDefault="009C19E4" w:rsidP="009C19E4">
            <w:pPr>
              <w:pStyle w:val="Table10ptText-ASDEFCON"/>
            </w:pPr>
            <w:r w:rsidRPr="002748DE">
              <w:t>Authorised Officer</w:t>
            </w:r>
          </w:p>
        </w:tc>
        <w:tc>
          <w:tcPr>
            <w:tcW w:w="1170" w:type="dxa"/>
          </w:tcPr>
          <w:p w14:paraId="5BBB9D25" w14:textId="77777777" w:rsidR="009C19E4" w:rsidRPr="002748DE" w:rsidRDefault="009C19E4" w:rsidP="009C19E4">
            <w:pPr>
              <w:pStyle w:val="Table10ptText-ASDEFCON"/>
            </w:pPr>
            <w:r w:rsidRPr="002748DE">
              <w:t>(Core)</w:t>
            </w:r>
          </w:p>
        </w:tc>
        <w:tc>
          <w:tcPr>
            <w:tcW w:w="5562" w:type="dxa"/>
          </w:tcPr>
          <w:p w14:paraId="47887D91" w14:textId="77777777" w:rsidR="009C19E4" w:rsidRPr="002748DE" w:rsidRDefault="009C19E4" w:rsidP="009C19E4">
            <w:pPr>
              <w:pStyle w:val="Table10ptText-ASDEFCON"/>
            </w:pPr>
            <w:r w:rsidRPr="002748DE">
              <w:t>means any person nominated in accordance with clause 2.2 of the conditions of deed, or, if no Authorised Officer has been nominated, means the Commonwealth Representative.</w:t>
            </w:r>
          </w:p>
        </w:tc>
      </w:tr>
      <w:tr w:rsidR="009C19E4" w:rsidRPr="002748DE" w14:paraId="7862DD6F" w14:textId="77777777" w:rsidTr="007155E7">
        <w:trPr>
          <w:cantSplit/>
        </w:trPr>
        <w:tc>
          <w:tcPr>
            <w:tcW w:w="2340" w:type="dxa"/>
          </w:tcPr>
          <w:p w14:paraId="4E46ADF3" w14:textId="6CAE2D4D" w:rsidR="009C19E4" w:rsidRDefault="009C19E4" w:rsidP="009C19E4">
            <w:pPr>
              <w:pStyle w:val="Table10ptText-ASDEFCON"/>
            </w:pPr>
            <w:r>
              <w:t>Base Date</w:t>
            </w:r>
          </w:p>
        </w:tc>
        <w:tc>
          <w:tcPr>
            <w:tcW w:w="1170" w:type="dxa"/>
          </w:tcPr>
          <w:p w14:paraId="088C0F68" w14:textId="5A5945B0" w:rsidR="009C19E4" w:rsidRDefault="009C19E4" w:rsidP="009C19E4">
            <w:pPr>
              <w:pStyle w:val="Table10ptText-ASDEFCON"/>
            </w:pPr>
            <w:r>
              <w:t>(Core)</w:t>
            </w:r>
          </w:p>
        </w:tc>
        <w:tc>
          <w:tcPr>
            <w:tcW w:w="5562" w:type="dxa"/>
          </w:tcPr>
          <w:p w14:paraId="0037D13E" w14:textId="71221331" w:rsidR="009C19E4" w:rsidRDefault="009C19E4" w:rsidP="009C19E4">
            <w:pPr>
              <w:pStyle w:val="Table10ptText-ASDEFCON"/>
            </w:pPr>
            <w:del w:id="173" w:author="Prabhu, Akshata MS" w:date="2024-08-23T14:32:00Z">
              <w:r w:rsidRPr="00453CCC">
                <w:delText>means</w:delText>
              </w:r>
              <w:r w:rsidR="00EC78E4">
                <w:delText xml:space="preserve"> </w:delText>
              </w:r>
              <w:r w:rsidR="00EC78E4" w:rsidRPr="001C766A">
                <w:delText>the date</w:delText>
              </w:r>
              <w:r w:rsidR="00EC78E4">
                <w:delText xml:space="preserve"> identified as the Base Date in the Details Schedule</w:delText>
              </w:r>
              <w:r w:rsidRPr="00453CCC">
                <w:delText>.</w:delText>
              </w:r>
            </w:del>
            <w:ins w:id="174" w:author="Prabhu, Akshata MS" w:date="2024-08-23T14:32:00Z">
              <w:r w:rsidRPr="00453CCC">
                <w:t xml:space="preserve">means </w:t>
              </w:r>
              <w:r w:rsidRPr="00453CCC">
                <w:fldChar w:fldCharType="begin">
                  <w:ffData>
                    <w:name w:val="Text1"/>
                    <w:enabled/>
                    <w:calcOnExit w:val="0"/>
                    <w:textInput>
                      <w:default w:val="[…INSERT BASE DATE…]"/>
                    </w:textInput>
                  </w:ffData>
                </w:fldChar>
              </w:r>
              <w:r w:rsidRPr="00453CCC">
                <w:instrText xml:space="preserve"> FORMTEXT </w:instrText>
              </w:r>
              <w:r w:rsidRPr="00453CCC">
                <w:fldChar w:fldCharType="separate"/>
              </w:r>
              <w:r w:rsidR="00103FEA">
                <w:rPr>
                  <w:noProof/>
                </w:rPr>
                <w:t>[…INSERT BASE DATE…]</w:t>
              </w:r>
              <w:r w:rsidRPr="00453CCC">
                <w:fldChar w:fldCharType="end"/>
              </w:r>
              <w:r w:rsidRPr="00453CCC">
                <w:t>.</w:t>
              </w:r>
            </w:ins>
          </w:p>
        </w:tc>
      </w:tr>
      <w:tr w:rsidR="009C19E4" w:rsidRPr="002748DE" w14:paraId="28427316" w14:textId="77777777" w:rsidTr="007155E7">
        <w:trPr>
          <w:cantSplit/>
        </w:trPr>
        <w:tc>
          <w:tcPr>
            <w:tcW w:w="2340" w:type="dxa"/>
          </w:tcPr>
          <w:p w14:paraId="56C122CF" w14:textId="1878CCA5" w:rsidR="009C19E4" w:rsidRDefault="009C19E4" w:rsidP="009C19E4">
            <w:pPr>
              <w:pStyle w:val="Table10ptText-ASDEFCON"/>
            </w:pPr>
            <w:r w:rsidRPr="00B378C4">
              <w:t>Circuit Layout</w:t>
            </w:r>
          </w:p>
        </w:tc>
        <w:tc>
          <w:tcPr>
            <w:tcW w:w="1170" w:type="dxa"/>
          </w:tcPr>
          <w:p w14:paraId="4A61355E" w14:textId="6D4F9BB2" w:rsidR="009C19E4" w:rsidRDefault="009C19E4" w:rsidP="009C19E4">
            <w:pPr>
              <w:pStyle w:val="Table10ptText-ASDEFCON"/>
            </w:pPr>
            <w:r w:rsidRPr="00B378C4">
              <w:t>(Core)</w:t>
            </w:r>
          </w:p>
        </w:tc>
        <w:tc>
          <w:tcPr>
            <w:tcW w:w="5562" w:type="dxa"/>
          </w:tcPr>
          <w:p w14:paraId="0E492CA5" w14:textId="2214FFFD" w:rsidR="009C19E4" w:rsidRDefault="009C19E4" w:rsidP="009C19E4">
            <w:pPr>
              <w:pStyle w:val="Table10ptText-ASDEFCON"/>
            </w:pPr>
            <w:r w:rsidRPr="00B378C4">
              <w:t xml:space="preserve">means a circuit layout that is protected under the </w:t>
            </w:r>
            <w:r w:rsidRPr="00B378C4">
              <w:rPr>
                <w:i/>
              </w:rPr>
              <w:t>Circuit Layouts Act 1989</w:t>
            </w:r>
            <w:r w:rsidRPr="00B378C4">
              <w:t xml:space="preserve"> (Cth) or the corresponding laws of any other jurisdiction.</w:t>
            </w:r>
          </w:p>
        </w:tc>
      </w:tr>
      <w:tr w:rsidR="009C19E4" w:rsidRPr="002748DE" w14:paraId="71CE9322" w14:textId="77777777" w:rsidTr="007155E7">
        <w:trPr>
          <w:cantSplit/>
        </w:trPr>
        <w:tc>
          <w:tcPr>
            <w:tcW w:w="2340" w:type="dxa"/>
          </w:tcPr>
          <w:p w14:paraId="2EA5B93E" w14:textId="43473F87" w:rsidR="009C19E4" w:rsidRDefault="009C19E4" w:rsidP="009C19E4">
            <w:pPr>
              <w:pStyle w:val="Table10ptText-ASDEFCON"/>
            </w:pPr>
            <w:r w:rsidRPr="00B378C4">
              <w:t xml:space="preserve">Commercial </w:t>
            </w:r>
            <w:del w:id="175" w:author="Prabhu, Akshata MS" w:date="2024-08-23T14:32:00Z">
              <w:r w:rsidRPr="00B378C4">
                <w:delText>Item</w:delText>
              </w:r>
            </w:del>
            <w:ins w:id="176" w:author="Prabhu, Akshata MS" w:date="2024-08-23T14:32:00Z">
              <w:r w:rsidRPr="00453CCC">
                <w:t>and Government Entity (CAGE) Code</w:t>
              </w:r>
              <w:r w:rsidRPr="00B378C4">
                <w:t>Item</w:t>
              </w:r>
            </w:ins>
          </w:p>
        </w:tc>
        <w:tc>
          <w:tcPr>
            <w:tcW w:w="1170" w:type="dxa"/>
          </w:tcPr>
          <w:p w14:paraId="26C04C2D" w14:textId="287C5111" w:rsidR="009C19E4" w:rsidRDefault="009C19E4" w:rsidP="009C19E4">
            <w:pPr>
              <w:pStyle w:val="Table10ptText-ASDEFCON"/>
            </w:pPr>
            <w:r w:rsidRPr="00B378C4">
              <w:t>(Core)</w:t>
            </w:r>
          </w:p>
        </w:tc>
        <w:tc>
          <w:tcPr>
            <w:tcW w:w="5562" w:type="dxa"/>
          </w:tcPr>
          <w:p w14:paraId="443EB9B0" w14:textId="4CFA66A2" w:rsidR="009C19E4" w:rsidRDefault="009C19E4" w:rsidP="009C19E4">
            <w:pPr>
              <w:pStyle w:val="Table10ptText-ASDEFCON"/>
            </w:pPr>
            <w:r>
              <w:t xml:space="preserve">means </w:t>
            </w:r>
            <w:del w:id="177" w:author="Prabhu, Akshata MS" w:date="2024-08-23T14:32:00Z">
              <w:r>
                <w:delText>any</w:delText>
              </w:r>
            </w:del>
            <w:ins w:id="178" w:author="Prabhu, Akshata MS" w:date="2024-08-23T14:32:00Z">
              <w:r w:rsidRPr="00453CCC">
                <w:t>the code</w:t>
              </w:r>
              <w:r>
                <w:t>any</w:t>
              </w:r>
            </w:ins>
            <w:r>
              <w:t xml:space="preserve"> item or service that </w:t>
            </w:r>
            <w:del w:id="179" w:author="Prabhu, Akshata MS" w:date="2024-08-23T14:32:00Z">
              <w:r>
                <w:delText>is</w:delText>
              </w:r>
            </w:del>
            <w:ins w:id="180" w:author="Prabhu, Akshata MS" w:date="2024-08-23T14:32:00Z">
              <w:r w:rsidRPr="00453CCC">
                <w:t>identifies</w:t>
              </w:r>
              <w:r>
                <w:t>is</w:t>
              </w:r>
            </w:ins>
            <w:r>
              <w:t xml:space="preserve">: </w:t>
            </w:r>
          </w:p>
          <w:p w14:paraId="35667DD7" w14:textId="77777777" w:rsidR="009C19E4" w:rsidRDefault="009C19E4" w:rsidP="009C19E4">
            <w:pPr>
              <w:pStyle w:val="Table10ptSub1-ASDEFCON"/>
            </w:pPr>
            <w:r>
              <w:t xml:space="preserve">available to the general public or in the </w:t>
            </w:r>
            <w:r w:rsidRPr="00453CCC">
              <w:t xml:space="preserve">manufacturer of </w:t>
            </w:r>
            <w:r>
              <w:t>market for defence goods and services for supply on standard commercial terms; and</w:t>
            </w:r>
          </w:p>
          <w:p w14:paraId="37F65FF9" w14:textId="77777777" w:rsidR="009C19E4" w:rsidRDefault="009C19E4" w:rsidP="009C19E4">
            <w:pPr>
              <w:pStyle w:val="Table10ptSub1-ASDEFCON"/>
              <w:rPr>
                <w:lang w:val="en-GB"/>
              </w:rPr>
            </w:pPr>
            <w:r>
              <w:t>able to be used for its intended purpose under the Contract without development or modification (except for any minor modification or reconfiguration that is necessary and commonly required to install the item or use the service),</w:t>
            </w:r>
          </w:p>
          <w:p w14:paraId="3A372D38" w14:textId="01CC9626" w:rsidR="009C19E4" w:rsidRDefault="009C19E4" w:rsidP="009C19E4">
            <w:pPr>
              <w:pStyle w:val="Table10ptText-ASDEFCON"/>
            </w:pPr>
            <w:r>
              <w:rPr>
                <w:lang w:val="en-GB"/>
              </w:rPr>
              <w:t>but does not include an item created, manufactured or produced by the Contractor or a Related Body Corporate</w:t>
            </w:r>
            <w:r w:rsidRPr="0081633B">
              <w:rPr>
                <w:lang w:val="en-GB"/>
              </w:rPr>
              <w:t xml:space="preserve"> of the </w:t>
            </w:r>
            <w:r>
              <w:rPr>
                <w:lang w:val="en-GB"/>
              </w:rPr>
              <w:t>Contractor</w:t>
            </w:r>
            <w:r w:rsidRPr="0081633B">
              <w:rPr>
                <w:lang w:val="en-GB"/>
              </w:rPr>
              <w:t>.</w:t>
            </w:r>
          </w:p>
        </w:tc>
      </w:tr>
      <w:tr w:rsidR="009C19E4" w:rsidRPr="002748DE" w14:paraId="4E1D73FB" w14:textId="77777777" w:rsidTr="007155E7">
        <w:trPr>
          <w:cantSplit/>
        </w:trPr>
        <w:tc>
          <w:tcPr>
            <w:tcW w:w="2340" w:type="dxa"/>
          </w:tcPr>
          <w:p w14:paraId="00F3FE77" w14:textId="7EE3E87C" w:rsidR="009C19E4" w:rsidRPr="002748DE" w:rsidRDefault="009C19E4" w:rsidP="009C19E4">
            <w:pPr>
              <w:pStyle w:val="Table10ptText-ASDEFCON"/>
            </w:pPr>
            <w:r w:rsidRPr="00B378C4">
              <w:t>Commercial Software</w:t>
            </w:r>
          </w:p>
        </w:tc>
        <w:tc>
          <w:tcPr>
            <w:tcW w:w="1170" w:type="dxa"/>
          </w:tcPr>
          <w:p w14:paraId="2B75DED1" w14:textId="18214CC7" w:rsidR="009C19E4" w:rsidRPr="002748DE" w:rsidRDefault="009C19E4" w:rsidP="009C19E4">
            <w:pPr>
              <w:pStyle w:val="Table10ptText-ASDEFCON"/>
            </w:pPr>
            <w:r w:rsidRPr="00B378C4">
              <w:t>(Core)</w:t>
            </w:r>
          </w:p>
        </w:tc>
        <w:tc>
          <w:tcPr>
            <w:tcW w:w="5562" w:type="dxa"/>
          </w:tcPr>
          <w:p w14:paraId="2291F331" w14:textId="77777777" w:rsidR="009C19E4" w:rsidRPr="00B378C4" w:rsidRDefault="009C19E4" w:rsidP="009C19E4">
            <w:pPr>
              <w:pStyle w:val="Table10ptText-ASDEFCON"/>
            </w:pPr>
            <w:r w:rsidRPr="00B378C4">
              <w:t>means Software that is:</w:t>
            </w:r>
          </w:p>
          <w:p w14:paraId="542B65AF" w14:textId="77777777" w:rsidR="009C19E4" w:rsidRPr="00B378C4" w:rsidRDefault="009C19E4" w:rsidP="009C19E4">
            <w:pPr>
              <w:pStyle w:val="Table10ptSub1-ASDEFCON"/>
            </w:pPr>
            <w:r w:rsidRPr="00B378C4">
              <w:t xml:space="preserve">a Commercial Item; </w:t>
            </w:r>
          </w:p>
          <w:p w14:paraId="1FE8BDF9" w14:textId="77777777" w:rsidR="009C19E4" w:rsidRDefault="009C19E4" w:rsidP="009C19E4">
            <w:pPr>
              <w:pStyle w:val="Table10ptSub1-ASDEFCON"/>
            </w:pPr>
            <w:r w:rsidRPr="00B378C4">
              <w:t>supplied</w:t>
            </w:r>
            <w:r>
              <w:t xml:space="preserve"> without further development or modification </w:t>
            </w:r>
            <w:r w:rsidRPr="00B378C4">
              <w:t>in conjunction with a Commercial Item</w:t>
            </w:r>
            <w:r>
              <w:t>,</w:t>
            </w:r>
            <w:r w:rsidRPr="00B378C4">
              <w:t xml:space="preserve"> under the standard commercial terms applicable to th</w:t>
            </w:r>
            <w:r>
              <w:t>at</w:t>
            </w:r>
            <w:r w:rsidRPr="00B378C4">
              <w:t xml:space="preserve"> item; or</w:t>
            </w:r>
          </w:p>
          <w:p w14:paraId="63F1CB9F" w14:textId="6B608AB7" w:rsidR="009C19E4" w:rsidRPr="002748DE" w:rsidRDefault="009C19E4" w:rsidP="009C19E4">
            <w:pPr>
              <w:pStyle w:val="Table10ptText-ASDEFCON"/>
            </w:pPr>
            <w:r w:rsidRPr="00B378C4">
              <w:t>Free and Open Source Software.</w:t>
            </w:r>
          </w:p>
        </w:tc>
      </w:tr>
      <w:tr w:rsidR="009C19E4" w:rsidRPr="002748DE" w14:paraId="31DB44E3" w14:textId="77777777" w:rsidTr="007155E7">
        <w:trPr>
          <w:cantSplit/>
        </w:trPr>
        <w:tc>
          <w:tcPr>
            <w:tcW w:w="2340" w:type="dxa"/>
          </w:tcPr>
          <w:p w14:paraId="5AF744D7" w14:textId="26C9FE9D" w:rsidR="009C19E4" w:rsidRPr="002748DE" w:rsidRDefault="009C19E4" w:rsidP="009C19E4">
            <w:pPr>
              <w:pStyle w:val="Table10ptText-ASDEFCON"/>
            </w:pPr>
            <w:r w:rsidRPr="00B378C4">
              <w:t>Commercial TD</w:t>
            </w:r>
          </w:p>
        </w:tc>
        <w:tc>
          <w:tcPr>
            <w:tcW w:w="1170" w:type="dxa"/>
          </w:tcPr>
          <w:p w14:paraId="5B18D215" w14:textId="16DF9736" w:rsidR="009C19E4" w:rsidRPr="002748DE" w:rsidRDefault="009C19E4" w:rsidP="009C19E4">
            <w:pPr>
              <w:pStyle w:val="Table10ptText-ASDEFCON"/>
            </w:pPr>
            <w:r w:rsidRPr="00B378C4">
              <w:t>(Core)</w:t>
            </w:r>
          </w:p>
        </w:tc>
        <w:tc>
          <w:tcPr>
            <w:tcW w:w="5562" w:type="dxa"/>
          </w:tcPr>
          <w:p w14:paraId="4FC631B5" w14:textId="77777777" w:rsidR="009C19E4" w:rsidRPr="00B378C4" w:rsidRDefault="009C19E4" w:rsidP="009C19E4">
            <w:pPr>
              <w:pStyle w:val="Table10ptText-ASDEFCON"/>
            </w:pPr>
            <w:r w:rsidRPr="00B378C4">
              <w:t>means TD that is:</w:t>
            </w:r>
          </w:p>
          <w:p w14:paraId="016DDEA6" w14:textId="77777777" w:rsidR="009C19E4" w:rsidRDefault="009C19E4" w:rsidP="009C19E4">
            <w:pPr>
              <w:pStyle w:val="Table10ptSub1-ASDEFCON"/>
            </w:pPr>
            <w:r w:rsidRPr="00B378C4">
              <w:t xml:space="preserve">a Commercial Item; or </w:t>
            </w:r>
          </w:p>
          <w:p w14:paraId="103A910C" w14:textId="7714DBB2" w:rsidR="009C19E4" w:rsidRPr="000F1073" w:rsidRDefault="009C19E4" w:rsidP="009C19E4">
            <w:pPr>
              <w:pStyle w:val="Table10ptSub1-ASDEFCON"/>
              <w:rPr>
                <w:lang w:val="en-GB"/>
              </w:rPr>
            </w:pPr>
            <w:r w:rsidRPr="00B378C4">
              <w:t>supplied</w:t>
            </w:r>
            <w:r>
              <w:t xml:space="preserve">, without further development or modification </w:t>
            </w:r>
            <w:r w:rsidRPr="00B378C4">
              <w:t>in conjunction with a Commercial Item or Commercial Software under the standard commercial terms applicable to th</w:t>
            </w:r>
            <w:r>
              <w:t>at</w:t>
            </w:r>
            <w:r w:rsidRPr="00B378C4">
              <w:t xml:space="preserve"> item or software. </w:t>
            </w:r>
          </w:p>
        </w:tc>
      </w:tr>
      <w:tr w:rsidR="009C19E4" w:rsidRPr="002748DE" w14:paraId="547421DA" w14:textId="77777777" w:rsidTr="007155E7">
        <w:trPr>
          <w:cantSplit/>
        </w:trPr>
        <w:tc>
          <w:tcPr>
            <w:tcW w:w="2340" w:type="dxa"/>
          </w:tcPr>
          <w:p w14:paraId="43EE95E7" w14:textId="5A91C24B" w:rsidR="009C19E4" w:rsidRPr="002748DE" w:rsidRDefault="009C19E4" w:rsidP="009C19E4">
            <w:pPr>
              <w:pStyle w:val="Table10ptText-ASDEFCON"/>
            </w:pPr>
            <w:r w:rsidRPr="00B378C4">
              <w:t>Commercialise</w:t>
            </w:r>
          </w:p>
        </w:tc>
        <w:tc>
          <w:tcPr>
            <w:tcW w:w="1170" w:type="dxa"/>
          </w:tcPr>
          <w:p w14:paraId="32F985CD" w14:textId="14FA573E" w:rsidR="009C19E4" w:rsidRPr="002748DE" w:rsidRDefault="009C19E4" w:rsidP="009C19E4">
            <w:pPr>
              <w:pStyle w:val="Table10ptText-ASDEFCON"/>
            </w:pPr>
            <w:r w:rsidRPr="00B378C4">
              <w:t>(Core)</w:t>
            </w:r>
          </w:p>
        </w:tc>
        <w:tc>
          <w:tcPr>
            <w:tcW w:w="5562" w:type="dxa"/>
          </w:tcPr>
          <w:p w14:paraId="284E0720" w14:textId="7C334629" w:rsidR="009C19E4" w:rsidRPr="003D0D68" w:rsidRDefault="009C19E4" w:rsidP="008A17A4">
            <w:pPr>
              <w:pStyle w:val="Table10ptText-ASDEFCON"/>
            </w:pPr>
            <w:r w:rsidRPr="003D0D68">
              <w:t>means, in respect of the Commonwealth or any of its sublicensees, to exploit the IP in TD, Contract Material or Software in return for payment of a Royalty or a commercial return to the Commonwealth or the sublicensee.</w:t>
            </w:r>
          </w:p>
        </w:tc>
      </w:tr>
      <w:tr w:rsidR="003D0D68" w:rsidRPr="002748DE" w14:paraId="7079CD87" w14:textId="77777777" w:rsidTr="007155E7">
        <w:trPr>
          <w:cantSplit/>
          <w:ins w:id="181" w:author="Prabhu, Akshata MS" w:date="2024-08-23T14:32:00Z"/>
        </w:trPr>
        <w:tc>
          <w:tcPr>
            <w:tcW w:w="2340" w:type="dxa"/>
          </w:tcPr>
          <w:p w14:paraId="262EBB4B" w14:textId="04B478F9" w:rsidR="003D0D68" w:rsidRPr="00B378C4" w:rsidRDefault="003D0D68" w:rsidP="003D0D68">
            <w:pPr>
              <w:pStyle w:val="Table10ptText-ASDEFCON"/>
              <w:rPr>
                <w:ins w:id="182" w:author="Prabhu, Akshata MS" w:date="2024-08-23T14:32:00Z"/>
              </w:rPr>
            </w:pPr>
            <w:ins w:id="183" w:author="Prabhu, Akshata MS" w:date="2024-08-23T14:32:00Z">
              <w:r>
                <w:t>Commonwealth Supplier Code of Conduct</w:t>
              </w:r>
            </w:ins>
          </w:p>
        </w:tc>
        <w:tc>
          <w:tcPr>
            <w:tcW w:w="1170" w:type="dxa"/>
          </w:tcPr>
          <w:p w14:paraId="69D3FA2B" w14:textId="1A919FAF" w:rsidR="003D0D68" w:rsidRPr="00B378C4" w:rsidRDefault="003D0D68" w:rsidP="003D0D68">
            <w:pPr>
              <w:pStyle w:val="Table10ptText-ASDEFCON"/>
              <w:rPr>
                <w:ins w:id="184" w:author="Prabhu, Akshata MS" w:date="2024-08-23T14:32:00Z"/>
              </w:rPr>
            </w:pPr>
            <w:ins w:id="185" w:author="Prabhu, Akshata MS" w:date="2024-08-23T14:32:00Z">
              <w:r>
                <w:t>(Core)</w:t>
              </w:r>
            </w:ins>
          </w:p>
        </w:tc>
        <w:tc>
          <w:tcPr>
            <w:tcW w:w="5562" w:type="dxa"/>
          </w:tcPr>
          <w:p w14:paraId="0431403B" w14:textId="5FA7AB07" w:rsidR="003D0D68" w:rsidRPr="003D0D68" w:rsidRDefault="003D0D68" w:rsidP="003D0D68">
            <w:pPr>
              <w:pStyle w:val="Table10ptText-ASDEFCON"/>
              <w:rPr>
                <w:ins w:id="186" w:author="Prabhu, Akshata MS" w:date="2024-08-23T14:32:00Z"/>
              </w:rPr>
            </w:pPr>
            <w:ins w:id="187" w:author="Prabhu, Akshata MS" w:date="2024-08-23T14:32:00Z">
              <w:r w:rsidRPr="003D0D68">
                <w:t>means the Commonwealth Supplier Code of Conduct, as amended from time to time.</w:t>
              </w:r>
            </w:ins>
          </w:p>
        </w:tc>
      </w:tr>
      <w:tr w:rsidR="003D0D68" w:rsidRPr="002748DE" w14:paraId="388BB3E6" w14:textId="77777777" w:rsidTr="007155E7">
        <w:trPr>
          <w:cantSplit/>
        </w:trPr>
        <w:tc>
          <w:tcPr>
            <w:tcW w:w="2340" w:type="dxa"/>
          </w:tcPr>
          <w:p w14:paraId="06439020" w14:textId="77777777" w:rsidR="003D0D68" w:rsidRPr="002748DE" w:rsidRDefault="003D0D68" w:rsidP="003D0D68">
            <w:pPr>
              <w:pStyle w:val="Table10ptText-ASDEFCON"/>
            </w:pPr>
            <w:r>
              <w:t>Consolidated Group</w:t>
            </w:r>
          </w:p>
        </w:tc>
        <w:tc>
          <w:tcPr>
            <w:tcW w:w="1170" w:type="dxa"/>
          </w:tcPr>
          <w:p w14:paraId="68FCCCA0" w14:textId="77777777" w:rsidR="003D0D68" w:rsidRPr="002748DE" w:rsidRDefault="003D0D68" w:rsidP="003D0D68">
            <w:pPr>
              <w:pStyle w:val="Table10ptText-ASDEFCON"/>
            </w:pPr>
            <w:r>
              <w:t>(Optional)</w:t>
            </w:r>
          </w:p>
        </w:tc>
        <w:tc>
          <w:tcPr>
            <w:tcW w:w="5562" w:type="dxa"/>
          </w:tcPr>
          <w:p w14:paraId="45430E63" w14:textId="77777777" w:rsidR="003D0D68" w:rsidRPr="002748DE" w:rsidRDefault="003D0D68" w:rsidP="003D0D68">
            <w:pPr>
              <w:pStyle w:val="Table10ptText-ASDEFCON"/>
            </w:pPr>
            <w:r>
              <w:t xml:space="preserve">means a Consolidated Group or a MEC group as those terms are defined in section 995-1 of the </w:t>
            </w:r>
            <w:r>
              <w:rPr>
                <w:i/>
              </w:rPr>
              <w:t>Income Tax Assessment Act</w:t>
            </w:r>
            <w:r>
              <w:t xml:space="preserve"> </w:t>
            </w:r>
            <w:r>
              <w:rPr>
                <w:i/>
              </w:rPr>
              <w:t>1997</w:t>
            </w:r>
            <w:r>
              <w:t xml:space="preserve"> (Cth).</w:t>
            </w:r>
          </w:p>
        </w:tc>
      </w:tr>
      <w:tr w:rsidR="003D0D68" w:rsidRPr="002748DE" w14:paraId="479D9CB0" w14:textId="77777777" w:rsidTr="007155E7">
        <w:trPr>
          <w:cantSplit/>
        </w:trPr>
        <w:tc>
          <w:tcPr>
            <w:tcW w:w="2340" w:type="dxa"/>
          </w:tcPr>
          <w:p w14:paraId="6281406A" w14:textId="77777777" w:rsidR="003D0D68" w:rsidRPr="002748DE" w:rsidRDefault="003D0D68" w:rsidP="003D0D68">
            <w:pPr>
              <w:pStyle w:val="Table10ptText-ASDEFCON"/>
            </w:pPr>
            <w:r w:rsidRPr="002748DE">
              <w:t>Contract</w:t>
            </w:r>
          </w:p>
        </w:tc>
        <w:tc>
          <w:tcPr>
            <w:tcW w:w="1170" w:type="dxa"/>
          </w:tcPr>
          <w:p w14:paraId="139115C0" w14:textId="77777777" w:rsidR="003D0D68" w:rsidRPr="002748DE" w:rsidRDefault="003D0D68" w:rsidP="003D0D68">
            <w:pPr>
              <w:pStyle w:val="Table10ptText-ASDEFCON"/>
            </w:pPr>
            <w:r w:rsidRPr="002748DE">
              <w:t>(Core)</w:t>
            </w:r>
          </w:p>
        </w:tc>
        <w:tc>
          <w:tcPr>
            <w:tcW w:w="5562" w:type="dxa"/>
          </w:tcPr>
          <w:p w14:paraId="3FFC282A" w14:textId="77777777" w:rsidR="003D0D68" w:rsidRPr="002748DE" w:rsidRDefault="003D0D68" w:rsidP="003D0D68">
            <w:pPr>
              <w:pStyle w:val="Table10ptText-ASDEFCON"/>
            </w:pPr>
            <w:r w:rsidRPr="002748DE">
              <w:t>means the enforceable contract that is created when an Official Order is placed under the Deed.</w:t>
            </w:r>
          </w:p>
        </w:tc>
      </w:tr>
      <w:tr w:rsidR="003D0D68" w:rsidRPr="002748DE" w14:paraId="4BF76287" w14:textId="77777777" w:rsidTr="007155E7">
        <w:trPr>
          <w:cantSplit/>
        </w:trPr>
        <w:tc>
          <w:tcPr>
            <w:tcW w:w="2340" w:type="dxa"/>
          </w:tcPr>
          <w:p w14:paraId="3B3A4DC6" w14:textId="7B7754C8" w:rsidR="003D0D68" w:rsidRPr="002748DE" w:rsidRDefault="003D0D68" w:rsidP="003D0D68">
            <w:pPr>
              <w:pStyle w:val="Table10ptText-ASDEFCON"/>
            </w:pPr>
            <w:r w:rsidRPr="00B378C4">
              <w:t>Contract Material</w:t>
            </w:r>
          </w:p>
        </w:tc>
        <w:tc>
          <w:tcPr>
            <w:tcW w:w="1170" w:type="dxa"/>
          </w:tcPr>
          <w:p w14:paraId="46C66FB5" w14:textId="2BFC6BA0" w:rsidR="003D0D68" w:rsidRPr="002748DE" w:rsidRDefault="003D0D68" w:rsidP="003D0D68">
            <w:pPr>
              <w:pStyle w:val="Table10ptText-ASDEFCON"/>
            </w:pPr>
            <w:r w:rsidRPr="00B378C4">
              <w:t>(Core)</w:t>
            </w:r>
          </w:p>
        </w:tc>
        <w:tc>
          <w:tcPr>
            <w:tcW w:w="5562" w:type="dxa"/>
          </w:tcPr>
          <w:p w14:paraId="45B8573C" w14:textId="0DB9B36B" w:rsidR="003D0D68" w:rsidRPr="002748DE" w:rsidRDefault="003D0D68" w:rsidP="003D0D68">
            <w:pPr>
              <w:pStyle w:val="Table10ptText-ASDEFCON"/>
            </w:pPr>
            <w:r w:rsidRPr="00B378C4">
              <w:t xml:space="preserve">means information, other than TD or Software, reduced to a material form (whether stored electronically or otherwise) that is </w:t>
            </w:r>
            <w:r>
              <w:t>delivered</w:t>
            </w:r>
            <w:r w:rsidRPr="00B378C4">
              <w:t xml:space="preserve"> or required to be </w:t>
            </w:r>
            <w:r>
              <w:t>delivered</w:t>
            </w:r>
            <w:r w:rsidRPr="00B378C4">
              <w:t xml:space="preserve"> to the Commonwealth under the Contract. </w:t>
            </w:r>
          </w:p>
        </w:tc>
      </w:tr>
      <w:tr w:rsidR="003D0D68" w:rsidRPr="002748DE" w14:paraId="05F654A4" w14:textId="77777777" w:rsidTr="007155E7">
        <w:trPr>
          <w:cantSplit/>
        </w:trPr>
        <w:tc>
          <w:tcPr>
            <w:tcW w:w="2340" w:type="dxa"/>
          </w:tcPr>
          <w:p w14:paraId="0490E615" w14:textId="77777777" w:rsidR="003D0D68" w:rsidRPr="002748DE" w:rsidRDefault="003D0D68" w:rsidP="003D0D68">
            <w:pPr>
              <w:pStyle w:val="Table10ptText-ASDEFCON"/>
            </w:pPr>
            <w:r w:rsidRPr="002748DE">
              <w:t>Contract Price</w:t>
            </w:r>
          </w:p>
        </w:tc>
        <w:tc>
          <w:tcPr>
            <w:tcW w:w="1170" w:type="dxa"/>
          </w:tcPr>
          <w:p w14:paraId="45D75473" w14:textId="77777777" w:rsidR="003D0D68" w:rsidRPr="002748DE" w:rsidRDefault="003D0D68" w:rsidP="003D0D68">
            <w:pPr>
              <w:pStyle w:val="Table10ptText-ASDEFCON"/>
            </w:pPr>
            <w:r w:rsidRPr="002748DE">
              <w:t>(Core)</w:t>
            </w:r>
          </w:p>
        </w:tc>
        <w:tc>
          <w:tcPr>
            <w:tcW w:w="5562" w:type="dxa"/>
          </w:tcPr>
          <w:p w14:paraId="70CF88AE" w14:textId="6576A980" w:rsidR="003D0D68" w:rsidRPr="002748DE" w:rsidRDefault="003D0D68" w:rsidP="003D0D68">
            <w:pPr>
              <w:pStyle w:val="Table10ptText-ASDEFCON"/>
            </w:pPr>
            <w:r w:rsidRPr="002748DE">
              <w:t>means the amount payable by the Commonwealth under a Contract made pursuant to the Deed</w:t>
            </w:r>
            <w:del w:id="188" w:author="Prabhu, Akshata MS" w:date="2024-08-23T14:32:00Z">
              <w:r w:rsidR="008300FD">
                <w:delText xml:space="preserve"> </w:delText>
              </w:r>
              <w:r w:rsidR="009C19E4" w:rsidRPr="002748DE">
                <w:delText>[</w:delText>
              </w:r>
            </w:del>
            <w:ins w:id="189" w:author="Prabhu, Akshata MS" w:date="2024-08-23T14:32:00Z">
              <w:r w:rsidRPr="002748DE">
                <w:t xml:space="preserve">[, </w:t>
              </w:r>
            </w:ins>
            <w:r w:rsidRPr="002748DE">
              <w:t xml:space="preserve">excluding any interest payable under clause </w:t>
            </w:r>
            <w:del w:id="190" w:author="Prabhu, Akshata MS" w:date="2024-08-23T14:32:00Z">
              <w:r w:rsidR="008300FD">
                <w:delText>7</w:delText>
              </w:r>
            </w:del>
            <w:ins w:id="191" w:author="Prabhu, Akshata MS" w:date="2024-08-23T14:32:00Z">
              <w:r w:rsidRPr="002748DE">
                <w:t>6</w:t>
              </w:r>
            </w:ins>
            <w:r w:rsidRPr="002748DE">
              <w:t xml:space="preserve">.7 of the </w:t>
            </w:r>
            <w:r>
              <w:t>COD</w:t>
            </w:r>
            <w:r w:rsidRPr="002748DE">
              <w:t>].</w:t>
            </w:r>
          </w:p>
          <w:p w14:paraId="64BB714C" w14:textId="14518804" w:rsidR="003D0D68" w:rsidRPr="002748DE" w:rsidRDefault="003D0D68" w:rsidP="003D0D68">
            <w:pPr>
              <w:pStyle w:val="NoteToDrafters-ASDEFCON"/>
            </w:pPr>
            <w:r w:rsidRPr="002748DE">
              <w:t xml:space="preserve">Note to drafters:  the words in square brackets should only form part of the definition of ‘Contract Price’ if clause </w:t>
            </w:r>
            <w:del w:id="192" w:author="Prabhu, Akshata MS" w:date="2024-08-23T14:32:00Z">
              <w:r w:rsidR="008300FD">
                <w:delText>7</w:delText>
              </w:r>
            </w:del>
            <w:ins w:id="193" w:author="Prabhu, Akshata MS" w:date="2024-08-23T14:32:00Z">
              <w:r w:rsidRPr="002748DE">
                <w:t>6</w:t>
              </w:r>
            </w:ins>
            <w:r w:rsidRPr="002748DE">
              <w:t>.7 is included in the resultant Deed.</w:t>
            </w:r>
          </w:p>
        </w:tc>
      </w:tr>
      <w:tr w:rsidR="003D0D68" w:rsidRPr="002748DE" w14:paraId="1222D2A3" w14:textId="77777777" w:rsidTr="007155E7">
        <w:trPr>
          <w:cantSplit/>
        </w:trPr>
        <w:tc>
          <w:tcPr>
            <w:tcW w:w="2340" w:type="dxa"/>
          </w:tcPr>
          <w:p w14:paraId="5619DDDC" w14:textId="77777777" w:rsidR="003D0D68" w:rsidRPr="002748DE" w:rsidRDefault="003D0D68" w:rsidP="003D0D68">
            <w:pPr>
              <w:pStyle w:val="Table10ptText-ASDEFCON"/>
            </w:pPr>
            <w:r w:rsidRPr="002748DE">
              <w:t>Contractor Managed Commonwealth Assets</w:t>
            </w:r>
            <w:r>
              <w:t xml:space="preserve"> </w:t>
            </w:r>
          </w:p>
        </w:tc>
        <w:tc>
          <w:tcPr>
            <w:tcW w:w="1170" w:type="dxa"/>
          </w:tcPr>
          <w:p w14:paraId="3961294C" w14:textId="77777777" w:rsidR="003D0D68" w:rsidRPr="002748DE" w:rsidRDefault="003D0D68" w:rsidP="003D0D68">
            <w:pPr>
              <w:pStyle w:val="Table10ptText-ASDEFCON"/>
            </w:pPr>
            <w:r w:rsidRPr="002748DE">
              <w:t>(Core)</w:t>
            </w:r>
          </w:p>
        </w:tc>
        <w:tc>
          <w:tcPr>
            <w:tcW w:w="5562" w:type="dxa"/>
          </w:tcPr>
          <w:p w14:paraId="5F7A236C" w14:textId="77777777" w:rsidR="003D0D68" w:rsidRPr="00B274EF" w:rsidRDefault="003D0D68" w:rsidP="003D0D68">
            <w:pPr>
              <w:pStyle w:val="Table10ptText-ASDEFCON"/>
            </w:pPr>
            <w:r w:rsidRPr="00B274EF">
              <w:t>means any item owned by the Commonwealth which is in the care, custody or control of the Contractor, its officers, employees, agents or Subcontractors.</w:t>
            </w:r>
            <w:r>
              <w:t xml:space="preserve"> </w:t>
            </w:r>
            <w:r w:rsidRPr="00B274EF">
              <w:t xml:space="preserve"> CMCA includes GFM but does not include items of Supplies unless those items have been:</w:t>
            </w:r>
          </w:p>
          <w:p w14:paraId="6BADC5C4" w14:textId="77777777" w:rsidR="003D0D68" w:rsidRDefault="003D0D68" w:rsidP="003D0D68">
            <w:pPr>
              <w:pStyle w:val="Table10ptSub1-ASDEFCON"/>
            </w:pPr>
            <w:r w:rsidRPr="00B274EF">
              <w:t>Accepted by the Commonwealth in accordance with the Contract; and</w:t>
            </w:r>
          </w:p>
          <w:p w14:paraId="0488E0C0" w14:textId="77777777" w:rsidR="003D0D68" w:rsidRPr="002748DE" w:rsidRDefault="003D0D68" w:rsidP="003D0D68">
            <w:pPr>
              <w:pStyle w:val="Table10ptSub1-ASDEFCON"/>
            </w:pPr>
            <w:r w:rsidRPr="00B274EF">
              <w:t>identified in the Contract, or otherwise by the Commonwealth Representative to the Contractor, as being items that are required to be held by the Contractor as CMCA.</w:t>
            </w:r>
          </w:p>
        </w:tc>
      </w:tr>
      <w:tr w:rsidR="00930B07" w:rsidRPr="002748DE" w14:paraId="21A8772B" w14:textId="77777777" w:rsidTr="007155E7">
        <w:trPr>
          <w:cantSplit/>
          <w:del w:id="194" w:author="Prabhu, Akshata MS" w:date="2024-08-23T14:32:00Z"/>
        </w:trPr>
        <w:tc>
          <w:tcPr>
            <w:tcW w:w="2340" w:type="dxa"/>
          </w:tcPr>
          <w:p w14:paraId="16DBC63D" w14:textId="77777777" w:rsidR="00930B07" w:rsidRPr="002748DE" w:rsidRDefault="00930B07" w:rsidP="009C19E4">
            <w:pPr>
              <w:pStyle w:val="Table10ptText-ASDEFCON"/>
              <w:rPr>
                <w:del w:id="195" w:author="Prabhu, Akshata MS" w:date="2024-08-23T14:32:00Z"/>
              </w:rPr>
            </w:pPr>
            <w:del w:id="196" w:author="Prabhu, Akshata MS" w:date="2024-08-23T14:32:00Z">
              <w:r>
                <w:delText>Contractor Personnel</w:delText>
              </w:r>
            </w:del>
          </w:p>
        </w:tc>
        <w:tc>
          <w:tcPr>
            <w:tcW w:w="1170" w:type="dxa"/>
          </w:tcPr>
          <w:p w14:paraId="0850E243" w14:textId="77777777" w:rsidR="00930B07" w:rsidRPr="002748DE" w:rsidRDefault="00930B07" w:rsidP="006D24F9">
            <w:pPr>
              <w:pStyle w:val="Table10ptText-ASDEFCON"/>
              <w:numPr>
                <w:ilvl w:val="0"/>
                <w:numId w:val="0"/>
              </w:numPr>
              <w:rPr>
                <w:del w:id="197" w:author="Prabhu, Akshata MS" w:date="2024-08-23T14:32:00Z"/>
              </w:rPr>
            </w:pPr>
            <w:del w:id="198" w:author="Prabhu, Akshata MS" w:date="2024-08-23T14:32:00Z">
              <w:r>
                <w:delText>(Core)</w:delText>
              </w:r>
            </w:del>
          </w:p>
        </w:tc>
        <w:tc>
          <w:tcPr>
            <w:tcW w:w="5562" w:type="dxa"/>
          </w:tcPr>
          <w:p w14:paraId="2204DE7D" w14:textId="77777777" w:rsidR="009109AB" w:rsidRDefault="00930B07" w:rsidP="009109AB">
            <w:pPr>
              <w:pStyle w:val="Table10ptText-ASDEFCON"/>
              <w:rPr>
                <w:del w:id="199" w:author="Prabhu, Akshata MS" w:date="2024-08-23T14:32:00Z"/>
                <w:lang w:val="en-GB"/>
              </w:rPr>
            </w:pPr>
            <w:del w:id="200" w:author="Prabhu, Akshata MS" w:date="2024-08-23T14:32:00Z">
              <w:r w:rsidRPr="008023E5">
                <w:rPr>
                  <w:lang w:val="en-GB"/>
                </w:rPr>
                <w:delText>means each of the following:</w:delText>
              </w:r>
            </w:del>
          </w:p>
          <w:p w14:paraId="2FD81317" w14:textId="77777777" w:rsidR="009109AB" w:rsidRPr="006D24F9" w:rsidRDefault="009109AB" w:rsidP="006D24F9">
            <w:pPr>
              <w:pStyle w:val="Table10ptSub1-ASDEFCON"/>
              <w:rPr>
                <w:del w:id="201" w:author="Prabhu, Akshata MS" w:date="2024-08-23T14:32:00Z"/>
              </w:rPr>
            </w:pPr>
            <w:del w:id="202" w:author="Prabhu, Akshata MS" w:date="2024-08-23T14:32:00Z">
              <w:r w:rsidRPr="009109AB">
                <w:rPr>
                  <w:lang w:val="en-GB"/>
                </w:rPr>
                <w:delText xml:space="preserve">an employee, </w:delText>
              </w:r>
              <w:r w:rsidRPr="006D24F9">
                <w:delText>officer or agent of the Contractor;</w:delText>
              </w:r>
            </w:del>
          </w:p>
          <w:p w14:paraId="0F611D3E" w14:textId="77777777" w:rsidR="009109AB" w:rsidRDefault="009109AB" w:rsidP="006D24F9">
            <w:pPr>
              <w:pStyle w:val="Table10ptSub1-ASDEFCON"/>
              <w:rPr>
                <w:del w:id="203" w:author="Prabhu, Akshata MS" w:date="2024-08-23T14:32:00Z"/>
              </w:rPr>
            </w:pPr>
            <w:del w:id="204" w:author="Prabhu, Akshata MS" w:date="2024-08-23T14:32:00Z">
              <w:r w:rsidRPr="006D24F9">
                <w:delText>a Subcontractor; and</w:delText>
              </w:r>
            </w:del>
          </w:p>
          <w:p w14:paraId="1BAB9CBB" w14:textId="77777777" w:rsidR="00930B07" w:rsidRPr="00B274EF" w:rsidRDefault="009109AB" w:rsidP="006D24F9">
            <w:pPr>
              <w:pStyle w:val="Table10ptSub1-ASDEFCON"/>
              <w:rPr>
                <w:del w:id="205" w:author="Prabhu, Akshata MS" w:date="2024-08-23T14:32:00Z"/>
              </w:rPr>
            </w:pPr>
            <w:del w:id="206" w:author="Prabhu, Akshata MS" w:date="2024-08-23T14:32:00Z">
              <w:r w:rsidRPr="006D24F9">
                <w:delText>an employee, officer</w:delText>
              </w:r>
              <w:r w:rsidRPr="009109AB">
                <w:rPr>
                  <w:lang w:val="en-GB"/>
                </w:rPr>
                <w:delText xml:space="preserve"> or agent of a </w:delText>
              </w:r>
              <w:r w:rsidRPr="006D24F9">
                <w:delText>Subcontractor.</w:delText>
              </w:r>
            </w:del>
          </w:p>
        </w:tc>
      </w:tr>
      <w:tr w:rsidR="003D0D68" w:rsidRPr="002748DE" w14:paraId="5C01146E" w14:textId="77777777" w:rsidTr="007155E7">
        <w:trPr>
          <w:cantSplit/>
        </w:trPr>
        <w:tc>
          <w:tcPr>
            <w:tcW w:w="2340" w:type="dxa"/>
          </w:tcPr>
          <w:p w14:paraId="02858447" w14:textId="36E700A4" w:rsidR="003D0D68" w:rsidRPr="002748DE" w:rsidRDefault="003D0D68" w:rsidP="003D0D68">
            <w:pPr>
              <w:pStyle w:val="Table10ptText-ASDEFCON"/>
            </w:pPr>
            <w:r w:rsidRPr="002349E8">
              <w:rPr>
                <w:rFonts w:cs="Arial"/>
              </w:rPr>
              <w:t>Correctly Rendered Invoice</w:t>
            </w:r>
          </w:p>
        </w:tc>
        <w:tc>
          <w:tcPr>
            <w:tcW w:w="1170" w:type="dxa"/>
          </w:tcPr>
          <w:p w14:paraId="573051DC" w14:textId="75D41F27" w:rsidR="003D0D68" w:rsidRPr="002748DE" w:rsidRDefault="003D0D68" w:rsidP="003D0D68">
            <w:pPr>
              <w:pStyle w:val="Table10ptText-ASDEFCON"/>
            </w:pPr>
            <w:r w:rsidRPr="00CD745E">
              <w:rPr>
                <w:lang w:val="en-GB"/>
              </w:rPr>
              <w:t>(Optional)</w:t>
            </w:r>
          </w:p>
        </w:tc>
        <w:tc>
          <w:tcPr>
            <w:tcW w:w="5562" w:type="dxa"/>
          </w:tcPr>
          <w:p w14:paraId="6CA5FDE0"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13132B61" w14:textId="77777777" w:rsidR="003D0D68" w:rsidRDefault="003D0D68" w:rsidP="003D0D68">
            <w:pPr>
              <w:pStyle w:val="Table10ptText-ASDEFCON"/>
              <w:jc w:val="both"/>
            </w:pPr>
            <w:r>
              <w:t xml:space="preserve">for the purposes of clause 9.9.7 of the COD, </w:t>
            </w:r>
            <w:r w:rsidRPr="00937A30">
              <w:t>means an invoice which is:</w:t>
            </w:r>
          </w:p>
          <w:p w14:paraId="6173E142" w14:textId="77777777" w:rsidR="003D0D68" w:rsidRDefault="003D0D68" w:rsidP="003D0D68">
            <w:pPr>
              <w:pStyle w:val="Table10ptSub1-ASDEFCON"/>
            </w:pPr>
            <w:r>
              <w:t>rendered in accordance with all of the requirements of the relevant PT PCP Subcontract; and</w:t>
            </w:r>
          </w:p>
          <w:p w14:paraId="73C15C5B" w14:textId="20C2750D" w:rsidR="003D0D68" w:rsidRPr="00B274EF" w:rsidRDefault="003D0D68" w:rsidP="003D0D68">
            <w:pPr>
              <w:pStyle w:val="Table10ptSub1-ASDEFCON"/>
            </w:pPr>
            <w:r>
              <w:t>for amounts that are correctly calculated and due for payment and payable under the terms of the relevant PT PCP Subcontract.</w:t>
            </w:r>
          </w:p>
        </w:tc>
      </w:tr>
      <w:tr w:rsidR="003D0D68" w:rsidRPr="002748DE" w14:paraId="6123F493" w14:textId="77777777" w:rsidTr="007155E7">
        <w:trPr>
          <w:cantSplit/>
        </w:trPr>
        <w:tc>
          <w:tcPr>
            <w:tcW w:w="2340" w:type="dxa"/>
          </w:tcPr>
          <w:p w14:paraId="5CF7631F" w14:textId="77777777" w:rsidR="003D0D68" w:rsidRPr="002748DE" w:rsidRDefault="003D0D68" w:rsidP="003D0D68">
            <w:pPr>
              <w:pStyle w:val="Table10ptText-ASDEFCON"/>
            </w:pPr>
            <w:r>
              <w:t>d</w:t>
            </w:r>
            <w:r w:rsidRPr="002748DE">
              <w:t>ay</w:t>
            </w:r>
          </w:p>
        </w:tc>
        <w:tc>
          <w:tcPr>
            <w:tcW w:w="1170" w:type="dxa"/>
          </w:tcPr>
          <w:p w14:paraId="19A2870A" w14:textId="77777777" w:rsidR="003D0D68" w:rsidRPr="002748DE" w:rsidRDefault="003D0D68" w:rsidP="003D0D68">
            <w:pPr>
              <w:pStyle w:val="Table10ptText-ASDEFCON"/>
            </w:pPr>
            <w:r w:rsidRPr="002748DE">
              <w:t>(Core)</w:t>
            </w:r>
          </w:p>
        </w:tc>
        <w:tc>
          <w:tcPr>
            <w:tcW w:w="5562" w:type="dxa"/>
          </w:tcPr>
          <w:p w14:paraId="0B2337E5" w14:textId="77777777" w:rsidR="003D0D68" w:rsidRPr="002748DE" w:rsidRDefault="003D0D68" w:rsidP="003D0D68">
            <w:pPr>
              <w:pStyle w:val="Table10ptText-ASDEFCON"/>
            </w:pPr>
            <w:r w:rsidRPr="002748DE">
              <w:t>means a calendar day.</w:t>
            </w:r>
          </w:p>
        </w:tc>
      </w:tr>
      <w:tr w:rsidR="003D0D68" w:rsidRPr="002748DE" w14:paraId="687953B1" w14:textId="77777777" w:rsidTr="007155E7">
        <w:trPr>
          <w:cantSplit/>
        </w:trPr>
        <w:tc>
          <w:tcPr>
            <w:tcW w:w="2340" w:type="dxa"/>
          </w:tcPr>
          <w:p w14:paraId="3B6AA7EF" w14:textId="77777777" w:rsidR="003D0D68" w:rsidRPr="002748DE" w:rsidRDefault="003D0D68" w:rsidP="003D0D68">
            <w:pPr>
              <w:pStyle w:val="Table10ptText-ASDEFCON"/>
            </w:pPr>
            <w:r w:rsidRPr="00092563">
              <w:t>Dangerous Goods</w:t>
            </w:r>
          </w:p>
        </w:tc>
        <w:tc>
          <w:tcPr>
            <w:tcW w:w="1170" w:type="dxa"/>
          </w:tcPr>
          <w:p w14:paraId="05B95152" w14:textId="77777777" w:rsidR="003D0D68" w:rsidRPr="002748DE" w:rsidRDefault="003D0D68" w:rsidP="003D0D68">
            <w:pPr>
              <w:pStyle w:val="Table10ptText-ASDEFCON"/>
            </w:pPr>
            <w:r w:rsidRPr="00092563">
              <w:t>(Core)</w:t>
            </w:r>
          </w:p>
        </w:tc>
        <w:tc>
          <w:tcPr>
            <w:tcW w:w="5562" w:type="dxa"/>
          </w:tcPr>
          <w:p w14:paraId="317173EF" w14:textId="77777777" w:rsidR="003D0D68" w:rsidRPr="002748DE" w:rsidRDefault="003D0D68" w:rsidP="003D0D68">
            <w:pPr>
              <w:pStyle w:val="Table10ptText-ASDEFCON"/>
            </w:pPr>
            <w:r w:rsidRPr="00092563">
              <w:rPr>
                <w:lang w:val="en-GB"/>
              </w:rPr>
              <w:t>has the meaning given in the Australian Code for the Transport of Dangerous Goods by Road and Rail (as amended</w:t>
            </w:r>
            <w:r>
              <w:rPr>
                <w:lang w:val="en-GB"/>
              </w:rPr>
              <w:t xml:space="preserve"> from time to time</w:t>
            </w:r>
            <w:r w:rsidRPr="00092563">
              <w:rPr>
                <w:lang w:val="en-GB"/>
              </w:rPr>
              <w:t>).</w:t>
            </w:r>
          </w:p>
        </w:tc>
      </w:tr>
      <w:tr w:rsidR="003D0D68" w:rsidRPr="002748DE" w14:paraId="6724FCE3" w14:textId="77777777" w:rsidTr="007155E7">
        <w:trPr>
          <w:cantSplit/>
        </w:trPr>
        <w:tc>
          <w:tcPr>
            <w:tcW w:w="2340" w:type="dxa"/>
          </w:tcPr>
          <w:p w14:paraId="118C8C2A" w14:textId="77777777" w:rsidR="003D0D68" w:rsidRPr="002748DE" w:rsidRDefault="003D0D68" w:rsidP="003D0D68">
            <w:pPr>
              <w:pStyle w:val="Table10ptText-ASDEFCON"/>
            </w:pPr>
            <w:r w:rsidRPr="002748DE">
              <w:t>Deed</w:t>
            </w:r>
          </w:p>
        </w:tc>
        <w:tc>
          <w:tcPr>
            <w:tcW w:w="1170" w:type="dxa"/>
          </w:tcPr>
          <w:p w14:paraId="57E9D916" w14:textId="77777777" w:rsidR="003D0D68" w:rsidRPr="002748DE" w:rsidRDefault="003D0D68" w:rsidP="003D0D68">
            <w:pPr>
              <w:pStyle w:val="Table10ptText-ASDEFCON"/>
            </w:pPr>
            <w:r w:rsidRPr="002748DE">
              <w:t>(Core)</w:t>
            </w:r>
          </w:p>
        </w:tc>
        <w:tc>
          <w:tcPr>
            <w:tcW w:w="5562" w:type="dxa"/>
          </w:tcPr>
          <w:p w14:paraId="4139F2D0" w14:textId="56F0802A" w:rsidR="003D0D68" w:rsidRPr="002748DE" w:rsidRDefault="003D0D68" w:rsidP="003D0D68">
            <w:pPr>
              <w:pStyle w:val="Table10ptText-ASDEFCON"/>
            </w:pPr>
            <w:r w:rsidRPr="002748DE">
              <w:t xml:space="preserve">means the </w:t>
            </w:r>
            <w:r>
              <w:t>COD</w:t>
            </w:r>
            <w:del w:id="207" w:author="Prabhu, Akshata MS" w:date="2024-08-23T14:32:00Z">
              <w:r w:rsidR="00EC78E4">
                <w:delText xml:space="preserve"> (including the Details Schedule)</w:delText>
              </w:r>
              <w:r w:rsidR="009C19E4" w:rsidRPr="002748DE">
                <w:delText>,</w:delText>
              </w:r>
            </w:del>
            <w:ins w:id="208" w:author="Prabhu, Akshata MS" w:date="2024-08-23T14:32:00Z">
              <w:r w:rsidRPr="002748DE">
                <w:t>,</w:t>
              </w:r>
            </w:ins>
            <w:r w:rsidRPr="002748DE">
              <w:t xml:space="preserve"> the </w:t>
            </w:r>
            <w:r>
              <w:t>a</w:t>
            </w:r>
            <w:r w:rsidRPr="002748DE">
              <w:t>ttachments and any document expressly incorporated as part of the Deed.</w:t>
            </w:r>
          </w:p>
        </w:tc>
      </w:tr>
      <w:tr w:rsidR="003D0D68" w:rsidRPr="002748DE" w14:paraId="2345A135" w14:textId="77777777" w:rsidTr="007155E7">
        <w:trPr>
          <w:cantSplit/>
        </w:trPr>
        <w:tc>
          <w:tcPr>
            <w:tcW w:w="2340" w:type="dxa"/>
          </w:tcPr>
          <w:p w14:paraId="11067CD0" w14:textId="77777777" w:rsidR="003D0D68" w:rsidRPr="002748DE" w:rsidRDefault="003D0D68" w:rsidP="003D0D68">
            <w:pPr>
              <w:pStyle w:val="Table10ptText-ASDEFCON"/>
            </w:pPr>
            <w:r w:rsidRPr="002E5DAB">
              <w:t>Defence</w:t>
            </w:r>
          </w:p>
        </w:tc>
        <w:tc>
          <w:tcPr>
            <w:tcW w:w="1170" w:type="dxa"/>
          </w:tcPr>
          <w:p w14:paraId="40EF0411" w14:textId="77777777" w:rsidR="003D0D68" w:rsidRPr="002748DE" w:rsidRDefault="003D0D68" w:rsidP="003D0D68">
            <w:pPr>
              <w:pStyle w:val="Table10ptText-ASDEFCON"/>
            </w:pPr>
            <w:r w:rsidRPr="002E5DAB">
              <w:t>(Core)</w:t>
            </w:r>
          </w:p>
        </w:tc>
        <w:tc>
          <w:tcPr>
            <w:tcW w:w="5562" w:type="dxa"/>
          </w:tcPr>
          <w:p w14:paraId="2C7BC51D" w14:textId="77777777" w:rsidR="003D0D68" w:rsidRPr="002748DE" w:rsidRDefault="003D0D68" w:rsidP="003D0D68">
            <w:pPr>
              <w:pStyle w:val="Table10ptText-ASDEFCON"/>
            </w:pPr>
            <w:r w:rsidRPr="002E5DAB">
              <w:t xml:space="preserve">means the Department of Defence or the </w:t>
            </w:r>
            <w:r>
              <w:t>ADF</w:t>
            </w:r>
            <w:r w:rsidRPr="002E5DAB">
              <w:t>.</w:t>
            </w:r>
          </w:p>
        </w:tc>
      </w:tr>
      <w:tr w:rsidR="003D0D68" w:rsidRPr="002748DE" w14:paraId="4B64CFCF" w14:textId="77777777" w:rsidTr="007155E7">
        <w:trPr>
          <w:cantSplit/>
        </w:trPr>
        <w:tc>
          <w:tcPr>
            <w:tcW w:w="2340" w:type="dxa"/>
          </w:tcPr>
          <w:p w14:paraId="41464685" w14:textId="77777777" w:rsidR="003D0D68" w:rsidRPr="002748DE" w:rsidRDefault="003D0D68" w:rsidP="003D0D68">
            <w:pPr>
              <w:pStyle w:val="Table10ptText-ASDEFCON"/>
            </w:pPr>
            <w:r w:rsidRPr="002E5DAB">
              <w:t>Defence Personnel</w:t>
            </w:r>
          </w:p>
        </w:tc>
        <w:tc>
          <w:tcPr>
            <w:tcW w:w="1170" w:type="dxa"/>
          </w:tcPr>
          <w:p w14:paraId="400C351B" w14:textId="77777777" w:rsidR="003D0D68" w:rsidRPr="002748DE" w:rsidRDefault="003D0D68" w:rsidP="003D0D68">
            <w:pPr>
              <w:pStyle w:val="Table10ptText-ASDEFCON"/>
            </w:pPr>
            <w:r w:rsidRPr="002E5DAB">
              <w:t>(Core)</w:t>
            </w:r>
          </w:p>
        </w:tc>
        <w:tc>
          <w:tcPr>
            <w:tcW w:w="5562" w:type="dxa"/>
          </w:tcPr>
          <w:p w14:paraId="2F5E3004" w14:textId="77777777" w:rsidR="003D0D68" w:rsidRPr="002748DE" w:rsidRDefault="003D0D68" w:rsidP="003D0D68">
            <w:pPr>
              <w:pStyle w:val="Table10ptText-ASDEFCON"/>
            </w:pPr>
            <w:r w:rsidRPr="002E5DAB">
              <w:t xml:space="preserve">means an employee </w:t>
            </w:r>
            <w:r>
              <w:t>or member</w:t>
            </w:r>
            <w:r w:rsidRPr="002E5DAB">
              <w:t xml:space="preserve"> of Defence (whether of the Permanent Forces or Reserves as defined in the </w:t>
            </w:r>
            <w:r w:rsidRPr="002E5DAB">
              <w:rPr>
                <w:i/>
              </w:rPr>
              <w:t>Defence Act 1903</w:t>
            </w:r>
            <w:r w:rsidRPr="002E5DAB">
              <w:t xml:space="preserve"> (Cth)) and the equivalents from other organisations on exchange to Defence.</w:t>
            </w:r>
          </w:p>
        </w:tc>
      </w:tr>
      <w:tr w:rsidR="003D0D68" w:rsidRPr="002748DE" w14:paraId="20AD2FDD" w14:textId="77777777" w:rsidTr="007155E7">
        <w:trPr>
          <w:cantSplit/>
        </w:trPr>
        <w:tc>
          <w:tcPr>
            <w:tcW w:w="2340" w:type="dxa"/>
          </w:tcPr>
          <w:p w14:paraId="7585278A" w14:textId="77777777" w:rsidR="003D0D68" w:rsidRPr="002748DE" w:rsidRDefault="003D0D68" w:rsidP="003D0D68">
            <w:pPr>
              <w:pStyle w:val="Table10ptText-ASDEFCON"/>
            </w:pPr>
            <w:r w:rsidRPr="002748DE">
              <w:t>Defence Purposes</w:t>
            </w:r>
          </w:p>
        </w:tc>
        <w:tc>
          <w:tcPr>
            <w:tcW w:w="1170" w:type="dxa"/>
          </w:tcPr>
          <w:p w14:paraId="104AD631" w14:textId="77777777" w:rsidR="003D0D68" w:rsidRPr="002748DE" w:rsidRDefault="003D0D68" w:rsidP="003D0D68">
            <w:pPr>
              <w:pStyle w:val="Table10ptText-ASDEFCON"/>
            </w:pPr>
            <w:r w:rsidRPr="002748DE">
              <w:t>(Core)</w:t>
            </w:r>
          </w:p>
        </w:tc>
        <w:tc>
          <w:tcPr>
            <w:tcW w:w="5562" w:type="dxa"/>
          </w:tcPr>
          <w:p w14:paraId="2207CF6C" w14:textId="77777777" w:rsidR="003D0D68" w:rsidRPr="002748DE" w:rsidRDefault="003D0D68" w:rsidP="003D0D68">
            <w:pPr>
              <w:pStyle w:val="Table10ptText-ASDEFCON"/>
            </w:pPr>
            <w:r>
              <w:rPr>
                <w:lang w:val="en-GB"/>
              </w:rPr>
              <w:t>means any purpose within the power of the Commonwealth with respect to the defence of the Commonwealth and includes activities for the purposes of peacekeeping and emergency aid to the civil community, and purposes that are necessary or incidental to those purpose.</w:t>
            </w:r>
          </w:p>
        </w:tc>
      </w:tr>
      <w:tr w:rsidR="003D0D68" w:rsidRPr="002748DE" w14:paraId="1C64DE11" w14:textId="77777777" w:rsidTr="007155E7">
        <w:trPr>
          <w:cantSplit/>
        </w:trPr>
        <w:tc>
          <w:tcPr>
            <w:tcW w:w="2340" w:type="dxa"/>
          </w:tcPr>
          <w:p w14:paraId="2F11EBA8" w14:textId="77777777" w:rsidR="003D0D68" w:rsidRPr="002748DE" w:rsidRDefault="003D0D68" w:rsidP="003D0D68">
            <w:pPr>
              <w:pStyle w:val="Table10ptText-ASDEFCON"/>
            </w:pPr>
            <w:r w:rsidRPr="002E5DAB">
              <w:t>Defence Service Provider</w:t>
            </w:r>
          </w:p>
        </w:tc>
        <w:tc>
          <w:tcPr>
            <w:tcW w:w="1170" w:type="dxa"/>
          </w:tcPr>
          <w:p w14:paraId="5D8A529D" w14:textId="77777777" w:rsidR="003D0D68" w:rsidRPr="002748DE" w:rsidRDefault="003D0D68" w:rsidP="003D0D68">
            <w:pPr>
              <w:pStyle w:val="Table10ptText-ASDEFCON"/>
            </w:pPr>
            <w:r w:rsidRPr="002E5DAB">
              <w:t>(Core)</w:t>
            </w:r>
          </w:p>
        </w:tc>
        <w:tc>
          <w:tcPr>
            <w:tcW w:w="5562" w:type="dxa"/>
          </w:tcPr>
          <w:p w14:paraId="1E902EEC" w14:textId="77777777" w:rsidR="003D0D68" w:rsidRPr="002748DE" w:rsidRDefault="003D0D68" w:rsidP="003D0D68">
            <w:pPr>
              <w:pStyle w:val="Table10ptText-ASDEFCON"/>
            </w:pPr>
            <w:r w:rsidRPr="002E5DAB">
              <w:t>means a person, other than Defence Personnel, involved in Defence work or engaged by the Department of Defence or the Australian Defence Force.</w:t>
            </w:r>
          </w:p>
        </w:tc>
      </w:tr>
      <w:tr w:rsidR="003D0D68" w:rsidRPr="002748DE" w14:paraId="7E4D4BA0" w14:textId="77777777" w:rsidTr="007155E7">
        <w:trPr>
          <w:cantSplit/>
        </w:trPr>
        <w:tc>
          <w:tcPr>
            <w:tcW w:w="2340" w:type="dxa"/>
          </w:tcPr>
          <w:p w14:paraId="64A7ECD8" w14:textId="77777777" w:rsidR="003D0D68" w:rsidRPr="002748DE" w:rsidRDefault="003D0D68" w:rsidP="003D0D68">
            <w:pPr>
              <w:pStyle w:val="Table10ptText-ASDEFCON"/>
            </w:pPr>
            <w:r>
              <w:t>d</w:t>
            </w:r>
            <w:r w:rsidRPr="002748DE">
              <w:t>ocument</w:t>
            </w:r>
          </w:p>
        </w:tc>
        <w:tc>
          <w:tcPr>
            <w:tcW w:w="1170" w:type="dxa"/>
          </w:tcPr>
          <w:p w14:paraId="1935FCED" w14:textId="77777777" w:rsidR="003D0D68" w:rsidRPr="002748DE" w:rsidRDefault="003D0D68" w:rsidP="003D0D68">
            <w:pPr>
              <w:pStyle w:val="Table10ptText-ASDEFCON"/>
            </w:pPr>
            <w:r w:rsidRPr="002748DE">
              <w:t>(Core)</w:t>
            </w:r>
          </w:p>
        </w:tc>
        <w:tc>
          <w:tcPr>
            <w:tcW w:w="5562" w:type="dxa"/>
          </w:tcPr>
          <w:p w14:paraId="4734DD80" w14:textId="77777777" w:rsidR="003D0D68" w:rsidRPr="002748DE" w:rsidRDefault="003D0D68" w:rsidP="003D0D68">
            <w:pPr>
              <w:pStyle w:val="Table10ptText-ASDEFCON"/>
            </w:pPr>
            <w:r w:rsidRPr="002748DE">
              <w:t>includes:</w:t>
            </w:r>
          </w:p>
          <w:p w14:paraId="52224354" w14:textId="77777777" w:rsidR="003D0D68" w:rsidRPr="002748DE" w:rsidRDefault="003D0D68" w:rsidP="003D0D68">
            <w:pPr>
              <w:pStyle w:val="Table10ptSub1-ASDEFCON"/>
            </w:pPr>
            <w:r w:rsidRPr="002748DE">
              <w:t>any paper or other materials on which there are writing, marks, figures, symbols or perforations having meaning for persons qualified to interpret them; and</w:t>
            </w:r>
          </w:p>
          <w:p w14:paraId="077DC077" w14:textId="77777777" w:rsidR="003D0D68" w:rsidRPr="002748DE" w:rsidRDefault="003D0D68" w:rsidP="003D0D68">
            <w:pPr>
              <w:pStyle w:val="Table10ptSub1-ASDEFCON"/>
            </w:pPr>
            <w:r w:rsidRPr="002748DE">
              <w:t>any article or material from which sound, images, or writings are capable of being reproduced with or without the aid of any other article or device.</w:t>
            </w:r>
          </w:p>
        </w:tc>
      </w:tr>
      <w:tr w:rsidR="003D0D68" w:rsidRPr="002748DE" w14:paraId="2F97969F" w14:textId="77777777" w:rsidTr="007155E7">
        <w:trPr>
          <w:cantSplit/>
        </w:trPr>
        <w:tc>
          <w:tcPr>
            <w:tcW w:w="2340" w:type="dxa"/>
          </w:tcPr>
          <w:p w14:paraId="765B3461" w14:textId="77777777" w:rsidR="003D0D68" w:rsidRPr="002748DE" w:rsidRDefault="003D0D68" w:rsidP="003D0D68">
            <w:pPr>
              <w:pStyle w:val="Table10ptText-ASDEFCON"/>
            </w:pPr>
            <w:r w:rsidRPr="00A423F5">
              <w:t>Export Approval</w:t>
            </w:r>
          </w:p>
        </w:tc>
        <w:tc>
          <w:tcPr>
            <w:tcW w:w="1170" w:type="dxa"/>
          </w:tcPr>
          <w:p w14:paraId="23F565CD" w14:textId="77777777" w:rsidR="003D0D68" w:rsidRPr="002748DE" w:rsidRDefault="003D0D68" w:rsidP="003D0D68">
            <w:pPr>
              <w:pStyle w:val="Table10ptText-ASDEFCON"/>
            </w:pPr>
            <w:r>
              <w:t>(Core)</w:t>
            </w:r>
          </w:p>
        </w:tc>
        <w:tc>
          <w:tcPr>
            <w:tcW w:w="5562" w:type="dxa"/>
          </w:tcPr>
          <w:p w14:paraId="184F26FE" w14:textId="77777777" w:rsidR="003D0D68" w:rsidRDefault="003D0D68" w:rsidP="003D0D68">
            <w:pPr>
              <w:pStyle w:val="Table10ptText-ASDEFCON"/>
            </w:pPr>
            <w:r w:rsidRPr="00A423F5">
              <w:rPr>
                <w:lang w:val="en-GB"/>
              </w:rPr>
              <w:t>means an export licence, agreement, approval or other documented authority (however described) relating to export, required from the relevant authority in the country of origin and necessary for the provision of the Supplies.</w:t>
            </w:r>
          </w:p>
        </w:tc>
      </w:tr>
      <w:tr w:rsidR="003D0D68" w:rsidRPr="002748DE" w14:paraId="5615F441" w14:textId="77777777" w:rsidTr="007155E7">
        <w:trPr>
          <w:cantSplit/>
        </w:trPr>
        <w:tc>
          <w:tcPr>
            <w:tcW w:w="2340" w:type="dxa"/>
          </w:tcPr>
          <w:p w14:paraId="159B0FD3" w14:textId="00EEC68D" w:rsidR="003D0D68" w:rsidRDefault="003D0D68" w:rsidP="003D0D68">
            <w:pPr>
              <w:pStyle w:val="Table10ptText-ASDEFCON"/>
            </w:pPr>
            <w:r>
              <w:t>Free and Open Source Software</w:t>
            </w:r>
          </w:p>
        </w:tc>
        <w:tc>
          <w:tcPr>
            <w:tcW w:w="1170" w:type="dxa"/>
          </w:tcPr>
          <w:p w14:paraId="78BACAF8" w14:textId="0B6618B7" w:rsidR="003D0D68" w:rsidRDefault="003D0D68" w:rsidP="003D0D68">
            <w:pPr>
              <w:pStyle w:val="Table10ptText-ASDEFCON"/>
            </w:pPr>
            <w:r>
              <w:t>(Core)</w:t>
            </w:r>
          </w:p>
        </w:tc>
        <w:tc>
          <w:tcPr>
            <w:tcW w:w="5562" w:type="dxa"/>
          </w:tcPr>
          <w:p w14:paraId="1530093B" w14:textId="4ABE257F" w:rsidR="003D0D68" w:rsidRDefault="003D0D68" w:rsidP="003D0D68">
            <w:pPr>
              <w:pStyle w:val="Table10ptText-ASDEFCON"/>
            </w:pPr>
            <w:r>
              <w:t xml:space="preserve">means Software that: </w:t>
            </w:r>
          </w:p>
          <w:p w14:paraId="6EDEDE71" w14:textId="545615A3" w:rsidR="003D0D68" w:rsidRDefault="003D0D68" w:rsidP="003D0D68">
            <w:pPr>
              <w:pStyle w:val="Table10ptSub1-ASDEFCON"/>
            </w:pPr>
            <w:r>
              <w:t xml:space="preserve">is distributed on a free to use basis without a requirement to pay a Royalty or other fee; and </w:t>
            </w:r>
          </w:p>
          <w:p w14:paraId="77089639" w14:textId="77777777" w:rsidR="003D0D68" w:rsidRDefault="003D0D68" w:rsidP="003D0D68">
            <w:pPr>
              <w:pStyle w:val="Table10ptSub1-ASDEFCON"/>
            </w:pPr>
            <w:r>
              <w:t>may be used, modified, developed or adapted by any person subject to specified conditions,</w:t>
            </w:r>
          </w:p>
          <w:p w14:paraId="31098A93" w14:textId="1F780E9B" w:rsidR="003D0D68" w:rsidRDefault="003D0D68" w:rsidP="003D0D68">
            <w:pPr>
              <w:pStyle w:val="Table10ptText-ASDEFCON"/>
            </w:pPr>
            <w:r>
              <w:rPr>
                <w:rFonts w:cs="Arial"/>
                <w:szCs w:val="20"/>
              </w:rPr>
              <w:t>and includes open source software, public domain software, shareware, community source software and freeware.</w:t>
            </w:r>
          </w:p>
        </w:tc>
      </w:tr>
      <w:tr w:rsidR="003D0D68" w:rsidRPr="002748DE" w14:paraId="5AB386D9" w14:textId="77777777" w:rsidTr="007155E7">
        <w:trPr>
          <w:cantSplit/>
        </w:trPr>
        <w:tc>
          <w:tcPr>
            <w:tcW w:w="2340" w:type="dxa"/>
          </w:tcPr>
          <w:p w14:paraId="6E2DE0AC" w14:textId="77777777" w:rsidR="003D0D68" w:rsidRPr="002748DE" w:rsidRDefault="003D0D68" w:rsidP="003D0D68">
            <w:pPr>
              <w:pStyle w:val="Table10ptText-ASDEFCON"/>
            </w:pPr>
            <w:r>
              <w:t>General Interest Charge Rate</w:t>
            </w:r>
          </w:p>
        </w:tc>
        <w:tc>
          <w:tcPr>
            <w:tcW w:w="1170" w:type="dxa"/>
          </w:tcPr>
          <w:p w14:paraId="71110E08" w14:textId="77777777" w:rsidR="003D0D68" w:rsidRPr="002748DE" w:rsidRDefault="003D0D68" w:rsidP="003D0D68">
            <w:pPr>
              <w:pStyle w:val="Table10ptText-ASDEFCON"/>
            </w:pPr>
            <w:r>
              <w:t>(Core)</w:t>
            </w:r>
          </w:p>
        </w:tc>
        <w:tc>
          <w:tcPr>
            <w:tcW w:w="5562" w:type="dxa"/>
          </w:tcPr>
          <w:p w14:paraId="36544A4F" w14:textId="77777777" w:rsidR="003D0D68" w:rsidRDefault="003D0D68" w:rsidP="003D0D68">
            <w:pPr>
              <w:pStyle w:val="Table10ptText-ASDEFCON"/>
            </w:pPr>
            <w:r>
              <w:t xml:space="preserve">means the ATO sourced general interest charge rate determined under section 8AAD of the </w:t>
            </w:r>
            <w:r w:rsidRPr="002355DB">
              <w:rPr>
                <w:i/>
              </w:rPr>
              <w:t xml:space="preserve">Tax Administration Act 1953 </w:t>
            </w:r>
            <w:r>
              <w:t>(Cth).</w:t>
            </w:r>
          </w:p>
        </w:tc>
      </w:tr>
      <w:tr w:rsidR="003D0D68" w:rsidRPr="002748DE" w14:paraId="692139CC" w14:textId="77777777" w:rsidTr="007155E7">
        <w:trPr>
          <w:cantSplit/>
        </w:trPr>
        <w:tc>
          <w:tcPr>
            <w:tcW w:w="2340" w:type="dxa"/>
          </w:tcPr>
          <w:p w14:paraId="34491DFB" w14:textId="77777777" w:rsidR="003D0D68" w:rsidRPr="002748DE" w:rsidRDefault="003D0D68" w:rsidP="003D0D68">
            <w:pPr>
              <w:pStyle w:val="Table10ptText-ASDEFCON"/>
            </w:pPr>
            <w:r w:rsidRPr="002748DE">
              <w:t>Glossary</w:t>
            </w:r>
          </w:p>
        </w:tc>
        <w:tc>
          <w:tcPr>
            <w:tcW w:w="1170" w:type="dxa"/>
          </w:tcPr>
          <w:p w14:paraId="740FF647" w14:textId="77777777" w:rsidR="003D0D68" w:rsidRPr="002748DE" w:rsidRDefault="003D0D68" w:rsidP="003D0D68">
            <w:pPr>
              <w:pStyle w:val="Table10ptText-ASDEFCON"/>
            </w:pPr>
            <w:r w:rsidRPr="002748DE">
              <w:t>(Core)</w:t>
            </w:r>
          </w:p>
        </w:tc>
        <w:tc>
          <w:tcPr>
            <w:tcW w:w="5562" w:type="dxa"/>
          </w:tcPr>
          <w:p w14:paraId="236808AA" w14:textId="77777777" w:rsidR="003D0D68" w:rsidRPr="002748DE" w:rsidRDefault="003D0D68" w:rsidP="003D0D68">
            <w:pPr>
              <w:pStyle w:val="Table10ptText-ASDEFCON"/>
            </w:pPr>
            <w:r>
              <w:t>m</w:t>
            </w:r>
            <w:r w:rsidRPr="002748DE">
              <w:t>eans this glossary</w:t>
            </w:r>
            <w:r>
              <w:t xml:space="preserve"> at Attachment F to the Contract</w:t>
            </w:r>
            <w:r w:rsidRPr="002748DE">
              <w:t>.</w:t>
            </w:r>
          </w:p>
        </w:tc>
      </w:tr>
      <w:tr w:rsidR="003D0D68" w:rsidRPr="002748DE" w14:paraId="4BFC54C0" w14:textId="77777777" w:rsidTr="007155E7">
        <w:trPr>
          <w:cantSplit/>
        </w:trPr>
        <w:tc>
          <w:tcPr>
            <w:tcW w:w="2340" w:type="dxa"/>
          </w:tcPr>
          <w:p w14:paraId="3AB3315C" w14:textId="77777777" w:rsidR="003D0D68" w:rsidRPr="002748DE" w:rsidRDefault="003D0D68" w:rsidP="003D0D68">
            <w:pPr>
              <w:pStyle w:val="Table10ptText-ASDEFCON"/>
            </w:pPr>
            <w:r w:rsidRPr="002748DE">
              <w:t>GST Act</w:t>
            </w:r>
          </w:p>
        </w:tc>
        <w:tc>
          <w:tcPr>
            <w:tcW w:w="1170" w:type="dxa"/>
          </w:tcPr>
          <w:p w14:paraId="07795FA1" w14:textId="77777777" w:rsidR="003D0D68" w:rsidRPr="002748DE" w:rsidRDefault="003D0D68" w:rsidP="003D0D68">
            <w:pPr>
              <w:pStyle w:val="Table10ptText-ASDEFCON"/>
            </w:pPr>
            <w:r w:rsidRPr="002748DE">
              <w:t>(Core)</w:t>
            </w:r>
          </w:p>
        </w:tc>
        <w:tc>
          <w:tcPr>
            <w:tcW w:w="5562" w:type="dxa"/>
          </w:tcPr>
          <w:p w14:paraId="565668B9" w14:textId="77777777" w:rsidR="003D0D68" w:rsidRPr="002748DE" w:rsidRDefault="003D0D68" w:rsidP="003D0D68">
            <w:pPr>
              <w:pStyle w:val="Table10ptText-ASDEFCON"/>
            </w:pPr>
            <w:r>
              <w:t>m</w:t>
            </w:r>
            <w:r w:rsidRPr="002748DE">
              <w:t xml:space="preserve">eans </w:t>
            </w:r>
            <w:r w:rsidRPr="00CE7715">
              <w:rPr>
                <w:i/>
              </w:rPr>
              <w:t>A New Tax System (Goods and Services Tax) Act 1999</w:t>
            </w:r>
            <w:r w:rsidRPr="002748DE">
              <w:t xml:space="preserve"> and associated taxation legislation.  The expressions ‘adjustment note’, ‘taxable supply’, ‘taxable importation’ and ‘tax invoice’ have the meanings given to those expressions in the GST Act.</w:t>
            </w:r>
          </w:p>
        </w:tc>
      </w:tr>
      <w:tr w:rsidR="003D0D68" w:rsidRPr="002748DE" w14:paraId="0CB5CC81" w14:textId="77777777" w:rsidTr="007155E7">
        <w:trPr>
          <w:cantSplit/>
        </w:trPr>
        <w:tc>
          <w:tcPr>
            <w:tcW w:w="2340" w:type="dxa"/>
          </w:tcPr>
          <w:p w14:paraId="2A4C37E5" w14:textId="77777777" w:rsidR="003D0D68" w:rsidRPr="00DC2BF5" w:rsidRDefault="003D0D68" w:rsidP="003D0D68">
            <w:pPr>
              <w:pStyle w:val="Table10ptText-ASDEFCON"/>
            </w:pPr>
            <w:r>
              <w:t>GST Group</w:t>
            </w:r>
          </w:p>
        </w:tc>
        <w:tc>
          <w:tcPr>
            <w:tcW w:w="1170" w:type="dxa"/>
          </w:tcPr>
          <w:p w14:paraId="4909267B" w14:textId="77777777" w:rsidR="003D0D68" w:rsidRPr="00DC2BF5" w:rsidRDefault="003D0D68" w:rsidP="003D0D68">
            <w:pPr>
              <w:pStyle w:val="Table10ptText-ASDEFCON"/>
            </w:pPr>
            <w:r>
              <w:t>(Optional)</w:t>
            </w:r>
          </w:p>
        </w:tc>
        <w:tc>
          <w:tcPr>
            <w:tcW w:w="5562" w:type="dxa"/>
          </w:tcPr>
          <w:p w14:paraId="7F1611CC" w14:textId="77777777" w:rsidR="003D0D68" w:rsidRPr="00DC2BF5" w:rsidRDefault="003D0D68" w:rsidP="003D0D68">
            <w:pPr>
              <w:pStyle w:val="Table10ptText-ASDEFCON"/>
              <w:rPr>
                <w:lang w:val="en-GB"/>
              </w:rPr>
            </w:pPr>
            <w:r>
              <w:t>means a GST group formed in accordance with Division 48 of the GST Act.</w:t>
            </w:r>
          </w:p>
        </w:tc>
      </w:tr>
      <w:tr w:rsidR="003D0D68" w:rsidRPr="002748DE" w14:paraId="448F1028" w14:textId="77777777" w:rsidTr="007155E7">
        <w:trPr>
          <w:cantSplit/>
        </w:trPr>
        <w:tc>
          <w:tcPr>
            <w:tcW w:w="2340" w:type="dxa"/>
          </w:tcPr>
          <w:p w14:paraId="35731B0D" w14:textId="77777777" w:rsidR="003D0D68" w:rsidRPr="002748DE" w:rsidRDefault="003D0D68" w:rsidP="003D0D68">
            <w:pPr>
              <w:pStyle w:val="Table10ptText-ASDEFCON"/>
            </w:pPr>
            <w:r w:rsidRPr="00DC2BF5">
              <w:t xml:space="preserve">Hazardous Chemical </w:t>
            </w:r>
          </w:p>
        </w:tc>
        <w:tc>
          <w:tcPr>
            <w:tcW w:w="1170" w:type="dxa"/>
          </w:tcPr>
          <w:p w14:paraId="1BE17F51" w14:textId="77777777" w:rsidR="003D0D68" w:rsidRPr="002748DE" w:rsidRDefault="003D0D68" w:rsidP="003D0D68">
            <w:pPr>
              <w:pStyle w:val="Table10ptText-ASDEFCON"/>
            </w:pPr>
            <w:r w:rsidRPr="00DC2BF5">
              <w:t>(Core)</w:t>
            </w:r>
          </w:p>
        </w:tc>
        <w:tc>
          <w:tcPr>
            <w:tcW w:w="5562" w:type="dxa"/>
          </w:tcPr>
          <w:p w14:paraId="34DE05BE" w14:textId="77777777" w:rsidR="003D0D68" w:rsidRPr="00453CCC" w:rsidRDefault="003D0D68" w:rsidP="003D0D68">
            <w:pPr>
              <w:pStyle w:val="Table10ptText-ASDEFCON"/>
            </w:pPr>
            <w:r w:rsidRPr="00DC2BF5">
              <w:rPr>
                <w:lang w:val="en-GB"/>
              </w:rPr>
              <w:t xml:space="preserve">has the meaning given in subregulation 5(1) of the </w:t>
            </w:r>
            <w:r w:rsidRPr="00DC2BF5">
              <w:rPr>
                <w:i/>
                <w:lang w:val="en-GB"/>
              </w:rPr>
              <w:t>Work Health and Safety Regulations 2011</w:t>
            </w:r>
            <w:r w:rsidRPr="00DC2BF5">
              <w:rPr>
                <w:lang w:val="en-GB"/>
              </w:rPr>
              <w:t xml:space="preserve"> (Cth).</w:t>
            </w:r>
          </w:p>
        </w:tc>
      </w:tr>
      <w:tr w:rsidR="003D0D68" w:rsidRPr="002748DE" w14:paraId="03813F15" w14:textId="77777777" w:rsidTr="007155E7">
        <w:trPr>
          <w:cantSplit/>
        </w:trPr>
        <w:tc>
          <w:tcPr>
            <w:tcW w:w="2340" w:type="dxa"/>
          </w:tcPr>
          <w:p w14:paraId="3F6BA8F8" w14:textId="77777777" w:rsidR="003D0D68" w:rsidRPr="002748DE" w:rsidRDefault="003D0D68" w:rsidP="003D0D68">
            <w:pPr>
              <w:pStyle w:val="Table10ptText-ASDEFCON"/>
            </w:pPr>
            <w:r>
              <w:t>Imported Content</w:t>
            </w:r>
          </w:p>
        </w:tc>
        <w:tc>
          <w:tcPr>
            <w:tcW w:w="1170" w:type="dxa"/>
          </w:tcPr>
          <w:p w14:paraId="203E1527" w14:textId="77777777" w:rsidR="003D0D68" w:rsidRPr="002748DE" w:rsidRDefault="003D0D68" w:rsidP="003D0D68">
            <w:pPr>
              <w:pStyle w:val="Table10ptText-ASDEFCON"/>
            </w:pPr>
            <w:r>
              <w:t>(Core)</w:t>
            </w:r>
          </w:p>
        </w:tc>
        <w:tc>
          <w:tcPr>
            <w:tcW w:w="5562" w:type="dxa"/>
          </w:tcPr>
          <w:p w14:paraId="08BE3198" w14:textId="77777777" w:rsidR="003D0D68" w:rsidRPr="002748DE" w:rsidRDefault="003D0D68" w:rsidP="003D0D68">
            <w:pPr>
              <w:pStyle w:val="Table10ptText-ASDEFCON"/>
            </w:pPr>
            <w:r w:rsidRPr="00B274EF">
              <w:t>means that part of the Supplies</w:t>
            </w:r>
            <w:r>
              <w:t xml:space="preserve"> (measured by value)</w:t>
            </w:r>
            <w:r w:rsidRPr="00B274EF">
              <w:t xml:space="preserve"> that is not </w:t>
            </w:r>
            <w:r>
              <w:t>LIA</w:t>
            </w:r>
            <w:r w:rsidRPr="00B274EF">
              <w:t xml:space="preserve"> or Australian Government charges or duties, including GST.  This includes that part of the Supplies that is of overseas (other than New Zealand) origin and comprises all associated costs including, but not limited to, international freight and cartage (by other than Australian and New Zealand industry carriers), agent’s fees, and overseas storage.</w:t>
            </w:r>
          </w:p>
        </w:tc>
      </w:tr>
      <w:tr w:rsidR="003D0D68" w:rsidRPr="002748DE" w14:paraId="241D0805" w14:textId="77777777" w:rsidTr="007155E7">
        <w:trPr>
          <w:cantSplit/>
        </w:trPr>
        <w:tc>
          <w:tcPr>
            <w:tcW w:w="2340" w:type="dxa"/>
          </w:tcPr>
          <w:p w14:paraId="105DB836" w14:textId="77777777" w:rsidR="003D0D68" w:rsidRPr="00B76CA9" w:rsidRDefault="003D0D68" w:rsidP="003D0D68">
            <w:pPr>
              <w:pStyle w:val="Table10ptText-ASDEFCON"/>
            </w:pPr>
            <w:r>
              <w:t>Insolvency Event</w:t>
            </w:r>
          </w:p>
        </w:tc>
        <w:tc>
          <w:tcPr>
            <w:tcW w:w="1170" w:type="dxa"/>
          </w:tcPr>
          <w:p w14:paraId="7670B034" w14:textId="77777777" w:rsidR="003D0D68" w:rsidRPr="00B76CA9" w:rsidRDefault="003D0D68" w:rsidP="003D0D68">
            <w:pPr>
              <w:pStyle w:val="Table10ptText-ASDEFCON"/>
            </w:pPr>
            <w:r>
              <w:t>(Core)</w:t>
            </w:r>
          </w:p>
        </w:tc>
        <w:tc>
          <w:tcPr>
            <w:tcW w:w="5562" w:type="dxa"/>
          </w:tcPr>
          <w:p w14:paraId="5C24AAC2" w14:textId="77777777" w:rsidR="003D0D68" w:rsidRDefault="003D0D68" w:rsidP="003D0D68">
            <w:pPr>
              <w:pStyle w:val="Table10ptText-ASDEFCON"/>
            </w:pPr>
            <w:r w:rsidRPr="00BF0F8F">
              <w:t>means, in respect of a person:</w:t>
            </w:r>
            <w:r>
              <w:t xml:space="preserve"> </w:t>
            </w:r>
          </w:p>
          <w:p w14:paraId="05B7B5AA" w14:textId="77777777" w:rsidR="003D0D68" w:rsidRDefault="003D0D68" w:rsidP="003D0D68">
            <w:pPr>
              <w:pStyle w:val="Table10ptText-ASDEFCON"/>
              <w:numPr>
                <w:ilvl w:val="0"/>
                <w:numId w:val="0"/>
              </w:numPr>
              <w:ind w:left="591" w:hanging="591"/>
            </w:pPr>
            <w:r>
              <w:t xml:space="preserve">a. </w:t>
            </w:r>
            <w:r>
              <w:tab/>
            </w:r>
            <w:r w:rsidRPr="00BF0F8F">
              <w:t>the person becoming bankrupt or insolvent;</w:t>
            </w:r>
            <w:r>
              <w:t xml:space="preserve"> </w:t>
            </w:r>
          </w:p>
          <w:p w14:paraId="73C0DE6C" w14:textId="77777777" w:rsidR="003D0D68" w:rsidRDefault="003D0D68" w:rsidP="003D0D68">
            <w:pPr>
              <w:pStyle w:val="Table10ptText-ASDEFCON"/>
              <w:numPr>
                <w:ilvl w:val="0"/>
                <w:numId w:val="0"/>
              </w:numPr>
              <w:ind w:left="591" w:hanging="591"/>
            </w:pPr>
            <w:r w:rsidRPr="00BF0F8F">
              <w:t xml:space="preserve">b. </w:t>
            </w:r>
            <w:r>
              <w:tab/>
            </w:r>
            <w:r w:rsidRPr="00BF0F8F">
              <w:t xml:space="preserve">the person becoming subject to one of the forms of external administration provided for in Chapter 5 of the Corporations Act 2001, including: </w:t>
            </w:r>
          </w:p>
          <w:p w14:paraId="4921C0C2" w14:textId="77777777" w:rsidR="003D0D68" w:rsidRPr="00BF0F8F" w:rsidRDefault="003D0D68" w:rsidP="003D0D68">
            <w:pPr>
              <w:pStyle w:val="Table10ptText-ASDEFCON"/>
              <w:numPr>
                <w:ilvl w:val="0"/>
                <w:numId w:val="0"/>
              </w:numPr>
              <w:tabs>
                <w:tab w:val="left" w:pos="1191"/>
              </w:tabs>
              <w:ind w:left="1191" w:hanging="600"/>
            </w:pPr>
            <w:r w:rsidRPr="00BF0F8F">
              <w:t xml:space="preserve">(i) </w:t>
            </w:r>
            <w:r>
              <w:tab/>
            </w:r>
            <w:r w:rsidRPr="00BF0F8F">
              <w:t xml:space="preserve">the appointment of a person to administer a scheme or compromise in relation to the person in accordance with Part 5.1 of the Corporations Act 2001; </w:t>
            </w:r>
          </w:p>
          <w:p w14:paraId="2EEC9F21" w14:textId="77777777" w:rsidR="003D0D68" w:rsidRPr="00BF0F8F" w:rsidRDefault="003D0D68" w:rsidP="003D0D68">
            <w:pPr>
              <w:pStyle w:val="Table10ptText-ASDEFCON"/>
              <w:numPr>
                <w:ilvl w:val="0"/>
                <w:numId w:val="0"/>
              </w:numPr>
              <w:tabs>
                <w:tab w:val="left" w:pos="1191"/>
              </w:tabs>
              <w:ind w:left="1191" w:hanging="600"/>
            </w:pPr>
            <w:r w:rsidRPr="00BF0F8F">
              <w:t xml:space="preserve">(ii) </w:t>
            </w:r>
            <w:r>
              <w:tab/>
            </w:r>
            <w:r w:rsidRPr="00BF0F8F">
              <w:t xml:space="preserve">the appointment of a controller or managing controller to the whole or any part of the assets or undertakings of the person in accordance with Part 5.2 of the Corporations Act 2001; </w:t>
            </w:r>
          </w:p>
          <w:p w14:paraId="46A187DC" w14:textId="77777777" w:rsidR="003D0D68" w:rsidRPr="00BF0F8F" w:rsidRDefault="003D0D68" w:rsidP="003D0D68">
            <w:pPr>
              <w:pStyle w:val="Table10ptText-ASDEFCON"/>
              <w:numPr>
                <w:ilvl w:val="0"/>
                <w:numId w:val="0"/>
              </w:numPr>
              <w:tabs>
                <w:tab w:val="left" w:pos="1191"/>
              </w:tabs>
              <w:ind w:left="1191" w:hanging="600"/>
            </w:pPr>
            <w:r w:rsidRPr="00BF0F8F">
              <w:t xml:space="preserve">(iii) </w:t>
            </w:r>
            <w:r>
              <w:tab/>
            </w:r>
            <w:r w:rsidRPr="00BF0F8F">
              <w:t>the appointment of an administrator under Part 5.3A of the Corporations Act 2001 in relation to the person; or</w:t>
            </w:r>
          </w:p>
          <w:p w14:paraId="3DE5D8B7" w14:textId="77777777" w:rsidR="003D0D68" w:rsidRPr="00BF0F8F" w:rsidRDefault="003D0D68" w:rsidP="003D0D68">
            <w:pPr>
              <w:pStyle w:val="Table10ptText-ASDEFCON"/>
              <w:numPr>
                <w:ilvl w:val="0"/>
                <w:numId w:val="0"/>
              </w:numPr>
              <w:tabs>
                <w:tab w:val="left" w:pos="1191"/>
              </w:tabs>
              <w:ind w:left="1191" w:hanging="600"/>
            </w:pPr>
            <w:r w:rsidRPr="00BF0F8F">
              <w:t xml:space="preserve">(iv) </w:t>
            </w:r>
            <w:r>
              <w:tab/>
            </w:r>
            <w:r w:rsidRPr="00BF0F8F">
              <w:t>the appointment of a liquidator or provisional liquidator in relation to the person;</w:t>
            </w:r>
          </w:p>
          <w:p w14:paraId="35B7BD7F" w14:textId="77777777" w:rsidR="003D0D68" w:rsidRPr="00BF0F8F" w:rsidRDefault="003D0D68" w:rsidP="003D0D68">
            <w:pPr>
              <w:pStyle w:val="Table10ptText-ASDEFCON"/>
              <w:numPr>
                <w:ilvl w:val="0"/>
                <w:numId w:val="0"/>
              </w:numPr>
              <w:ind w:left="591" w:hanging="591"/>
            </w:pPr>
            <w:r w:rsidRPr="00BF0F8F">
              <w:t>c</w:t>
            </w:r>
            <w:r>
              <w:t xml:space="preserve">. </w:t>
            </w:r>
            <w:r>
              <w:tab/>
            </w:r>
            <w:r w:rsidRPr="00BF0F8F">
              <w:t xml:space="preserve">the person becoming subject to any form of administration under the laws of a non-Australian jurisdiction which is the same as, or substantially equivalent to, one of those referred to in clause b of this definition; </w:t>
            </w:r>
          </w:p>
          <w:p w14:paraId="64ED82E2" w14:textId="77777777" w:rsidR="003D0D68" w:rsidRDefault="003D0D68" w:rsidP="003D0D68">
            <w:pPr>
              <w:pStyle w:val="Table10ptText-ASDEFCON"/>
              <w:numPr>
                <w:ilvl w:val="0"/>
                <w:numId w:val="0"/>
              </w:numPr>
              <w:ind w:left="591" w:hanging="591"/>
            </w:pPr>
            <w:r w:rsidRPr="00BF0F8F">
              <w:t xml:space="preserve">d. </w:t>
            </w:r>
            <w:r>
              <w:tab/>
            </w:r>
            <w:r w:rsidRPr="00BF0F8F">
              <w:t>the person is wound up by resolution or an order of the court;</w:t>
            </w:r>
          </w:p>
          <w:p w14:paraId="06C2F877" w14:textId="77777777" w:rsidR="003D0D68" w:rsidRPr="00BF0F8F" w:rsidRDefault="003D0D68" w:rsidP="003D0D68">
            <w:pPr>
              <w:pStyle w:val="Table10ptText-ASDEFCON"/>
              <w:numPr>
                <w:ilvl w:val="0"/>
                <w:numId w:val="0"/>
              </w:numPr>
              <w:ind w:left="591" w:hanging="591"/>
            </w:pPr>
            <w:r w:rsidRPr="00BF0F8F">
              <w:t xml:space="preserve">e. </w:t>
            </w:r>
            <w:r>
              <w:tab/>
            </w:r>
            <w:r w:rsidRPr="00BF0F8F">
              <w:t xml:space="preserve">the person suffers execution against any of its assets which has an adverse effect on the Contractor’s ability to perform its obligations under the Contract; </w:t>
            </w:r>
          </w:p>
          <w:p w14:paraId="00C290FA" w14:textId="77777777" w:rsidR="003D0D68" w:rsidRPr="00BF0F8F" w:rsidRDefault="003D0D68" w:rsidP="003D0D68">
            <w:pPr>
              <w:pStyle w:val="Table10ptText-ASDEFCON"/>
              <w:numPr>
                <w:ilvl w:val="0"/>
                <w:numId w:val="0"/>
              </w:numPr>
              <w:ind w:left="591" w:hanging="591"/>
            </w:pPr>
            <w:r w:rsidRPr="00BF0F8F">
              <w:t xml:space="preserve">f. </w:t>
            </w:r>
            <w:r>
              <w:tab/>
            </w:r>
            <w:r w:rsidRPr="00BF0F8F">
              <w:t xml:space="preserve">the person makes an assignment of its estate for the benefit of creditors or enters into any arrangement or composition with its creditors; </w:t>
            </w:r>
          </w:p>
          <w:p w14:paraId="43406C96" w14:textId="77777777" w:rsidR="003D0D68" w:rsidRPr="00BF0F8F" w:rsidRDefault="003D0D68" w:rsidP="003D0D68">
            <w:pPr>
              <w:pStyle w:val="Table10ptText-ASDEFCON"/>
              <w:numPr>
                <w:ilvl w:val="0"/>
                <w:numId w:val="0"/>
              </w:numPr>
              <w:ind w:left="591" w:hanging="591"/>
            </w:pPr>
            <w:r w:rsidRPr="00BF0F8F">
              <w:t xml:space="preserve">g. </w:t>
            </w:r>
            <w:r>
              <w:tab/>
            </w:r>
            <w:r w:rsidRPr="00BF0F8F">
              <w:t>the person becomes an insolvent under administration; or</w:t>
            </w:r>
          </w:p>
          <w:p w14:paraId="19927EF4" w14:textId="77777777" w:rsidR="003D0D68" w:rsidRPr="00B76CA9" w:rsidRDefault="003D0D68" w:rsidP="003D0D68">
            <w:pPr>
              <w:pStyle w:val="Table10ptText-ASDEFCON"/>
              <w:numPr>
                <w:ilvl w:val="0"/>
                <w:numId w:val="0"/>
              </w:numPr>
              <w:ind w:left="591" w:hanging="591"/>
            </w:pPr>
            <w:r w:rsidRPr="00BF0F8F">
              <w:t xml:space="preserve">h. </w:t>
            </w:r>
            <w:r>
              <w:tab/>
            </w:r>
            <w:r w:rsidRPr="00BF0F8F">
              <w:t xml:space="preserve">the person ceases to carry on business. </w:t>
            </w:r>
          </w:p>
        </w:tc>
      </w:tr>
      <w:tr w:rsidR="003D0D68" w:rsidRPr="002748DE" w14:paraId="344414DC" w14:textId="77777777" w:rsidTr="007155E7">
        <w:trPr>
          <w:cantSplit/>
        </w:trPr>
        <w:tc>
          <w:tcPr>
            <w:tcW w:w="2340" w:type="dxa"/>
          </w:tcPr>
          <w:p w14:paraId="08C97632" w14:textId="77777777" w:rsidR="003D0D68" w:rsidRPr="002748DE" w:rsidRDefault="003D0D68" w:rsidP="003D0D68">
            <w:pPr>
              <w:pStyle w:val="Table10ptText-ASDEFCON"/>
            </w:pPr>
            <w:r w:rsidRPr="002748DE">
              <w:t xml:space="preserve">Intellectual Property </w:t>
            </w:r>
          </w:p>
        </w:tc>
        <w:tc>
          <w:tcPr>
            <w:tcW w:w="1170" w:type="dxa"/>
          </w:tcPr>
          <w:p w14:paraId="33C80F7E" w14:textId="77777777" w:rsidR="003D0D68" w:rsidRPr="002748DE" w:rsidRDefault="003D0D68" w:rsidP="003D0D68">
            <w:pPr>
              <w:pStyle w:val="Table10ptText-ASDEFCON"/>
            </w:pPr>
            <w:r w:rsidRPr="002748DE">
              <w:t>(Core)</w:t>
            </w:r>
          </w:p>
        </w:tc>
        <w:tc>
          <w:tcPr>
            <w:tcW w:w="5562" w:type="dxa"/>
          </w:tcPr>
          <w:p w14:paraId="57C46B00" w14:textId="56FD2FCE" w:rsidR="003D0D68" w:rsidRDefault="003D0D68" w:rsidP="003D0D68">
            <w:pPr>
              <w:pStyle w:val="Table10ptText-ASDEFCON"/>
            </w:pPr>
            <w:r>
              <w:t>means all present and future rights conferred by law in or in relation any of the following:</w:t>
            </w:r>
          </w:p>
          <w:p w14:paraId="2549C8E0" w14:textId="77777777" w:rsidR="003D0D68" w:rsidRDefault="003D0D68" w:rsidP="003D0D68">
            <w:pPr>
              <w:pStyle w:val="Table10ptSub1-ASDEFCON"/>
            </w:pPr>
            <w:r>
              <w:t>Copyright;</w:t>
            </w:r>
          </w:p>
          <w:p w14:paraId="1AAC061B" w14:textId="60359C04" w:rsidR="003D0D68" w:rsidRDefault="003D0D68" w:rsidP="003D0D68">
            <w:pPr>
              <w:pStyle w:val="Table10ptSub1-ASDEFCON"/>
            </w:pPr>
            <w:r>
              <w:t xml:space="preserve">rights in relation to a Circuit Layout, Patent, Registerable Design or Trade Mark (including service marks); and </w:t>
            </w:r>
          </w:p>
          <w:p w14:paraId="1D071883" w14:textId="0A176B67" w:rsidR="003D0D68" w:rsidRPr="002748DE" w:rsidRDefault="003D0D68" w:rsidP="003D0D68">
            <w:pPr>
              <w:pStyle w:val="Table10ptSub1-ASDEFCON"/>
            </w:pPr>
            <w:r>
              <w:t>any other rights resulting from intellectual activity in the industrial, scientific, literary and artistic fields recognised in domestic law anywhere in the world whether registered or unregistered.</w:t>
            </w:r>
          </w:p>
        </w:tc>
      </w:tr>
      <w:tr w:rsidR="003D0D68" w:rsidRPr="002748DE" w14:paraId="728FD717" w14:textId="77777777" w:rsidTr="007155E7">
        <w:trPr>
          <w:cantSplit/>
        </w:trPr>
        <w:tc>
          <w:tcPr>
            <w:tcW w:w="2340" w:type="dxa"/>
          </w:tcPr>
          <w:p w14:paraId="01422204" w14:textId="40C65917" w:rsidR="003D0D68" w:rsidRDefault="003D0D68" w:rsidP="003D0D68">
            <w:pPr>
              <w:pStyle w:val="Table10ptText-ASDEFCON"/>
            </w:pPr>
            <w:r>
              <w:t>Licence</w:t>
            </w:r>
          </w:p>
        </w:tc>
        <w:tc>
          <w:tcPr>
            <w:tcW w:w="1170" w:type="dxa"/>
          </w:tcPr>
          <w:p w14:paraId="611F9D69" w14:textId="02195852" w:rsidR="003D0D68" w:rsidRPr="002748DE" w:rsidRDefault="003D0D68" w:rsidP="003D0D68">
            <w:pPr>
              <w:pStyle w:val="Table10ptText-ASDEFCON"/>
            </w:pPr>
            <w:r>
              <w:t>(Core)</w:t>
            </w:r>
          </w:p>
        </w:tc>
        <w:tc>
          <w:tcPr>
            <w:tcW w:w="5562" w:type="dxa"/>
          </w:tcPr>
          <w:p w14:paraId="55A3B5FB" w14:textId="466EEFA9" w:rsidR="003D0D68" w:rsidRDefault="003D0D68" w:rsidP="003D0D68">
            <w:pPr>
              <w:pStyle w:val="Table10ptSub1-ASDEFCON"/>
              <w:numPr>
                <w:ilvl w:val="0"/>
                <w:numId w:val="0"/>
              </w:numPr>
            </w:pPr>
            <w:r w:rsidRPr="00CD6CF7">
              <w:t xml:space="preserve">means a </w:t>
            </w:r>
            <w:r>
              <w:t>means a non-exclusive licence of IP in respect of TD, Software or Contract Material, being a licence that:</w:t>
            </w:r>
          </w:p>
          <w:p w14:paraId="4BC5AC4D" w14:textId="48CB0A4F" w:rsidR="003D0D68" w:rsidRPr="00B378C4" w:rsidRDefault="003D0D68" w:rsidP="003D0D68">
            <w:pPr>
              <w:pStyle w:val="Table10ptSub1-ASDEFCON"/>
            </w:pPr>
            <w:r w:rsidRPr="00B378C4">
              <w:t xml:space="preserve">is fully paid-up and does not require any additional payment by the licensee, including by way of Royalty or any other fee; </w:t>
            </w:r>
          </w:p>
          <w:p w14:paraId="796FD8FD" w14:textId="77777777" w:rsidR="003D0D68" w:rsidRPr="00B378C4" w:rsidRDefault="003D0D68" w:rsidP="003D0D68">
            <w:pPr>
              <w:pStyle w:val="Table10ptSub1-ASDEFCON"/>
            </w:pPr>
            <w:r w:rsidRPr="00B378C4">
              <w:t>cannot be revoked or terminated by the licensor for any reason except upon expiration of a statutory protection term;</w:t>
            </w:r>
          </w:p>
          <w:p w14:paraId="52E46C01" w14:textId="371FE581" w:rsidR="003D0D68" w:rsidRPr="00B378C4" w:rsidRDefault="003D0D68" w:rsidP="003D0D68">
            <w:pPr>
              <w:pStyle w:val="Table10ptSub1-ASDEFCON"/>
            </w:pPr>
            <w:r w:rsidRPr="00B378C4">
              <w:t xml:space="preserve">operates in perpetuity without any action required on the part of the licensee to renew or extend the licence; </w:t>
            </w:r>
          </w:p>
          <w:p w14:paraId="20103337" w14:textId="77777777" w:rsidR="003D0D68" w:rsidRPr="00CD6CF7" w:rsidRDefault="003D0D68" w:rsidP="003D0D68">
            <w:pPr>
              <w:pStyle w:val="Table10ptSub1-ASDEFCON"/>
            </w:pPr>
            <w:r w:rsidRPr="00B378C4">
              <w:t>operates on a world-wide basis; and</w:t>
            </w:r>
          </w:p>
          <w:p w14:paraId="14E6BA90" w14:textId="28897815" w:rsidR="003D0D68" w:rsidRDefault="003D0D68" w:rsidP="003D0D68">
            <w:pPr>
              <w:pStyle w:val="Table10ptSub1-ASDEFCON"/>
            </w:pPr>
            <w:r w:rsidRPr="00B378C4">
              <w:t xml:space="preserve">binds each successor in title to the owner of the </w:t>
            </w:r>
            <w:r>
              <w:t>IP</w:t>
            </w:r>
            <w:r w:rsidRPr="00B378C4">
              <w:t xml:space="preserve"> in respect of the TD, Software or Contract Material</w:t>
            </w:r>
            <w:r w:rsidRPr="00CD6CF7">
              <w:t>.</w:t>
            </w:r>
          </w:p>
        </w:tc>
      </w:tr>
      <w:tr w:rsidR="003D0D68" w:rsidRPr="002748DE" w14:paraId="3ACFFF4B" w14:textId="77777777" w:rsidTr="007155E7">
        <w:trPr>
          <w:cantSplit/>
        </w:trPr>
        <w:tc>
          <w:tcPr>
            <w:tcW w:w="2340" w:type="dxa"/>
          </w:tcPr>
          <w:p w14:paraId="560DB816" w14:textId="77777777" w:rsidR="003D0D68" w:rsidRPr="002748DE" w:rsidRDefault="003D0D68" w:rsidP="003D0D68">
            <w:pPr>
              <w:pStyle w:val="Table10ptText-ASDEFCON"/>
            </w:pPr>
            <w:r>
              <w:t>m</w:t>
            </w:r>
            <w:r w:rsidRPr="002748DE">
              <w:t>onth</w:t>
            </w:r>
          </w:p>
        </w:tc>
        <w:tc>
          <w:tcPr>
            <w:tcW w:w="1170" w:type="dxa"/>
          </w:tcPr>
          <w:p w14:paraId="675C0ED6" w14:textId="77777777" w:rsidR="003D0D68" w:rsidRPr="002748DE" w:rsidRDefault="003D0D68" w:rsidP="003D0D68">
            <w:pPr>
              <w:pStyle w:val="Table10ptText-ASDEFCON"/>
            </w:pPr>
            <w:r w:rsidRPr="002748DE">
              <w:t>(Core)</w:t>
            </w:r>
          </w:p>
        </w:tc>
        <w:tc>
          <w:tcPr>
            <w:tcW w:w="5562" w:type="dxa"/>
          </w:tcPr>
          <w:p w14:paraId="51B228B1" w14:textId="77777777" w:rsidR="003D0D68" w:rsidRPr="002748DE" w:rsidRDefault="003D0D68" w:rsidP="003D0D68">
            <w:pPr>
              <w:pStyle w:val="Table10ptText-ASDEFCON"/>
            </w:pPr>
            <w:r>
              <w:t>m</w:t>
            </w:r>
            <w:r w:rsidRPr="002748DE">
              <w:t>eans a calendar month.</w:t>
            </w:r>
          </w:p>
        </w:tc>
      </w:tr>
      <w:tr w:rsidR="003D0D68" w:rsidRPr="002748DE" w14:paraId="03FE0A09" w14:textId="77777777" w:rsidTr="007155E7">
        <w:trPr>
          <w:cantSplit/>
        </w:trPr>
        <w:tc>
          <w:tcPr>
            <w:tcW w:w="2340" w:type="dxa"/>
          </w:tcPr>
          <w:p w14:paraId="5881B6C9" w14:textId="77777777" w:rsidR="003D0D68" w:rsidRPr="002748DE" w:rsidRDefault="003D0D68" w:rsidP="003D0D68">
            <w:pPr>
              <w:pStyle w:val="Table10ptText-ASDEFCON"/>
            </w:pPr>
            <w:r w:rsidRPr="002748DE">
              <w:t>Moral Rights</w:t>
            </w:r>
          </w:p>
        </w:tc>
        <w:tc>
          <w:tcPr>
            <w:tcW w:w="1170" w:type="dxa"/>
          </w:tcPr>
          <w:p w14:paraId="034E355C" w14:textId="77777777" w:rsidR="003D0D68" w:rsidRPr="002748DE" w:rsidRDefault="003D0D68" w:rsidP="003D0D68">
            <w:pPr>
              <w:pStyle w:val="Table10ptText-ASDEFCON"/>
            </w:pPr>
            <w:r w:rsidRPr="002748DE">
              <w:t>(Core)</w:t>
            </w:r>
          </w:p>
        </w:tc>
        <w:tc>
          <w:tcPr>
            <w:tcW w:w="5562" w:type="dxa"/>
          </w:tcPr>
          <w:p w14:paraId="6A61B2F5" w14:textId="77777777" w:rsidR="003D0D68" w:rsidRPr="002748DE" w:rsidRDefault="003D0D68" w:rsidP="003D0D68">
            <w:pPr>
              <w:pStyle w:val="Table10ptText-ASDEFCON"/>
            </w:pPr>
            <w:r>
              <w:t>m</w:t>
            </w:r>
            <w:r w:rsidRPr="002748DE">
              <w:t>eans:</w:t>
            </w:r>
          </w:p>
          <w:p w14:paraId="411B451C" w14:textId="77777777" w:rsidR="003D0D68" w:rsidRPr="002748DE" w:rsidRDefault="003D0D68" w:rsidP="003D0D68">
            <w:pPr>
              <w:pStyle w:val="Table10ptSub1-ASDEFCON"/>
            </w:pPr>
            <w:r w:rsidRPr="002748DE">
              <w:t>a right of attribution of authorship;</w:t>
            </w:r>
          </w:p>
          <w:p w14:paraId="4E37276D" w14:textId="77777777" w:rsidR="003D0D68" w:rsidRPr="002748DE" w:rsidRDefault="003D0D68" w:rsidP="003D0D68">
            <w:pPr>
              <w:pStyle w:val="Table10ptSub1-ASDEFCON"/>
            </w:pPr>
            <w:r w:rsidRPr="002748DE">
              <w:t>a right not to have authorship falsely attributed; or</w:t>
            </w:r>
          </w:p>
          <w:p w14:paraId="34F05BC9" w14:textId="77777777" w:rsidR="003D0D68" w:rsidRPr="002748DE" w:rsidRDefault="003D0D68" w:rsidP="003D0D68">
            <w:pPr>
              <w:pStyle w:val="Table10ptSub1-ASDEFCON"/>
            </w:pPr>
            <w:r w:rsidRPr="002748DE">
              <w:t>a right of integrity of authorship.</w:t>
            </w:r>
          </w:p>
        </w:tc>
      </w:tr>
      <w:tr w:rsidR="003D0D68" w:rsidRPr="002748DE" w14:paraId="619AA302" w14:textId="77777777" w:rsidTr="007155E7">
        <w:trPr>
          <w:cantSplit/>
        </w:trPr>
        <w:tc>
          <w:tcPr>
            <w:tcW w:w="2340" w:type="dxa"/>
          </w:tcPr>
          <w:p w14:paraId="43D3B0D8" w14:textId="77777777" w:rsidR="003D0D68" w:rsidRPr="002748DE" w:rsidRDefault="003D0D68" w:rsidP="003D0D68">
            <w:pPr>
              <w:pStyle w:val="Table10ptText-ASDEFCON"/>
            </w:pPr>
            <w:r w:rsidRPr="00DC2BF5">
              <w:t>Notifiable Incident</w:t>
            </w:r>
          </w:p>
        </w:tc>
        <w:tc>
          <w:tcPr>
            <w:tcW w:w="1170" w:type="dxa"/>
          </w:tcPr>
          <w:p w14:paraId="2B342370" w14:textId="77777777" w:rsidR="003D0D68" w:rsidRPr="002748DE" w:rsidRDefault="003D0D68" w:rsidP="003D0D68">
            <w:pPr>
              <w:pStyle w:val="Table10ptText-ASDEFCON"/>
            </w:pPr>
            <w:r w:rsidRPr="00DC2BF5">
              <w:t>(Core)</w:t>
            </w:r>
          </w:p>
        </w:tc>
        <w:tc>
          <w:tcPr>
            <w:tcW w:w="5562" w:type="dxa"/>
          </w:tcPr>
          <w:p w14:paraId="0A4058C8" w14:textId="77777777" w:rsidR="003D0D68" w:rsidRDefault="003D0D68" w:rsidP="003D0D68">
            <w:pPr>
              <w:pStyle w:val="Table10ptText-ASDEFCON"/>
            </w:pPr>
            <w:r w:rsidRPr="00DC2BF5">
              <w:rPr>
                <w:lang w:val="en-GB"/>
              </w:rPr>
              <w:t xml:space="preserve">has the meaning given in sections 35 to 37 of the </w:t>
            </w:r>
            <w:r w:rsidRPr="00DC2BF5">
              <w:rPr>
                <w:i/>
                <w:lang w:val="en-GB"/>
              </w:rPr>
              <w:t>Work Health and Safety Act 2011</w:t>
            </w:r>
            <w:r w:rsidRPr="00DC2BF5">
              <w:rPr>
                <w:lang w:val="en-GB"/>
              </w:rPr>
              <w:t xml:space="preserve"> (Cth).</w:t>
            </w:r>
          </w:p>
        </w:tc>
      </w:tr>
      <w:tr w:rsidR="003D0D68" w:rsidRPr="002748DE" w14:paraId="69715DEB" w14:textId="77777777" w:rsidTr="007155E7">
        <w:trPr>
          <w:cantSplit/>
        </w:trPr>
        <w:tc>
          <w:tcPr>
            <w:tcW w:w="2340" w:type="dxa"/>
          </w:tcPr>
          <w:p w14:paraId="046C5FF8" w14:textId="77777777" w:rsidR="003D0D68" w:rsidRPr="002748DE" w:rsidRDefault="003D0D68" w:rsidP="003D0D68">
            <w:pPr>
              <w:pStyle w:val="Table10ptText-ASDEFCON"/>
            </w:pPr>
            <w:r w:rsidRPr="002748DE">
              <w:t>Official Order</w:t>
            </w:r>
          </w:p>
        </w:tc>
        <w:tc>
          <w:tcPr>
            <w:tcW w:w="1170" w:type="dxa"/>
          </w:tcPr>
          <w:p w14:paraId="4CAA5135" w14:textId="77777777" w:rsidR="003D0D68" w:rsidRPr="002748DE" w:rsidRDefault="003D0D68" w:rsidP="003D0D68">
            <w:pPr>
              <w:pStyle w:val="Table10ptText-ASDEFCON"/>
            </w:pPr>
            <w:r w:rsidRPr="002748DE">
              <w:t>(Core)</w:t>
            </w:r>
          </w:p>
        </w:tc>
        <w:tc>
          <w:tcPr>
            <w:tcW w:w="5562" w:type="dxa"/>
          </w:tcPr>
          <w:p w14:paraId="3CFA4D39" w14:textId="77777777" w:rsidR="003D0D68" w:rsidRPr="002748DE" w:rsidRDefault="003D0D68" w:rsidP="003D0D68">
            <w:pPr>
              <w:pStyle w:val="Table10ptText-ASDEFCON"/>
            </w:pPr>
            <w:r>
              <w:t>m</w:t>
            </w:r>
            <w:r w:rsidRPr="002748DE">
              <w:t>eans the document to be used by the Commonwealth in the form set out in Attachment C by which the Commonwealth places an order for the Supplies and enters into a Contract with the Contractor.</w:t>
            </w:r>
          </w:p>
        </w:tc>
      </w:tr>
      <w:tr w:rsidR="003D0D68" w:rsidRPr="002748DE" w14:paraId="1301DDA7" w14:textId="77777777" w:rsidTr="007155E7">
        <w:trPr>
          <w:cantSplit/>
        </w:trPr>
        <w:tc>
          <w:tcPr>
            <w:tcW w:w="2340" w:type="dxa"/>
          </w:tcPr>
          <w:p w14:paraId="4729B9A6" w14:textId="77777777" w:rsidR="003D0D68" w:rsidRPr="002748DE" w:rsidRDefault="003D0D68" w:rsidP="003D0D68">
            <w:pPr>
              <w:pStyle w:val="Table10ptText-ASDEFCON"/>
            </w:pPr>
            <w:r w:rsidRPr="002748DE">
              <w:t>Ozone Depleting Substance</w:t>
            </w:r>
          </w:p>
        </w:tc>
        <w:tc>
          <w:tcPr>
            <w:tcW w:w="1170" w:type="dxa"/>
          </w:tcPr>
          <w:p w14:paraId="26C3E7D7" w14:textId="77777777" w:rsidR="003D0D68" w:rsidRPr="002748DE" w:rsidRDefault="003D0D68" w:rsidP="003D0D68">
            <w:pPr>
              <w:pStyle w:val="Table10ptText-ASDEFCON"/>
            </w:pPr>
            <w:r w:rsidRPr="002748DE">
              <w:t>(Core)</w:t>
            </w:r>
          </w:p>
        </w:tc>
        <w:tc>
          <w:tcPr>
            <w:tcW w:w="5562" w:type="dxa"/>
          </w:tcPr>
          <w:p w14:paraId="44A1ECAF" w14:textId="77777777" w:rsidR="003D0D68" w:rsidRPr="002748DE" w:rsidRDefault="003D0D68" w:rsidP="003D0D68">
            <w:pPr>
              <w:pStyle w:val="Table10ptText-ASDEFCON"/>
            </w:pPr>
            <w:r w:rsidRPr="00D0258E">
              <w:t xml:space="preserve">means any substance identified as having ozone depleting potential in the </w:t>
            </w:r>
            <w:r w:rsidRPr="00D0258E">
              <w:rPr>
                <w:i/>
              </w:rPr>
              <w:t>Ozone Protection and Synthetic Greenhouse Gas Management Act 1989</w:t>
            </w:r>
            <w:r w:rsidRPr="00D0258E">
              <w:t xml:space="preserve"> </w:t>
            </w:r>
            <w:r>
              <w:t xml:space="preserve">(Cth) </w:t>
            </w:r>
            <w:r w:rsidRPr="00D0258E">
              <w:t>or any regulations made under that Act.</w:t>
            </w:r>
          </w:p>
        </w:tc>
      </w:tr>
      <w:tr w:rsidR="003D0D68" w:rsidRPr="002748DE" w14:paraId="6890D74F" w14:textId="77777777" w:rsidTr="007155E7">
        <w:trPr>
          <w:cantSplit/>
        </w:trPr>
        <w:tc>
          <w:tcPr>
            <w:tcW w:w="2340" w:type="dxa"/>
          </w:tcPr>
          <w:p w14:paraId="683928E8" w14:textId="14BF9F76" w:rsidR="003D0D68" w:rsidRPr="002748DE" w:rsidRDefault="003D0D68" w:rsidP="003D0D68">
            <w:pPr>
              <w:pStyle w:val="Table10ptText-ASDEFCON"/>
            </w:pPr>
            <w:r w:rsidRPr="00B378C4">
              <w:t>Patent</w:t>
            </w:r>
          </w:p>
        </w:tc>
        <w:tc>
          <w:tcPr>
            <w:tcW w:w="1170" w:type="dxa"/>
          </w:tcPr>
          <w:p w14:paraId="73E33B66" w14:textId="16553AB3" w:rsidR="003D0D68" w:rsidRPr="002748DE" w:rsidRDefault="003D0D68" w:rsidP="003D0D68">
            <w:pPr>
              <w:pStyle w:val="Table10ptText-ASDEFCON"/>
            </w:pPr>
            <w:r w:rsidRPr="00B378C4">
              <w:t>(Core)</w:t>
            </w:r>
          </w:p>
        </w:tc>
        <w:tc>
          <w:tcPr>
            <w:tcW w:w="5562" w:type="dxa"/>
          </w:tcPr>
          <w:p w14:paraId="6F6AA034" w14:textId="5EB9ADC8" w:rsidR="003D0D68" w:rsidRDefault="003D0D68" w:rsidP="003D0D68">
            <w:pPr>
              <w:pStyle w:val="Table10ptText-ASDEFCON"/>
            </w:pPr>
            <w:r w:rsidRPr="00B378C4">
              <w:t xml:space="preserve">means the rights and interests in any registered, pending, or restored standard or innovation patent under the </w:t>
            </w:r>
            <w:r w:rsidRPr="007C0263">
              <w:rPr>
                <w:i/>
              </w:rPr>
              <w:t>Patents Act 1990</w:t>
            </w:r>
            <w:r w:rsidRPr="00B378C4">
              <w:t xml:space="preserve">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3D0D68" w:rsidRPr="002748DE" w14:paraId="5CE22258" w14:textId="77777777" w:rsidTr="007155E7">
        <w:trPr>
          <w:cantSplit/>
        </w:trPr>
        <w:tc>
          <w:tcPr>
            <w:tcW w:w="2340" w:type="dxa"/>
          </w:tcPr>
          <w:p w14:paraId="49A10E9C" w14:textId="77777777" w:rsidR="003D0D68" w:rsidRPr="002748DE" w:rsidRDefault="003D0D68" w:rsidP="003D0D68">
            <w:pPr>
              <w:pStyle w:val="Table10ptText-ASDEFCON"/>
            </w:pPr>
            <w:r w:rsidRPr="002748DE">
              <w:t>Panel</w:t>
            </w:r>
          </w:p>
        </w:tc>
        <w:tc>
          <w:tcPr>
            <w:tcW w:w="1170" w:type="dxa"/>
          </w:tcPr>
          <w:p w14:paraId="42BA4054" w14:textId="77777777" w:rsidR="003D0D68" w:rsidRPr="002748DE" w:rsidRDefault="003D0D68" w:rsidP="003D0D68">
            <w:pPr>
              <w:pStyle w:val="Table10ptText-ASDEFCON"/>
            </w:pPr>
            <w:r w:rsidRPr="002748DE">
              <w:t>(</w:t>
            </w:r>
            <w:r>
              <w:t>Optional</w:t>
            </w:r>
            <w:r w:rsidRPr="002748DE">
              <w:t>)</w:t>
            </w:r>
          </w:p>
        </w:tc>
        <w:tc>
          <w:tcPr>
            <w:tcW w:w="5562" w:type="dxa"/>
          </w:tcPr>
          <w:p w14:paraId="7E429F31" w14:textId="77777777" w:rsidR="003D0D68" w:rsidRPr="002748DE" w:rsidRDefault="003D0D68" w:rsidP="003D0D68">
            <w:pPr>
              <w:pStyle w:val="Table10ptText-ASDEFCON"/>
            </w:pPr>
            <w:r>
              <w:t>m</w:t>
            </w:r>
            <w:r w:rsidRPr="002748DE">
              <w:t xml:space="preserve">eans a panel of </w:t>
            </w:r>
            <w:r>
              <w:t>suppliers</w:t>
            </w:r>
            <w:r w:rsidRPr="002748DE">
              <w:t xml:space="preserve"> established </w:t>
            </w:r>
            <w:r>
              <w:t>by the Commonwealth who may be contracted by the Commonwealth to</w:t>
            </w:r>
            <w:r w:rsidRPr="002748DE">
              <w:t xml:space="preserve"> provide Supplies of the kind set out in the Deed.</w:t>
            </w:r>
          </w:p>
        </w:tc>
      </w:tr>
      <w:tr w:rsidR="003D0D68" w:rsidRPr="002748DE" w14:paraId="734883E0" w14:textId="77777777" w:rsidTr="007155E7">
        <w:trPr>
          <w:cantSplit/>
        </w:trPr>
        <w:tc>
          <w:tcPr>
            <w:tcW w:w="2340" w:type="dxa"/>
          </w:tcPr>
          <w:p w14:paraId="6A4C7A6F" w14:textId="77777777" w:rsidR="003D0D68" w:rsidRPr="002748DE" w:rsidRDefault="003D0D68" w:rsidP="003D0D68">
            <w:pPr>
              <w:pStyle w:val="Table10ptText-ASDEFCON"/>
            </w:pPr>
            <w:r w:rsidRPr="002748DE">
              <w:t>Personal Information</w:t>
            </w:r>
          </w:p>
        </w:tc>
        <w:tc>
          <w:tcPr>
            <w:tcW w:w="1170" w:type="dxa"/>
          </w:tcPr>
          <w:p w14:paraId="1301E6D1" w14:textId="77777777" w:rsidR="003D0D68" w:rsidRPr="002748DE" w:rsidRDefault="003D0D68" w:rsidP="003D0D68">
            <w:pPr>
              <w:pStyle w:val="Table10ptText-ASDEFCON"/>
            </w:pPr>
            <w:r w:rsidRPr="002748DE">
              <w:t>(Core)</w:t>
            </w:r>
          </w:p>
        </w:tc>
        <w:tc>
          <w:tcPr>
            <w:tcW w:w="5562" w:type="dxa"/>
          </w:tcPr>
          <w:p w14:paraId="4B00A862" w14:textId="77777777" w:rsidR="003D0D68" w:rsidRPr="005B1CF4" w:rsidRDefault="003D0D68" w:rsidP="003D0D68">
            <w:pPr>
              <w:pStyle w:val="Table10ptText-ASDEFCON"/>
            </w:pPr>
            <w:r>
              <w:t xml:space="preserve">has the same meaning as in the </w:t>
            </w:r>
            <w:r>
              <w:rPr>
                <w:i/>
              </w:rPr>
              <w:t>Privacy Act 1998</w:t>
            </w:r>
            <w:r>
              <w:t xml:space="preserve"> (Cth).</w:t>
            </w:r>
          </w:p>
        </w:tc>
      </w:tr>
      <w:tr w:rsidR="003D0D68" w:rsidRPr="002748DE" w14:paraId="2E45A70E" w14:textId="77777777" w:rsidTr="007155E7">
        <w:trPr>
          <w:cantSplit/>
        </w:trPr>
        <w:tc>
          <w:tcPr>
            <w:tcW w:w="2340" w:type="dxa"/>
          </w:tcPr>
          <w:p w14:paraId="3FF82522" w14:textId="77777777" w:rsidR="003D0D68" w:rsidRPr="002748DE" w:rsidRDefault="003D0D68" w:rsidP="003D0D68">
            <w:pPr>
              <w:pStyle w:val="Table10ptText-ASDEFCON"/>
            </w:pPr>
            <w:r w:rsidRPr="002748DE">
              <w:t>Price Adjustment</w:t>
            </w:r>
          </w:p>
        </w:tc>
        <w:tc>
          <w:tcPr>
            <w:tcW w:w="1170" w:type="dxa"/>
          </w:tcPr>
          <w:p w14:paraId="2DB54D76" w14:textId="77777777" w:rsidR="003D0D68" w:rsidRPr="002748DE" w:rsidRDefault="003D0D68" w:rsidP="003D0D68">
            <w:pPr>
              <w:pStyle w:val="Table10ptText-ASDEFCON"/>
            </w:pPr>
            <w:r w:rsidRPr="002748DE">
              <w:t>(Optional)</w:t>
            </w:r>
          </w:p>
        </w:tc>
        <w:tc>
          <w:tcPr>
            <w:tcW w:w="5562" w:type="dxa"/>
          </w:tcPr>
          <w:p w14:paraId="1F6985FB" w14:textId="77777777" w:rsidR="003D0D68" w:rsidRPr="002748DE" w:rsidRDefault="003D0D68" w:rsidP="003D0D68">
            <w:pPr>
              <w:pStyle w:val="Table10ptText-ASDEFCON"/>
            </w:pPr>
            <w:r w:rsidRPr="002748DE">
              <w:t>means the process by which Unit Prices are revised in accordance with Attachment D.</w:t>
            </w:r>
          </w:p>
        </w:tc>
      </w:tr>
      <w:tr w:rsidR="003D0D68" w:rsidRPr="002748DE" w14:paraId="2A14DB3E" w14:textId="77777777" w:rsidTr="007155E7">
        <w:trPr>
          <w:cantSplit/>
        </w:trPr>
        <w:tc>
          <w:tcPr>
            <w:tcW w:w="2340" w:type="dxa"/>
          </w:tcPr>
          <w:p w14:paraId="412698C1" w14:textId="77777777" w:rsidR="003D0D68" w:rsidRPr="002748DE" w:rsidRDefault="003D0D68" w:rsidP="003D0D68">
            <w:pPr>
              <w:pStyle w:val="Table10ptText-ASDEFCON"/>
            </w:pPr>
            <w:r w:rsidRPr="002748DE">
              <w:t>Price Adjustment Date</w:t>
            </w:r>
          </w:p>
        </w:tc>
        <w:tc>
          <w:tcPr>
            <w:tcW w:w="1170" w:type="dxa"/>
          </w:tcPr>
          <w:p w14:paraId="00BF07B2" w14:textId="77777777" w:rsidR="003D0D68" w:rsidRPr="002748DE" w:rsidRDefault="003D0D68" w:rsidP="003D0D68">
            <w:pPr>
              <w:pStyle w:val="Table10ptText-ASDEFCON"/>
            </w:pPr>
            <w:r w:rsidRPr="002748DE">
              <w:t>(Optional)</w:t>
            </w:r>
          </w:p>
        </w:tc>
        <w:tc>
          <w:tcPr>
            <w:tcW w:w="5562" w:type="dxa"/>
          </w:tcPr>
          <w:p w14:paraId="3B96FA80" w14:textId="77777777" w:rsidR="003D0D68" w:rsidRPr="002748DE" w:rsidRDefault="003D0D68" w:rsidP="003D0D68">
            <w:pPr>
              <w:pStyle w:val="Table10ptText-ASDEFCON"/>
            </w:pPr>
            <w:r w:rsidRPr="002748DE">
              <w:t>means the last Working Day of the month that is twelve calendar months from the Base Date and the last Working Day of the month occurring each twelve calendar months thereafter.</w:t>
            </w:r>
          </w:p>
        </w:tc>
      </w:tr>
      <w:tr w:rsidR="003D0D68" w:rsidRPr="002748DE" w14:paraId="45BF57EB" w14:textId="77777777" w:rsidTr="007155E7">
        <w:trPr>
          <w:cantSplit/>
        </w:trPr>
        <w:tc>
          <w:tcPr>
            <w:tcW w:w="2340" w:type="dxa"/>
          </w:tcPr>
          <w:p w14:paraId="7D2B9730" w14:textId="77777777" w:rsidR="003D0D68" w:rsidRPr="00DC2BF5" w:rsidRDefault="003D0D68" w:rsidP="003D0D68">
            <w:pPr>
              <w:pStyle w:val="Table10ptText-ASDEFCON"/>
              <w:rPr>
                <w:rFonts w:cs="Arial"/>
                <w:bCs/>
              </w:rPr>
            </w:pPr>
            <w:r>
              <w:t>Privacy Commissioner</w:t>
            </w:r>
          </w:p>
        </w:tc>
        <w:tc>
          <w:tcPr>
            <w:tcW w:w="1170" w:type="dxa"/>
          </w:tcPr>
          <w:p w14:paraId="0C53F916" w14:textId="77777777" w:rsidR="003D0D68" w:rsidRPr="00DC2BF5" w:rsidRDefault="003D0D68" w:rsidP="003D0D68">
            <w:pPr>
              <w:pStyle w:val="Table10ptText-ASDEFCON"/>
            </w:pPr>
            <w:r>
              <w:t>(Core)</w:t>
            </w:r>
          </w:p>
        </w:tc>
        <w:tc>
          <w:tcPr>
            <w:tcW w:w="5562" w:type="dxa"/>
          </w:tcPr>
          <w:p w14:paraId="0C878328" w14:textId="77777777" w:rsidR="003D0D68" w:rsidRPr="00092563" w:rsidRDefault="003D0D68" w:rsidP="003D0D68">
            <w:pPr>
              <w:pStyle w:val="Table10ptText-ASDEFCON"/>
              <w:rPr>
                <w:rFonts w:cs="Arial"/>
                <w:bCs/>
                <w:lang w:val="en-GB"/>
              </w:rPr>
            </w:pPr>
            <w:r>
              <w:t xml:space="preserve">has the same meaning as in the </w:t>
            </w:r>
            <w:r w:rsidRPr="00037A66">
              <w:t xml:space="preserve">Australian Information Commissioner Act 2010 </w:t>
            </w:r>
            <w:r>
              <w:t>(Cth).</w:t>
            </w:r>
          </w:p>
        </w:tc>
      </w:tr>
      <w:tr w:rsidR="003D0D68" w:rsidRPr="002748DE" w14:paraId="002621C4" w14:textId="77777777" w:rsidTr="007155E7">
        <w:trPr>
          <w:cantSplit/>
        </w:trPr>
        <w:tc>
          <w:tcPr>
            <w:tcW w:w="2340" w:type="dxa"/>
          </w:tcPr>
          <w:p w14:paraId="589CA9A9" w14:textId="77777777" w:rsidR="003D0D68" w:rsidRPr="002748DE" w:rsidRDefault="003D0D68" w:rsidP="003D0D68">
            <w:pPr>
              <w:pStyle w:val="Table10ptText-ASDEFCON"/>
            </w:pPr>
            <w:r w:rsidRPr="00DC2BF5">
              <w:t>Problematic Substance</w:t>
            </w:r>
          </w:p>
        </w:tc>
        <w:tc>
          <w:tcPr>
            <w:tcW w:w="1170" w:type="dxa"/>
          </w:tcPr>
          <w:p w14:paraId="0D25A9B1" w14:textId="77777777" w:rsidR="003D0D68" w:rsidRPr="002748DE" w:rsidRDefault="003D0D68" w:rsidP="003D0D68">
            <w:pPr>
              <w:pStyle w:val="Table10ptText-ASDEFCON"/>
            </w:pPr>
            <w:r w:rsidRPr="00DC2BF5">
              <w:t>(Core)</w:t>
            </w:r>
          </w:p>
        </w:tc>
        <w:tc>
          <w:tcPr>
            <w:tcW w:w="5562" w:type="dxa"/>
          </w:tcPr>
          <w:p w14:paraId="78EB90FD" w14:textId="77777777" w:rsidR="003D0D68" w:rsidRDefault="003D0D68" w:rsidP="003D0D68">
            <w:pPr>
              <w:pStyle w:val="Table10ptText-ASDEFCON"/>
            </w:pPr>
            <w:r w:rsidRPr="00092563">
              <w:rPr>
                <w:lang w:val="en-GB"/>
              </w:rPr>
              <w:t>means an Ozone Depleting Substance, Synthetic Greenhouse Gas, Dangerous Good or Hazardous Chemical</w:t>
            </w:r>
            <w:r>
              <w:rPr>
                <w:lang w:val="en-GB"/>
              </w:rPr>
              <w:t xml:space="preserve">. </w:t>
            </w:r>
          </w:p>
        </w:tc>
      </w:tr>
      <w:tr w:rsidR="003D0D68" w:rsidRPr="002748DE" w14:paraId="3EE1F603" w14:textId="77777777" w:rsidTr="007155E7">
        <w:trPr>
          <w:cantSplit/>
        </w:trPr>
        <w:tc>
          <w:tcPr>
            <w:tcW w:w="2340" w:type="dxa"/>
          </w:tcPr>
          <w:p w14:paraId="2C363A13" w14:textId="269524BE" w:rsidR="003D0D68" w:rsidRPr="00DC2BF5" w:rsidRDefault="003D0D68" w:rsidP="003D0D68">
            <w:pPr>
              <w:pStyle w:val="Table10ptText-ASDEFCON"/>
            </w:pPr>
            <w:r w:rsidRPr="002349E8">
              <w:rPr>
                <w:rFonts w:cs="Arial"/>
              </w:rPr>
              <w:t xml:space="preserve">PT PCP </w:t>
            </w:r>
          </w:p>
        </w:tc>
        <w:tc>
          <w:tcPr>
            <w:tcW w:w="1170" w:type="dxa"/>
          </w:tcPr>
          <w:p w14:paraId="375EB036" w14:textId="42AF666A" w:rsidR="003D0D68" w:rsidRPr="00DC2BF5" w:rsidRDefault="003D0D68" w:rsidP="003D0D68">
            <w:pPr>
              <w:pStyle w:val="Table10ptText-ASDEFCON"/>
            </w:pPr>
            <w:r w:rsidRPr="000877D2">
              <w:t>(Optional)</w:t>
            </w:r>
          </w:p>
        </w:tc>
        <w:tc>
          <w:tcPr>
            <w:tcW w:w="5562" w:type="dxa"/>
          </w:tcPr>
          <w:p w14:paraId="5DF8BEBB"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469AE221" w14:textId="2AB9FE0D" w:rsidR="003D0D68" w:rsidRPr="00092563" w:rsidRDefault="003D0D68" w:rsidP="003D0D68">
            <w:pPr>
              <w:pStyle w:val="Table10ptText-ASDEFCON"/>
              <w:rPr>
                <w:lang w:val="en-GB"/>
              </w:rPr>
            </w:pPr>
            <w:r w:rsidRPr="00300614">
              <w:rPr>
                <w:rFonts w:cs="Arial"/>
              </w:rPr>
              <w:t>means the Commonwealth’s ‘Payment Times Procurement Connected Policy’.</w:t>
            </w:r>
          </w:p>
        </w:tc>
      </w:tr>
      <w:tr w:rsidR="003D0D68" w:rsidRPr="002748DE" w14:paraId="7AFB6C63" w14:textId="77777777" w:rsidTr="007155E7">
        <w:trPr>
          <w:cantSplit/>
        </w:trPr>
        <w:tc>
          <w:tcPr>
            <w:tcW w:w="2340" w:type="dxa"/>
          </w:tcPr>
          <w:p w14:paraId="5B1EF9D4" w14:textId="3C5404B3" w:rsidR="003D0D68" w:rsidRPr="00DC2BF5" w:rsidRDefault="003D0D68" w:rsidP="003D0D68">
            <w:pPr>
              <w:pStyle w:val="Table10ptText-ASDEFCON"/>
            </w:pPr>
            <w:r w:rsidRPr="002349E8">
              <w:rPr>
                <w:rFonts w:cs="Arial"/>
              </w:rPr>
              <w:t>PT PCP Policy Team</w:t>
            </w:r>
          </w:p>
        </w:tc>
        <w:tc>
          <w:tcPr>
            <w:tcW w:w="1170" w:type="dxa"/>
          </w:tcPr>
          <w:p w14:paraId="4E631DBF" w14:textId="7E4527E8" w:rsidR="003D0D68" w:rsidRPr="00DC2BF5" w:rsidRDefault="003D0D68" w:rsidP="003D0D68">
            <w:pPr>
              <w:pStyle w:val="Table10ptText-ASDEFCON"/>
            </w:pPr>
            <w:r w:rsidRPr="000877D2">
              <w:t>(Optional)</w:t>
            </w:r>
          </w:p>
        </w:tc>
        <w:tc>
          <w:tcPr>
            <w:tcW w:w="5562" w:type="dxa"/>
          </w:tcPr>
          <w:p w14:paraId="3E18EA2A"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4B78F929" w14:textId="5CDC22E6" w:rsidR="003D0D68" w:rsidRPr="00092563" w:rsidRDefault="003D0D68" w:rsidP="003D0D68">
            <w:pPr>
              <w:pStyle w:val="Table10ptText-ASDEFCON"/>
              <w:rPr>
                <w:lang w:val="en-GB"/>
              </w:rPr>
            </w:pPr>
            <w:r w:rsidRPr="00300614">
              <w:rPr>
                <w:rFonts w:cs="Arial"/>
              </w:rPr>
              <w:t>means the relevant Minister, department or authority that administers or otherwise deals with the PT PCP on the relevant day.</w:t>
            </w:r>
          </w:p>
        </w:tc>
      </w:tr>
      <w:tr w:rsidR="003D0D68" w:rsidRPr="002748DE" w14:paraId="033D3F1C" w14:textId="77777777" w:rsidTr="007155E7">
        <w:trPr>
          <w:cantSplit/>
        </w:trPr>
        <w:tc>
          <w:tcPr>
            <w:tcW w:w="2340" w:type="dxa"/>
          </w:tcPr>
          <w:p w14:paraId="33448EE8" w14:textId="0433C300" w:rsidR="003D0D68" w:rsidRPr="00DC2BF5" w:rsidRDefault="003D0D68" w:rsidP="003D0D68">
            <w:pPr>
              <w:pStyle w:val="Table10ptText-ASDEFCON"/>
            </w:pPr>
            <w:r w:rsidRPr="002349E8">
              <w:rPr>
                <w:rFonts w:cs="Arial"/>
              </w:rPr>
              <w:t>PT PCP Subcontract</w:t>
            </w:r>
          </w:p>
        </w:tc>
        <w:tc>
          <w:tcPr>
            <w:tcW w:w="1170" w:type="dxa"/>
          </w:tcPr>
          <w:p w14:paraId="682B38FD" w14:textId="50CC8AA0" w:rsidR="003D0D68" w:rsidRPr="00DC2BF5" w:rsidRDefault="003D0D68" w:rsidP="003D0D68">
            <w:pPr>
              <w:pStyle w:val="Table10ptText-ASDEFCON"/>
            </w:pPr>
            <w:r w:rsidRPr="000877D2">
              <w:t>(Optional)</w:t>
            </w:r>
          </w:p>
        </w:tc>
        <w:tc>
          <w:tcPr>
            <w:tcW w:w="5562" w:type="dxa"/>
          </w:tcPr>
          <w:p w14:paraId="5532D009"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583C2C71" w14:textId="77777777" w:rsidR="003D0D68" w:rsidRPr="008A17A4" w:rsidRDefault="003D0D68" w:rsidP="008A17A4">
            <w:pPr>
              <w:spacing w:after="60"/>
              <w:rPr>
                <w:rFonts w:ascii="Arial" w:hAnsi="Arial"/>
                <w:sz w:val="20"/>
              </w:rPr>
            </w:pPr>
            <w:r w:rsidRPr="008A17A4">
              <w:rPr>
                <w:rFonts w:ascii="Arial" w:hAnsi="Arial"/>
                <w:sz w:val="20"/>
              </w:rPr>
              <w:t>means a Subcontract between a Reporting Entity and another party (</w:t>
            </w:r>
            <w:r w:rsidRPr="008A17A4">
              <w:rPr>
                <w:rFonts w:ascii="Arial" w:hAnsi="Arial"/>
                <w:b/>
                <w:sz w:val="20"/>
              </w:rPr>
              <w:t>Other Party</w:t>
            </w:r>
            <w:r w:rsidRPr="008A17A4">
              <w:rPr>
                <w:rFonts w:ascii="Arial" w:hAnsi="Arial"/>
                <w:sz w:val="20"/>
              </w:rPr>
              <w:t>) where:</w:t>
            </w:r>
          </w:p>
          <w:p w14:paraId="1781E064" w14:textId="77777777" w:rsidR="003D0D68" w:rsidRPr="00647F43" w:rsidRDefault="003D0D68" w:rsidP="008A17A4">
            <w:pPr>
              <w:pStyle w:val="Table10ptSub1-ASDEFCON"/>
              <w:spacing w:after="0"/>
              <w:rPr>
                <w:rFonts w:cs="Arial"/>
                <w:szCs w:val="20"/>
              </w:rPr>
            </w:pPr>
            <w:r w:rsidRPr="00647F43">
              <w:rPr>
                <w:rFonts w:cs="Arial"/>
                <w:szCs w:val="20"/>
              </w:rPr>
              <w:t xml:space="preserve">the Subcontract is (wholly or in part) for the provision of goods or services for the purposes of the Contract; </w:t>
            </w:r>
          </w:p>
          <w:p w14:paraId="6C8A2109" w14:textId="77777777" w:rsidR="003D0D68" w:rsidRPr="006C1540" w:rsidRDefault="003D0D68" w:rsidP="008A17A4">
            <w:pPr>
              <w:pStyle w:val="Table10ptSub1-ASDEFCON"/>
              <w:spacing w:after="0"/>
              <w:rPr>
                <w:rFonts w:cs="Arial"/>
                <w:szCs w:val="20"/>
              </w:rPr>
            </w:pPr>
            <w:r w:rsidRPr="00647F43">
              <w:rPr>
                <w:rFonts w:cs="Arial"/>
                <w:szCs w:val="20"/>
              </w:rPr>
              <w:t>both parties are carrying on business in Australia; and</w:t>
            </w:r>
          </w:p>
          <w:p w14:paraId="0A2245C4" w14:textId="5B8E4C6F" w:rsidR="003D0D68" w:rsidRPr="00763C11" w:rsidRDefault="003D0D68" w:rsidP="008A17A4">
            <w:pPr>
              <w:pStyle w:val="Table10ptSub1-ASDEFCON"/>
              <w:spacing w:after="0"/>
              <w:rPr>
                <w:rFonts w:cs="Arial"/>
                <w:szCs w:val="20"/>
              </w:rPr>
            </w:pPr>
            <w:r w:rsidRPr="001D218E">
              <w:rPr>
                <w:rFonts w:cs="Arial"/>
                <w:szCs w:val="20"/>
              </w:rPr>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executed over the life of the Subcontract;</w:t>
            </w:r>
          </w:p>
          <w:p w14:paraId="7D17365B" w14:textId="77777777" w:rsidR="003D0D68" w:rsidRPr="006C1540" w:rsidRDefault="003D0D68" w:rsidP="003D0D68">
            <w:pPr>
              <w:pStyle w:val="Table10ptSub1-ASDEFCON"/>
              <w:numPr>
                <w:ilvl w:val="0"/>
                <w:numId w:val="0"/>
              </w:numPr>
              <w:spacing w:after="0"/>
              <w:ind w:left="284"/>
              <w:rPr>
                <w:ins w:id="209" w:author="Prabhu, Akshata MS" w:date="2024-08-23T14:32:00Z"/>
                <w:rFonts w:cs="Arial"/>
                <w:szCs w:val="20"/>
              </w:rPr>
            </w:pPr>
          </w:p>
          <w:p w14:paraId="5FDB2E78" w14:textId="77777777" w:rsidR="003D0D68" w:rsidRPr="008A17A4" w:rsidRDefault="003D0D68" w:rsidP="008A17A4">
            <w:pPr>
              <w:spacing w:after="240"/>
              <w:rPr>
                <w:rFonts w:ascii="Arial" w:hAnsi="Arial"/>
                <w:sz w:val="20"/>
              </w:rPr>
            </w:pPr>
            <w:r w:rsidRPr="008A17A4">
              <w:rPr>
                <w:rFonts w:ascii="Arial" w:hAnsi="Arial"/>
                <w:sz w:val="20"/>
              </w:rPr>
              <w:t>but does not include the following Subcontracts:</w:t>
            </w:r>
          </w:p>
          <w:p w14:paraId="76928942" w14:textId="77777777" w:rsidR="003D0D68" w:rsidRPr="00647F43" w:rsidRDefault="003D0D68" w:rsidP="008A17A4">
            <w:pPr>
              <w:pStyle w:val="Table10ptSub1-ASDEFCON"/>
              <w:spacing w:after="0"/>
              <w:rPr>
                <w:rFonts w:cs="Arial"/>
                <w:szCs w:val="20"/>
              </w:rPr>
            </w:pPr>
            <w:r w:rsidRPr="00647F43">
              <w:rPr>
                <w:rFonts w:cs="Arial"/>
                <w:szCs w:val="20"/>
              </w:rPr>
              <w:t xml:space="preserve">Subcontracts entered into prior to the Reporting Entities’ tender response for the Contract; </w:t>
            </w:r>
          </w:p>
          <w:p w14:paraId="6EA896BE" w14:textId="77777777" w:rsidR="003D0D68" w:rsidRPr="00647F43" w:rsidRDefault="003D0D68" w:rsidP="008A17A4">
            <w:pPr>
              <w:pStyle w:val="Table10ptSub1-ASDEFCON"/>
              <w:spacing w:after="0"/>
              <w:rPr>
                <w:rFonts w:cs="Arial"/>
                <w:szCs w:val="20"/>
              </w:rPr>
            </w:pPr>
            <w:r w:rsidRPr="00647F43">
              <w:rPr>
                <w:rFonts w:cs="Arial"/>
                <w:szCs w:val="20"/>
              </w:rPr>
              <w:t>Subcontracts which contain standard terms and conditions put forward by the Other Party and which cannot reasonably be negotiated by the Reporting Entity; or</w:t>
            </w:r>
          </w:p>
          <w:p w14:paraId="54ABFB45" w14:textId="77777777" w:rsidR="003D0D68" w:rsidRPr="006C1540" w:rsidRDefault="003D0D68" w:rsidP="008A17A4">
            <w:pPr>
              <w:pStyle w:val="Table10ptSub1-ASDEFCON"/>
              <w:spacing w:after="0"/>
              <w:rPr>
                <w:rFonts w:cs="Arial"/>
                <w:szCs w:val="20"/>
              </w:rPr>
            </w:pPr>
            <w:r w:rsidRPr="006C1540">
              <w:rPr>
                <w:rFonts w:cs="Arial"/>
                <w:szCs w:val="20"/>
              </w:rPr>
              <w:t>Subcontracts for the purposes of:</w:t>
            </w:r>
          </w:p>
          <w:p w14:paraId="35EAD553" w14:textId="77777777" w:rsidR="003D0D68" w:rsidRDefault="003D0D68" w:rsidP="003D0D68">
            <w:pPr>
              <w:pStyle w:val="Table10ptSub2-ASDEFCON"/>
              <w:rPr>
                <w:rFonts w:cs="Arial"/>
                <w:szCs w:val="20"/>
              </w:rPr>
            </w:pPr>
            <w:r w:rsidRPr="006C1540">
              <w:rPr>
                <w:rFonts w:cs="Arial"/>
                <w:szCs w:val="20"/>
              </w:rPr>
              <w:t>procuring and consuming goods or services overseas; or</w:t>
            </w:r>
          </w:p>
          <w:p w14:paraId="5D363287" w14:textId="4A3A3407" w:rsidR="003D0D68" w:rsidRPr="0009530D" w:rsidRDefault="003D0D68" w:rsidP="003D0D68">
            <w:pPr>
              <w:pStyle w:val="Table10ptSub2-ASDEFCON"/>
              <w:rPr>
                <w:rFonts w:cs="Arial"/>
                <w:szCs w:val="20"/>
              </w:rPr>
            </w:pPr>
            <w:r w:rsidRPr="00647F43">
              <w:rPr>
                <w:rFonts w:cs="Arial"/>
                <w:szCs w:val="20"/>
              </w:rPr>
              <w:t>procuring real property, including leases and licences.</w:t>
            </w:r>
            <w:r w:rsidRPr="00C138A5">
              <w:t xml:space="preserve"> </w:t>
            </w:r>
          </w:p>
        </w:tc>
      </w:tr>
      <w:tr w:rsidR="003D0D68" w:rsidRPr="002748DE" w14:paraId="794FCEEF" w14:textId="77777777" w:rsidTr="007155E7">
        <w:trPr>
          <w:cantSplit/>
        </w:trPr>
        <w:tc>
          <w:tcPr>
            <w:tcW w:w="2340" w:type="dxa"/>
          </w:tcPr>
          <w:p w14:paraId="24DE6E54" w14:textId="49148AE8" w:rsidR="003D0D68" w:rsidRPr="00DC2BF5" w:rsidRDefault="003D0D68" w:rsidP="003D0D68">
            <w:pPr>
              <w:pStyle w:val="Table10ptText-ASDEFCON"/>
            </w:pPr>
            <w:r w:rsidRPr="002349E8">
              <w:rPr>
                <w:rFonts w:cs="Arial"/>
              </w:rPr>
              <w:t>PT PCP Subcontractor</w:t>
            </w:r>
          </w:p>
        </w:tc>
        <w:tc>
          <w:tcPr>
            <w:tcW w:w="1170" w:type="dxa"/>
          </w:tcPr>
          <w:p w14:paraId="043B4C95" w14:textId="3421B46F" w:rsidR="003D0D68" w:rsidRPr="00DC2BF5" w:rsidRDefault="003D0D68" w:rsidP="003D0D68">
            <w:pPr>
              <w:pStyle w:val="Table10ptText-ASDEFCON"/>
            </w:pPr>
            <w:r w:rsidRPr="000877D2">
              <w:t>(Optional)</w:t>
            </w:r>
          </w:p>
        </w:tc>
        <w:tc>
          <w:tcPr>
            <w:tcW w:w="5562" w:type="dxa"/>
          </w:tcPr>
          <w:p w14:paraId="2CD0356C"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71F5AF37" w14:textId="6E63C145" w:rsidR="003D0D68" w:rsidRPr="00092563" w:rsidRDefault="003D0D68" w:rsidP="003D0D68">
            <w:pPr>
              <w:pStyle w:val="Table10ptText-ASDEFCON"/>
              <w:rPr>
                <w:lang w:val="en-GB"/>
              </w:rPr>
            </w:pPr>
            <w:r w:rsidRPr="00095512">
              <w:rPr>
                <w:lang w:val="en-GB"/>
              </w:rPr>
              <w:t xml:space="preserve">means the party that is entitled to receive payment for the provision of goods or services under a PT PCP Subcontract. </w:t>
            </w:r>
          </w:p>
        </w:tc>
      </w:tr>
      <w:tr w:rsidR="003D0D68" w:rsidRPr="002748DE" w14:paraId="7F304148" w14:textId="77777777" w:rsidTr="007155E7">
        <w:trPr>
          <w:cantSplit/>
        </w:trPr>
        <w:tc>
          <w:tcPr>
            <w:tcW w:w="2340" w:type="dxa"/>
          </w:tcPr>
          <w:p w14:paraId="51BD3BB5" w14:textId="03FA5494" w:rsidR="003D0D68" w:rsidRPr="00DC2BF5" w:rsidRDefault="003D0D68" w:rsidP="003D0D68">
            <w:pPr>
              <w:pStyle w:val="Table10ptText-ASDEFCON"/>
            </w:pPr>
            <w:r w:rsidRPr="002349E8">
              <w:rPr>
                <w:rFonts w:cs="Arial"/>
              </w:rPr>
              <w:t>PTR Act</w:t>
            </w:r>
          </w:p>
        </w:tc>
        <w:tc>
          <w:tcPr>
            <w:tcW w:w="1170" w:type="dxa"/>
          </w:tcPr>
          <w:p w14:paraId="63A87015" w14:textId="358B6372" w:rsidR="003D0D68" w:rsidRPr="00DC2BF5" w:rsidRDefault="003D0D68" w:rsidP="003D0D68">
            <w:pPr>
              <w:pStyle w:val="Table10ptText-ASDEFCON"/>
            </w:pPr>
            <w:r w:rsidRPr="000877D2">
              <w:t>(Optional)</w:t>
            </w:r>
          </w:p>
        </w:tc>
        <w:tc>
          <w:tcPr>
            <w:tcW w:w="5562" w:type="dxa"/>
          </w:tcPr>
          <w:p w14:paraId="46A7210E" w14:textId="77777777" w:rsidR="003D0D68" w:rsidRPr="0009530D" w:rsidRDefault="003D0D68" w:rsidP="003D0D68">
            <w:pPr>
              <w:pStyle w:val="Table10ptText-ASDEFCON"/>
              <w:jc w:val="both"/>
              <w:rPr>
                <w:color w:val="auto"/>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4FE0D3F5" w14:textId="32ADE32E" w:rsidR="003D0D68" w:rsidRPr="00092563" w:rsidRDefault="003D0D68" w:rsidP="003D0D68">
            <w:pPr>
              <w:pStyle w:val="Table10ptText-ASDEFCON"/>
              <w:rPr>
                <w:lang w:val="en-GB"/>
              </w:rPr>
            </w:pPr>
            <w:r w:rsidRPr="0009530D">
              <w:rPr>
                <w:rFonts w:eastAsia="Times New Roman"/>
                <w:color w:val="auto"/>
                <w:szCs w:val="40"/>
                <w:lang w:eastAsia="en-AU"/>
              </w:rPr>
              <w:t xml:space="preserve">means the </w:t>
            </w:r>
            <w:r w:rsidRPr="0009530D">
              <w:rPr>
                <w:rFonts w:eastAsia="Times New Roman"/>
                <w:i/>
                <w:color w:val="auto"/>
                <w:szCs w:val="40"/>
                <w:lang w:eastAsia="en-AU"/>
              </w:rPr>
              <w:t>Payment Times Reporting Act 2020</w:t>
            </w:r>
            <w:r w:rsidRPr="0009530D">
              <w:rPr>
                <w:rFonts w:eastAsia="Times New Roman"/>
                <w:color w:val="auto"/>
                <w:szCs w:val="40"/>
                <w:lang w:eastAsia="en-AU"/>
              </w:rPr>
              <w:t xml:space="preserve"> (Cth), as amended from time to time, and includes a reference to any subordinate legislation made under the Act.</w:t>
            </w:r>
          </w:p>
        </w:tc>
      </w:tr>
      <w:tr w:rsidR="003D0D68" w:rsidRPr="002748DE" w14:paraId="499A8806" w14:textId="77777777" w:rsidTr="007155E7">
        <w:trPr>
          <w:cantSplit/>
        </w:trPr>
        <w:tc>
          <w:tcPr>
            <w:tcW w:w="2340" w:type="dxa"/>
          </w:tcPr>
          <w:p w14:paraId="51EA0663" w14:textId="77777777" w:rsidR="003D0D68" w:rsidRPr="002748DE" w:rsidRDefault="003D0D68" w:rsidP="003D0D68">
            <w:pPr>
              <w:pStyle w:val="Table10ptText-ASDEFCON"/>
            </w:pPr>
            <w:r w:rsidRPr="002748DE">
              <w:t>Quotation</w:t>
            </w:r>
          </w:p>
        </w:tc>
        <w:tc>
          <w:tcPr>
            <w:tcW w:w="1170" w:type="dxa"/>
          </w:tcPr>
          <w:p w14:paraId="1A03E7EC" w14:textId="77777777" w:rsidR="003D0D68" w:rsidRPr="002748DE" w:rsidRDefault="003D0D68" w:rsidP="003D0D68">
            <w:pPr>
              <w:pStyle w:val="Table10ptText-ASDEFCON"/>
            </w:pPr>
            <w:r w:rsidRPr="002748DE">
              <w:t>(Core)</w:t>
            </w:r>
          </w:p>
        </w:tc>
        <w:tc>
          <w:tcPr>
            <w:tcW w:w="5562" w:type="dxa"/>
          </w:tcPr>
          <w:p w14:paraId="22E51670" w14:textId="77777777" w:rsidR="003D0D68" w:rsidRPr="002748DE" w:rsidRDefault="003D0D68" w:rsidP="003D0D68">
            <w:pPr>
              <w:pStyle w:val="Table10ptText-ASDEFCON"/>
            </w:pPr>
            <w:r>
              <w:t>m</w:t>
            </w:r>
            <w:r w:rsidRPr="002748DE">
              <w:t xml:space="preserve">eans a quote provided to the Commonwealth in accordance with clause 1.7 of the </w:t>
            </w:r>
            <w:r>
              <w:t>COD</w:t>
            </w:r>
            <w:r w:rsidRPr="002748DE">
              <w:t>.</w:t>
            </w:r>
          </w:p>
        </w:tc>
      </w:tr>
      <w:tr w:rsidR="003D0D68" w:rsidRPr="002748DE" w14:paraId="73149440" w14:textId="77777777" w:rsidTr="007155E7">
        <w:trPr>
          <w:cantSplit/>
        </w:trPr>
        <w:tc>
          <w:tcPr>
            <w:tcW w:w="2340" w:type="dxa"/>
          </w:tcPr>
          <w:p w14:paraId="48613701" w14:textId="77777777" w:rsidR="003D0D68" w:rsidRPr="002748DE" w:rsidRDefault="003D0D68" w:rsidP="003D0D68">
            <w:pPr>
              <w:pStyle w:val="Table10ptText-ASDEFCON"/>
              <w:rPr>
                <w:highlight w:val="yellow"/>
              </w:rPr>
            </w:pPr>
            <w:r w:rsidRPr="002748DE">
              <w:t>Reduction Amount</w:t>
            </w:r>
          </w:p>
        </w:tc>
        <w:tc>
          <w:tcPr>
            <w:tcW w:w="1170" w:type="dxa"/>
          </w:tcPr>
          <w:p w14:paraId="5487FF9F" w14:textId="77777777" w:rsidR="003D0D68" w:rsidRPr="002748DE" w:rsidRDefault="003D0D68" w:rsidP="003D0D68">
            <w:pPr>
              <w:pStyle w:val="Table10ptText-ASDEFCON"/>
            </w:pPr>
            <w:r w:rsidRPr="002748DE">
              <w:t>(Core)</w:t>
            </w:r>
          </w:p>
        </w:tc>
        <w:tc>
          <w:tcPr>
            <w:tcW w:w="5562" w:type="dxa"/>
          </w:tcPr>
          <w:p w14:paraId="006663F0" w14:textId="77777777" w:rsidR="003D0D68" w:rsidRPr="002748DE" w:rsidRDefault="003D0D68" w:rsidP="003D0D68">
            <w:pPr>
              <w:pStyle w:val="Table10ptText-ASDEFCON"/>
            </w:pPr>
            <w:r>
              <w:t>m</w:t>
            </w:r>
            <w:r w:rsidRPr="002748DE">
              <w:t xml:space="preserve">eans a revised Contract Price reflecting the reduction in value for money of the non-complying Supplies in accordance with clause 5.2.6 of the </w:t>
            </w:r>
            <w:r>
              <w:t>COD</w:t>
            </w:r>
            <w:r w:rsidRPr="002748DE">
              <w:t>.</w:t>
            </w:r>
          </w:p>
        </w:tc>
      </w:tr>
      <w:tr w:rsidR="003D0D68" w:rsidRPr="002748DE" w14:paraId="064B50C0" w14:textId="77777777" w:rsidTr="007155E7">
        <w:trPr>
          <w:cantSplit/>
        </w:trPr>
        <w:tc>
          <w:tcPr>
            <w:tcW w:w="2340" w:type="dxa"/>
          </w:tcPr>
          <w:p w14:paraId="2C8331FD" w14:textId="15FB545D" w:rsidR="003D0D68" w:rsidRDefault="003D0D68" w:rsidP="003D0D68">
            <w:pPr>
              <w:pStyle w:val="Table10ptText-ASDEFCON"/>
            </w:pPr>
            <w:r w:rsidRPr="00B378C4">
              <w:t>Registrable Design</w:t>
            </w:r>
          </w:p>
        </w:tc>
        <w:tc>
          <w:tcPr>
            <w:tcW w:w="1170" w:type="dxa"/>
          </w:tcPr>
          <w:p w14:paraId="402187C2" w14:textId="0B92E0FC" w:rsidR="003D0D68" w:rsidRDefault="003D0D68" w:rsidP="003D0D68">
            <w:pPr>
              <w:pStyle w:val="Table10ptText-ASDEFCON"/>
            </w:pPr>
            <w:r>
              <w:t>(Core)</w:t>
            </w:r>
          </w:p>
        </w:tc>
        <w:tc>
          <w:tcPr>
            <w:tcW w:w="5562" w:type="dxa"/>
          </w:tcPr>
          <w:p w14:paraId="6161F6F0" w14:textId="5A1D4C95" w:rsidR="003D0D68" w:rsidRPr="00453CCC" w:rsidRDefault="003D0D68" w:rsidP="003D0D68">
            <w:pPr>
              <w:pStyle w:val="Table10ptText-ASDEFCON"/>
            </w:pPr>
            <w:r w:rsidRPr="00B378C4">
              <w:t xml:space="preserve">means a design able to be protected under the </w:t>
            </w:r>
            <w:r w:rsidRPr="00B378C4">
              <w:rPr>
                <w:i/>
              </w:rPr>
              <w:t>Designs Act 2003</w:t>
            </w:r>
            <w:r w:rsidRPr="00B378C4">
              <w:t xml:space="preserve"> (Cth) or the corresponding laws of any other jurisdiction.</w:t>
            </w:r>
          </w:p>
        </w:tc>
      </w:tr>
      <w:tr w:rsidR="003D0D68" w:rsidRPr="002748DE" w14:paraId="5C19CE34" w14:textId="77777777" w:rsidTr="007155E7">
        <w:trPr>
          <w:cantSplit/>
        </w:trPr>
        <w:tc>
          <w:tcPr>
            <w:tcW w:w="2340" w:type="dxa"/>
          </w:tcPr>
          <w:p w14:paraId="77883F94" w14:textId="77777777" w:rsidR="003D0D68" w:rsidRPr="002748DE" w:rsidRDefault="003D0D68" w:rsidP="003D0D68">
            <w:pPr>
              <w:pStyle w:val="Table10ptText-ASDEFCON"/>
            </w:pPr>
            <w:r>
              <w:t>Related Body Corporate</w:t>
            </w:r>
          </w:p>
        </w:tc>
        <w:tc>
          <w:tcPr>
            <w:tcW w:w="1170" w:type="dxa"/>
          </w:tcPr>
          <w:p w14:paraId="40FC0162" w14:textId="77777777" w:rsidR="003D0D68" w:rsidRPr="002748DE" w:rsidRDefault="003D0D68" w:rsidP="003D0D68">
            <w:pPr>
              <w:pStyle w:val="Table10ptText-ASDEFCON"/>
            </w:pPr>
            <w:r>
              <w:t>(Core)</w:t>
            </w:r>
          </w:p>
        </w:tc>
        <w:tc>
          <w:tcPr>
            <w:tcW w:w="5562" w:type="dxa"/>
          </w:tcPr>
          <w:p w14:paraId="1ECDE6BE" w14:textId="77777777" w:rsidR="003D0D68" w:rsidRPr="002748DE" w:rsidRDefault="003D0D68" w:rsidP="003D0D68">
            <w:pPr>
              <w:pStyle w:val="Table10ptText-ASDEFCON"/>
            </w:pPr>
            <w:r w:rsidRPr="00453CCC">
              <w:t xml:space="preserve">has the meaning given by section 9 of the </w:t>
            </w:r>
            <w:r w:rsidRPr="00453CCC">
              <w:rPr>
                <w:i/>
              </w:rPr>
              <w:t>Corporations Act 2001</w:t>
            </w:r>
            <w:r>
              <w:t xml:space="preserve"> (Cth)</w:t>
            </w:r>
            <w:r w:rsidRPr="00453CCC">
              <w:rPr>
                <w:i/>
              </w:rPr>
              <w:t>.</w:t>
            </w:r>
          </w:p>
        </w:tc>
      </w:tr>
      <w:tr w:rsidR="003D0D68" w:rsidRPr="002748DE" w14:paraId="0A9C533F" w14:textId="77777777" w:rsidTr="007155E7">
        <w:trPr>
          <w:cantSplit/>
        </w:trPr>
        <w:tc>
          <w:tcPr>
            <w:tcW w:w="2340" w:type="dxa"/>
          </w:tcPr>
          <w:p w14:paraId="65089028" w14:textId="77777777" w:rsidR="003D0D68" w:rsidRPr="00DC2BF5" w:rsidRDefault="003D0D68" w:rsidP="003D0D68">
            <w:pPr>
              <w:pStyle w:val="Table10ptText-ASDEFCON"/>
              <w:rPr>
                <w:rFonts w:cs="Arial"/>
                <w:bCs/>
              </w:rPr>
            </w:pPr>
            <w:r>
              <w:t>Relevant Employer</w:t>
            </w:r>
          </w:p>
        </w:tc>
        <w:tc>
          <w:tcPr>
            <w:tcW w:w="1170" w:type="dxa"/>
          </w:tcPr>
          <w:p w14:paraId="148F449F" w14:textId="77777777" w:rsidR="003D0D68" w:rsidRPr="00DC2BF5" w:rsidRDefault="003D0D68" w:rsidP="003D0D68">
            <w:pPr>
              <w:pStyle w:val="Table10ptText-ASDEFCON"/>
            </w:pPr>
            <w:r>
              <w:t>(Optional)</w:t>
            </w:r>
          </w:p>
        </w:tc>
        <w:tc>
          <w:tcPr>
            <w:tcW w:w="5562" w:type="dxa"/>
          </w:tcPr>
          <w:p w14:paraId="5748456D" w14:textId="77777777" w:rsidR="003D0D68" w:rsidRPr="00DC2BF5" w:rsidRDefault="003D0D68" w:rsidP="003D0D68">
            <w:pPr>
              <w:pStyle w:val="Table10ptText-ASDEFCON"/>
            </w:pPr>
            <w:r w:rsidRPr="00F01A96">
              <w:t xml:space="preserve">means </w:t>
            </w:r>
            <w:r w:rsidRPr="00001550">
              <w:t xml:space="preserve">an employer who has been a </w:t>
            </w:r>
            <w:r w:rsidRPr="00E456AF">
              <w:t xml:space="preserve">Relevant Employer under the </w:t>
            </w:r>
            <w:r w:rsidRPr="00F00C50">
              <w:t>Workplace Gender Equality Procurement Principles</w:t>
            </w:r>
            <w:r w:rsidRPr="00FE181A">
              <w:t xml:space="preserve"> </w:t>
            </w:r>
            <w:r>
              <w:t xml:space="preserve">for a period of not less than 6 months.  </w:t>
            </w:r>
            <w:r w:rsidRPr="00001550">
              <w:t xml:space="preserve">The </w:t>
            </w:r>
            <w:r>
              <w:t>Contractor</w:t>
            </w:r>
            <w:r w:rsidRPr="00001550">
              <w:t xml:space="preserve"> will continue to be obligated a</w:t>
            </w:r>
            <w:r>
              <w:t>s a Relevant Employer</w:t>
            </w:r>
            <w:r w:rsidRPr="00001550">
              <w:t xml:space="preserve"> until the number of its employees falls below 80</w:t>
            </w:r>
            <w:r>
              <w:t>.</w:t>
            </w:r>
          </w:p>
        </w:tc>
      </w:tr>
      <w:tr w:rsidR="003D0D68" w:rsidRPr="002748DE" w14:paraId="39A68974" w14:textId="77777777" w:rsidTr="007155E7">
        <w:trPr>
          <w:cantSplit/>
        </w:trPr>
        <w:tc>
          <w:tcPr>
            <w:tcW w:w="2340" w:type="dxa"/>
          </w:tcPr>
          <w:p w14:paraId="2697CFF6" w14:textId="0A24BFAB" w:rsidR="003D0D68" w:rsidRDefault="003D0D68" w:rsidP="003D0D68">
            <w:pPr>
              <w:pStyle w:val="Table10ptText-ASDEFCON"/>
            </w:pPr>
            <w:r w:rsidRPr="002349E8">
              <w:rPr>
                <w:rFonts w:cs="Arial"/>
              </w:rPr>
              <w:t>Reporting Entity</w:t>
            </w:r>
          </w:p>
        </w:tc>
        <w:tc>
          <w:tcPr>
            <w:tcW w:w="1170" w:type="dxa"/>
          </w:tcPr>
          <w:p w14:paraId="2911C7F7" w14:textId="3ED9B7DF" w:rsidR="003D0D68" w:rsidRDefault="003D0D68" w:rsidP="003D0D68">
            <w:pPr>
              <w:pStyle w:val="Table10ptText-ASDEFCON"/>
            </w:pPr>
            <w:r>
              <w:t>(Optional)</w:t>
            </w:r>
          </w:p>
        </w:tc>
        <w:tc>
          <w:tcPr>
            <w:tcW w:w="5562" w:type="dxa"/>
          </w:tcPr>
          <w:p w14:paraId="7F297FF5"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2A312008" w14:textId="7667E824" w:rsidR="003D0D68" w:rsidRPr="00F01A96" w:rsidRDefault="003D0D68" w:rsidP="003D0D68">
            <w:pPr>
              <w:pStyle w:val="Table10ptText-ASDEFCON"/>
            </w:pPr>
            <w:r w:rsidRPr="00300614">
              <w:rPr>
                <w:rFonts w:cs="Arial"/>
              </w:rPr>
              <w:t xml:space="preserve">has the meaning given to this term in the </w:t>
            </w:r>
            <w:r w:rsidRPr="008A5704">
              <w:rPr>
                <w:rFonts w:cs="Arial"/>
                <w:i/>
              </w:rPr>
              <w:t>PTR Act</w:t>
            </w:r>
            <w:r w:rsidRPr="008A5704">
              <w:rPr>
                <w:rFonts w:cs="Arial"/>
              </w:rPr>
              <w:t>.</w:t>
            </w:r>
          </w:p>
        </w:tc>
      </w:tr>
      <w:tr w:rsidR="003D0D68" w:rsidRPr="002748DE" w14:paraId="45A589CE" w14:textId="77777777" w:rsidTr="007155E7">
        <w:trPr>
          <w:cantSplit/>
        </w:trPr>
        <w:tc>
          <w:tcPr>
            <w:tcW w:w="2340" w:type="dxa"/>
          </w:tcPr>
          <w:p w14:paraId="5F87E07B" w14:textId="0B41A80A" w:rsidR="003D0D68" w:rsidRDefault="003D0D68" w:rsidP="003D0D68">
            <w:pPr>
              <w:pStyle w:val="Table10ptText-ASDEFCON"/>
            </w:pPr>
            <w:r w:rsidRPr="002349E8">
              <w:rPr>
                <w:rFonts w:cs="Arial"/>
              </w:rPr>
              <w:t>Reporting Entity Subcontractor</w:t>
            </w:r>
          </w:p>
        </w:tc>
        <w:tc>
          <w:tcPr>
            <w:tcW w:w="1170" w:type="dxa"/>
          </w:tcPr>
          <w:p w14:paraId="7ABBB0FC" w14:textId="70D83DF4" w:rsidR="003D0D68" w:rsidRDefault="003D0D68" w:rsidP="003D0D68">
            <w:pPr>
              <w:pStyle w:val="Table10ptText-ASDEFCON"/>
            </w:pPr>
            <w:r>
              <w:t>(Optional)</w:t>
            </w:r>
          </w:p>
        </w:tc>
        <w:tc>
          <w:tcPr>
            <w:tcW w:w="5562" w:type="dxa"/>
          </w:tcPr>
          <w:p w14:paraId="32CDADEE" w14:textId="1A783D82"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179659B5" w14:textId="77777777" w:rsidR="003D0D68" w:rsidRPr="00763C11" w:rsidRDefault="003D0D68" w:rsidP="003D0D68">
            <w:pPr>
              <w:pStyle w:val="Table10ptText-ASDEFCON"/>
              <w:rPr>
                <w:rFonts w:cs="Arial"/>
                <w:szCs w:val="20"/>
              </w:rPr>
            </w:pPr>
            <w:r w:rsidRPr="00763C11">
              <w:rPr>
                <w:rFonts w:cs="Arial"/>
                <w:szCs w:val="20"/>
              </w:rPr>
              <w:t>means any person that:</w:t>
            </w:r>
          </w:p>
          <w:p w14:paraId="7DFC2AD9" w14:textId="77777777" w:rsidR="003D0D68" w:rsidRPr="0009530D" w:rsidRDefault="003D0D68" w:rsidP="003D0D68">
            <w:pPr>
              <w:numPr>
                <w:ilvl w:val="0"/>
                <w:numId w:val="46"/>
              </w:numPr>
              <w:spacing w:after="120" w:line="240" w:lineRule="auto"/>
              <w:jc w:val="both"/>
              <w:rPr>
                <w:rFonts w:ascii="Arial" w:hAnsi="Arial" w:cs="Arial"/>
                <w:sz w:val="20"/>
                <w:szCs w:val="20"/>
              </w:rPr>
            </w:pPr>
            <w:r w:rsidRPr="0009530D">
              <w:rPr>
                <w:rFonts w:ascii="Arial" w:hAnsi="Arial" w:cs="Arial"/>
                <w:sz w:val="20"/>
                <w:szCs w:val="20"/>
              </w:rPr>
              <w:t>is a Reporting Entity; and</w:t>
            </w:r>
          </w:p>
          <w:p w14:paraId="4E04CC94" w14:textId="77777777" w:rsidR="003D0D68" w:rsidRPr="0009530D" w:rsidRDefault="003D0D68" w:rsidP="003D0D68">
            <w:pPr>
              <w:numPr>
                <w:ilvl w:val="0"/>
                <w:numId w:val="46"/>
              </w:numPr>
              <w:spacing w:after="120" w:line="240" w:lineRule="auto"/>
              <w:jc w:val="both"/>
              <w:rPr>
                <w:rFonts w:ascii="Arial" w:hAnsi="Arial" w:cs="Arial"/>
                <w:sz w:val="20"/>
                <w:szCs w:val="20"/>
              </w:rPr>
            </w:pPr>
            <w:r w:rsidRPr="0009530D">
              <w:rPr>
                <w:rFonts w:ascii="Arial" w:hAnsi="Arial" w:cs="Arial"/>
                <w:sz w:val="20"/>
                <w:szCs w:val="20"/>
              </w:rPr>
              <w:t xml:space="preserve">provides goods or services directly or indirectly to the Contractor for the purposes of the Contract where the value of such goods or services are estimated to exceed $4,000,000 (inc GST). </w:t>
            </w:r>
          </w:p>
          <w:p w14:paraId="0D81BFBE" w14:textId="29292C73" w:rsidR="003D0D68" w:rsidRPr="00F01A96" w:rsidRDefault="003D0D68" w:rsidP="003D0D68">
            <w:pPr>
              <w:pStyle w:val="Table10ptText-ASDEFCON"/>
            </w:pPr>
            <w:r w:rsidRPr="00763C11">
              <w:t>‘Reporting Entity Subcontract’ has a corresponding meaning.</w:t>
            </w:r>
          </w:p>
        </w:tc>
      </w:tr>
      <w:tr w:rsidR="003D0D68" w:rsidRPr="002748DE" w14:paraId="53C296AD" w14:textId="77777777" w:rsidTr="007155E7">
        <w:trPr>
          <w:cantSplit/>
        </w:trPr>
        <w:tc>
          <w:tcPr>
            <w:tcW w:w="2340" w:type="dxa"/>
          </w:tcPr>
          <w:p w14:paraId="5749CA87" w14:textId="11F5C39C" w:rsidR="003D0D68" w:rsidRPr="00DC2BF5" w:rsidRDefault="003D0D68" w:rsidP="003D0D68">
            <w:pPr>
              <w:pStyle w:val="Table10ptText-ASDEFCON"/>
            </w:pPr>
            <w:r w:rsidRPr="00B378C4">
              <w:t>Royalty</w:t>
            </w:r>
          </w:p>
        </w:tc>
        <w:tc>
          <w:tcPr>
            <w:tcW w:w="1170" w:type="dxa"/>
          </w:tcPr>
          <w:p w14:paraId="44EB8F4F" w14:textId="7781AD63" w:rsidR="003D0D68" w:rsidRPr="00DC2BF5" w:rsidRDefault="003D0D68" w:rsidP="003D0D68">
            <w:pPr>
              <w:pStyle w:val="Table10ptText-ASDEFCON"/>
            </w:pPr>
            <w:r w:rsidRPr="00DC2BF5">
              <w:t>(Core)</w:t>
            </w:r>
          </w:p>
        </w:tc>
        <w:tc>
          <w:tcPr>
            <w:tcW w:w="5562" w:type="dxa"/>
          </w:tcPr>
          <w:p w14:paraId="1BE5A39E" w14:textId="6B1F9D7E" w:rsidR="003D0D68" w:rsidRPr="00DC2BF5" w:rsidRDefault="003D0D68" w:rsidP="003D0D68">
            <w:pPr>
              <w:pStyle w:val="Table10ptText-ASDEFCON"/>
            </w:pPr>
            <w:r w:rsidRPr="00B378C4">
              <w:t xml:space="preserve">means a payment or credit made by a licensee in consideration for the exercise of a particular right or privilege by the licensor in favour of the licensee for the use of, or the right to use, any </w:t>
            </w:r>
            <w:r>
              <w:t>IP</w:t>
            </w:r>
            <w:r w:rsidRPr="00B378C4">
              <w:t>, however calculated.</w:t>
            </w:r>
          </w:p>
        </w:tc>
      </w:tr>
      <w:tr w:rsidR="003D0D68" w:rsidRPr="002748DE" w14:paraId="6D8523C0" w14:textId="77777777" w:rsidTr="007155E7">
        <w:trPr>
          <w:cantSplit/>
        </w:trPr>
        <w:tc>
          <w:tcPr>
            <w:tcW w:w="2340" w:type="dxa"/>
          </w:tcPr>
          <w:p w14:paraId="2A3259E6" w14:textId="77777777" w:rsidR="003D0D68" w:rsidRPr="002748DE" w:rsidRDefault="003D0D68" w:rsidP="003D0D68">
            <w:pPr>
              <w:pStyle w:val="Table10ptText-ASDEFCON"/>
            </w:pPr>
            <w:r w:rsidRPr="00DC2BF5">
              <w:t>Safety Data Sheet</w:t>
            </w:r>
            <w:r>
              <w:t xml:space="preserve"> </w:t>
            </w:r>
          </w:p>
        </w:tc>
        <w:tc>
          <w:tcPr>
            <w:tcW w:w="1170" w:type="dxa"/>
          </w:tcPr>
          <w:p w14:paraId="68AFA75E" w14:textId="77777777" w:rsidR="003D0D68" w:rsidRPr="002748DE" w:rsidRDefault="003D0D68" w:rsidP="003D0D68">
            <w:pPr>
              <w:pStyle w:val="Table10ptText-ASDEFCON"/>
            </w:pPr>
            <w:r w:rsidRPr="00DC2BF5">
              <w:t>(Core)</w:t>
            </w:r>
          </w:p>
        </w:tc>
        <w:tc>
          <w:tcPr>
            <w:tcW w:w="5562" w:type="dxa"/>
          </w:tcPr>
          <w:p w14:paraId="35B4A0AF" w14:textId="77777777" w:rsidR="003D0D68" w:rsidRPr="002748DE" w:rsidRDefault="003D0D68" w:rsidP="003D0D68">
            <w:pPr>
              <w:pStyle w:val="Table10ptText-ASDEFCON"/>
            </w:pPr>
            <w:r w:rsidRPr="00DC2BF5">
              <w:t>means a safety data sheet prepared in accordance with the Code of Practice, Preparation of Safety Data Sheets for Hazardous Chemicals, approved under section 274 of the Work Health and Safety Act 2011 (Cth).</w:t>
            </w:r>
          </w:p>
        </w:tc>
      </w:tr>
      <w:tr w:rsidR="003D0D68" w:rsidRPr="002748DE" w14:paraId="38F98402" w14:textId="77777777" w:rsidTr="007155E7">
        <w:trPr>
          <w:cantSplit/>
        </w:trPr>
        <w:tc>
          <w:tcPr>
            <w:tcW w:w="2340" w:type="dxa"/>
          </w:tcPr>
          <w:p w14:paraId="27B97636" w14:textId="77777777" w:rsidR="003D0D68" w:rsidRPr="002748DE" w:rsidRDefault="003D0D68" w:rsidP="003D0D68">
            <w:pPr>
              <w:pStyle w:val="Table10ptText-ASDEFCON"/>
            </w:pPr>
            <w:r>
              <w:t>SG2 Application for a Deviation</w:t>
            </w:r>
          </w:p>
        </w:tc>
        <w:tc>
          <w:tcPr>
            <w:tcW w:w="1170" w:type="dxa"/>
          </w:tcPr>
          <w:p w14:paraId="10F8BA08" w14:textId="77777777" w:rsidR="003D0D68" w:rsidRPr="002748DE" w:rsidRDefault="003D0D68" w:rsidP="003D0D68">
            <w:pPr>
              <w:pStyle w:val="Table10ptText-ASDEFCON"/>
            </w:pPr>
            <w:r>
              <w:t>(Core)</w:t>
            </w:r>
          </w:p>
        </w:tc>
        <w:tc>
          <w:tcPr>
            <w:tcW w:w="5562" w:type="dxa"/>
          </w:tcPr>
          <w:p w14:paraId="3105722A" w14:textId="77777777" w:rsidR="003D0D68" w:rsidRPr="002748DE" w:rsidRDefault="003D0D68" w:rsidP="003D0D68">
            <w:pPr>
              <w:pStyle w:val="Table10ptText-ASDEFCON"/>
            </w:pPr>
            <w:r>
              <w:t xml:space="preserve">means the certificate required to be completed under clause 5.2.6 of the COD.  </w:t>
            </w:r>
          </w:p>
        </w:tc>
      </w:tr>
      <w:tr w:rsidR="003D0D68" w:rsidRPr="002748DE" w14:paraId="7F48AE7E" w14:textId="77777777" w:rsidTr="007155E7">
        <w:trPr>
          <w:cantSplit/>
        </w:trPr>
        <w:tc>
          <w:tcPr>
            <w:tcW w:w="2340" w:type="dxa"/>
          </w:tcPr>
          <w:p w14:paraId="574A16E5" w14:textId="77777777" w:rsidR="003D0D68" w:rsidRPr="002748DE" w:rsidRDefault="003D0D68" w:rsidP="003D0D68">
            <w:pPr>
              <w:pStyle w:val="Table10ptText-ASDEFCON"/>
            </w:pPr>
            <w:r w:rsidRPr="00B378C4">
              <w:t>Software</w:t>
            </w:r>
          </w:p>
        </w:tc>
        <w:tc>
          <w:tcPr>
            <w:tcW w:w="1170" w:type="dxa"/>
          </w:tcPr>
          <w:p w14:paraId="505D24AF" w14:textId="77777777" w:rsidR="003D0D68" w:rsidRPr="002748DE" w:rsidRDefault="003D0D68" w:rsidP="003D0D68">
            <w:pPr>
              <w:pStyle w:val="Table10ptText-ASDEFCON"/>
            </w:pPr>
            <w:r w:rsidRPr="00B378C4">
              <w:t>(Core)</w:t>
            </w:r>
          </w:p>
        </w:tc>
        <w:tc>
          <w:tcPr>
            <w:tcW w:w="5562" w:type="dxa"/>
          </w:tcPr>
          <w:p w14:paraId="20553115" w14:textId="77777777" w:rsidR="003D0D68" w:rsidRPr="002748DE" w:rsidRDefault="003D0D68" w:rsidP="003D0D68">
            <w:pPr>
              <w:pStyle w:val="Table10ptText-ASDEFCON"/>
            </w:pPr>
            <w:r w:rsidRPr="00B378C4">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but excludes Source Code.</w:t>
            </w:r>
          </w:p>
        </w:tc>
      </w:tr>
      <w:tr w:rsidR="003D0D68" w:rsidRPr="002748DE" w14:paraId="69F7D49C" w14:textId="77777777" w:rsidTr="007155E7">
        <w:trPr>
          <w:cantSplit/>
        </w:trPr>
        <w:tc>
          <w:tcPr>
            <w:tcW w:w="2340" w:type="dxa"/>
          </w:tcPr>
          <w:p w14:paraId="1F84076B" w14:textId="31A30F40" w:rsidR="003D0D68" w:rsidRPr="002748DE" w:rsidRDefault="003D0D68" w:rsidP="003D0D68">
            <w:pPr>
              <w:pStyle w:val="Table10ptText-ASDEFCON"/>
            </w:pPr>
            <w:r w:rsidRPr="00B378C4">
              <w:t>Source Code</w:t>
            </w:r>
          </w:p>
        </w:tc>
        <w:tc>
          <w:tcPr>
            <w:tcW w:w="1170" w:type="dxa"/>
          </w:tcPr>
          <w:p w14:paraId="271D66F8" w14:textId="2877F457" w:rsidR="003D0D68" w:rsidRPr="002748DE" w:rsidRDefault="003D0D68" w:rsidP="003D0D68">
            <w:pPr>
              <w:pStyle w:val="Table10ptText-ASDEFCON"/>
            </w:pPr>
            <w:r w:rsidRPr="00B378C4">
              <w:t>(Core)</w:t>
            </w:r>
          </w:p>
        </w:tc>
        <w:tc>
          <w:tcPr>
            <w:tcW w:w="5562" w:type="dxa"/>
          </w:tcPr>
          <w:p w14:paraId="2E03FC6E" w14:textId="3B8331D2" w:rsidR="003D0D68" w:rsidRPr="002748DE" w:rsidRDefault="003D0D68" w:rsidP="003D0D68">
            <w:pPr>
              <w:pStyle w:val="Table10ptText-ASDEFCON"/>
            </w:pPr>
            <w:r w:rsidRPr="00B378C4">
              <w:t>means the expression of Software in human readable form which is necessary to understand, maintain, modify, correct and enhance that Software.</w:t>
            </w:r>
          </w:p>
        </w:tc>
      </w:tr>
      <w:tr w:rsidR="003D0D68" w:rsidRPr="002748DE" w14:paraId="6143D4D9" w14:textId="77777777" w:rsidTr="007155E7">
        <w:trPr>
          <w:cantSplit/>
        </w:trPr>
        <w:tc>
          <w:tcPr>
            <w:tcW w:w="2340" w:type="dxa"/>
          </w:tcPr>
          <w:p w14:paraId="225B1D00" w14:textId="77777777" w:rsidR="003D0D68" w:rsidRPr="002748DE" w:rsidRDefault="003D0D68" w:rsidP="003D0D68">
            <w:pPr>
              <w:pStyle w:val="Table10ptText-ASDEFCON"/>
            </w:pPr>
            <w:r w:rsidRPr="002748DE">
              <w:t>Standard</w:t>
            </w:r>
          </w:p>
        </w:tc>
        <w:tc>
          <w:tcPr>
            <w:tcW w:w="1170" w:type="dxa"/>
          </w:tcPr>
          <w:p w14:paraId="1C743AFB" w14:textId="77777777" w:rsidR="003D0D68" w:rsidRPr="002748DE" w:rsidRDefault="003D0D68" w:rsidP="003D0D68">
            <w:pPr>
              <w:pStyle w:val="Table10ptText-ASDEFCON"/>
            </w:pPr>
            <w:r w:rsidRPr="002748DE">
              <w:t>(Core)</w:t>
            </w:r>
          </w:p>
        </w:tc>
        <w:tc>
          <w:tcPr>
            <w:tcW w:w="5562" w:type="dxa"/>
          </w:tcPr>
          <w:p w14:paraId="32076894" w14:textId="77777777" w:rsidR="003D0D68" w:rsidRPr="002748DE" w:rsidRDefault="003D0D68" w:rsidP="003D0D68">
            <w:pPr>
              <w:pStyle w:val="Table10ptText-ASDEFCON"/>
            </w:pPr>
            <w:r w:rsidRPr="002748DE">
              <w:t>a document, established by consensus and approved by a recognised body, that provides, for common and repeated use, rules, guidelines or characteristics for activities or their results, aimed at the achievement of the optimum degree of order in a given context.</w:t>
            </w:r>
          </w:p>
        </w:tc>
      </w:tr>
      <w:tr w:rsidR="003D0D68" w:rsidRPr="002748DE" w14:paraId="6A132412" w14:textId="77777777" w:rsidTr="007155E7">
        <w:trPr>
          <w:cantSplit/>
        </w:trPr>
        <w:tc>
          <w:tcPr>
            <w:tcW w:w="2340" w:type="dxa"/>
          </w:tcPr>
          <w:p w14:paraId="024975EF" w14:textId="77777777" w:rsidR="003D0D68" w:rsidRPr="002748DE" w:rsidRDefault="003D0D68" w:rsidP="003D0D68">
            <w:pPr>
              <w:pStyle w:val="Table10ptText-ASDEFCON"/>
            </w:pPr>
            <w:r>
              <w:rPr>
                <w:rFonts w:cs="Arial"/>
              </w:rPr>
              <w:t>Statement of Tax Record or STR</w:t>
            </w:r>
          </w:p>
        </w:tc>
        <w:tc>
          <w:tcPr>
            <w:tcW w:w="1170" w:type="dxa"/>
          </w:tcPr>
          <w:p w14:paraId="573DF0EB" w14:textId="77777777" w:rsidR="003D0D68" w:rsidRPr="002748DE" w:rsidRDefault="003D0D68" w:rsidP="003D0D68">
            <w:pPr>
              <w:pStyle w:val="Table10ptText-ASDEFCON"/>
            </w:pPr>
            <w:r>
              <w:t>(Optional)</w:t>
            </w:r>
          </w:p>
        </w:tc>
        <w:tc>
          <w:tcPr>
            <w:tcW w:w="5562" w:type="dxa"/>
          </w:tcPr>
          <w:p w14:paraId="7E504FD2" w14:textId="42111030" w:rsidR="003D0D68" w:rsidRDefault="003D0D68" w:rsidP="003D0D68">
            <w:pPr>
              <w:pStyle w:val="Table10ptText-ASDEFCON"/>
            </w:pPr>
            <w:r>
              <w:t xml:space="preserve">has the same meaning as in the </w:t>
            </w:r>
            <w:r>
              <w:rPr>
                <w:i/>
              </w:rPr>
              <w:t>Shadow Economy Procurement Connected Policy – Increasing the integrity of government procurement</w:t>
            </w:r>
            <w:r>
              <w:t xml:space="preserve"> – March 2019. </w:t>
            </w:r>
          </w:p>
        </w:tc>
      </w:tr>
      <w:tr w:rsidR="003D0D68" w:rsidRPr="002748DE" w14:paraId="5F0CF8C6" w14:textId="77777777" w:rsidTr="007155E7">
        <w:trPr>
          <w:cantSplit/>
        </w:trPr>
        <w:tc>
          <w:tcPr>
            <w:tcW w:w="2340" w:type="dxa"/>
          </w:tcPr>
          <w:p w14:paraId="7B5BBF3F" w14:textId="77777777" w:rsidR="003D0D68" w:rsidRPr="002748DE" w:rsidRDefault="003D0D68" w:rsidP="003D0D68">
            <w:pPr>
              <w:pStyle w:val="Table10ptText-ASDEFCON"/>
            </w:pPr>
            <w:r w:rsidRPr="002748DE">
              <w:t>Subcontractor</w:t>
            </w:r>
          </w:p>
        </w:tc>
        <w:tc>
          <w:tcPr>
            <w:tcW w:w="1170" w:type="dxa"/>
          </w:tcPr>
          <w:p w14:paraId="09C4C5A2" w14:textId="77777777" w:rsidR="003D0D68" w:rsidRPr="002748DE" w:rsidRDefault="003D0D68" w:rsidP="003D0D68">
            <w:pPr>
              <w:pStyle w:val="Table10ptText-ASDEFCON"/>
            </w:pPr>
            <w:r w:rsidRPr="002748DE">
              <w:t>(Core)</w:t>
            </w:r>
          </w:p>
        </w:tc>
        <w:tc>
          <w:tcPr>
            <w:tcW w:w="5562" w:type="dxa"/>
          </w:tcPr>
          <w:p w14:paraId="5CDE8123" w14:textId="77777777" w:rsidR="003D0D68" w:rsidRPr="002748DE" w:rsidRDefault="003D0D68" w:rsidP="003D0D68">
            <w:pPr>
              <w:pStyle w:val="Table10ptText-ASDEFCON"/>
            </w:pPr>
            <w:r>
              <w:t>m</w:t>
            </w:r>
            <w:r w:rsidRPr="002748DE">
              <w:t>eans any person</w:t>
            </w:r>
            <w:r>
              <w:t>, other than the Commonwealth,</w:t>
            </w:r>
            <w:r w:rsidRPr="002748DE">
              <w:t xml:space="preserve"> that for the purposes of the Deed or any Contract, furnishes </w:t>
            </w:r>
            <w:r>
              <w:t>goods or services</w:t>
            </w:r>
            <w:r w:rsidRPr="002748DE">
              <w:t xml:space="preserve"> to the Contractor or indirectly to the Contractor through another person; and </w:t>
            </w:r>
            <w:r>
              <w:t>‘</w:t>
            </w:r>
            <w:r w:rsidRPr="002748DE">
              <w:t>Subcontract</w:t>
            </w:r>
            <w:r>
              <w:t>’</w:t>
            </w:r>
            <w:r w:rsidRPr="002748DE">
              <w:t xml:space="preserve"> has a corresponding meaning.</w:t>
            </w:r>
          </w:p>
        </w:tc>
      </w:tr>
      <w:tr w:rsidR="003D0D68" w:rsidRPr="002748DE" w14:paraId="5679167E" w14:textId="77777777" w:rsidTr="007155E7">
        <w:trPr>
          <w:cantSplit/>
        </w:trPr>
        <w:tc>
          <w:tcPr>
            <w:tcW w:w="2340" w:type="dxa"/>
          </w:tcPr>
          <w:p w14:paraId="0FB0B4B3" w14:textId="77777777" w:rsidR="003D0D68" w:rsidRPr="002748DE" w:rsidRDefault="003D0D68" w:rsidP="003D0D68">
            <w:pPr>
              <w:pStyle w:val="Table10ptText-ASDEFCON"/>
            </w:pPr>
            <w:r>
              <w:t>Subcontractor Personnel</w:t>
            </w:r>
          </w:p>
        </w:tc>
        <w:tc>
          <w:tcPr>
            <w:tcW w:w="1170" w:type="dxa"/>
          </w:tcPr>
          <w:p w14:paraId="0910F8AB" w14:textId="77777777" w:rsidR="003D0D68" w:rsidRPr="002748DE" w:rsidRDefault="003D0D68" w:rsidP="003D0D68">
            <w:pPr>
              <w:pStyle w:val="Table10ptText-ASDEFCON"/>
            </w:pPr>
            <w:r>
              <w:t>(Core)</w:t>
            </w:r>
          </w:p>
        </w:tc>
        <w:tc>
          <w:tcPr>
            <w:tcW w:w="5562" w:type="dxa"/>
          </w:tcPr>
          <w:p w14:paraId="6B207017" w14:textId="77777777" w:rsidR="003D0D68" w:rsidRDefault="003D0D68" w:rsidP="003D0D68">
            <w:pPr>
              <w:pStyle w:val="Table10ptText-ASDEFCON"/>
            </w:pPr>
            <w:r>
              <w:t>means an employee, officer or agent of the Subcontractor.</w:t>
            </w:r>
          </w:p>
        </w:tc>
      </w:tr>
      <w:tr w:rsidR="003D0D68" w:rsidRPr="002748DE" w14:paraId="52F7FC2F" w14:textId="77777777" w:rsidTr="007155E7">
        <w:trPr>
          <w:cantSplit/>
        </w:trPr>
        <w:tc>
          <w:tcPr>
            <w:tcW w:w="2340" w:type="dxa"/>
          </w:tcPr>
          <w:p w14:paraId="7E60CE97" w14:textId="77777777" w:rsidR="003D0D68" w:rsidRPr="002748DE" w:rsidRDefault="003D0D68" w:rsidP="003D0D68">
            <w:pPr>
              <w:pStyle w:val="Table10ptText-ASDEFCON"/>
            </w:pPr>
            <w:r w:rsidRPr="002748DE">
              <w:t>Supplies</w:t>
            </w:r>
          </w:p>
        </w:tc>
        <w:tc>
          <w:tcPr>
            <w:tcW w:w="1170" w:type="dxa"/>
          </w:tcPr>
          <w:p w14:paraId="62E2697E" w14:textId="77777777" w:rsidR="003D0D68" w:rsidRPr="002748DE" w:rsidRDefault="003D0D68" w:rsidP="003D0D68">
            <w:pPr>
              <w:pStyle w:val="Table10ptText-ASDEFCON"/>
            </w:pPr>
            <w:r w:rsidRPr="002748DE">
              <w:t>(Core)</w:t>
            </w:r>
          </w:p>
        </w:tc>
        <w:tc>
          <w:tcPr>
            <w:tcW w:w="5562" w:type="dxa"/>
          </w:tcPr>
          <w:p w14:paraId="22F603AE" w14:textId="77777777" w:rsidR="003D0D68" w:rsidRPr="002748DE" w:rsidRDefault="003D0D68" w:rsidP="003D0D68">
            <w:pPr>
              <w:pStyle w:val="Table10ptText-ASDEFCON"/>
            </w:pPr>
            <w:r>
              <w:t>m</w:t>
            </w:r>
            <w:r w:rsidRPr="002748DE">
              <w:t xml:space="preserve">eans goods (including IP and TD) specified in Attachment A that are offered by the Contractor to the Commonwealth under the Deed or any Contract. </w:t>
            </w:r>
          </w:p>
        </w:tc>
      </w:tr>
      <w:tr w:rsidR="003D0D68" w:rsidRPr="002748DE" w14:paraId="2E988291" w14:textId="77777777" w:rsidTr="007155E7">
        <w:trPr>
          <w:cantSplit/>
        </w:trPr>
        <w:tc>
          <w:tcPr>
            <w:tcW w:w="2340" w:type="dxa"/>
          </w:tcPr>
          <w:p w14:paraId="0E9265FA" w14:textId="77777777" w:rsidR="003D0D68" w:rsidRPr="002748DE" w:rsidRDefault="003D0D68" w:rsidP="003D0D68">
            <w:pPr>
              <w:pStyle w:val="Table10ptText-ASDEFCON"/>
            </w:pPr>
            <w:r w:rsidRPr="002748DE">
              <w:t>Supplies Acceptance Certificate</w:t>
            </w:r>
          </w:p>
        </w:tc>
        <w:tc>
          <w:tcPr>
            <w:tcW w:w="1170" w:type="dxa"/>
          </w:tcPr>
          <w:p w14:paraId="215EE590" w14:textId="77777777" w:rsidR="003D0D68" w:rsidRPr="002748DE" w:rsidRDefault="003D0D68" w:rsidP="003D0D68">
            <w:pPr>
              <w:pStyle w:val="Table10ptText-ASDEFCON"/>
            </w:pPr>
            <w:r w:rsidRPr="002748DE">
              <w:t>(Core)</w:t>
            </w:r>
          </w:p>
        </w:tc>
        <w:tc>
          <w:tcPr>
            <w:tcW w:w="5562" w:type="dxa"/>
          </w:tcPr>
          <w:p w14:paraId="50999290" w14:textId="77777777" w:rsidR="003D0D68" w:rsidRPr="002748DE" w:rsidRDefault="003D0D68" w:rsidP="003D0D68">
            <w:pPr>
              <w:pStyle w:val="Table10ptText-ASDEFCON"/>
            </w:pPr>
            <w:r>
              <w:t>m</w:t>
            </w:r>
            <w:r w:rsidRPr="002748DE">
              <w:t xml:space="preserve">eans the certificate issued under clause 5.2 </w:t>
            </w:r>
            <w:r>
              <w:t xml:space="preserve">of the COD </w:t>
            </w:r>
            <w:r w:rsidRPr="002748DE">
              <w:t>and as set out at Attachment B.</w:t>
            </w:r>
          </w:p>
        </w:tc>
      </w:tr>
      <w:tr w:rsidR="003D0D68" w:rsidRPr="002748DE" w14:paraId="5CDB07D4" w14:textId="77777777" w:rsidTr="007155E7">
        <w:trPr>
          <w:cantSplit/>
        </w:trPr>
        <w:tc>
          <w:tcPr>
            <w:tcW w:w="2340" w:type="dxa"/>
          </w:tcPr>
          <w:p w14:paraId="2BD5CFDD" w14:textId="77777777" w:rsidR="003D0D68" w:rsidRPr="002748DE" w:rsidRDefault="003D0D68" w:rsidP="003D0D68">
            <w:pPr>
              <w:pStyle w:val="Table10ptText-ASDEFCON"/>
            </w:pPr>
            <w:r w:rsidRPr="002748DE">
              <w:t>Synthetic Greenhouse Gas</w:t>
            </w:r>
          </w:p>
        </w:tc>
        <w:tc>
          <w:tcPr>
            <w:tcW w:w="1170" w:type="dxa"/>
          </w:tcPr>
          <w:p w14:paraId="44942D4C" w14:textId="77777777" w:rsidR="003D0D68" w:rsidRPr="002748DE" w:rsidRDefault="003D0D68" w:rsidP="003D0D68">
            <w:pPr>
              <w:pStyle w:val="Table10ptText-ASDEFCON"/>
            </w:pPr>
            <w:r w:rsidRPr="002748DE">
              <w:t>(Core)</w:t>
            </w:r>
          </w:p>
        </w:tc>
        <w:tc>
          <w:tcPr>
            <w:tcW w:w="5562" w:type="dxa"/>
          </w:tcPr>
          <w:p w14:paraId="039A988D" w14:textId="77777777" w:rsidR="003D0D68" w:rsidRPr="002748DE" w:rsidRDefault="003D0D68" w:rsidP="003D0D68">
            <w:pPr>
              <w:pStyle w:val="Table10ptText-ASDEFCON"/>
            </w:pPr>
            <w:r w:rsidRPr="00BF0B33">
              <w:t xml:space="preserve">means any gas identified as a Synthetic Greenhouse Gas in the </w:t>
            </w:r>
            <w:r w:rsidRPr="002237A3">
              <w:rPr>
                <w:i/>
              </w:rPr>
              <w:t>Ozone Protection and Synthetic Greenhouse Gas Management Act 1989</w:t>
            </w:r>
            <w:r w:rsidRPr="00BF0B33">
              <w:t xml:space="preserve"> (Cth) or in any regulations made under that Act</w:t>
            </w:r>
            <w:r>
              <w:rPr>
                <w:i/>
              </w:rPr>
              <w:t>.</w:t>
            </w:r>
          </w:p>
        </w:tc>
      </w:tr>
      <w:tr w:rsidR="003D0D68" w:rsidRPr="002748DE" w14:paraId="1A4F02ED" w14:textId="77777777" w:rsidTr="007155E7">
        <w:trPr>
          <w:cantSplit/>
        </w:trPr>
        <w:tc>
          <w:tcPr>
            <w:tcW w:w="2340" w:type="dxa"/>
          </w:tcPr>
          <w:p w14:paraId="59C8291B" w14:textId="77777777" w:rsidR="003D0D68" w:rsidRPr="002748DE" w:rsidRDefault="003D0D68" w:rsidP="003D0D68">
            <w:pPr>
              <w:pStyle w:val="Table10ptText-ASDEFCON"/>
            </w:pPr>
            <w:r w:rsidRPr="002748DE">
              <w:t>Technical Data</w:t>
            </w:r>
            <w:r>
              <w:t xml:space="preserve"> </w:t>
            </w:r>
          </w:p>
        </w:tc>
        <w:tc>
          <w:tcPr>
            <w:tcW w:w="1170" w:type="dxa"/>
          </w:tcPr>
          <w:p w14:paraId="6EDDC985" w14:textId="77777777" w:rsidR="003D0D68" w:rsidRPr="002748DE" w:rsidRDefault="003D0D68" w:rsidP="003D0D68">
            <w:pPr>
              <w:pStyle w:val="Table10ptText-ASDEFCON"/>
            </w:pPr>
            <w:r w:rsidRPr="002748DE">
              <w:t>(Core)</w:t>
            </w:r>
          </w:p>
        </w:tc>
        <w:tc>
          <w:tcPr>
            <w:tcW w:w="5562" w:type="dxa"/>
          </w:tcPr>
          <w:p w14:paraId="4D88F5EA" w14:textId="24457995" w:rsidR="003D0D68" w:rsidRPr="002748DE" w:rsidRDefault="003D0D68" w:rsidP="003D0D68">
            <w:pPr>
              <w:pStyle w:val="Table10ptText-ASDEFCON"/>
            </w:pPr>
            <w:r w:rsidRPr="00453CCC">
              <w:t>means technical</w:t>
            </w:r>
            <w:r>
              <w:t xml:space="preserve"> or scientific data,</w:t>
            </w:r>
            <w:r w:rsidRPr="00453CCC">
              <w:t xml:space="preserve"> know-how </w:t>
            </w:r>
            <w:r>
              <w:t>or</w:t>
            </w:r>
            <w:r w:rsidRPr="00453CCC">
              <w:t xml:space="preserve"> information</w:t>
            </w:r>
            <w:r>
              <w:t>,</w:t>
            </w:r>
            <w:r w:rsidRPr="00453CCC">
              <w:t xml:space="preserve"> reduced to </w:t>
            </w:r>
            <w:r>
              <w:t xml:space="preserve">a </w:t>
            </w:r>
            <w:r w:rsidRPr="00453CCC">
              <w:t xml:space="preserve">material form </w:t>
            </w:r>
            <w:r>
              <w:t>(whether stored electronically or otherwise)</w:t>
            </w:r>
            <w:r w:rsidRPr="00453CCC">
              <w:t xml:space="preserve"> in relation to Supplies</w:t>
            </w:r>
            <w:r>
              <w:t xml:space="preserve"> described in the Specification</w:t>
            </w:r>
            <w:r w:rsidRPr="00453CCC">
              <w:t xml:space="preserve"> and includes </w:t>
            </w:r>
            <w:r>
              <w:t xml:space="preserve">calculations, </w:t>
            </w:r>
            <w:r w:rsidRPr="00453CCC">
              <w:t>data,</w:t>
            </w:r>
            <w:r>
              <w:t xml:space="preserve"> databases,</w:t>
            </w:r>
            <w:r w:rsidRPr="00453CCC">
              <w:t xml:space="preserve"> designs,</w:t>
            </w:r>
            <w:r>
              <w:t xml:space="preserve"> design documentation, drawings, guides, handbooks, instructions, manuals, models, notes, plans, reports, simulations, sketches, specifications,</w:t>
            </w:r>
            <w:r w:rsidRPr="00453CCC">
              <w:t xml:space="preserve"> standards, </w:t>
            </w:r>
            <w:r>
              <w:t>Training Materials (excluding S</w:t>
            </w:r>
            <w:r w:rsidRPr="00453CCC">
              <w:t>oftware</w:t>
            </w:r>
            <w:r>
              <w:t>)</w:t>
            </w:r>
            <w:r w:rsidRPr="00453CCC">
              <w:t>,</w:t>
            </w:r>
            <w:r>
              <w:t xml:space="preserve"> test results and writings and includes</w:t>
            </w:r>
            <w:r w:rsidRPr="00453CCC">
              <w:t xml:space="preserve"> </w:t>
            </w:r>
            <w:r>
              <w:t>S</w:t>
            </w:r>
            <w:r w:rsidRPr="00453CCC">
              <w:t xml:space="preserve">ource </w:t>
            </w:r>
            <w:r>
              <w:t>C</w:t>
            </w:r>
            <w:r w:rsidRPr="00453CCC">
              <w:t>ode</w:t>
            </w:r>
            <w:r>
              <w:t>.</w:t>
            </w:r>
          </w:p>
        </w:tc>
      </w:tr>
      <w:tr w:rsidR="003D0D68" w:rsidRPr="002748DE" w14:paraId="14CA4783" w14:textId="77777777" w:rsidTr="007155E7">
        <w:trPr>
          <w:cantSplit/>
        </w:trPr>
        <w:tc>
          <w:tcPr>
            <w:tcW w:w="2340" w:type="dxa"/>
          </w:tcPr>
          <w:p w14:paraId="64300DAB" w14:textId="77777777" w:rsidR="003D0D68" w:rsidRPr="002748DE" w:rsidRDefault="003D0D68" w:rsidP="003D0D68">
            <w:pPr>
              <w:pStyle w:val="Table10ptText-ASDEFCON"/>
            </w:pPr>
            <w:r w:rsidRPr="002748DE">
              <w:t>Term</w:t>
            </w:r>
          </w:p>
        </w:tc>
        <w:tc>
          <w:tcPr>
            <w:tcW w:w="1170" w:type="dxa"/>
          </w:tcPr>
          <w:p w14:paraId="22895594" w14:textId="77777777" w:rsidR="003D0D68" w:rsidRPr="002748DE" w:rsidRDefault="003D0D68" w:rsidP="003D0D68">
            <w:pPr>
              <w:pStyle w:val="Table10ptText-ASDEFCON"/>
            </w:pPr>
            <w:r w:rsidRPr="002748DE">
              <w:t>(Core)</w:t>
            </w:r>
          </w:p>
        </w:tc>
        <w:tc>
          <w:tcPr>
            <w:tcW w:w="5562" w:type="dxa"/>
          </w:tcPr>
          <w:p w14:paraId="09A4DD4B" w14:textId="77777777" w:rsidR="003D0D68" w:rsidRPr="002748DE" w:rsidRDefault="003D0D68" w:rsidP="003D0D68">
            <w:pPr>
              <w:pStyle w:val="Table10ptText-ASDEFCON"/>
            </w:pPr>
            <w:r>
              <w:t>m</w:t>
            </w:r>
            <w:r w:rsidRPr="002748DE">
              <w:t>eans the period determined in accordance with clause 1.3</w:t>
            </w:r>
            <w:r>
              <w:t xml:space="preserve"> </w:t>
            </w:r>
            <w:r w:rsidRPr="002748DE">
              <w:t>of the</w:t>
            </w:r>
            <w:r>
              <w:t xml:space="preserve"> conditions of </w:t>
            </w:r>
            <w:r w:rsidRPr="002748DE">
              <w:t>Deed.</w:t>
            </w:r>
          </w:p>
        </w:tc>
      </w:tr>
      <w:tr w:rsidR="003D0D68" w:rsidRPr="002748DE" w14:paraId="25E1A9A1" w14:textId="77777777" w:rsidTr="007155E7">
        <w:trPr>
          <w:cantSplit/>
        </w:trPr>
        <w:tc>
          <w:tcPr>
            <w:tcW w:w="2340" w:type="dxa"/>
          </w:tcPr>
          <w:p w14:paraId="2F262816" w14:textId="77777777" w:rsidR="003D0D68" w:rsidRPr="002748DE" w:rsidRDefault="003D0D68" w:rsidP="003D0D68">
            <w:pPr>
              <w:pStyle w:val="Table10ptText-ASDEFCON"/>
            </w:pPr>
            <w:r w:rsidRPr="002748DE">
              <w:t>Third Party IP</w:t>
            </w:r>
          </w:p>
        </w:tc>
        <w:tc>
          <w:tcPr>
            <w:tcW w:w="1170" w:type="dxa"/>
          </w:tcPr>
          <w:p w14:paraId="65DC9002" w14:textId="77777777" w:rsidR="003D0D68" w:rsidRPr="002748DE" w:rsidRDefault="003D0D68" w:rsidP="003D0D68">
            <w:pPr>
              <w:pStyle w:val="Table10ptText-ASDEFCON"/>
            </w:pPr>
            <w:r w:rsidRPr="002748DE">
              <w:t>(Core)</w:t>
            </w:r>
          </w:p>
        </w:tc>
        <w:tc>
          <w:tcPr>
            <w:tcW w:w="5562" w:type="dxa"/>
          </w:tcPr>
          <w:p w14:paraId="598D8985" w14:textId="77777777" w:rsidR="003D0D68" w:rsidRPr="002748DE" w:rsidRDefault="003D0D68" w:rsidP="003D0D68">
            <w:pPr>
              <w:pStyle w:val="Table10ptText-ASDEFCON"/>
            </w:pPr>
            <w:r>
              <w:t>m</w:t>
            </w:r>
            <w:r w:rsidRPr="002748DE">
              <w:t xml:space="preserve">eans that IP which is owned by a party other than the Commonwealth, or the Contractor and is embodied in the Supplies, or attaches to, the Supplies or is otherwise necessarily related to the functioning or operation of the Supplies, and is not limited to </w:t>
            </w:r>
            <w:r>
              <w:t>COTS</w:t>
            </w:r>
            <w:r w:rsidRPr="002748DE">
              <w:t xml:space="preserve"> items.</w:t>
            </w:r>
          </w:p>
        </w:tc>
      </w:tr>
      <w:tr w:rsidR="003D0D68" w:rsidRPr="002748DE" w14:paraId="1D035493" w14:textId="77777777" w:rsidTr="007155E7">
        <w:trPr>
          <w:cantSplit/>
        </w:trPr>
        <w:tc>
          <w:tcPr>
            <w:tcW w:w="2340" w:type="dxa"/>
          </w:tcPr>
          <w:p w14:paraId="5D35580F" w14:textId="77777777" w:rsidR="003D0D68" w:rsidRPr="002748DE" w:rsidRDefault="003D0D68" w:rsidP="003D0D68">
            <w:pPr>
              <w:pStyle w:val="Table10ptText-ASDEFCON"/>
            </w:pPr>
            <w:r w:rsidRPr="002748DE">
              <w:t>Unit Prices</w:t>
            </w:r>
          </w:p>
        </w:tc>
        <w:tc>
          <w:tcPr>
            <w:tcW w:w="1170" w:type="dxa"/>
          </w:tcPr>
          <w:p w14:paraId="628017BB" w14:textId="77777777" w:rsidR="003D0D68" w:rsidRPr="002748DE" w:rsidRDefault="003D0D68" w:rsidP="003D0D68">
            <w:pPr>
              <w:pStyle w:val="Table10ptText-ASDEFCON"/>
            </w:pPr>
            <w:r w:rsidRPr="002748DE">
              <w:t>(Core)</w:t>
            </w:r>
          </w:p>
        </w:tc>
        <w:tc>
          <w:tcPr>
            <w:tcW w:w="5562" w:type="dxa"/>
          </w:tcPr>
          <w:p w14:paraId="671B4A6E" w14:textId="77777777" w:rsidR="003D0D68" w:rsidRPr="002748DE" w:rsidRDefault="003D0D68" w:rsidP="003D0D68">
            <w:pPr>
              <w:pStyle w:val="Table10ptText-ASDEFCON"/>
            </w:pPr>
            <w:r w:rsidRPr="002748DE">
              <w:t>means the prices for individual items of Supplies listed in Attachment A.</w:t>
            </w:r>
          </w:p>
        </w:tc>
      </w:tr>
      <w:tr w:rsidR="003D0D68" w:rsidRPr="002748DE" w14:paraId="5F333D59" w14:textId="77777777" w:rsidTr="007155E7">
        <w:trPr>
          <w:cantSplit/>
        </w:trPr>
        <w:tc>
          <w:tcPr>
            <w:tcW w:w="2340" w:type="dxa"/>
          </w:tcPr>
          <w:p w14:paraId="31D7DD70" w14:textId="1A3563EC" w:rsidR="003D0D68" w:rsidRPr="002748DE" w:rsidRDefault="003D0D68" w:rsidP="003D0D68">
            <w:pPr>
              <w:pStyle w:val="Table10ptText-ASDEFCON"/>
            </w:pPr>
            <w:r w:rsidRPr="008D314B">
              <w:t>Use</w:t>
            </w:r>
          </w:p>
        </w:tc>
        <w:tc>
          <w:tcPr>
            <w:tcW w:w="1170" w:type="dxa"/>
          </w:tcPr>
          <w:p w14:paraId="4156DEDD" w14:textId="0D4719F9" w:rsidR="003D0D68" w:rsidRPr="002748DE" w:rsidRDefault="003D0D68" w:rsidP="003D0D68">
            <w:pPr>
              <w:pStyle w:val="Table10ptText-ASDEFCON"/>
            </w:pPr>
            <w:r w:rsidRPr="008D314B">
              <w:t>(Core)</w:t>
            </w:r>
          </w:p>
        </w:tc>
        <w:tc>
          <w:tcPr>
            <w:tcW w:w="5562" w:type="dxa"/>
          </w:tcPr>
          <w:p w14:paraId="7BBC12A3" w14:textId="77777777" w:rsidR="003D0D68" w:rsidRPr="008D314B" w:rsidRDefault="003D0D68" w:rsidP="003D0D68">
            <w:pPr>
              <w:pStyle w:val="Table10ptText-ASDEFCON"/>
            </w:pPr>
            <w:r w:rsidRPr="008D314B">
              <w:t>means, in relation to a licence of any TD, Software or Contract Material granted to a licensee, to:</w:t>
            </w:r>
          </w:p>
          <w:p w14:paraId="7923E55B" w14:textId="77777777" w:rsidR="003D0D68" w:rsidRPr="008D314B" w:rsidRDefault="003D0D68" w:rsidP="003D0D68">
            <w:pPr>
              <w:pStyle w:val="Table10ptSub1-ASDEFCON"/>
            </w:pPr>
            <w:r w:rsidRPr="008D314B">
              <w:t>use, reproduce, adapt and modify the TD, Software or Contract Material in accordance with the licence; and</w:t>
            </w:r>
          </w:p>
          <w:p w14:paraId="7122D4DC" w14:textId="77777777" w:rsidR="003D0D68" w:rsidRPr="008D314B" w:rsidRDefault="003D0D68" w:rsidP="003D0D68">
            <w:pPr>
              <w:pStyle w:val="Table10ptSub1-ASDEFCON"/>
            </w:pPr>
            <w:r w:rsidRPr="008D314B">
              <w:t xml:space="preserve">disclose, transmit and communicate the TD, Software or Contract Material: </w:t>
            </w:r>
          </w:p>
          <w:p w14:paraId="604CDF0D" w14:textId="77777777" w:rsidR="003D0D68" w:rsidRPr="008D314B" w:rsidRDefault="003D0D68" w:rsidP="003D0D68">
            <w:pPr>
              <w:pStyle w:val="Table10ptSub2-ASDEFCON"/>
            </w:pPr>
            <w:r w:rsidRPr="008D314B">
              <w:t xml:space="preserve">to the licensee's employees, officers and agents; and </w:t>
            </w:r>
          </w:p>
          <w:p w14:paraId="3CB0A192" w14:textId="0015DB8E" w:rsidR="003D0D68" w:rsidRPr="002748DE" w:rsidRDefault="003D0D68" w:rsidP="003D0D68">
            <w:pPr>
              <w:pStyle w:val="Table10ptSub2-ASDEFCON"/>
            </w:pPr>
            <w:r w:rsidRPr="008D314B">
              <w:t>to a sublicensee under a sublicence granted in accordance with the licence.</w:t>
            </w:r>
          </w:p>
        </w:tc>
      </w:tr>
      <w:tr w:rsidR="003D0D68" w:rsidRPr="002748DE" w14:paraId="171E2673" w14:textId="77777777" w:rsidTr="007155E7">
        <w:trPr>
          <w:cantSplit/>
        </w:trPr>
        <w:tc>
          <w:tcPr>
            <w:tcW w:w="2340" w:type="dxa"/>
          </w:tcPr>
          <w:p w14:paraId="23D0537C" w14:textId="77777777" w:rsidR="003D0D68" w:rsidRPr="002748DE" w:rsidRDefault="003D0D68" w:rsidP="003D0D68">
            <w:pPr>
              <w:pStyle w:val="Table10ptText-ASDEFCON"/>
            </w:pPr>
            <w:r w:rsidRPr="00DC2BF5">
              <w:t>WHS Legislation</w:t>
            </w:r>
          </w:p>
        </w:tc>
        <w:tc>
          <w:tcPr>
            <w:tcW w:w="1170" w:type="dxa"/>
          </w:tcPr>
          <w:p w14:paraId="0A1F8BD9" w14:textId="77777777" w:rsidR="003D0D68" w:rsidRPr="002748DE" w:rsidRDefault="003D0D68" w:rsidP="003D0D68">
            <w:pPr>
              <w:pStyle w:val="Table10ptText-ASDEFCON"/>
            </w:pPr>
            <w:r w:rsidRPr="00DC2BF5">
              <w:t>(Core)</w:t>
            </w:r>
          </w:p>
        </w:tc>
        <w:tc>
          <w:tcPr>
            <w:tcW w:w="5562" w:type="dxa"/>
          </w:tcPr>
          <w:p w14:paraId="7744C877" w14:textId="77777777" w:rsidR="003D0D68" w:rsidRPr="00DC2BF5" w:rsidRDefault="003D0D68" w:rsidP="003D0D68">
            <w:pPr>
              <w:pStyle w:val="Table10ptText-ASDEFCON"/>
              <w:rPr>
                <w:b/>
              </w:rPr>
            </w:pPr>
            <w:r w:rsidRPr="00DC2BF5">
              <w:t>means:</w:t>
            </w:r>
          </w:p>
          <w:p w14:paraId="24CB65C2" w14:textId="77777777" w:rsidR="003D0D68" w:rsidRDefault="003D0D68" w:rsidP="003D0D68">
            <w:pPr>
              <w:pStyle w:val="Table10ptSub1-ASDEFCON"/>
            </w:pPr>
            <w:r w:rsidRPr="00DC2BF5">
              <w:t xml:space="preserve">the </w:t>
            </w:r>
            <w:r w:rsidRPr="000D121D">
              <w:rPr>
                <w:i/>
              </w:rPr>
              <w:t>Work Health and Safety Act 2011</w:t>
            </w:r>
            <w:r w:rsidRPr="00DC2BF5">
              <w:t xml:space="preserve"> (Cth) and the </w:t>
            </w:r>
            <w:r w:rsidRPr="000D121D">
              <w:rPr>
                <w:i/>
              </w:rPr>
              <w:t>Work Health and Safety Regulations 2011</w:t>
            </w:r>
            <w:r w:rsidRPr="00DC2BF5">
              <w:t xml:space="preserve"> (Cth); and</w:t>
            </w:r>
          </w:p>
          <w:p w14:paraId="2A0B85F1" w14:textId="77777777" w:rsidR="003D0D68" w:rsidRPr="002748DE" w:rsidRDefault="003D0D68" w:rsidP="003D0D68">
            <w:pPr>
              <w:pStyle w:val="Table10ptSub1-ASDEFCON"/>
            </w:pPr>
            <w:r w:rsidRPr="00DC2BF5">
              <w:t xml:space="preserve">any corresponding WHS law as defined in section 4 of the </w:t>
            </w:r>
            <w:r w:rsidRPr="00DC2BF5">
              <w:rPr>
                <w:i/>
              </w:rPr>
              <w:t>Work Health and Safety Act 2011</w:t>
            </w:r>
            <w:r w:rsidRPr="00DC2BF5">
              <w:t xml:space="preserve"> (Cth).</w:t>
            </w:r>
          </w:p>
        </w:tc>
      </w:tr>
      <w:tr w:rsidR="003D0D68" w:rsidRPr="002748DE" w14:paraId="13108A30" w14:textId="77777777" w:rsidTr="007155E7">
        <w:trPr>
          <w:cantSplit/>
        </w:trPr>
        <w:tc>
          <w:tcPr>
            <w:tcW w:w="2340" w:type="dxa"/>
          </w:tcPr>
          <w:p w14:paraId="7AB5D095" w14:textId="77777777" w:rsidR="003D0D68" w:rsidRPr="00DC2BF5" w:rsidRDefault="003D0D68" w:rsidP="003D0D68">
            <w:pPr>
              <w:pStyle w:val="Table10ptText-ASDEFCON"/>
            </w:pPr>
            <w:r>
              <w:t>Wilful Default</w:t>
            </w:r>
          </w:p>
        </w:tc>
        <w:tc>
          <w:tcPr>
            <w:tcW w:w="1170" w:type="dxa"/>
          </w:tcPr>
          <w:p w14:paraId="2C0FD6EC" w14:textId="77777777" w:rsidR="003D0D68" w:rsidRPr="00DC2BF5" w:rsidRDefault="003D0D68" w:rsidP="003D0D68">
            <w:pPr>
              <w:pStyle w:val="Table10ptText-ASDEFCON"/>
            </w:pPr>
            <w:r>
              <w:t>(Core)</w:t>
            </w:r>
          </w:p>
        </w:tc>
        <w:tc>
          <w:tcPr>
            <w:tcW w:w="5562" w:type="dxa"/>
          </w:tcPr>
          <w:p w14:paraId="76B4D9B2" w14:textId="77777777" w:rsidR="003D0D68" w:rsidRPr="00DC2BF5" w:rsidRDefault="003D0D68" w:rsidP="003D0D68">
            <w:pPr>
              <w:pStyle w:val="Table10ptText-ASDEFCON"/>
            </w:pPr>
            <w:r w:rsidRPr="00815CC3">
              <w:t>means a default where the breach relates to an act or omission that is intended to cause harm, or otherwise involves recklessness in relation to an obligation not to cause harm.</w:t>
            </w:r>
          </w:p>
        </w:tc>
      </w:tr>
      <w:tr w:rsidR="003D0D68" w:rsidRPr="002748DE" w14:paraId="18614443" w14:textId="77777777" w:rsidTr="007155E7">
        <w:trPr>
          <w:cantSplit/>
        </w:trPr>
        <w:tc>
          <w:tcPr>
            <w:tcW w:w="2340" w:type="dxa"/>
          </w:tcPr>
          <w:p w14:paraId="7C92051D" w14:textId="77777777" w:rsidR="003D0D68" w:rsidRPr="002748DE" w:rsidRDefault="003D0D68" w:rsidP="003D0D68">
            <w:pPr>
              <w:pStyle w:val="Table10ptText-ASDEFCON"/>
            </w:pPr>
            <w:r w:rsidRPr="002748DE">
              <w:t>Working Day</w:t>
            </w:r>
          </w:p>
        </w:tc>
        <w:tc>
          <w:tcPr>
            <w:tcW w:w="1170" w:type="dxa"/>
          </w:tcPr>
          <w:p w14:paraId="08DB13CA" w14:textId="77777777" w:rsidR="003D0D68" w:rsidRPr="002748DE" w:rsidRDefault="003D0D68" w:rsidP="003D0D68">
            <w:pPr>
              <w:pStyle w:val="Table10ptText-ASDEFCON"/>
            </w:pPr>
            <w:r w:rsidRPr="002748DE">
              <w:t>(Core)</w:t>
            </w:r>
          </w:p>
        </w:tc>
        <w:tc>
          <w:tcPr>
            <w:tcW w:w="5562" w:type="dxa"/>
          </w:tcPr>
          <w:p w14:paraId="5792CF60" w14:textId="77777777" w:rsidR="003D0D68" w:rsidRDefault="003D0D68" w:rsidP="003D0D68">
            <w:pPr>
              <w:pStyle w:val="Table10ptText-ASDEFCON"/>
            </w:pPr>
            <w:r w:rsidRPr="00B274EF">
              <w:t>in relation to the doing of an action in a place</w:t>
            </w:r>
            <w:r>
              <w:t>,</w:t>
            </w:r>
            <w:r w:rsidRPr="00B274EF">
              <w:t xml:space="preserve"> means any day </w:t>
            </w:r>
            <w:r>
              <w:t xml:space="preserve">in that place </w:t>
            </w:r>
            <w:r w:rsidRPr="00B274EF">
              <w:t>other than</w:t>
            </w:r>
            <w:r>
              <w:t>:</w:t>
            </w:r>
          </w:p>
          <w:p w14:paraId="362A690C" w14:textId="77777777" w:rsidR="003D0D68" w:rsidRDefault="003D0D68" w:rsidP="003D0D68">
            <w:pPr>
              <w:pStyle w:val="Table10ptSub1-ASDEFCON"/>
            </w:pPr>
            <w:r w:rsidRPr="00B274EF">
              <w:t>a Saturday, Sunday or public holiday</w:t>
            </w:r>
            <w:r>
              <w:t>; and</w:t>
            </w:r>
          </w:p>
          <w:p w14:paraId="140CBCAA" w14:textId="77777777" w:rsidR="003D0D68" w:rsidRDefault="003D0D68" w:rsidP="003D0D68">
            <w:pPr>
              <w:pStyle w:val="Table10ptSub1-ASDEFCON"/>
            </w:pPr>
            <w:r>
              <w:t>any day within the two-week period that starts on:</w:t>
            </w:r>
          </w:p>
          <w:p w14:paraId="47AE8E4A" w14:textId="77777777" w:rsidR="003D0D68" w:rsidRDefault="003D0D68" w:rsidP="003D0D68">
            <w:pPr>
              <w:pStyle w:val="Table10ptSub2-ASDEFCON"/>
            </w:pPr>
            <w:r>
              <w:t>the Saturday before Christmas Day; or</w:t>
            </w:r>
          </w:p>
          <w:p w14:paraId="0E958022" w14:textId="77777777" w:rsidR="003D0D68" w:rsidRPr="002748DE" w:rsidRDefault="003D0D68" w:rsidP="003D0D68">
            <w:pPr>
              <w:pStyle w:val="Table10ptSub2-ASDEFCON"/>
            </w:pPr>
            <w:r>
              <w:t>if Christmas Day falls on a Saturday, Christmas Day</w:t>
            </w:r>
            <w:r w:rsidRPr="00B274EF">
              <w:t>.</w:t>
            </w:r>
          </w:p>
        </w:tc>
      </w:tr>
    </w:tbl>
    <w:p w14:paraId="668482BF" w14:textId="77777777" w:rsidR="00F6458A" w:rsidRPr="002748DE" w:rsidRDefault="007E20D3" w:rsidP="004F3F7F">
      <w:pPr>
        <w:pStyle w:val="ATTANNLV1-ASDEFCON"/>
      </w:pPr>
      <w:r w:rsidRPr="002748DE">
        <w:tab/>
      </w:r>
      <w:r w:rsidR="00F6458A" w:rsidRPr="002748DE">
        <w:t>Referenced Documents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04"/>
      </w:tblGrid>
      <w:tr w:rsidR="00F6458A" w:rsidRPr="00093BBC" w14:paraId="54508A82" w14:textId="77777777" w:rsidTr="0009530D">
        <w:trPr>
          <w:cantSplit/>
          <w:tblHeader/>
        </w:trPr>
        <w:tc>
          <w:tcPr>
            <w:tcW w:w="2268" w:type="dxa"/>
            <w:shd w:val="pct12" w:color="000000" w:fill="FFFFFF"/>
          </w:tcPr>
          <w:p w14:paraId="0498D360" w14:textId="77777777" w:rsidR="00F6458A" w:rsidRPr="00093BBC" w:rsidRDefault="00F6458A" w:rsidP="007D2374">
            <w:pPr>
              <w:pStyle w:val="Table10ptText-ASDEFCON"/>
            </w:pPr>
            <w:r w:rsidRPr="00093BBC">
              <w:t>Reference</w:t>
            </w:r>
          </w:p>
        </w:tc>
        <w:tc>
          <w:tcPr>
            <w:tcW w:w="6804" w:type="dxa"/>
            <w:shd w:val="pct12" w:color="000000" w:fill="FFFFFF"/>
          </w:tcPr>
          <w:p w14:paraId="75F1B242" w14:textId="77777777" w:rsidR="00F6458A" w:rsidRPr="00093BBC" w:rsidRDefault="00F6458A" w:rsidP="007D2374">
            <w:pPr>
              <w:pStyle w:val="Table10ptText-ASDEFCON"/>
            </w:pPr>
            <w:r w:rsidRPr="00093BBC">
              <w:t>Description</w:t>
            </w:r>
          </w:p>
        </w:tc>
      </w:tr>
      <w:tr w:rsidR="000F1073" w:rsidRPr="002748DE" w14:paraId="7DAF6C57" w14:textId="77777777" w:rsidTr="0009530D">
        <w:trPr>
          <w:cantSplit/>
        </w:trPr>
        <w:tc>
          <w:tcPr>
            <w:tcW w:w="2268" w:type="dxa"/>
          </w:tcPr>
          <w:p w14:paraId="30DE72DF" w14:textId="77777777" w:rsidR="000F1073" w:rsidRPr="002748DE" w:rsidRDefault="000F1073" w:rsidP="007D2374">
            <w:pPr>
              <w:pStyle w:val="Table10ptText-ASDEFCON"/>
            </w:pPr>
            <w:r w:rsidRPr="00DC2BF5">
              <w:t>ARPANSA Radiation Protection Series No. 3</w:t>
            </w:r>
          </w:p>
        </w:tc>
        <w:tc>
          <w:tcPr>
            <w:tcW w:w="6804" w:type="dxa"/>
          </w:tcPr>
          <w:p w14:paraId="60E9A017" w14:textId="77777777" w:rsidR="000F1073" w:rsidRPr="00EC3A33" w:rsidRDefault="000F1073" w:rsidP="007D2374">
            <w:pPr>
              <w:pStyle w:val="Table10ptText-ASDEFCON"/>
            </w:pPr>
            <w:r w:rsidRPr="00DC2BF5">
              <w:t>Radiation Protection Standard for Maximum Exposure Levels to Radiofrequency Fields – 3 kHz to 300 GHz (2002)</w:t>
            </w:r>
          </w:p>
        </w:tc>
      </w:tr>
      <w:tr w:rsidR="000F1073" w:rsidRPr="002748DE" w14:paraId="62F008FB" w14:textId="77777777" w:rsidTr="0009530D">
        <w:trPr>
          <w:cantSplit/>
        </w:trPr>
        <w:tc>
          <w:tcPr>
            <w:tcW w:w="2268" w:type="dxa"/>
          </w:tcPr>
          <w:p w14:paraId="4DDC4B94" w14:textId="77777777" w:rsidR="000F1073" w:rsidRPr="00DC2BF5" w:rsidRDefault="000F1073" w:rsidP="007D2374">
            <w:pPr>
              <w:pStyle w:val="Table10ptText-ASDEFCON"/>
            </w:pPr>
            <w:r w:rsidRPr="00DC2BF5">
              <w:t>AS/NZS ISO 14001:2004</w:t>
            </w:r>
          </w:p>
        </w:tc>
        <w:tc>
          <w:tcPr>
            <w:tcW w:w="6804" w:type="dxa"/>
          </w:tcPr>
          <w:p w14:paraId="174C3DEA" w14:textId="77777777" w:rsidR="000F1073" w:rsidRPr="00DC2BF5" w:rsidRDefault="000F1073" w:rsidP="007D2374">
            <w:pPr>
              <w:pStyle w:val="Table10ptText-ASDEFCON"/>
            </w:pPr>
            <w:r w:rsidRPr="00DC2BF5">
              <w:t>Environmental management systems—Requirements with guidance for use</w:t>
            </w:r>
          </w:p>
        </w:tc>
      </w:tr>
      <w:tr w:rsidR="000F1073" w:rsidRPr="002748DE" w14:paraId="7E00B96F" w14:textId="77777777" w:rsidTr="0009530D">
        <w:trPr>
          <w:cantSplit/>
        </w:trPr>
        <w:tc>
          <w:tcPr>
            <w:tcW w:w="2268" w:type="dxa"/>
          </w:tcPr>
          <w:p w14:paraId="2D957042" w14:textId="77777777" w:rsidR="000F1073" w:rsidRPr="002748DE" w:rsidRDefault="000F1073" w:rsidP="007D2374">
            <w:pPr>
              <w:pStyle w:val="Table10ptText-ASDEFCON"/>
            </w:pPr>
            <w:r w:rsidRPr="00DC2BF5">
              <w:t>AS/NZS 4801:2001</w:t>
            </w:r>
          </w:p>
        </w:tc>
        <w:tc>
          <w:tcPr>
            <w:tcW w:w="6804" w:type="dxa"/>
          </w:tcPr>
          <w:p w14:paraId="59005D1B" w14:textId="77777777" w:rsidR="000F1073" w:rsidRPr="00EC3A33" w:rsidRDefault="000F1073" w:rsidP="007D2374">
            <w:pPr>
              <w:pStyle w:val="Table10ptText-ASDEFCON"/>
            </w:pPr>
            <w:r w:rsidRPr="00DC2BF5">
              <w:t>Occupational health and safety management systems—Specification with guidance for use</w:t>
            </w:r>
          </w:p>
        </w:tc>
      </w:tr>
      <w:tr w:rsidR="00360455" w:rsidRPr="002748DE" w14:paraId="6A6731DB"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7CD6D55A"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58C3CB9D" w14:textId="77777777" w:rsidR="00360455" w:rsidRPr="00502C20" w:rsidRDefault="00360455" w:rsidP="000779F1">
            <w:pPr>
              <w:pStyle w:val="Table10ptText-ASDEFCON"/>
            </w:pPr>
            <w:r w:rsidRPr="008A17A4">
              <w:t>Auditor-General Act 1997</w:t>
            </w:r>
            <w:r>
              <w:t xml:space="preserve"> (Cth)</w:t>
            </w:r>
          </w:p>
        </w:tc>
      </w:tr>
      <w:tr w:rsidR="00360455" w:rsidRPr="002748DE" w14:paraId="58430BA3"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13F08703"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D783983" w14:textId="77777777" w:rsidR="00360455" w:rsidRDefault="00360455" w:rsidP="000779F1">
            <w:pPr>
              <w:pStyle w:val="Table10ptText-ASDEFCON"/>
            </w:pPr>
            <w:r w:rsidRPr="00360455">
              <w:t>Australian Code for the Transport of Dangerous Goods by Road and Rail</w:t>
            </w:r>
            <w:r w:rsidRPr="00DC2BF5">
              <w:t xml:space="preserve">, </w:t>
            </w:r>
            <w:r w:rsidRPr="00DE09A0">
              <w:t>(</w:t>
            </w:r>
            <w:r>
              <w:t xml:space="preserve">extant edition and </w:t>
            </w:r>
            <w:r w:rsidRPr="00DE09A0">
              <w:t>as amended from time to time)</w:t>
            </w:r>
          </w:p>
        </w:tc>
      </w:tr>
      <w:tr w:rsidR="00360455" w:rsidRPr="002748DE" w14:paraId="4C9F4A31"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1F225D22"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45BB0EE" w14:textId="77777777" w:rsidR="00360455" w:rsidRPr="007A411E" w:rsidRDefault="00360455" w:rsidP="000779F1">
            <w:pPr>
              <w:pStyle w:val="Table10ptText-ASDEFCON"/>
            </w:pPr>
            <w:r w:rsidRPr="00E402BE">
              <w:t>Australian Consumer Law (Schedule 2 to the Competition and Consumer Act 2010)</w:t>
            </w:r>
            <w:r>
              <w:t xml:space="preserve"> (Cth)</w:t>
            </w:r>
          </w:p>
        </w:tc>
      </w:tr>
      <w:tr w:rsidR="001A7208" w:rsidRPr="002748DE" w14:paraId="4A571CF6" w14:textId="77777777" w:rsidTr="0009530D">
        <w:trPr>
          <w:cantSplit/>
        </w:trPr>
        <w:tc>
          <w:tcPr>
            <w:tcW w:w="2268" w:type="dxa"/>
          </w:tcPr>
          <w:p w14:paraId="31546F30" w14:textId="23A6DC2D" w:rsidR="001A7208" w:rsidRPr="002748DE" w:rsidRDefault="00853F7E" w:rsidP="001A7208">
            <w:pPr>
              <w:pStyle w:val="Table10ptText-ASDEFCON"/>
            </w:pPr>
            <w:r>
              <w:t>Shadow</w:t>
            </w:r>
            <w:r w:rsidR="001A7208">
              <w:t xml:space="preserve"> Economy Procurement Connected Policy</w:t>
            </w:r>
          </w:p>
        </w:tc>
        <w:tc>
          <w:tcPr>
            <w:tcW w:w="6804" w:type="dxa"/>
          </w:tcPr>
          <w:p w14:paraId="0F3A4AE0" w14:textId="535982E9" w:rsidR="001A7208" w:rsidRPr="00EC3A33" w:rsidRDefault="00853F7E" w:rsidP="001A7208">
            <w:pPr>
              <w:pStyle w:val="Table10ptText-ASDEFCON"/>
            </w:pPr>
            <w:r>
              <w:rPr>
                <w:rFonts w:cs="Arial"/>
                <w:i/>
              </w:rPr>
              <w:t>Shadow</w:t>
            </w:r>
            <w:r w:rsidR="001A7208">
              <w:rPr>
                <w:rFonts w:cs="Arial"/>
                <w:i/>
              </w:rPr>
              <w:t xml:space="preserve"> Economy Procurement Connected Policy – Increasing the integrity of government procurement </w:t>
            </w:r>
            <w:r w:rsidR="001A7208">
              <w:rPr>
                <w:rFonts w:cs="Arial"/>
              </w:rPr>
              <w:t>– March 2019.</w:t>
            </w:r>
            <w:r w:rsidR="001A7208">
              <w:rPr>
                <w:rFonts w:cs="Arial"/>
                <w:color w:val="0000FF"/>
                <w:u w:val="single"/>
              </w:rPr>
              <w:t xml:space="preserve"> </w:t>
            </w:r>
          </w:p>
        </w:tc>
      </w:tr>
      <w:tr w:rsidR="00360455" w:rsidRPr="002748DE" w14:paraId="6A8FF317"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0AFEDBF1"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6E486678" w14:textId="6371B967" w:rsidR="00360455" w:rsidRPr="00360455" w:rsidRDefault="00360455" w:rsidP="000779F1">
            <w:pPr>
              <w:pStyle w:val="Table10ptText-ASDEFCON"/>
              <w:rPr>
                <w:rFonts w:cs="Arial"/>
                <w:i/>
              </w:rPr>
            </w:pPr>
            <w:del w:id="210" w:author="Prabhu, Akshata MS" w:date="2024-08-23T14:32:00Z">
              <w:r w:rsidRPr="00360455">
                <w:rPr>
                  <w:rFonts w:cs="Arial"/>
                  <w:i/>
                </w:rPr>
                <w:delText>CASG</w:delText>
              </w:r>
            </w:del>
            <w:ins w:id="211" w:author="Prabhu, Akshata MS" w:date="2024-08-23T14:32:00Z">
              <w:r w:rsidR="00C706E5">
                <w:rPr>
                  <w:rFonts w:cs="Arial"/>
                  <w:i/>
                </w:rPr>
                <w:t>Defence</w:t>
              </w:r>
            </w:ins>
            <w:r w:rsidR="00C706E5">
              <w:rPr>
                <w:rFonts w:cs="Arial"/>
                <w:i/>
              </w:rPr>
              <w:t xml:space="preserve"> </w:t>
            </w:r>
            <w:r w:rsidRPr="00360455">
              <w:rPr>
                <w:rFonts w:cs="Arial"/>
                <w:i/>
              </w:rPr>
              <w:t>Cost Principles, as amended from time to time.</w:t>
            </w:r>
          </w:p>
        </w:tc>
      </w:tr>
      <w:tr w:rsidR="00360455" w:rsidRPr="002748DE" w14:paraId="2E75DF26"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2F6DAFF8"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1E04852D" w14:textId="77777777" w:rsidR="00360455" w:rsidRPr="00360455" w:rsidRDefault="00360455" w:rsidP="000779F1">
            <w:pPr>
              <w:pStyle w:val="Table10ptText-ASDEFCON"/>
              <w:rPr>
                <w:rFonts w:cs="Arial"/>
                <w:i/>
              </w:rPr>
            </w:pPr>
            <w:r w:rsidRPr="00360455">
              <w:rPr>
                <w:rFonts w:cs="Arial"/>
                <w:i/>
              </w:rPr>
              <w:t>Code of Practice, Managing the Work Environment and Facilities (an approved code of practice under section 274 of the WHS Act)</w:t>
            </w:r>
          </w:p>
        </w:tc>
      </w:tr>
      <w:tr w:rsidR="00360455" w:rsidRPr="002748DE" w14:paraId="15464E72"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7AFE7970"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F85A637" w14:textId="77777777" w:rsidR="00360455" w:rsidRPr="00360455" w:rsidRDefault="00360455" w:rsidP="000779F1">
            <w:pPr>
              <w:pStyle w:val="Table10ptText-ASDEFCON"/>
              <w:rPr>
                <w:rFonts w:cs="Arial"/>
                <w:i/>
              </w:rPr>
            </w:pPr>
            <w:r w:rsidRPr="00360455">
              <w:rPr>
                <w:rFonts w:cs="Arial"/>
                <w:i/>
              </w:rPr>
              <w:t>Code of Practice, Preparation of Safety Data Sheets for Hazardous Chemicals (an approved code of practice under section 274 of the WHS Act)</w:t>
            </w:r>
          </w:p>
        </w:tc>
      </w:tr>
      <w:tr w:rsidR="000F1073" w:rsidRPr="002748DE" w14:paraId="7F2D896F" w14:textId="77777777" w:rsidTr="0009530D">
        <w:trPr>
          <w:cantSplit/>
        </w:trPr>
        <w:tc>
          <w:tcPr>
            <w:tcW w:w="2268" w:type="dxa"/>
          </w:tcPr>
          <w:p w14:paraId="453C2350" w14:textId="77777777" w:rsidR="000F1073" w:rsidRPr="002748DE" w:rsidRDefault="000F1073" w:rsidP="007D2374">
            <w:pPr>
              <w:pStyle w:val="Table10ptText-ASDEFCON"/>
            </w:pPr>
            <w:r w:rsidRPr="002748DE">
              <w:t>CP</w:t>
            </w:r>
            <w:r w:rsidR="001F5234">
              <w:t>R</w:t>
            </w:r>
            <w:r w:rsidRPr="002748DE">
              <w:t>s</w:t>
            </w:r>
          </w:p>
        </w:tc>
        <w:tc>
          <w:tcPr>
            <w:tcW w:w="6804" w:type="dxa"/>
          </w:tcPr>
          <w:p w14:paraId="2F237ADF" w14:textId="18560513" w:rsidR="000F1073" w:rsidRPr="00EC3A33" w:rsidRDefault="000F1073" w:rsidP="003106CD">
            <w:pPr>
              <w:pStyle w:val="Table10ptText-ASDEFCON"/>
            </w:pPr>
            <w:r w:rsidRPr="00EC3A33">
              <w:t xml:space="preserve">Commonwealth Procurement </w:t>
            </w:r>
            <w:r w:rsidR="001F5234">
              <w:t>Rules</w:t>
            </w:r>
            <w:r w:rsidR="001F5234" w:rsidRPr="00EC3A33">
              <w:t xml:space="preserve"> </w:t>
            </w:r>
            <w:r w:rsidRPr="00EC3A33">
              <w:t xml:space="preserve">– </w:t>
            </w:r>
            <w:r w:rsidR="003106CD">
              <w:t>December 2020</w:t>
            </w:r>
          </w:p>
        </w:tc>
      </w:tr>
      <w:tr w:rsidR="00360455" w:rsidRPr="002748DE" w14:paraId="2F40496F" w14:textId="77777777" w:rsidTr="0009530D">
        <w:trPr>
          <w:cantSplit/>
        </w:trPr>
        <w:tc>
          <w:tcPr>
            <w:tcW w:w="2268" w:type="dxa"/>
          </w:tcPr>
          <w:p w14:paraId="10FE7205" w14:textId="77777777" w:rsidR="00360455" w:rsidRPr="002748DE" w:rsidRDefault="00360455" w:rsidP="007D2374">
            <w:pPr>
              <w:pStyle w:val="Table10ptText-ASDEFCON"/>
            </w:pPr>
          </w:p>
        </w:tc>
        <w:tc>
          <w:tcPr>
            <w:tcW w:w="6804" w:type="dxa"/>
          </w:tcPr>
          <w:p w14:paraId="0C68E5B0" w14:textId="77777777" w:rsidR="00360455" w:rsidRPr="00EC3A33" w:rsidRDefault="00360455" w:rsidP="00D12F87">
            <w:pPr>
              <w:pStyle w:val="Table10ptText-ASDEFCON"/>
            </w:pPr>
            <w:r>
              <w:rPr>
                <w:i/>
              </w:rPr>
              <w:t>Complaints and Alternative Resolutions Manual</w:t>
            </w:r>
          </w:p>
        </w:tc>
      </w:tr>
      <w:tr w:rsidR="00360455" w:rsidRPr="002748DE" w14:paraId="30385F42"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504DFF84"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5B503CC6" w14:textId="77777777" w:rsidR="00360455" w:rsidRPr="00C74380" w:rsidRDefault="00360455" w:rsidP="000779F1">
            <w:pPr>
              <w:pStyle w:val="Table10ptText-ASDEFCON"/>
            </w:pPr>
            <w:r w:rsidRPr="00977524">
              <w:rPr>
                <w:i/>
              </w:rPr>
              <w:t>Criminal Code Act 1995</w:t>
            </w:r>
            <w:r>
              <w:t xml:space="preserve"> (Cth)</w:t>
            </w:r>
          </w:p>
        </w:tc>
      </w:tr>
      <w:tr w:rsidR="00360455" w:rsidRPr="002748DE" w14:paraId="3A302105"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7DAB2CF5"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2AE8A5DF" w14:textId="77777777" w:rsidR="00360455" w:rsidRPr="00360455" w:rsidRDefault="00360455" w:rsidP="000779F1">
            <w:pPr>
              <w:pStyle w:val="Table10ptText-ASDEFCON"/>
              <w:rPr>
                <w:i/>
              </w:rPr>
            </w:pPr>
            <w:r w:rsidRPr="00360455">
              <w:rPr>
                <w:i/>
              </w:rPr>
              <w:t>Defence and Industry Policy Statement</w:t>
            </w:r>
          </w:p>
        </w:tc>
      </w:tr>
      <w:tr w:rsidR="00360455" w:rsidRPr="002748DE" w14:paraId="28FF807E"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636FA1D1"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4C9FC96F" w14:textId="77777777" w:rsidR="00360455" w:rsidRPr="00360455" w:rsidRDefault="00360455" w:rsidP="000779F1">
            <w:pPr>
              <w:pStyle w:val="Table10ptText-ASDEFCON"/>
              <w:rPr>
                <w:i/>
              </w:rPr>
            </w:pPr>
            <w:r w:rsidRPr="00360455">
              <w:rPr>
                <w:i/>
              </w:rPr>
              <w:t>Defence Work Health and Safety (WHS) Manual</w:t>
            </w:r>
          </w:p>
        </w:tc>
      </w:tr>
      <w:tr w:rsidR="000F1073" w:rsidRPr="002748DE" w14:paraId="1002BF99" w14:textId="77777777" w:rsidTr="0009530D">
        <w:trPr>
          <w:cantSplit/>
        </w:trPr>
        <w:tc>
          <w:tcPr>
            <w:tcW w:w="2268" w:type="dxa"/>
          </w:tcPr>
          <w:p w14:paraId="6CF11B17" w14:textId="77777777" w:rsidR="000F1073" w:rsidRPr="002748DE" w:rsidRDefault="00502C20" w:rsidP="007D2374">
            <w:pPr>
              <w:pStyle w:val="Table10ptText-ASDEFCON"/>
            </w:pPr>
            <w:r w:rsidRPr="001F6F20">
              <w:t>DEFLOGMAN, Part 2, Vol 5</w:t>
            </w:r>
          </w:p>
        </w:tc>
        <w:tc>
          <w:tcPr>
            <w:tcW w:w="6804" w:type="dxa"/>
          </w:tcPr>
          <w:p w14:paraId="78A93FD5" w14:textId="77777777" w:rsidR="000F1073" w:rsidRPr="002748DE" w:rsidRDefault="00B56D52" w:rsidP="007D2374">
            <w:pPr>
              <w:pStyle w:val="Table10ptText-ASDEFCON"/>
            </w:pPr>
            <w:r>
              <w:t>Stocktaking of Defence Assets and Inventory</w:t>
            </w:r>
          </w:p>
        </w:tc>
      </w:tr>
      <w:tr w:rsidR="00360455" w:rsidRPr="002748DE" w14:paraId="73166DD8"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547D15BD"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5DB7E699" w14:textId="77777777" w:rsidR="00360455" w:rsidRPr="00E10EBF" w:rsidRDefault="00360455" w:rsidP="000779F1">
            <w:pPr>
              <w:pStyle w:val="Table10ptText-ASDEFCON"/>
            </w:pPr>
            <w:r w:rsidRPr="00977524">
              <w:rPr>
                <w:i/>
              </w:rPr>
              <w:t>Designs Act 2003</w:t>
            </w:r>
            <w:r>
              <w:t xml:space="preserve"> (Cth)</w:t>
            </w:r>
          </w:p>
        </w:tc>
      </w:tr>
      <w:tr w:rsidR="000F1073" w:rsidRPr="002748DE" w14:paraId="187EA5EE" w14:textId="77777777" w:rsidTr="0009530D">
        <w:trPr>
          <w:cantSplit/>
        </w:trPr>
        <w:tc>
          <w:tcPr>
            <w:tcW w:w="2268" w:type="dxa"/>
          </w:tcPr>
          <w:p w14:paraId="0640C251" w14:textId="77777777" w:rsidR="000F1073" w:rsidRPr="002748DE" w:rsidRDefault="0026685F" w:rsidP="007D2374">
            <w:pPr>
              <w:pStyle w:val="Table10ptText-ASDEFCON"/>
            </w:pPr>
            <w:r>
              <w:t>DSPF</w:t>
            </w:r>
          </w:p>
        </w:tc>
        <w:tc>
          <w:tcPr>
            <w:tcW w:w="6804" w:type="dxa"/>
          </w:tcPr>
          <w:p w14:paraId="7D6B4D3A" w14:textId="77777777" w:rsidR="000F1073" w:rsidRPr="002748DE" w:rsidRDefault="0026685F" w:rsidP="007D2374">
            <w:pPr>
              <w:pStyle w:val="Table10ptText-ASDEFCON"/>
            </w:pPr>
            <w:r>
              <w:t>Defence Security Principles Framework</w:t>
            </w:r>
            <w:r w:rsidR="00AB7E53">
              <w:t>, as amended from time to time</w:t>
            </w:r>
          </w:p>
        </w:tc>
      </w:tr>
      <w:tr w:rsidR="003106CD" w:rsidRPr="002748DE" w14:paraId="10F2950A" w14:textId="77777777" w:rsidTr="003106CD">
        <w:trPr>
          <w:cantSplit/>
        </w:trPr>
        <w:tc>
          <w:tcPr>
            <w:tcW w:w="2268" w:type="dxa"/>
            <w:tcBorders>
              <w:top w:val="single" w:sz="4" w:space="0" w:color="auto"/>
              <w:left w:val="single" w:sz="4" w:space="0" w:color="auto"/>
              <w:bottom w:val="single" w:sz="4" w:space="0" w:color="auto"/>
              <w:right w:val="single" w:sz="4" w:space="0" w:color="auto"/>
            </w:tcBorders>
          </w:tcPr>
          <w:p w14:paraId="3136463A" w14:textId="77777777" w:rsidR="003106CD" w:rsidRPr="00DC2BF5" w:rsidRDefault="003106CD" w:rsidP="003106CD">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A30E5F5" w14:textId="1CE27EB6" w:rsidR="003106CD" w:rsidRPr="00DC2BF5" w:rsidRDefault="003106CD" w:rsidP="003106CD">
            <w:pPr>
              <w:pStyle w:val="Table10ptText-ASDEFCON"/>
            </w:pPr>
            <w:r w:rsidRPr="00D62116">
              <w:rPr>
                <w:i/>
              </w:rPr>
              <w:t>Financial Policy – Gifts and Benefits</w:t>
            </w:r>
            <w:del w:id="212" w:author="Prabhu, Akshata MS" w:date="2024-08-23T14:32:00Z">
              <w:r w:rsidR="0041378F">
                <w:rPr>
                  <w:i/>
                </w:rPr>
                <w:delText xml:space="preserve"> (Including Hospitality) - Receiving</w:delText>
              </w:r>
            </w:del>
          </w:p>
        </w:tc>
      </w:tr>
      <w:tr w:rsidR="0041378F" w:rsidRPr="002748DE" w14:paraId="156D241C" w14:textId="77777777" w:rsidTr="003106CD">
        <w:trPr>
          <w:cantSplit/>
          <w:del w:id="213" w:author="Prabhu, Akshata MS" w:date="2024-08-23T14:32:00Z"/>
        </w:trPr>
        <w:tc>
          <w:tcPr>
            <w:tcW w:w="2268" w:type="dxa"/>
            <w:tcBorders>
              <w:top w:val="single" w:sz="4" w:space="0" w:color="auto"/>
              <w:left w:val="single" w:sz="4" w:space="0" w:color="auto"/>
              <w:bottom w:val="single" w:sz="4" w:space="0" w:color="auto"/>
              <w:right w:val="single" w:sz="4" w:space="0" w:color="auto"/>
            </w:tcBorders>
          </w:tcPr>
          <w:p w14:paraId="3823BAE0" w14:textId="77777777" w:rsidR="0041378F" w:rsidRPr="00DC2BF5" w:rsidRDefault="0041378F" w:rsidP="003106CD">
            <w:pPr>
              <w:pStyle w:val="Table10ptText-ASDEFCON"/>
              <w:rPr>
                <w:del w:id="214" w:author="Prabhu, Akshata MS" w:date="2024-08-23T14:32:00Z"/>
              </w:rPr>
            </w:pPr>
          </w:p>
        </w:tc>
        <w:tc>
          <w:tcPr>
            <w:tcW w:w="6804" w:type="dxa"/>
            <w:tcBorders>
              <w:top w:val="single" w:sz="4" w:space="0" w:color="auto"/>
              <w:left w:val="single" w:sz="4" w:space="0" w:color="auto"/>
              <w:bottom w:val="single" w:sz="4" w:space="0" w:color="auto"/>
              <w:right w:val="single" w:sz="4" w:space="0" w:color="auto"/>
            </w:tcBorders>
          </w:tcPr>
          <w:p w14:paraId="4DC4E40A" w14:textId="77777777" w:rsidR="0041378F" w:rsidRPr="00D62116" w:rsidRDefault="0041378F" w:rsidP="003106CD">
            <w:pPr>
              <w:pStyle w:val="Table10ptText-ASDEFCON"/>
              <w:rPr>
                <w:del w:id="215" w:author="Prabhu, Akshata MS" w:date="2024-08-23T14:32:00Z"/>
                <w:i/>
              </w:rPr>
            </w:pPr>
            <w:del w:id="216" w:author="Prabhu, Akshata MS" w:date="2024-08-23T14:32:00Z">
              <w:r w:rsidRPr="00D62116">
                <w:rPr>
                  <w:i/>
                </w:rPr>
                <w:delText>Financial Policy – Gifts and Benefits</w:delText>
              </w:r>
              <w:r>
                <w:rPr>
                  <w:i/>
                </w:rPr>
                <w:delText xml:space="preserve"> (Including Hospitality) - Spending</w:delText>
              </w:r>
            </w:del>
          </w:p>
        </w:tc>
      </w:tr>
      <w:tr w:rsidR="003106CD" w:rsidRPr="002748DE" w14:paraId="5403E86C" w14:textId="77777777" w:rsidTr="003106CD">
        <w:trPr>
          <w:cantSplit/>
        </w:trPr>
        <w:tc>
          <w:tcPr>
            <w:tcW w:w="2268" w:type="dxa"/>
            <w:tcBorders>
              <w:top w:val="single" w:sz="4" w:space="0" w:color="auto"/>
              <w:left w:val="single" w:sz="4" w:space="0" w:color="auto"/>
              <w:bottom w:val="single" w:sz="4" w:space="0" w:color="auto"/>
              <w:right w:val="single" w:sz="4" w:space="0" w:color="auto"/>
            </w:tcBorders>
          </w:tcPr>
          <w:p w14:paraId="0EEFD002" w14:textId="77777777" w:rsidR="003106CD" w:rsidRPr="00DC2BF5" w:rsidRDefault="003106CD" w:rsidP="003106CD">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210B929A" w14:textId="6501D730" w:rsidR="003106CD" w:rsidRPr="00DC2BF5" w:rsidRDefault="003106CD" w:rsidP="003106CD">
            <w:pPr>
              <w:pStyle w:val="Table10ptText-ASDEFCON"/>
            </w:pPr>
            <w:r w:rsidRPr="00D62116">
              <w:rPr>
                <w:i/>
              </w:rPr>
              <w:t>Financial Policy - Sponsorship</w:t>
            </w:r>
          </w:p>
        </w:tc>
      </w:tr>
      <w:tr w:rsidR="00360455" w:rsidRPr="002748DE" w14:paraId="145B7D1A"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4DB058AD" w14:textId="77777777" w:rsidR="00360455" w:rsidRPr="002748DE" w:rsidRDefault="00360455" w:rsidP="000779F1">
            <w:pPr>
              <w:pStyle w:val="Table10ptText-ASDEFCON"/>
            </w:pPr>
            <w:r w:rsidRPr="00DC2BF5">
              <w:t>GHS</w:t>
            </w:r>
          </w:p>
        </w:tc>
        <w:tc>
          <w:tcPr>
            <w:tcW w:w="6804" w:type="dxa"/>
            <w:tcBorders>
              <w:top w:val="single" w:sz="4" w:space="0" w:color="auto"/>
              <w:left w:val="single" w:sz="4" w:space="0" w:color="auto"/>
              <w:bottom w:val="single" w:sz="4" w:space="0" w:color="auto"/>
              <w:right w:val="single" w:sz="4" w:space="0" w:color="auto"/>
            </w:tcBorders>
          </w:tcPr>
          <w:p w14:paraId="0146CE0D" w14:textId="77777777" w:rsidR="00360455" w:rsidRPr="001C7391" w:rsidRDefault="00360455" w:rsidP="000779F1">
            <w:pPr>
              <w:pStyle w:val="Table10ptText-ASDEFCON"/>
            </w:pPr>
            <w:r w:rsidRPr="00DC2BF5">
              <w:t>Globally Harmonised System of Classification and Labelling of Chemicals, 3rd Revised Edition</w:t>
            </w:r>
          </w:p>
        </w:tc>
      </w:tr>
      <w:tr w:rsidR="000F1073" w:rsidRPr="002748DE" w14:paraId="20547F2E" w14:textId="77777777" w:rsidTr="0009530D">
        <w:trPr>
          <w:cantSplit/>
          <w:trHeight w:val="300"/>
        </w:trPr>
        <w:tc>
          <w:tcPr>
            <w:tcW w:w="2268" w:type="dxa"/>
          </w:tcPr>
          <w:p w14:paraId="14DB00A7" w14:textId="77777777" w:rsidR="000F1073" w:rsidRPr="002748DE" w:rsidRDefault="003A68D5" w:rsidP="007D2374">
            <w:pPr>
              <w:pStyle w:val="Table10ptText-ASDEFCON"/>
            </w:pPr>
            <w:r>
              <w:t>GST Act</w:t>
            </w:r>
          </w:p>
        </w:tc>
        <w:tc>
          <w:tcPr>
            <w:tcW w:w="6804" w:type="dxa"/>
          </w:tcPr>
          <w:p w14:paraId="30B4BA1C" w14:textId="77777777" w:rsidR="000F1073" w:rsidRPr="00502C20" w:rsidRDefault="000F1073" w:rsidP="007D2374">
            <w:pPr>
              <w:pStyle w:val="Table10ptText-ASDEFCON"/>
            </w:pPr>
            <w:r w:rsidRPr="00B56D52">
              <w:rPr>
                <w:i/>
              </w:rPr>
              <w:t>A New Tax System (Goods and Services Tax) Act 1999</w:t>
            </w:r>
            <w:r w:rsidR="00502C20">
              <w:t xml:space="preserve"> (Cth)</w:t>
            </w:r>
          </w:p>
        </w:tc>
      </w:tr>
      <w:tr w:rsidR="0043615F" w:rsidRPr="002748DE" w14:paraId="6694BE2E" w14:textId="77777777" w:rsidTr="0009530D">
        <w:trPr>
          <w:cantSplit/>
          <w:trHeight w:val="300"/>
        </w:trPr>
        <w:tc>
          <w:tcPr>
            <w:tcW w:w="2268" w:type="dxa"/>
          </w:tcPr>
          <w:p w14:paraId="649FCFFA" w14:textId="77777777" w:rsidR="0043615F" w:rsidRDefault="0043615F" w:rsidP="007D2374">
            <w:pPr>
              <w:pStyle w:val="Table10ptText-ASDEFCON"/>
            </w:pPr>
          </w:p>
        </w:tc>
        <w:tc>
          <w:tcPr>
            <w:tcW w:w="6804" w:type="dxa"/>
          </w:tcPr>
          <w:p w14:paraId="61FA9E38" w14:textId="77777777" w:rsidR="0043615F" w:rsidRPr="00B56D52" w:rsidRDefault="0043615F" w:rsidP="00977524">
            <w:pPr>
              <w:pStyle w:val="Table10ptText-ASDEFCON"/>
              <w:numPr>
                <w:ilvl w:val="0"/>
                <w:numId w:val="0"/>
              </w:numPr>
              <w:tabs>
                <w:tab w:val="left" w:pos="0"/>
              </w:tabs>
              <w:rPr>
                <w:i/>
              </w:rPr>
            </w:pPr>
            <w:r>
              <w:rPr>
                <w:i/>
              </w:rPr>
              <w:t>Incident Reporting and Management Manual</w:t>
            </w:r>
          </w:p>
        </w:tc>
      </w:tr>
      <w:tr w:rsidR="0043615F" w:rsidRPr="002748DE" w14:paraId="7686DEE0" w14:textId="77777777" w:rsidTr="0009530D">
        <w:trPr>
          <w:cantSplit/>
          <w:trHeight w:val="300"/>
        </w:trPr>
        <w:tc>
          <w:tcPr>
            <w:tcW w:w="2268" w:type="dxa"/>
          </w:tcPr>
          <w:p w14:paraId="7350E3DE" w14:textId="77777777" w:rsidR="0043615F" w:rsidRDefault="0043615F" w:rsidP="007D2374">
            <w:pPr>
              <w:pStyle w:val="Table10ptText-ASDEFCON"/>
            </w:pPr>
          </w:p>
        </w:tc>
        <w:tc>
          <w:tcPr>
            <w:tcW w:w="6804" w:type="dxa"/>
          </w:tcPr>
          <w:p w14:paraId="0142B0D7" w14:textId="77777777" w:rsidR="0043615F" w:rsidRDefault="0043615F" w:rsidP="0043615F">
            <w:pPr>
              <w:pStyle w:val="Table10ptText-ASDEFCON"/>
              <w:numPr>
                <w:ilvl w:val="0"/>
                <w:numId w:val="0"/>
              </w:numPr>
              <w:tabs>
                <w:tab w:val="left" w:pos="0"/>
              </w:tabs>
              <w:rPr>
                <w:i/>
              </w:rPr>
            </w:pPr>
            <w:r>
              <w:rPr>
                <w:i/>
              </w:rPr>
              <w:t>Integrity Policy</w:t>
            </w:r>
            <w:ins w:id="217" w:author="Prabhu, Akshata MS" w:date="2024-08-23T14:32:00Z">
              <w:r>
                <w:rPr>
                  <w:i/>
                </w:rPr>
                <w:t xml:space="preserve"> Manual</w:t>
              </w:r>
            </w:ins>
          </w:p>
        </w:tc>
      </w:tr>
      <w:tr w:rsidR="004C4300" w:rsidRPr="002748DE" w14:paraId="0D036285" w14:textId="77777777" w:rsidTr="0009530D">
        <w:trPr>
          <w:cantSplit/>
          <w:trHeight w:val="300"/>
          <w:ins w:id="218" w:author="Prabhu, Akshata MS" w:date="2024-08-23T14:32:00Z"/>
        </w:trPr>
        <w:tc>
          <w:tcPr>
            <w:tcW w:w="2268" w:type="dxa"/>
          </w:tcPr>
          <w:p w14:paraId="2F212F1D" w14:textId="77777777" w:rsidR="004C4300" w:rsidRPr="00DC2BF5" w:rsidRDefault="004C4300" w:rsidP="007D2374">
            <w:pPr>
              <w:pStyle w:val="Table10ptText-ASDEFCON"/>
              <w:rPr>
                <w:ins w:id="219" w:author="Prabhu, Akshata MS" w:date="2024-08-23T14:32:00Z"/>
              </w:rPr>
            </w:pPr>
            <w:ins w:id="220" w:author="Prabhu, Akshata MS" w:date="2024-08-23T14:32:00Z">
              <w:r>
                <w:t>IPP</w:t>
              </w:r>
            </w:ins>
          </w:p>
        </w:tc>
        <w:tc>
          <w:tcPr>
            <w:tcW w:w="6804" w:type="dxa"/>
          </w:tcPr>
          <w:p w14:paraId="27193498" w14:textId="7233CC1B" w:rsidR="004C4300" w:rsidRPr="00B56D52" w:rsidRDefault="004C4300" w:rsidP="0054608F">
            <w:pPr>
              <w:pStyle w:val="Table10ptText-ASDEFCON"/>
              <w:rPr>
                <w:ins w:id="221" w:author="Prabhu, Akshata MS" w:date="2024-08-23T14:32:00Z"/>
                <w:i/>
              </w:rPr>
            </w:pPr>
            <w:ins w:id="222" w:author="Prabhu, Akshata MS" w:date="2024-08-23T14:32:00Z">
              <w:r w:rsidRPr="000877D2">
                <w:rPr>
                  <w:i/>
                </w:rPr>
                <w:t xml:space="preserve">Commonwealth Indigenous Procurement Policy </w:t>
              </w:r>
              <w:r w:rsidRPr="000877D2">
                <w:t xml:space="preserve">– July 2015.  A copy of the IPP is available from: </w:t>
              </w:r>
              <w:r w:rsidR="008A17A4">
                <w:fldChar w:fldCharType="begin"/>
              </w:r>
              <w:r w:rsidR="008A17A4">
                <w:instrText xml:space="preserve"> HYPERLINK "https://www.niaa.gov.au/indigenous-affairs/economic-development/indigenous-procurement-policy-ipp" </w:instrText>
              </w:r>
              <w:r w:rsidR="008A17A4">
                <w:fldChar w:fldCharType="separate"/>
              </w:r>
              <w:r w:rsidR="00BD55F5">
                <w:rPr>
                  <w:rStyle w:val="Hyperlink"/>
                  <w:rFonts w:ascii="Calibri" w:hAnsi="Calibri" w:cs="Calibri"/>
                  <w:sz w:val="22"/>
                </w:rPr>
                <w:t>https://www.niaa.gov.au/indigenous-affairs/economic-development/indigenous-procurement-policy-ipp</w:t>
              </w:r>
              <w:r w:rsidR="008A17A4">
                <w:rPr>
                  <w:rStyle w:val="Hyperlink"/>
                  <w:rFonts w:ascii="Calibri" w:hAnsi="Calibri" w:cs="Calibri"/>
                  <w:sz w:val="22"/>
                </w:rPr>
                <w:fldChar w:fldCharType="end"/>
              </w:r>
            </w:ins>
          </w:p>
        </w:tc>
      </w:tr>
      <w:tr w:rsidR="00360455" w:rsidRPr="002748DE" w14:paraId="46231F6B" w14:textId="77777777" w:rsidTr="0009530D">
        <w:trPr>
          <w:cantSplit/>
          <w:trHeight w:val="300"/>
        </w:trPr>
        <w:tc>
          <w:tcPr>
            <w:tcW w:w="2268" w:type="dxa"/>
            <w:tcBorders>
              <w:top w:val="single" w:sz="4" w:space="0" w:color="auto"/>
              <w:left w:val="single" w:sz="4" w:space="0" w:color="auto"/>
              <w:bottom w:val="single" w:sz="4" w:space="0" w:color="auto"/>
              <w:right w:val="single" w:sz="4" w:space="0" w:color="auto"/>
            </w:tcBorders>
          </w:tcPr>
          <w:p w14:paraId="55E73DBD"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2338690F" w14:textId="77777777" w:rsidR="00360455" w:rsidRPr="00360455" w:rsidRDefault="00360455" w:rsidP="000779F1">
            <w:pPr>
              <w:pStyle w:val="Table10ptText-ASDEFCON"/>
              <w:rPr>
                <w:i/>
              </w:rPr>
            </w:pPr>
            <w:r w:rsidRPr="00B56D52">
              <w:rPr>
                <w:i/>
              </w:rPr>
              <w:t>Ozone Protection and Synthetic Greenhouse Gas Management Act 1989</w:t>
            </w:r>
            <w:r w:rsidRPr="00360455">
              <w:rPr>
                <w:i/>
              </w:rPr>
              <w:t xml:space="preserve"> (Cth)</w:t>
            </w:r>
          </w:p>
        </w:tc>
      </w:tr>
      <w:tr w:rsidR="003106CD" w:rsidRPr="002748DE" w14:paraId="34FCEDD2" w14:textId="77777777" w:rsidTr="003106CD">
        <w:trPr>
          <w:cantSplit/>
          <w:trHeight w:val="300"/>
        </w:trPr>
        <w:tc>
          <w:tcPr>
            <w:tcW w:w="2268" w:type="dxa"/>
            <w:tcBorders>
              <w:top w:val="single" w:sz="4" w:space="0" w:color="auto"/>
              <w:left w:val="single" w:sz="4" w:space="0" w:color="auto"/>
              <w:bottom w:val="single" w:sz="4" w:space="0" w:color="auto"/>
              <w:right w:val="single" w:sz="4" w:space="0" w:color="auto"/>
            </w:tcBorders>
          </w:tcPr>
          <w:p w14:paraId="2453FE7E" w14:textId="39E4E4E3" w:rsidR="003106CD" w:rsidRPr="002748DE" w:rsidRDefault="0009530D" w:rsidP="000779F1">
            <w:pPr>
              <w:pStyle w:val="Table10ptText-ASDEFCON"/>
            </w:pPr>
            <w:r>
              <w:t>PT PCP</w:t>
            </w:r>
          </w:p>
        </w:tc>
        <w:tc>
          <w:tcPr>
            <w:tcW w:w="6804" w:type="dxa"/>
            <w:tcBorders>
              <w:top w:val="single" w:sz="4" w:space="0" w:color="auto"/>
              <w:left w:val="single" w:sz="4" w:space="0" w:color="auto"/>
              <w:bottom w:val="single" w:sz="4" w:space="0" w:color="auto"/>
              <w:right w:val="single" w:sz="4" w:space="0" w:color="auto"/>
            </w:tcBorders>
          </w:tcPr>
          <w:p w14:paraId="4556FB8B" w14:textId="3AE0069A" w:rsidR="003106CD" w:rsidRPr="00B56D52" w:rsidRDefault="003106CD" w:rsidP="000779F1">
            <w:pPr>
              <w:pStyle w:val="Table10ptText-ASDEFCON"/>
              <w:rPr>
                <w:i/>
              </w:rPr>
            </w:pPr>
            <w:r w:rsidRPr="00CD745E">
              <w:rPr>
                <w:i/>
              </w:rPr>
              <w:t>Payment Times Procurement Connected Policy</w:t>
            </w:r>
          </w:p>
        </w:tc>
      </w:tr>
      <w:tr w:rsidR="00360455" w:rsidRPr="002748DE" w14:paraId="3DB42F82" w14:textId="77777777" w:rsidTr="0009530D">
        <w:trPr>
          <w:cantSplit/>
          <w:trHeight w:val="300"/>
        </w:trPr>
        <w:tc>
          <w:tcPr>
            <w:tcW w:w="2268" w:type="dxa"/>
            <w:tcBorders>
              <w:top w:val="single" w:sz="4" w:space="0" w:color="auto"/>
              <w:left w:val="single" w:sz="4" w:space="0" w:color="auto"/>
              <w:bottom w:val="single" w:sz="4" w:space="0" w:color="auto"/>
              <w:right w:val="single" w:sz="4" w:space="0" w:color="auto"/>
            </w:tcBorders>
          </w:tcPr>
          <w:p w14:paraId="4C7923D6"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5E60AC05" w14:textId="77777777" w:rsidR="00360455" w:rsidRPr="00360455" w:rsidRDefault="00360455" w:rsidP="000779F1">
            <w:pPr>
              <w:pStyle w:val="Table10ptText-ASDEFCON"/>
              <w:rPr>
                <w:i/>
              </w:rPr>
            </w:pPr>
            <w:r w:rsidRPr="00B56D52">
              <w:rPr>
                <w:i/>
              </w:rPr>
              <w:t xml:space="preserve">Privacy Act 1988 </w:t>
            </w:r>
            <w:r w:rsidRPr="00360455">
              <w:rPr>
                <w:i/>
              </w:rPr>
              <w:t>(Cth)</w:t>
            </w:r>
          </w:p>
        </w:tc>
      </w:tr>
      <w:tr w:rsidR="00F4746A" w:rsidRPr="002748DE" w14:paraId="66ECFDD5" w14:textId="77777777" w:rsidTr="0009530D">
        <w:trPr>
          <w:cantSplit/>
          <w:trHeight w:val="300"/>
        </w:trPr>
        <w:tc>
          <w:tcPr>
            <w:tcW w:w="2268" w:type="dxa"/>
          </w:tcPr>
          <w:p w14:paraId="448F5316" w14:textId="77777777" w:rsidR="00F4746A" w:rsidRPr="002748DE" w:rsidRDefault="00F4746A" w:rsidP="007D2374">
            <w:pPr>
              <w:pStyle w:val="Table10ptText-ASDEFCON"/>
            </w:pPr>
            <w:r w:rsidRPr="00DC2BF5">
              <w:t>WHS Act</w:t>
            </w:r>
          </w:p>
        </w:tc>
        <w:tc>
          <w:tcPr>
            <w:tcW w:w="6804" w:type="dxa"/>
          </w:tcPr>
          <w:p w14:paraId="49734A0F" w14:textId="77777777" w:rsidR="00F4746A" w:rsidRPr="001C7391" w:rsidRDefault="00F4746A" w:rsidP="007D2374">
            <w:pPr>
              <w:pStyle w:val="Table10ptText-ASDEFCON"/>
            </w:pPr>
            <w:r w:rsidRPr="00B56D52">
              <w:rPr>
                <w:i/>
              </w:rPr>
              <w:t>Work Health and Safety Act 2011</w:t>
            </w:r>
            <w:r w:rsidRPr="00DC2BF5">
              <w:t xml:space="preserve"> (Cth)</w:t>
            </w:r>
          </w:p>
        </w:tc>
      </w:tr>
      <w:tr w:rsidR="00F4746A" w:rsidRPr="002748DE" w14:paraId="03409AF2" w14:textId="77777777" w:rsidTr="0009530D">
        <w:trPr>
          <w:cantSplit/>
          <w:trHeight w:val="300"/>
        </w:trPr>
        <w:tc>
          <w:tcPr>
            <w:tcW w:w="2268" w:type="dxa"/>
          </w:tcPr>
          <w:p w14:paraId="2CD2D329" w14:textId="77777777" w:rsidR="00F4746A" w:rsidRPr="002748DE" w:rsidRDefault="00F4746A" w:rsidP="007D2374">
            <w:pPr>
              <w:pStyle w:val="Table10ptText-ASDEFCON"/>
            </w:pPr>
            <w:r w:rsidRPr="00DC2BF5">
              <w:t>WHS Regulations</w:t>
            </w:r>
          </w:p>
        </w:tc>
        <w:tc>
          <w:tcPr>
            <w:tcW w:w="6804" w:type="dxa"/>
          </w:tcPr>
          <w:p w14:paraId="2EFB8C42" w14:textId="77777777" w:rsidR="00F4746A" w:rsidRPr="001C7391" w:rsidRDefault="00F4746A" w:rsidP="007D2374">
            <w:pPr>
              <w:pStyle w:val="Table10ptText-ASDEFCON"/>
            </w:pPr>
            <w:r w:rsidRPr="00B56D52">
              <w:rPr>
                <w:i/>
              </w:rPr>
              <w:t>Work Health and Safety Regulations 2011</w:t>
            </w:r>
            <w:r w:rsidRPr="00DC2BF5">
              <w:t xml:space="preserve"> (Cth)</w:t>
            </w:r>
          </w:p>
        </w:tc>
      </w:tr>
      <w:tr w:rsidR="00F4746A" w:rsidRPr="002748DE" w14:paraId="23574EBB" w14:textId="77777777" w:rsidTr="0009530D">
        <w:trPr>
          <w:cantSplit/>
          <w:trHeight w:val="300"/>
        </w:trPr>
        <w:tc>
          <w:tcPr>
            <w:tcW w:w="2268" w:type="dxa"/>
          </w:tcPr>
          <w:p w14:paraId="6084D6A8" w14:textId="77777777" w:rsidR="00F4746A" w:rsidRPr="00DC2BF5" w:rsidRDefault="00F4746A" w:rsidP="007D2374">
            <w:pPr>
              <w:pStyle w:val="Table10ptText-ASDEFCON"/>
            </w:pPr>
          </w:p>
        </w:tc>
        <w:tc>
          <w:tcPr>
            <w:tcW w:w="6804" w:type="dxa"/>
          </w:tcPr>
          <w:p w14:paraId="632BD355" w14:textId="77777777" w:rsidR="00F4746A" w:rsidRPr="00DC2BF5" w:rsidRDefault="00F4746A" w:rsidP="007D2374">
            <w:pPr>
              <w:pStyle w:val="Table10ptText-ASDEFCON"/>
            </w:pPr>
            <w:r w:rsidRPr="000E267E">
              <w:rPr>
                <w:rStyle w:val="Emphasis"/>
                <w:rFonts w:cs="Arial"/>
                <w:szCs w:val="20"/>
              </w:rPr>
              <w:t xml:space="preserve">Workplace Gender Equality Act 2012 </w:t>
            </w:r>
            <w:r w:rsidRPr="000E267E">
              <w:t>(Cth)</w:t>
            </w:r>
          </w:p>
        </w:tc>
      </w:tr>
      <w:tr w:rsidR="00F4746A" w:rsidRPr="002748DE" w14:paraId="1A6C4E39" w14:textId="77777777" w:rsidTr="0009530D">
        <w:trPr>
          <w:cantSplit/>
          <w:trHeight w:val="300"/>
        </w:trPr>
        <w:tc>
          <w:tcPr>
            <w:tcW w:w="2268" w:type="dxa"/>
          </w:tcPr>
          <w:p w14:paraId="67741028" w14:textId="77777777" w:rsidR="00F4746A" w:rsidRPr="00DC2BF5" w:rsidRDefault="00F4746A" w:rsidP="007D2374">
            <w:pPr>
              <w:pStyle w:val="Table10ptText-ASDEFCON"/>
            </w:pPr>
          </w:p>
        </w:tc>
        <w:tc>
          <w:tcPr>
            <w:tcW w:w="6804" w:type="dxa"/>
          </w:tcPr>
          <w:p w14:paraId="6A9CBF85" w14:textId="77777777" w:rsidR="00F4746A" w:rsidRPr="00B56D52" w:rsidRDefault="00F4746A" w:rsidP="007D2374">
            <w:pPr>
              <w:pStyle w:val="Table10ptText-ASDEFCON"/>
              <w:rPr>
                <w:i/>
              </w:rPr>
            </w:pPr>
            <w:r w:rsidRPr="00B56D52">
              <w:rPr>
                <w:rStyle w:val="Emphasis"/>
                <w:rFonts w:cs="Arial"/>
                <w:i w:val="0"/>
                <w:szCs w:val="20"/>
              </w:rPr>
              <w:t>Workplace Gender Equality Procurement Principles</w:t>
            </w:r>
          </w:p>
        </w:tc>
      </w:tr>
    </w:tbl>
    <w:p w14:paraId="4801B2AE" w14:textId="77777777" w:rsidR="00E31889" w:rsidRDefault="00E31889" w:rsidP="004F3F7F">
      <w:pPr>
        <w:pStyle w:val="ASDEFCONNormal"/>
        <w:sectPr w:rsidR="00E31889" w:rsidSect="00114624">
          <w:type w:val="continuous"/>
          <w:pgSz w:w="11906" w:h="16838"/>
          <w:pgMar w:top="1304" w:right="1418" w:bottom="964" w:left="1418" w:header="567" w:footer="567" w:gutter="0"/>
          <w:pgNumType w:start="1"/>
          <w:cols w:space="720"/>
        </w:sectPr>
      </w:pPr>
    </w:p>
    <w:p w14:paraId="04308C1D" w14:textId="77777777" w:rsidR="00F6458A" w:rsidRDefault="00E31889" w:rsidP="007D2374">
      <w:pPr>
        <w:pStyle w:val="ASDEFCONTitle"/>
      </w:pPr>
      <w:r w:rsidRPr="00E31889">
        <w:t>ATTACHMENT G</w:t>
      </w:r>
    </w:p>
    <w:p w14:paraId="557BF246" w14:textId="77777777" w:rsidR="00425658" w:rsidRDefault="00425658" w:rsidP="007D2374">
      <w:pPr>
        <w:pStyle w:val="ASDEFCONTitle"/>
      </w:pPr>
      <w:bookmarkStart w:id="223" w:name="OLE_LINK1"/>
      <w:bookmarkStart w:id="224" w:name="OLE_LINK2"/>
      <w:bookmarkStart w:id="225" w:name="OLE_LINK5"/>
      <w:bookmarkStart w:id="226" w:name="OLE_LINK6"/>
      <w:r w:rsidRPr="00F82AEC">
        <w:t xml:space="preserve">AUSTRALIAN INDUSTRY </w:t>
      </w:r>
      <w:r>
        <w:t>capability</w:t>
      </w:r>
      <w:r w:rsidR="00286CE8">
        <w:t xml:space="preserve"> (AIC)</w:t>
      </w:r>
      <w:r w:rsidRPr="00F82AEC">
        <w:t xml:space="preserve"> (</w:t>
      </w:r>
      <w:r>
        <w:t>core</w:t>
      </w:r>
      <w:bookmarkEnd w:id="223"/>
      <w:bookmarkEnd w:id="224"/>
      <w:r w:rsidRPr="00F82AEC">
        <w:t>)</w:t>
      </w:r>
    </w:p>
    <w:p w14:paraId="0F0A5B0C" w14:textId="170EFCCC" w:rsidR="00425658" w:rsidRDefault="00F65CB5" w:rsidP="007D2374">
      <w:pPr>
        <w:pStyle w:val="COTCOCLV1-ASDEFCON"/>
      </w:pPr>
      <w:bookmarkStart w:id="227" w:name="_Ref183870017"/>
      <w:r>
        <w:t xml:space="preserve">Australian Industry </w:t>
      </w:r>
      <w:del w:id="228" w:author="Prabhu, Akshata MS" w:date="2024-08-23T14:32:00Z">
        <w:r w:rsidR="00940381">
          <w:delText>CAPABILTY</w:delText>
        </w:r>
      </w:del>
      <w:ins w:id="229" w:author="Prabhu, Akshata MS" w:date="2024-08-23T14:32:00Z">
        <w:r>
          <w:t>Activities</w:t>
        </w:r>
      </w:ins>
      <w:r>
        <w:t xml:space="preserve"> Schedule</w:t>
      </w:r>
      <w:r w:rsidRPr="004C60B5">
        <w:t xml:space="preserve"> </w:t>
      </w:r>
      <w:r w:rsidR="00425658" w:rsidRPr="004C60B5">
        <w:t>REQUIREMENTS</w:t>
      </w:r>
      <w:r w:rsidR="00425658">
        <w:t xml:space="preserve"> </w:t>
      </w:r>
    </w:p>
    <w:bookmarkEnd w:id="227"/>
    <w:p w14:paraId="712B076F" w14:textId="3504E18C" w:rsidR="00425658" w:rsidRDefault="00425658" w:rsidP="004F3F7F">
      <w:pPr>
        <w:pStyle w:val="NoteToTenderers-ASDEFCON"/>
      </w:pPr>
      <w:r>
        <w:t xml:space="preserve">Note to tenderers:  Attachment </w:t>
      </w:r>
      <w:r w:rsidR="009C3C0B">
        <w:t>G</w:t>
      </w:r>
      <w:r>
        <w:t xml:space="preserve"> will consist of an amalgamation of this Attachment</w:t>
      </w:r>
      <w:r w:rsidR="003130A6">
        <w:t xml:space="preserve">, the </w:t>
      </w:r>
      <w:del w:id="230" w:author="Prabhu, Akshata MS" w:date="2024-08-23T14:32:00Z">
        <w:r w:rsidR="00940381">
          <w:delText>AIC</w:delText>
        </w:r>
      </w:del>
      <w:ins w:id="231" w:author="Prabhu, Akshata MS" w:date="2024-08-23T14:32:00Z">
        <w:r w:rsidR="003130A6">
          <w:t>AI</w:t>
        </w:r>
        <w:r w:rsidR="00F65CB5">
          <w:t>A</w:t>
        </w:r>
      </w:ins>
      <w:r w:rsidR="003130A6">
        <w:t xml:space="preserve"> Schedule at Table 1 in Annex D of the conditions of tender</w:t>
      </w:r>
      <w:r>
        <w:t xml:space="preserve"> and the successful tenderers response.  </w:t>
      </w:r>
      <w:bookmarkEnd w:id="225"/>
      <w:bookmarkEnd w:id="226"/>
    </w:p>
    <w:p w14:paraId="1AC92FB4" w14:textId="77777777" w:rsidR="007155E7" w:rsidRDefault="007155E7" w:rsidP="004F3F7F">
      <w:pPr>
        <w:pStyle w:val="ASDEFCONNormal"/>
        <w:rPr>
          <w:ins w:id="232" w:author="Prabhu, Akshata MS" w:date="2024-08-23T14:32:00Z"/>
        </w:rPr>
      </w:pPr>
    </w:p>
    <w:p w14:paraId="3337C1F7" w14:textId="77777777" w:rsidR="007155E7" w:rsidRPr="00FA1B1F" w:rsidRDefault="007155E7" w:rsidP="0009530D">
      <w:pPr>
        <w:rPr>
          <w:ins w:id="233" w:author="Prabhu, Akshata MS" w:date="2024-08-23T14:32:00Z"/>
        </w:rPr>
      </w:pPr>
    </w:p>
    <w:p w14:paraId="7D18F5B2" w14:textId="77777777" w:rsidR="007155E7" w:rsidRPr="00FA1B1F" w:rsidRDefault="007155E7" w:rsidP="0009530D">
      <w:pPr>
        <w:rPr>
          <w:ins w:id="234" w:author="Prabhu, Akshata MS" w:date="2024-08-23T14:32:00Z"/>
        </w:rPr>
      </w:pPr>
    </w:p>
    <w:p w14:paraId="4196AD1E" w14:textId="77777777" w:rsidR="007155E7" w:rsidRPr="00FA1B1F" w:rsidRDefault="007155E7" w:rsidP="0009530D">
      <w:pPr>
        <w:rPr>
          <w:ins w:id="235" w:author="Prabhu, Akshata MS" w:date="2024-08-23T14:32:00Z"/>
        </w:rPr>
      </w:pPr>
    </w:p>
    <w:p w14:paraId="4C7C30B0" w14:textId="77777777" w:rsidR="007155E7" w:rsidRPr="00FA1B1F" w:rsidRDefault="007155E7" w:rsidP="0009530D">
      <w:pPr>
        <w:rPr>
          <w:ins w:id="236" w:author="Prabhu, Akshata MS" w:date="2024-08-23T14:32:00Z"/>
        </w:rPr>
      </w:pPr>
    </w:p>
    <w:p w14:paraId="5364B324" w14:textId="77777777" w:rsidR="007155E7" w:rsidRPr="00FA1B1F" w:rsidRDefault="007155E7" w:rsidP="0009530D">
      <w:pPr>
        <w:rPr>
          <w:ins w:id="237" w:author="Prabhu, Akshata MS" w:date="2024-08-23T14:32:00Z"/>
        </w:rPr>
      </w:pPr>
    </w:p>
    <w:p w14:paraId="593958CC" w14:textId="77777777" w:rsidR="007155E7" w:rsidRPr="009C19E4" w:rsidRDefault="007155E7" w:rsidP="0009530D">
      <w:pPr>
        <w:rPr>
          <w:ins w:id="238" w:author="Prabhu, Akshata MS" w:date="2024-08-23T14:32:00Z"/>
        </w:rPr>
      </w:pPr>
    </w:p>
    <w:p w14:paraId="08107975" w14:textId="77777777" w:rsidR="007155E7" w:rsidRPr="009C19E4" w:rsidRDefault="007155E7" w:rsidP="0009530D">
      <w:pPr>
        <w:rPr>
          <w:ins w:id="239" w:author="Prabhu, Akshata MS" w:date="2024-08-23T14:32:00Z"/>
        </w:rPr>
      </w:pPr>
    </w:p>
    <w:p w14:paraId="7B102DD4" w14:textId="77777777" w:rsidR="007155E7" w:rsidRPr="009C19E4" w:rsidRDefault="007155E7" w:rsidP="0009530D">
      <w:pPr>
        <w:rPr>
          <w:ins w:id="240" w:author="Prabhu, Akshata MS" w:date="2024-08-23T14:32:00Z"/>
        </w:rPr>
      </w:pPr>
    </w:p>
    <w:p w14:paraId="36BB244A" w14:textId="77777777" w:rsidR="007155E7" w:rsidRPr="009C19E4" w:rsidRDefault="007155E7" w:rsidP="0009530D">
      <w:pPr>
        <w:rPr>
          <w:ins w:id="241" w:author="Prabhu, Akshata MS" w:date="2024-08-23T14:32:00Z"/>
        </w:rPr>
      </w:pPr>
    </w:p>
    <w:p w14:paraId="446BF18A" w14:textId="77777777" w:rsidR="007155E7" w:rsidRPr="00CD6CF7" w:rsidRDefault="007155E7" w:rsidP="0009530D">
      <w:pPr>
        <w:rPr>
          <w:ins w:id="242" w:author="Prabhu, Akshata MS" w:date="2024-08-23T14:32:00Z"/>
        </w:rPr>
      </w:pPr>
    </w:p>
    <w:p w14:paraId="7C1E1FFC" w14:textId="77777777" w:rsidR="007155E7" w:rsidRPr="00CD6CF7" w:rsidRDefault="007155E7" w:rsidP="0009530D">
      <w:pPr>
        <w:rPr>
          <w:ins w:id="243" w:author="Prabhu, Akshata MS" w:date="2024-08-23T14:32:00Z"/>
        </w:rPr>
      </w:pPr>
    </w:p>
    <w:p w14:paraId="2ABDF31F" w14:textId="77777777" w:rsidR="007155E7" w:rsidRPr="00CD6CF7" w:rsidRDefault="007155E7" w:rsidP="0009530D">
      <w:pPr>
        <w:rPr>
          <w:ins w:id="244" w:author="Prabhu, Akshata MS" w:date="2024-08-23T14:32:00Z"/>
        </w:rPr>
      </w:pPr>
    </w:p>
    <w:p w14:paraId="5424A761" w14:textId="77777777" w:rsidR="007155E7" w:rsidRPr="00CD6CF7" w:rsidRDefault="007155E7" w:rsidP="0009530D">
      <w:pPr>
        <w:rPr>
          <w:ins w:id="245" w:author="Prabhu, Akshata MS" w:date="2024-08-23T14:32:00Z"/>
        </w:rPr>
      </w:pPr>
    </w:p>
    <w:p w14:paraId="1D361A25" w14:textId="77777777" w:rsidR="007155E7" w:rsidRPr="00CD6CF7" w:rsidRDefault="007155E7" w:rsidP="0009530D">
      <w:pPr>
        <w:rPr>
          <w:ins w:id="246" w:author="Prabhu, Akshata MS" w:date="2024-08-23T14:32:00Z"/>
        </w:rPr>
      </w:pPr>
    </w:p>
    <w:p w14:paraId="3F95B21E" w14:textId="77777777" w:rsidR="007155E7" w:rsidRPr="007C77A2" w:rsidRDefault="007155E7" w:rsidP="0009530D">
      <w:pPr>
        <w:rPr>
          <w:ins w:id="247" w:author="Prabhu, Akshata MS" w:date="2024-08-23T14:32:00Z"/>
        </w:rPr>
      </w:pPr>
    </w:p>
    <w:p w14:paraId="6CDEF6F9" w14:textId="77777777" w:rsidR="007155E7" w:rsidRPr="007C77A2" w:rsidRDefault="007155E7" w:rsidP="0009530D">
      <w:pPr>
        <w:rPr>
          <w:ins w:id="248" w:author="Prabhu, Akshata MS" w:date="2024-08-23T14:32:00Z"/>
        </w:rPr>
      </w:pPr>
    </w:p>
    <w:p w14:paraId="40B592A3" w14:textId="77777777" w:rsidR="007155E7" w:rsidRPr="007C77A2" w:rsidRDefault="007155E7" w:rsidP="0009530D">
      <w:pPr>
        <w:rPr>
          <w:ins w:id="249" w:author="Prabhu, Akshata MS" w:date="2024-08-23T14:32:00Z"/>
        </w:rPr>
      </w:pPr>
    </w:p>
    <w:p w14:paraId="10C74B83" w14:textId="77777777" w:rsidR="007155E7" w:rsidRPr="00961E2B" w:rsidRDefault="007155E7" w:rsidP="0009530D">
      <w:pPr>
        <w:rPr>
          <w:ins w:id="250" w:author="Prabhu, Akshata MS" w:date="2024-08-23T14:32:00Z"/>
        </w:rPr>
      </w:pPr>
    </w:p>
    <w:p w14:paraId="48A8A154" w14:textId="77777777" w:rsidR="007155E7" w:rsidRPr="009232B5" w:rsidRDefault="007155E7" w:rsidP="0009530D">
      <w:pPr>
        <w:rPr>
          <w:ins w:id="251" w:author="Prabhu, Akshata MS" w:date="2024-08-23T14:32:00Z"/>
        </w:rPr>
      </w:pPr>
    </w:p>
    <w:p w14:paraId="0841EAF6" w14:textId="77777777" w:rsidR="007155E7" w:rsidRPr="009232B5" w:rsidRDefault="007155E7" w:rsidP="0009530D">
      <w:pPr>
        <w:rPr>
          <w:ins w:id="252" w:author="Prabhu, Akshata MS" w:date="2024-08-23T14:32:00Z"/>
        </w:rPr>
      </w:pPr>
    </w:p>
    <w:p w14:paraId="63DF91DE" w14:textId="77777777" w:rsidR="007155E7" w:rsidRPr="00763C11" w:rsidRDefault="007155E7" w:rsidP="0009530D">
      <w:pPr>
        <w:rPr>
          <w:ins w:id="253" w:author="Prabhu, Akshata MS" w:date="2024-08-23T14:32:00Z"/>
        </w:rPr>
      </w:pPr>
    </w:p>
    <w:p w14:paraId="12EBDBD3" w14:textId="77777777" w:rsidR="007155E7" w:rsidRPr="00763C11" w:rsidRDefault="007155E7" w:rsidP="0009530D">
      <w:pPr>
        <w:rPr>
          <w:ins w:id="254" w:author="Prabhu, Akshata MS" w:date="2024-08-23T14:32:00Z"/>
        </w:rPr>
      </w:pPr>
    </w:p>
    <w:p w14:paraId="7D5CEFE3" w14:textId="77777777" w:rsidR="007155E7" w:rsidRPr="00763C11" w:rsidRDefault="007155E7" w:rsidP="0009530D">
      <w:pPr>
        <w:rPr>
          <w:ins w:id="255" w:author="Prabhu, Akshata MS" w:date="2024-08-23T14:32:00Z"/>
        </w:rPr>
      </w:pPr>
    </w:p>
    <w:p w14:paraId="716BC72E" w14:textId="77777777" w:rsidR="007155E7" w:rsidRPr="00FA1B1F" w:rsidRDefault="007155E7" w:rsidP="0009530D">
      <w:pPr>
        <w:tabs>
          <w:tab w:val="left" w:pos="3855"/>
        </w:tabs>
        <w:rPr>
          <w:ins w:id="256" w:author="Prabhu, Akshata MS" w:date="2024-08-23T14:32:00Z"/>
        </w:rPr>
      </w:pPr>
      <w:ins w:id="257" w:author="Prabhu, Akshata MS" w:date="2024-08-23T14:32:00Z">
        <w:r>
          <w:rPr>
            <w:lang w:eastAsia="en-AU"/>
          </w:rPr>
          <w:tab/>
        </w:r>
      </w:ins>
    </w:p>
    <w:p w14:paraId="4EC52952" w14:textId="77777777" w:rsidR="00211118" w:rsidRPr="0009530D" w:rsidRDefault="007155E7" w:rsidP="0009530D">
      <w:pPr>
        <w:tabs>
          <w:tab w:val="left" w:pos="3855"/>
        </w:tabs>
        <w:sectPr w:rsidR="00211118" w:rsidRPr="0009530D" w:rsidSect="004252F5">
          <w:footerReference w:type="default" r:id="rId26"/>
          <w:pgSz w:w="11906" w:h="16838"/>
          <w:pgMar w:top="1304" w:right="1418" w:bottom="964" w:left="1418" w:header="567" w:footer="567" w:gutter="0"/>
          <w:pgNumType w:start="1"/>
          <w:cols w:space="720"/>
        </w:sectPr>
      </w:pPr>
      <w:ins w:id="264" w:author="Prabhu, Akshata MS" w:date="2024-08-23T14:32:00Z">
        <w:r>
          <w:rPr>
            <w:lang w:eastAsia="en-AU"/>
          </w:rPr>
          <w:tab/>
        </w:r>
      </w:ins>
    </w:p>
    <w:p w14:paraId="7CCF0122" w14:textId="77777777" w:rsidR="00207143" w:rsidRDefault="00207143" w:rsidP="007D2374">
      <w:pPr>
        <w:pStyle w:val="ASDEFCONTitle"/>
      </w:pPr>
      <w:r>
        <w:t>ATTACHMENT H</w:t>
      </w:r>
    </w:p>
    <w:p w14:paraId="2C6B6718" w14:textId="77777777" w:rsidR="007155E7" w:rsidRPr="00DC220A" w:rsidRDefault="007155E7" w:rsidP="007155E7">
      <w:pPr>
        <w:pStyle w:val="ASDEFCONTitle"/>
      </w:pPr>
      <w:r>
        <w:t>Technical Data and Software Rights</w:t>
      </w:r>
      <w:r w:rsidRPr="00DC220A">
        <w:t xml:space="preserve"> SCHEDULE (core)</w:t>
      </w:r>
    </w:p>
    <w:p w14:paraId="2F5ED35E" w14:textId="6B95AFB8" w:rsidR="007155E7" w:rsidRPr="00D749B2" w:rsidRDefault="007155E7" w:rsidP="007155E7">
      <w:pPr>
        <w:pStyle w:val="NoteToTenderers-ASDEFCON"/>
        <w:rPr>
          <w:i w:val="0"/>
        </w:rPr>
      </w:pPr>
      <w:r w:rsidRPr="00B76CA9">
        <w:t xml:space="preserve">Note to tenderers:  </w:t>
      </w:r>
      <w:r>
        <w:t xml:space="preserve">Attachment H defines any restrictions on the TD and Software rights granted under any resultant </w:t>
      </w:r>
      <w:r w:rsidR="00647F43">
        <w:t>Deed</w:t>
      </w:r>
      <w:r>
        <w:t>.  Attachment H will consist of an amalgamation of information contained in this draft Attachment H, the successful tenderer's response to TDR C-</w:t>
      </w:r>
      <w:r w:rsidR="00647F43">
        <w:t>6</w:t>
      </w:r>
      <w:r>
        <w:t xml:space="preserve"> and any negotiated adjustments. </w:t>
      </w:r>
    </w:p>
    <w:p w14:paraId="63DF9A35" w14:textId="77777777" w:rsidR="007155E7" w:rsidRDefault="007155E7" w:rsidP="007155E7">
      <w:pPr>
        <w:pStyle w:val="ASDEFCONNormal"/>
        <w:jc w:val="cente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50"/>
        <w:gridCol w:w="1128"/>
        <w:gridCol w:w="1933"/>
        <w:gridCol w:w="3222"/>
        <w:gridCol w:w="3061"/>
        <w:gridCol w:w="4090"/>
      </w:tblGrid>
      <w:tr w:rsidR="007155E7" w14:paraId="243EA237" w14:textId="77777777" w:rsidTr="00FA1B1F">
        <w:trPr>
          <w:cantSplit/>
          <w:trHeight w:val="233"/>
        </w:trPr>
        <w:tc>
          <w:tcPr>
            <w:tcW w:w="1450" w:type="dxa"/>
            <w:shd w:val="clear" w:color="auto" w:fill="CCCCCC"/>
          </w:tcPr>
          <w:p w14:paraId="142BD406"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Unique Line Item Description</w:t>
            </w:r>
          </w:p>
        </w:tc>
        <w:tc>
          <w:tcPr>
            <w:tcW w:w="1128" w:type="dxa"/>
            <w:shd w:val="clear" w:color="auto" w:fill="CCCCCC"/>
          </w:tcPr>
          <w:p w14:paraId="7071ABD0"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Owner or Licensor</w:t>
            </w:r>
          </w:p>
        </w:tc>
        <w:tc>
          <w:tcPr>
            <w:tcW w:w="1933" w:type="dxa"/>
            <w:shd w:val="clear" w:color="auto" w:fill="CCCCCC"/>
          </w:tcPr>
          <w:p w14:paraId="53D94F42"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System/</w:t>
            </w:r>
            <w:r w:rsidRPr="002B5831">
              <w:rPr>
                <w:rFonts w:eastAsia="Calibri"/>
                <w:b/>
                <w:color w:val="000000" w:themeColor="text1"/>
                <w:sz w:val="18"/>
                <w:szCs w:val="18"/>
              </w:rPr>
              <w:br/>
              <w:t>Subsystem/ Component/CI Name</w:t>
            </w:r>
          </w:p>
        </w:tc>
        <w:tc>
          <w:tcPr>
            <w:tcW w:w="3222" w:type="dxa"/>
            <w:shd w:val="clear" w:color="auto" w:fill="CCCCCC"/>
          </w:tcPr>
          <w:p w14:paraId="52C28B31"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Description of TD or Software</w:t>
            </w:r>
          </w:p>
        </w:tc>
        <w:tc>
          <w:tcPr>
            <w:tcW w:w="3061" w:type="dxa"/>
            <w:shd w:val="clear" w:color="auto" w:fill="CCCCCC"/>
          </w:tcPr>
          <w:p w14:paraId="0C62A614"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Restrictions on Commonwealth's rights to sublicence the TD or Software</w:t>
            </w:r>
          </w:p>
          <w:p w14:paraId="3F8A077C"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 xml:space="preserve">(COC, clause </w:t>
            </w:r>
            <w:r>
              <w:rPr>
                <w:rFonts w:eastAsia="Calibri"/>
                <w:b/>
                <w:color w:val="000000" w:themeColor="text1"/>
                <w:sz w:val="18"/>
                <w:szCs w:val="18"/>
              </w:rPr>
              <w:t>5</w:t>
            </w:r>
            <w:r w:rsidRPr="002B5831">
              <w:rPr>
                <w:rFonts w:eastAsia="Calibri"/>
                <w:b/>
                <w:color w:val="000000" w:themeColor="text1"/>
                <w:sz w:val="18"/>
                <w:szCs w:val="18"/>
              </w:rPr>
              <w:t>.2.2b(ii))</w:t>
            </w:r>
          </w:p>
        </w:tc>
        <w:tc>
          <w:tcPr>
            <w:tcW w:w="4090" w:type="dxa"/>
            <w:shd w:val="clear" w:color="auto" w:fill="CCCCCC"/>
          </w:tcPr>
          <w:p w14:paraId="2D4DFF0F"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Justification for Restriction(s)</w:t>
            </w:r>
          </w:p>
        </w:tc>
      </w:tr>
      <w:tr w:rsidR="007155E7" w14:paraId="24E1643D" w14:textId="77777777" w:rsidTr="00FA1B1F">
        <w:trPr>
          <w:cantSplit/>
          <w:trHeight w:val="233"/>
        </w:trPr>
        <w:tc>
          <w:tcPr>
            <w:tcW w:w="1450" w:type="dxa"/>
            <w:shd w:val="clear" w:color="auto" w:fill="CCCCCC"/>
          </w:tcPr>
          <w:p w14:paraId="11E1E190"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(a)</w:t>
            </w:r>
          </w:p>
        </w:tc>
        <w:tc>
          <w:tcPr>
            <w:tcW w:w="1128" w:type="dxa"/>
            <w:shd w:val="clear" w:color="auto" w:fill="CCCCCC"/>
          </w:tcPr>
          <w:p w14:paraId="21971307"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(b)</w:t>
            </w:r>
          </w:p>
        </w:tc>
        <w:tc>
          <w:tcPr>
            <w:tcW w:w="1933" w:type="dxa"/>
            <w:shd w:val="clear" w:color="auto" w:fill="CCCCCC"/>
          </w:tcPr>
          <w:p w14:paraId="3BC1B27C"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(c)</w:t>
            </w:r>
          </w:p>
        </w:tc>
        <w:tc>
          <w:tcPr>
            <w:tcW w:w="3222" w:type="dxa"/>
            <w:shd w:val="clear" w:color="auto" w:fill="CCCCCC"/>
          </w:tcPr>
          <w:p w14:paraId="10E908B4"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(d)</w:t>
            </w:r>
          </w:p>
        </w:tc>
        <w:tc>
          <w:tcPr>
            <w:tcW w:w="3061" w:type="dxa"/>
            <w:shd w:val="clear" w:color="auto" w:fill="CCCCCC"/>
          </w:tcPr>
          <w:p w14:paraId="56FFAA12"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(e)</w:t>
            </w:r>
          </w:p>
        </w:tc>
        <w:tc>
          <w:tcPr>
            <w:tcW w:w="4090" w:type="dxa"/>
            <w:shd w:val="clear" w:color="auto" w:fill="CCCCCC"/>
          </w:tcPr>
          <w:p w14:paraId="292C55B9"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(f)</w:t>
            </w:r>
          </w:p>
        </w:tc>
      </w:tr>
      <w:tr w:rsidR="007155E7" w14:paraId="269F1689" w14:textId="77777777" w:rsidTr="00FA1B1F">
        <w:trPr>
          <w:cantSplit/>
          <w:trHeight w:val="591"/>
        </w:trPr>
        <w:tc>
          <w:tcPr>
            <w:tcW w:w="1450" w:type="dxa"/>
          </w:tcPr>
          <w:p w14:paraId="75CF3D51" w14:textId="77777777" w:rsidR="007155E7" w:rsidRDefault="007155E7" w:rsidP="00FA1B1F">
            <w:pPr>
              <w:tabs>
                <w:tab w:val="num" w:pos="0"/>
              </w:tabs>
              <w:spacing w:before="60" w:after="60"/>
              <w:rPr>
                <w:rFonts w:eastAsia="Calibri"/>
                <w:i/>
                <w:color w:val="000000"/>
                <w:sz w:val="18"/>
                <w:szCs w:val="18"/>
              </w:rPr>
            </w:pPr>
            <w:r>
              <w:rPr>
                <w:rFonts w:eastAsia="Calibri"/>
                <w:i/>
                <w:color w:val="000000"/>
                <w:sz w:val="18"/>
                <w:szCs w:val="18"/>
              </w:rPr>
              <w:t>Example:</w:t>
            </w:r>
          </w:p>
          <w:p w14:paraId="2A703F5E" w14:textId="15E31E1F" w:rsidR="007155E7" w:rsidRPr="002B5831" w:rsidRDefault="006C1540" w:rsidP="00FA1B1F">
            <w:pPr>
              <w:tabs>
                <w:tab w:val="num" w:pos="0"/>
              </w:tabs>
              <w:spacing w:before="60" w:after="60"/>
              <w:rPr>
                <w:rFonts w:eastAsia="Calibri"/>
                <w:i/>
                <w:color w:val="000000"/>
                <w:sz w:val="18"/>
                <w:szCs w:val="18"/>
              </w:rPr>
            </w:pPr>
            <w:r>
              <w:rPr>
                <w:rFonts w:eastAsia="Calibri"/>
                <w:i/>
                <w:color w:val="000000"/>
                <w:sz w:val="18"/>
                <w:szCs w:val="18"/>
              </w:rPr>
              <w:t>H</w:t>
            </w:r>
            <w:r w:rsidR="007155E7" w:rsidRPr="002B5831">
              <w:rPr>
                <w:rFonts w:eastAsia="Calibri"/>
                <w:i/>
                <w:color w:val="000000"/>
                <w:sz w:val="18"/>
                <w:szCs w:val="18"/>
              </w:rPr>
              <w:t>-1-1</w:t>
            </w:r>
          </w:p>
        </w:tc>
        <w:tc>
          <w:tcPr>
            <w:tcW w:w="1128" w:type="dxa"/>
          </w:tcPr>
          <w:p w14:paraId="2F3BC534"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Contractor</w:t>
            </w:r>
          </w:p>
        </w:tc>
        <w:tc>
          <w:tcPr>
            <w:tcW w:w="1933" w:type="dxa"/>
          </w:tcPr>
          <w:p w14:paraId="23091D61"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Helicopter Landing System</w:t>
            </w:r>
          </w:p>
        </w:tc>
        <w:tc>
          <w:tcPr>
            <w:tcW w:w="3222" w:type="dxa"/>
          </w:tcPr>
          <w:p w14:paraId="2FB8E2A3" w14:textId="77777777" w:rsidR="007155E7" w:rsidRPr="002B5831" w:rsidRDefault="007155E7" w:rsidP="00FA1B1F">
            <w:pPr>
              <w:tabs>
                <w:tab w:val="num" w:pos="0"/>
              </w:tabs>
              <w:spacing w:before="60" w:after="60"/>
              <w:rPr>
                <w:rFonts w:eastAsia="Calibri"/>
                <w:b/>
                <w:i/>
                <w:color w:val="000000"/>
                <w:sz w:val="18"/>
                <w:szCs w:val="18"/>
              </w:rPr>
            </w:pPr>
            <w:r w:rsidRPr="002B5831">
              <w:rPr>
                <w:rFonts w:eastAsia="Calibri"/>
                <w:i/>
                <w:color w:val="000000"/>
                <w:sz w:val="18"/>
                <w:szCs w:val="18"/>
              </w:rPr>
              <w:t>Aircraft structural loads and certification data</w:t>
            </w:r>
          </w:p>
        </w:tc>
        <w:tc>
          <w:tcPr>
            <w:tcW w:w="3061" w:type="dxa"/>
          </w:tcPr>
          <w:p w14:paraId="62DB5D3B"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Licences do not include right to grant sublicences for the purpose of a third party upgrading the Helicopter Landing System.</w:t>
            </w:r>
          </w:p>
        </w:tc>
        <w:tc>
          <w:tcPr>
            <w:tcW w:w="4090" w:type="dxa"/>
          </w:tcPr>
          <w:p w14:paraId="14948E5B" w14:textId="77777777" w:rsidR="007155E7" w:rsidRPr="002B5831" w:rsidRDefault="007155E7" w:rsidP="00FA1B1F">
            <w:pPr>
              <w:tabs>
                <w:tab w:val="num" w:pos="0"/>
              </w:tabs>
              <w:spacing w:before="60" w:after="60"/>
              <w:rPr>
                <w:rFonts w:eastAsia="Calibri"/>
                <w:b/>
                <w:i/>
                <w:caps/>
                <w:color w:val="000000"/>
                <w:sz w:val="18"/>
                <w:szCs w:val="18"/>
              </w:rPr>
            </w:pPr>
            <w:r w:rsidRPr="002B5831">
              <w:rPr>
                <w:rFonts w:eastAsia="Calibri"/>
                <w:i/>
                <w:color w:val="000000"/>
                <w:sz w:val="18"/>
                <w:szCs w:val="18"/>
              </w:rPr>
              <w:t>This data requires access to competitively sensitive data.</w:t>
            </w:r>
          </w:p>
          <w:p w14:paraId="2225FE72" w14:textId="77777777" w:rsidR="007155E7" w:rsidRPr="002B5831" w:rsidRDefault="007155E7" w:rsidP="00FA1B1F">
            <w:pPr>
              <w:tabs>
                <w:tab w:val="num" w:pos="0"/>
              </w:tabs>
              <w:spacing w:before="60" w:after="60"/>
              <w:rPr>
                <w:rFonts w:eastAsia="Calibri"/>
                <w:b/>
                <w:i/>
                <w:caps/>
                <w:color w:val="000000"/>
                <w:sz w:val="18"/>
                <w:szCs w:val="18"/>
              </w:rPr>
            </w:pPr>
          </w:p>
        </w:tc>
      </w:tr>
      <w:tr w:rsidR="007155E7" w14:paraId="6AEB1131" w14:textId="77777777" w:rsidTr="00FA1B1F">
        <w:trPr>
          <w:trHeight w:val="591"/>
        </w:trPr>
        <w:tc>
          <w:tcPr>
            <w:tcW w:w="1450" w:type="dxa"/>
          </w:tcPr>
          <w:p w14:paraId="4030454F" w14:textId="77777777" w:rsidR="007155E7" w:rsidRDefault="007155E7" w:rsidP="00FA1B1F">
            <w:pPr>
              <w:tabs>
                <w:tab w:val="num" w:pos="0"/>
              </w:tabs>
              <w:spacing w:before="60" w:after="60"/>
              <w:rPr>
                <w:rFonts w:eastAsia="Calibri"/>
                <w:i/>
                <w:color w:val="000000"/>
                <w:sz w:val="18"/>
                <w:szCs w:val="18"/>
              </w:rPr>
            </w:pPr>
            <w:r>
              <w:rPr>
                <w:rFonts w:eastAsia="Calibri"/>
                <w:i/>
                <w:color w:val="000000"/>
                <w:sz w:val="18"/>
                <w:szCs w:val="18"/>
              </w:rPr>
              <w:t>Example:</w:t>
            </w:r>
          </w:p>
          <w:p w14:paraId="16DFC2BD" w14:textId="114FC6F9" w:rsidR="007155E7" w:rsidRPr="002B5831" w:rsidRDefault="006C1540" w:rsidP="00FA1B1F">
            <w:pPr>
              <w:tabs>
                <w:tab w:val="num" w:pos="0"/>
              </w:tabs>
              <w:spacing w:before="60" w:after="60"/>
              <w:rPr>
                <w:rFonts w:eastAsia="Calibri"/>
                <w:i/>
                <w:color w:val="000000"/>
                <w:sz w:val="18"/>
                <w:szCs w:val="18"/>
              </w:rPr>
            </w:pPr>
            <w:r>
              <w:rPr>
                <w:rFonts w:eastAsia="Calibri"/>
                <w:i/>
                <w:color w:val="000000"/>
                <w:sz w:val="18"/>
                <w:szCs w:val="18"/>
              </w:rPr>
              <w:t>H</w:t>
            </w:r>
            <w:r w:rsidR="007155E7" w:rsidRPr="002B5831">
              <w:rPr>
                <w:rFonts w:eastAsia="Calibri"/>
                <w:i/>
                <w:color w:val="000000"/>
                <w:sz w:val="18"/>
                <w:szCs w:val="18"/>
              </w:rPr>
              <w:t>-1-2</w:t>
            </w:r>
          </w:p>
        </w:tc>
        <w:tc>
          <w:tcPr>
            <w:tcW w:w="1128" w:type="dxa"/>
          </w:tcPr>
          <w:p w14:paraId="213E9ABD"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Contractor</w:t>
            </w:r>
          </w:p>
        </w:tc>
        <w:tc>
          <w:tcPr>
            <w:tcW w:w="1933" w:type="dxa"/>
          </w:tcPr>
          <w:p w14:paraId="79C30279"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Combat Management  System</w:t>
            </w:r>
          </w:p>
        </w:tc>
        <w:tc>
          <w:tcPr>
            <w:tcW w:w="3222" w:type="dxa"/>
          </w:tcPr>
          <w:p w14:paraId="4942D68A"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 xml:space="preserve">Mission Planning Software </w:t>
            </w:r>
          </w:p>
        </w:tc>
        <w:tc>
          <w:tcPr>
            <w:tcW w:w="3061" w:type="dxa"/>
          </w:tcPr>
          <w:p w14:paraId="242D4C45" w14:textId="77777777" w:rsidR="007155E7" w:rsidRPr="002B5831" w:rsidRDefault="007155E7" w:rsidP="00FA1B1F">
            <w:pPr>
              <w:tabs>
                <w:tab w:val="num" w:pos="0"/>
              </w:tabs>
              <w:spacing w:before="60" w:after="60"/>
              <w:rPr>
                <w:rFonts w:eastAsia="Calibri"/>
                <w:b/>
                <w:i/>
                <w:caps/>
                <w:color w:val="000000"/>
                <w:sz w:val="18"/>
                <w:szCs w:val="18"/>
              </w:rPr>
            </w:pPr>
            <w:r w:rsidRPr="002B5831">
              <w:rPr>
                <w:rFonts w:eastAsia="Calibri"/>
                <w:i/>
                <w:color w:val="000000"/>
                <w:sz w:val="18"/>
                <w:szCs w:val="18"/>
              </w:rPr>
              <w:t>Licences do not include right to grant sublicences for the purpose of developing or upgrading the Software without the prior written consent of XYZ Pty Ltd.</w:t>
            </w:r>
          </w:p>
        </w:tc>
        <w:tc>
          <w:tcPr>
            <w:tcW w:w="4090" w:type="dxa"/>
          </w:tcPr>
          <w:p w14:paraId="78D3A843"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This data requires access to competitively sensitive data.</w:t>
            </w:r>
          </w:p>
        </w:tc>
      </w:tr>
      <w:tr w:rsidR="007155E7" w14:paraId="5A75FA8F" w14:textId="77777777" w:rsidTr="00FA1B1F">
        <w:trPr>
          <w:trHeight w:val="591"/>
        </w:trPr>
        <w:tc>
          <w:tcPr>
            <w:tcW w:w="1450" w:type="dxa"/>
          </w:tcPr>
          <w:p w14:paraId="56FF7292" w14:textId="77777777" w:rsidR="007155E7" w:rsidRDefault="007155E7" w:rsidP="00FA1B1F">
            <w:pPr>
              <w:tabs>
                <w:tab w:val="num" w:pos="0"/>
              </w:tabs>
              <w:spacing w:before="60" w:after="60"/>
              <w:rPr>
                <w:rFonts w:eastAsia="Calibri"/>
                <w:i/>
                <w:color w:val="000000"/>
                <w:sz w:val="18"/>
                <w:szCs w:val="18"/>
              </w:rPr>
            </w:pPr>
            <w:r>
              <w:rPr>
                <w:rFonts w:eastAsia="Calibri"/>
                <w:i/>
                <w:color w:val="000000"/>
                <w:sz w:val="18"/>
                <w:szCs w:val="18"/>
              </w:rPr>
              <w:t>Example:</w:t>
            </w:r>
          </w:p>
          <w:p w14:paraId="20DB28ED" w14:textId="29D25E67" w:rsidR="007155E7" w:rsidRPr="002B5831" w:rsidRDefault="006C1540" w:rsidP="00FA1B1F">
            <w:pPr>
              <w:tabs>
                <w:tab w:val="num" w:pos="0"/>
              </w:tabs>
              <w:spacing w:before="60" w:after="60"/>
              <w:rPr>
                <w:rFonts w:eastAsia="Calibri"/>
                <w:i/>
                <w:color w:val="000000"/>
                <w:sz w:val="18"/>
                <w:szCs w:val="18"/>
              </w:rPr>
            </w:pPr>
            <w:r>
              <w:rPr>
                <w:rFonts w:eastAsia="Calibri"/>
                <w:i/>
                <w:color w:val="000000"/>
                <w:sz w:val="18"/>
                <w:szCs w:val="18"/>
              </w:rPr>
              <w:t>H</w:t>
            </w:r>
            <w:r w:rsidR="007155E7" w:rsidRPr="002B5831">
              <w:rPr>
                <w:rFonts w:eastAsia="Calibri"/>
                <w:i/>
                <w:color w:val="000000"/>
                <w:sz w:val="18"/>
                <w:szCs w:val="18"/>
              </w:rPr>
              <w:t>-1-3</w:t>
            </w:r>
          </w:p>
        </w:tc>
        <w:tc>
          <w:tcPr>
            <w:tcW w:w="1128" w:type="dxa"/>
          </w:tcPr>
          <w:p w14:paraId="12BDD66E"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Contractor</w:t>
            </w:r>
          </w:p>
        </w:tc>
        <w:tc>
          <w:tcPr>
            <w:tcW w:w="1933" w:type="dxa"/>
          </w:tcPr>
          <w:p w14:paraId="17D7F4A2"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Communications System</w:t>
            </w:r>
          </w:p>
        </w:tc>
        <w:tc>
          <w:tcPr>
            <w:tcW w:w="3222" w:type="dxa"/>
          </w:tcPr>
          <w:p w14:paraId="52D0A6F1"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Business Process Manual</w:t>
            </w:r>
          </w:p>
        </w:tc>
        <w:tc>
          <w:tcPr>
            <w:tcW w:w="3061" w:type="dxa"/>
          </w:tcPr>
          <w:p w14:paraId="29A15F51"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Licences do not include a right to grant sublicences to use the manual to upgrade the Communications System.</w:t>
            </w:r>
          </w:p>
        </w:tc>
        <w:tc>
          <w:tcPr>
            <w:tcW w:w="4090" w:type="dxa"/>
          </w:tcPr>
          <w:p w14:paraId="2ED27241" w14:textId="77777777" w:rsidR="007155E7" w:rsidRPr="002B5831" w:rsidRDefault="007155E7" w:rsidP="00FA1B1F">
            <w:pPr>
              <w:spacing w:before="60" w:after="60"/>
              <w:rPr>
                <w:rFonts w:eastAsia="Calibri"/>
                <w:i/>
                <w:color w:val="000000"/>
                <w:sz w:val="18"/>
                <w:szCs w:val="18"/>
              </w:rPr>
            </w:pPr>
            <w:r w:rsidRPr="002B5831">
              <w:rPr>
                <w:rFonts w:eastAsia="Calibri"/>
                <w:i/>
                <w:color w:val="000000"/>
                <w:sz w:val="18"/>
                <w:szCs w:val="18"/>
              </w:rPr>
              <w:t xml:space="preserve">Contains competitively sensitive data that are trade secrets which will be disclosed if used to upgrade the Communications System. </w:t>
            </w:r>
          </w:p>
        </w:tc>
      </w:tr>
      <w:tr w:rsidR="007155E7" w14:paraId="77D33BE1" w14:textId="77777777" w:rsidTr="00FA1B1F">
        <w:trPr>
          <w:trHeight w:val="591"/>
        </w:trPr>
        <w:tc>
          <w:tcPr>
            <w:tcW w:w="1450" w:type="dxa"/>
          </w:tcPr>
          <w:p w14:paraId="7B1A1CB5" w14:textId="77777777" w:rsidR="007155E7" w:rsidRDefault="007155E7" w:rsidP="00FA1B1F">
            <w:pPr>
              <w:tabs>
                <w:tab w:val="num" w:pos="0"/>
              </w:tabs>
              <w:spacing w:before="60" w:after="60"/>
              <w:rPr>
                <w:rFonts w:eastAsia="Calibri"/>
                <w:i/>
                <w:color w:val="000000"/>
                <w:sz w:val="18"/>
                <w:szCs w:val="18"/>
              </w:rPr>
            </w:pPr>
            <w:r>
              <w:rPr>
                <w:rFonts w:eastAsia="Calibri"/>
                <w:i/>
                <w:color w:val="000000"/>
                <w:sz w:val="18"/>
                <w:szCs w:val="18"/>
              </w:rPr>
              <w:t>Example:</w:t>
            </w:r>
          </w:p>
          <w:p w14:paraId="33CC4703" w14:textId="028BCD01" w:rsidR="007155E7" w:rsidRPr="002B5831" w:rsidRDefault="006C1540" w:rsidP="00FA1B1F">
            <w:pPr>
              <w:tabs>
                <w:tab w:val="num" w:pos="0"/>
              </w:tabs>
              <w:spacing w:before="60" w:after="60"/>
              <w:rPr>
                <w:rFonts w:eastAsia="Calibri"/>
                <w:i/>
                <w:color w:val="000000"/>
                <w:sz w:val="18"/>
                <w:szCs w:val="18"/>
              </w:rPr>
            </w:pPr>
            <w:r>
              <w:rPr>
                <w:rFonts w:eastAsia="Calibri"/>
                <w:i/>
                <w:color w:val="000000"/>
                <w:sz w:val="18"/>
                <w:szCs w:val="18"/>
              </w:rPr>
              <w:t>H</w:t>
            </w:r>
            <w:r w:rsidR="007155E7" w:rsidRPr="002B5831">
              <w:rPr>
                <w:rFonts w:eastAsia="Calibri"/>
                <w:i/>
                <w:color w:val="000000"/>
                <w:sz w:val="18"/>
                <w:szCs w:val="18"/>
              </w:rPr>
              <w:t>-1-4</w:t>
            </w:r>
          </w:p>
        </w:tc>
        <w:tc>
          <w:tcPr>
            <w:tcW w:w="1128" w:type="dxa"/>
          </w:tcPr>
          <w:p w14:paraId="3ECD1049"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EW Pty Ltd</w:t>
            </w:r>
          </w:p>
        </w:tc>
        <w:tc>
          <w:tcPr>
            <w:tcW w:w="1933" w:type="dxa"/>
          </w:tcPr>
          <w:p w14:paraId="5BF6A453"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Combat Management  System</w:t>
            </w:r>
          </w:p>
        </w:tc>
        <w:tc>
          <w:tcPr>
            <w:tcW w:w="3222" w:type="dxa"/>
          </w:tcPr>
          <w:p w14:paraId="200ADBE5"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 xml:space="preserve">Electronic Warfare Source Code </w:t>
            </w:r>
          </w:p>
        </w:tc>
        <w:tc>
          <w:tcPr>
            <w:tcW w:w="3061" w:type="dxa"/>
          </w:tcPr>
          <w:p w14:paraId="5BA2AE91"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Licences do not include a right to grant sublicences to develop the Source Code.</w:t>
            </w:r>
          </w:p>
        </w:tc>
        <w:tc>
          <w:tcPr>
            <w:tcW w:w="4090" w:type="dxa"/>
          </w:tcPr>
          <w:p w14:paraId="0B0FCA5E"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Contains competitively sensitive data that are trade secrets which will be disclosed if the Source Code is made available for development.</w:t>
            </w:r>
          </w:p>
        </w:tc>
      </w:tr>
    </w:tbl>
    <w:p w14:paraId="7DAD2EBB" w14:textId="77777777" w:rsidR="007155E7" w:rsidRDefault="007155E7" w:rsidP="007155E7">
      <w:pPr>
        <w:pStyle w:val="ASDEFCONNormal"/>
      </w:pPr>
    </w:p>
    <w:p w14:paraId="77E6AFD8" w14:textId="77777777" w:rsidR="007155E7" w:rsidRPr="00DC220A" w:rsidRDefault="007155E7" w:rsidP="007155E7">
      <w:pPr>
        <w:pStyle w:val="ASDEFCONNormal"/>
        <w:rPr>
          <w:ins w:id="265" w:author="Prabhu, Akshata MS" w:date="2024-08-23T14:32:00Z"/>
        </w:rPr>
        <w:sectPr w:rsidR="007155E7" w:rsidRPr="00DC220A" w:rsidSect="00FA1B1F">
          <w:headerReference w:type="default" r:id="rId27"/>
          <w:footerReference w:type="default" r:id="rId28"/>
          <w:pgSz w:w="16840" w:h="11907" w:orient="landscape" w:code="9"/>
          <w:pgMar w:top="1418" w:right="1304" w:bottom="1418" w:left="907" w:header="567" w:footer="567" w:gutter="0"/>
          <w:paperSrc w:first="257" w:other="257"/>
          <w:pgNumType w:start="1"/>
          <w:cols w:space="720"/>
          <w:docGrid w:linePitch="272"/>
        </w:sectPr>
      </w:pPr>
      <w:ins w:id="266" w:author="Prabhu, Akshata MS" w:date="2024-08-23T14:32:00Z">
        <w:r>
          <w:br/>
        </w:r>
      </w:ins>
    </w:p>
    <w:p w14:paraId="1EA40842" w14:textId="77777777" w:rsidR="00D96D69" w:rsidRDefault="00D96D69" w:rsidP="004F3F7F">
      <w:pPr>
        <w:pStyle w:val="ASDEFCONNormal"/>
        <w:sectPr w:rsidR="00D96D69" w:rsidSect="008A17A4">
          <w:headerReference w:type="default" r:id="rId29"/>
          <w:footerReference w:type="default" r:id="rId30"/>
          <w:pgSz w:w="11906" w:h="16838"/>
          <w:pgMar w:top="1304" w:right="1418" w:bottom="964" w:left="1418" w:header="567" w:footer="567" w:gutter="0"/>
          <w:pgNumType w:start="1"/>
          <w:cols w:space="720"/>
        </w:sectPr>
      </w:pPr>
    </w:p>
    <w:p w14:paraId="15DD8B38" w14:textId="77777777" w:rsidR="00D96D69" w:rsidRDefault="00D96D69" w:rsidP="007D2374">
      <w:pPr>
        <w:pStyle w:val="ASDEFCONTitle"/>
      </w:pPr>
      <w:r>
        <w:t>ATTACHMENT I</w:t>
      </w:r>
    </w:p>
    <w:p w14:paraId="6F32A281" w14:textId="77777777" w:rsidR="00D96D69" w:rsidRPr="00790FB6" w:rsidRDefault="00D96D69" w:rsidP="007D2374">
      <w:pPr>
        <w:pStyle w:val="ASDEFCONTitle"/>
      </w:pPr>
      <w:r>
        <w:t>S</w:t>
      </w:r>
      <w:r w:rsidRPr="00790FB6">
        <w:t xml:space="preserve">ECURITY CLASSIFICATION </w:t>
      </w:r>
      <w:r>
        <w:t>and categorisation guide</w:t>
      </w:r>
      <w:r w:rsidRPr="00790FB6">
        <w:t xml:space="preserve"> (OPTIONAL)</w:t>
      </w:r>
    </w:p>
    <w:p w14:paraId="049133CA" w14:textId="77777777" w:rsidR="00C76423" w:rsidRDefault="00D96D69" w:rsidP="0026685F">
      <w:pPr>
        <w:pStyle w:val="NoteToDrafters-ASDEFCON"/>
        <w:widowControl w:val="0"/>
      </w:pPr>
      <w:r w:rsidRPr="00B40280">
        <w:t xml:space="preserve"> </w:t>
      </w:r>
      <w:r w:rsidRPr="00790FB6">
        <w:t xml:space="preserve">Note to drafters: </w:t>
      </w:r>
      <w:r w:rsidR="00C76423" w:rsidRPr="00C76423">
        <w:t xml:space="preserve">A SCCG is to be included where the procurement involves classified information or security-protected assets. </w:t>
      </w:r>
      <w:r w:rsidRPr="00790FB6">
        <w:t xml:space="preserve"> </w:t>
      </w:r>
    </w:p>
    <w:p w14:paraId="517C88D9" w14:textId="77777777" w:rsidR="0026685F" w:rsidRPr="008A17A4" w:rsidRDefault="00D96D69" w:rsidP="0026685F">
      <w:pPr>
        <w:pStyle w:val="NoteToDrafters-ASDEFCON"/>
        <w:widowControl w:val="0"/>
      </w:pPr>
      <w:r>
        <w:t xml:space="preserve">For information on developing a </w:t>
      </w:r>
      <w:r w:rsidR="00C76423">
        <w:t>SCCG</w:t>
      </w:r>
      <w:r>
        <w:t xml:space="preserve"> refer to</w:t>
      </w:r>
      <w:r w:rsidRPr="003C1A7E">
        <w:t xml:space="preserve"> </w:t>
      </w:r>
      <w:r w:rsidR="0026685F" w:rsidRPr="003C1A7E">
        <w:rPr>
          <w:rFonts w:cs="Arial"/>
        </w:rPr>
        <w:t xml:space="preserve">the </w:t>
      </w:r>
      <w:r w:rsidR="00C76423">
        <w:t xml:space="preserve">Defence Security and Vetting Service </w:t>
      </w:r>
      <w:r w:rsidR="00C76423" w:rsidRPr="008A17A4">
        <w:t>guidance on Business Impact Levels</w:t>
      </w:r>
      <w:r w:rsidR="00C76423" w:rsidRPr="008A17A4" w:rsidDel="00C76423">
        <w:t xml:space="preserve"> </w:t>
      </w:r>
      <w:r w:rsidR="0026685F" w:rsidRPr="008A17A4">
        <w:t xml:space="preserve">at: </w:t>
      </w:r>
    </w:p>
    <w:p w14:paraId="174D7D9F" w14:textId="77777777" w:rsidR="003839EF" w:rsidRPr="006D24F9" w:rsidRDefault="003839EF" w:rsidP="006D24F9">
      <w:pPr>
        <w:pStyle w:val="NoteToDraftersBullets-ASDEFCON"/>
        <w:rPr>
          <w:del w:id="276" w:author="Prabhu, Akshata MS" w:date="2024-08-23T14:32:00Z"/>
          <w:rStyle w:val="Hyperlink"/>
          <w:color w:val="auto"/>
          <w:u w:val="none"/>
        </w:rPr>
      </w:pPr>
      <w:del w:id="277" w:author="Prabhu, Akshata MS" w:date="2024-08-23T14:32:00Z">
        <w:r w:rsidRPr="006D24F9">
          <w:rPr>
            <w:color w:val="auto"/>
          </w:rPr>
          <w:delText>http://drnet/AssociateSecretary/security/advice/Pages/bils.aspx</w:delText>
        </w:r>
        <w:r w:rsidR="0026685F" w:rsidRPr="006D24F9">
          <w:rPr>
            <w:rStyle w:val="Hyperlink"/>
            <w:color w:val="auto"/>
            <w:u w:val="none"/>
          </w:rPr>
          <w:delText xml:space="preserve"> </w:delText>
        </w:r>
      </w:del>
    </w:p>
    <w:p w14:paraId="12D8F45D" w14:textId="77777777" w:rsidR="003839EF" w:rsidRDefault="008A17A4" w:rsidP="0026685F">
      <w:pPr>
        <w:pStyle w:val="NoteToDrafters-ASDEFCON"/>
        <w:rPr>
          <w:del w:id="278" w:author="Prabhu, Akshata MS" w:date="2024-08-23T14:32:00Z"/>
        </w:rPr>
      </w:pPr>
      <w:ins w:id="279" w:author="Prabhu, Akshata MS" w:date="2024-08-23T14:32:00Z">
        <w:r>
          <w:fldChar w:fldCharType="begin"/>
        </w:r>
        <w:r>
          <w:instrText xml:space="preserve"> HYPERLINK "http</w:instrText>
        </w:r>
        <w:r>
          <w:instrText xml:space="preserve">://drnet/AssociateSecretary/security/advice/Pages/bils.aspx" </w:instrText>
        </w:r>
        <w:r>
          <w:fldChar w:fldCharType="separate"/>
        </w:r>
        <w:r w:rsidR="00C76423" w:rsidRPr="00C4034E">
          <w:rPr>
            <w:rStyle w:val="Hyperlink"/>
          </w:rPr>
          <w:t>http://drnet/AssociateSecretary/security/advice/Pages/bils.aspx</w:t>
        </w:r>
        <w:r>
          <w:rPr>
            <w:rStyle w:val="Hyperlink"/>
          </w:rPr>
          <w:fldChar w:fldCharType="end"/>
        </w:r>
        <w:r w:rsidR="0026685F" w:rsidRPr="0043615F">
          <w:rPr>
            <w:rStyle w:val="Hyperlink"/>
            <w:u w:val="none"/>
          </w:rPr>
          <w:t xml:space="preserve"> </w:t>
        </w:r>
      </w:ins>
      <w:r w:rsidR="00D96D69">
        <w:t xml:space="preserve">and contact the </w:t>
      </w:r>
      <w:r w:rsidR="00C76423">
        <w:t>Defence Security and Vetting Services Project Security Team at</w:t>
      </w:r>
      <w:del w:id="280" w:author="Prabhu, Akshata MS" w:date="2024-08-23T14:32:00Z">
        <w:r w:rsidR="003839EF">
          <w:delText xml:space="preserve">: </w:delText>
        </w:r>
        <w:r w:rsidR="00C76423">
          <w:delText xml:space="preserve"> </w:delText>
        </w:r>
      </w:del>
    </w:p>
    <w:p w14:paraId="319ADD13" w14:textId="14144F6D" w:rsidR="00C76423" w:rsidRDefault="00C76423" w:rsidP="008A17A4">
      <w:pPr>
        <w:pStyle w:val="NoteToDrafters-ASDEFCON"/>
      </w:pPr>
      <w:ins w:id="281" w:author="Prabhu, Akshata MS" w:date="2024-08-23T14:32:00Z">
        <w:r>
          <w:t xml:space="preserve"> </w:t>
        </w:r>
      </w:ins>
      <w:hyperlink r:id="rId31" w:history="1">
        <w:r>
          <w:rPr>
            <w:rStyle w:val="Hyperlink"/>
          </w:rPr>
          <w:t>DSA.ProjectSecurity@defence.gov.au</w:t>
        </w:r>
      </w:hyperlink>
      <w:r>
        <w:t>.</w:t>
      </w:r>
    </w:p>
    <w:p w14:paraId="1D1FFF7E" w14:textId="790B817E" w:rsidR="00D96D69" w:rsidRDefault="00C76423" w:rsidP="00FF0582">
      <w:pPr>
        <w:pStyle w:val="ASDEFCONNormal"/>
      </w:pPr>
      <w:r>
        <w:rPr>
          <w:b/>
        </w:rPr>
        <w:fldChar w:fldCharType="begin">
          <w:ffData>
            <w:name w:val="Text1"/>
            <w:enabled/>
            <w:calcOnExit w:val="0"/>
            <w:textInput>
              <w:default w:val="[DRAFTERS TO INSERT SECURITY CLASSIFICATION AND CATEGORISATION GUIDE PRIOR TO RELEASE OF RFT]"/>
            </w:textInput>
          </w:ffData>
        </w:fldChar>
      </w:r>
      <w:r>
        <w:rPr>
          <w:b/>
        </w:rPr>
        <w:instrText xml:space="preserve"> </w:instrText>
      </w:r>
      <w:bookmarkStart w:id="282" w:name="Text1"/>
      <w:r>
        <w:rPr>
          <w:b/>
        </w:rPr>
        <w:instrText xml:space="preserve">FORMTEXT </w:instrText>
      </w:r>
      <w:r>
        <w:rPr>
          <w:b/>
        </w:rPr>
      </w:r>
      <w:r>
        <w:rPr>
          <w:b/>
        </w:rPr>
        <w:fldChar w:fldCharType="separate"/>
      </w:r>
      <w:r w:rsidR="00103FEA">
        <w:rPr>
          <w:b/>
          <w:noProof/>
        </w:rPr>
        <w:t>[DRAFTERS TO INSERT SECURITY CLASSIFICATION AND CATEGORISATION GUIDE PRIOR TO RELEASE OF RFT]</w:t>
      </w:r>
      <w:r>
        <w:rPr>
          <w:b/>
        </w:rPr>
        <w:fldChar w:fldCharType="end"/>
      </w:r>
      <w:bookmarkEnd w:id="282"/>
      <w:r w:rsidRPr="00973A06">
        <w:t>.</w:t>
      </w:r>
    </w:p>
    <w:p w14:paraId="6F99333A" w14:textId="77777777" w:rsidR="000C56C2" w:rsidRDefault="000C56C2" w:rsidP="004F3F7F">
      <w:pPr>
        <w:pStyle w:val="ASDEFCONNormal"/>
        <w:sectPr w:rsidR="000C56C2" w:rsidSect="001A3161">
          <w:footerReference w:type="default" r:id="rId32"/>
          <w:pgSz w:w="11906" w:h="16838"/>
          <w:pgMar w:top="1304" w:right="1417" w:bottom="907" w:left="1417" w:header="567" w:footer="567" w:gutter="0"/>
          <w:cols w:space="708"/>
          <w:docGrid w:linePitch="360"/>
        </w:sectPr>
      </w:pPr>
    </w:p>
    <w:p w14:paraId="634F2996" w14:textId="77777777" w:rsidR="009D0620" w:rsidRDefault="009D0620" w:rsidP="009D0620">
      <w:pPr>
        <w:pStyle w:val="ASDEFCONTitle"/>
      </w:pPr>
      <w:r>
        <w:t>ATTACHMENT J</w:t>
      </w:r>
    </w:p>
    <w:p w14:paraId="6EFB4086" w14:textId="3E358779" w:rsidR="009D0620" w:rsidRDefault="009D0620" w:rsidP="009D0620">
      <w:pPr>
        <w:pStyle w:val="ASDEFCONTitle"/>
      </w:pPr>
      <w:r>
        <w:t>Application for</w:t>
      </w:r>
      <w:r w:rsidR="00F65CB5">
        <w:t xml:space="preserve"> A</w:t>
      </w:r>
      <w:r>
        <w:t xml:space="preserve"> deviation</w:t>
      </w:r>
      <w:r w:rsidRPr="00F82AEC">
        <w:t xml:space="preserve"> (</w:t>
      </w:r>
      <w:r>
        <w:t>core</w:t>
      </w:r>
      <w:r w:rsidRPr="00F82AEC">
        <w:t>)</w:t>
      </w:r>
    </w:p>
    <w:p w14:paraId="37E73723" w14:textId="77777777" w:rsidR="00625FC4" w:rsidRDefault="00625FC4" w:rsidP="00BA1781">
      <w:pPr>
        <w:pStyle w:val="ASDEFCONNormal"/>
      </w:pPr>
    </w:p>
    <w:p w14:paraId="3C3B0744" w14:textId="77777777" w:rsidR="009D0620" w:rsidRPr="00625FC4" w:rsidRDefault="009D0620" w:rsidP="00763B29">
      <w:pPr>
        <w:pStyle w:val="ATTANNLV2-ASDEFCON"/>
        <w:numPr>
          <w:ilvl w:val="1"/>
          <w:numId w:val="24"/>
        </w:numPr>
        <w:tabs>
          <w:tab w:val="clear" w:pos="576"/>
          <w:tab w:val="num" w:pos="900"/>
        </w:tabs>
        <w:ind w:left="1500" w:hanging="700"/>
      </w:pPr>
      <w:r w:rsidRPr="00625FC4">
        <w:t xml:space="preserve">Attachment </w:t>
      </w:r>
      <w:r w:rsidR="00927F0A" w:rsidRPr="00625FC4">
        <w:t>J</w:t>
      </w:r>
      <w:r w:rsidRPr="00625FC4">
        <w:t xml:space="preserve"> consists of the following </w:t>
      </w:r>
      <w:r w:rsidR="00927F0A" w:rsidRPr="00625FC4">
        <w:t>forms</w:t>
      </w:r>
      <w:r w:rsidRPr="00625FC4">
        <w:t>:</w:t>
      </w:r>
    </w:p>
    <w:p w14:paraId="3F929578" w14:textId="68FC6D4E" w:rsidR="009D0620" w:rsidRDefault="00927F0A" w:rsidP="00533EDC">
      <w:pPr>
        <w:pStyle w:val="ATTANNListTableofContents-ASDEFCON"/>
        <w:tabs>
          <w:tab w:val="clear" w:pos="9072"/>
          <w:tab w:val="num" w:pos="900"/>
          <w:tab w:val="right" w:leader="dot" w:pos="6663"/>
        </w:tabs>
        <w:ind w:left="1500" w:right="424" w:firstLine="0"/>
      </w:pPr>
      <w:r>
        <w:t xml:space="preserve">SG-002 Application for </w:t>
      </w:r>
      <w:r w:rsidR="00F65CB5">
        <w:t xml:space="preserve">a </w:t>
      </w:r>
      <w:r>
        <w:t>Deviation</w:t>
      </w:r>
      <w:r w:rsidR="009D0620">
        <w:t xml:space="preserve"> (Core)</w:t>
      </w:r>
    </w:p>
    <w:p w14:paraId="757CE74B" w14:textId="77777777" w:rsidR="009D0620" w:rsidRDefault="009D0620" w:rsidP="00BA1781">
      <w:pPr>
        <w:pStyle w:val="ASDEFCONNormal"/>
      </w:pPr>
    </w:p>
    <w:p w14:paraId="53C22C1E" w14:textId="77777777" w:rsidR="001A3161" w:rsidRPr="008F2EE3" w:rsidRDefault="009D0620" w:rsidP="0060308C">
      <w:pPr>
        <w:pStyle w:val="Table8ptText-ASDEFCON"/>
        <w:spacing w:after="0"/>
        <w:rPr>
          <w:i/>
        </w:rPr>
      </w:pPr>
      <w:r>
        <w:rPr>
          <w:i/>
        </w:rPr>
        <w:br w:type="page"/>
      </w:r>
      <w:r w:rsidR="001A3161" w:rsidRPr="008F2EE3">
        <w:rPr>
          <w:i/>
        </w:rPr>
        <w:t xml:space="preserve"> 1. Under no circumstances shall the applicant incorporate the deviation until approval from the appropriate contract authority has been received.</w:t>
      </w:r>
    </w:p>
    <w:tbl>
      <w:tblPr>
        <w:tblpPr w:leftFromText="180" w:rightFromText="180" w:vertAnchor="text" w:horzAnchor="margin" w:tblpX="85" w:tblpY="-252"/>
        <w:tblOverlap w:val="never"/>
        <w:tblW w:w="10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353"/>
        <w:gridCol w:w="554"/>
        <w:gridCol w:w="1411"/>
        <w:gridCol w:w="2129"/>
        <w:gridCol w:w="1420"/>
        <w:gridCol w:w="2708"/>
      </w:tblGrid>
      <w:tr w:rsidR="009D0620" w14:paraId="1AAB1037" w14:textId="77777777" w:rsidTr="009D0620">
        <w:trPr>
          <w:trHeight w:val="884"/>
        </w:trPr>
        <w:tc>
          <w:tcPr>
            <w:tcW w:w="2353" w:type="dxa"/>
            <w:tcBorders>
              <w:top w:val="nil"/>
              <w:left w:val="nil"/>
              <w:bottom w:val="single" w:sz="4" w:space="0" w:color="auto"/>
              <w:right w:val="nil"/>
            </w:tcBorders>
          </w:tcPr>
          <w:p w14:paraId="5B236F1C" w14:textId="77777777" w:rsidR="009D0620" w:rsidRDefault="009D0620" w:rsidP="009D0620">
            <w:pPr>
              <w:pStyle w:val="Table8ptText-ASDEFCON"/>
              <w:numPr>
                <w:ilvl w:val="0"/>
                <w:numId w:val="0"/>
              </w:numPr>
            </w:pPr>
          </w:p>
          <w:p w14:paraId="796A7ACE" w14:textId="77777777" w:rsidR="009D0620" w:rsidRPr="00B95353" w:rsidRDefault="00002811" w:rsidP="00002811">
            <w:pPr>
              <w:pStyle w:val="Table8ptText-ASDEFCON"/>
              <w:numPr>
                <w:ilvl w:val="0"/>
                <w:numId w:val="0"/>
              </w:numPr>
              <w:jc w:val="left"/>
            </w:pPr>
            <w:r>
              <w:t xml:space="preserve">SG </w:t>
            </w:r>
            <w:r w:rsidR="009D0620" w:rsidRPr="00B95353">
              <w:t>002</w:t>
            </w:r>
            <w:r w:rsidR="009D0620" w:rsidRPr="00B95353">
              <w:br/>
              <w:t xml:space="preserve">Revised </w:t>
            </w:r>
            <w:r w:rsidR="009D0620">
              <w:t>Jan</w:t>
            </w:r>
            <w:r w:rsidR="009D0620" w:rsidRPr="00B95353">
              <w:t xml:space="preserve"> 20</w:t>
            </w:r>
            <w:r w:rsidR="009D0620">
              <w:t>1</w:t>
            </w:r>
            <w:r>
              <w:t>6</w:t>
            </w:r>
          </w:p>
        </w:tc>
        <w:tc>
          <w:tcPr>
            <w:tcW w:w="5514" w:type="dxa"/>
            <w:gridSpan w:val="4"/>
            <w:tcBorders>
              <w:top w:val="nil"/>
              <w:left w:val="nil"/>
              <w:bottom w:val="nil"/>
              <w:right w:val="single" w:sz="4" w:space="0" w:color="auto"/>
            </w:tcBorders>
          </w:tcPr>
          <w:p w14:paraId="04F637C9" w14:textId="77777777" w:rsidR="009D0620" w:rsidRPr="00884A97" w:rsidRDefault="009D0620" w:rsidP="009D0620">
            <w:pPr>
              <w:pStyle w:val="Table10ptHeading-ASDEFCON"/>
            </w:pPr>
            <w:r w:rsidRPr="00884A97">
              <w:t>Department of Defence</w:t>
            </w:r>
          </w:p>
          <w:p w14:paraId="74C6D2BD" w14:textId="77777777" w:rsidR="009D0620" w:rsidRPr="00884A97" w:rsidRDefault="009D0620" w:rsidP="009D0620">
            <w:pPr>
              <w:pStyle w:val="ASDEFCONOptionSpace"/>
            </w:pPr>
          </w:p>
          <w:p w14:paraId="0A8F89C2" w14:textId="77777777" w:rsidR="009D0620" w:rsidRPr="00002811" w:rsidRDefault="009D0620" w:rsidP="00002811">
            <w:pPr>
              <w:pStyle w:val="ASDEFCONNormal"/>
              <w:jc w:val="center"/>
              <w:rPr>
                <w:b/>
                <w:sz w:val="32"/>
                <w:szCs w:val="32"/>
              </w:rPr>
            </w:pPr>
            <w:r w:rsidRPr="00002811">
              <w:rPr>
                <w:b/>
                <w:sz w:val="32"/>
                <w:szCs w:val="32"/>
              </w:rPr>
              <w:t>Application for a Deviation</w:t>
            </w:r>
          </w:p>
        </w:tc>
        <w:tc>
          <w:tcPr>
            <w:tcW w:w="2708" w:type="dxa"/>
            <w:vMerge w:val="restart"/>
            <w:tcBorders>
              <w:top w:val="single" w:sz="4" w:space="0" w:color="auto"/>
              <w:left w:val="single" w:sz="4" w:space="0" w:color="auto"/>
              <w:right w:val="single" w:sz="4" w:space="0" w:color="auto"/>
            </w:tcBorders>
            <w:shd w:val="clear" w:color="auto" w:fill="auto"/>
          </w:tcPr>
          <w:p w14:paraId="3FA49CEF" w14:textId="77777777" w:rsidR="009D0620" w:rsidRPr="008F2EE3" w:rsidRDefault="009D0620" w:rsidP="009D0620">
            <w:pPr>
              <w:pStyle w:val="Table8ptText-ASDEFCON"/>
              <w:jc w:val="left"/>
              <w:rPr>
                <w:b/>
              </w:rPr>
            </w:pPr>
            <w:r w:rsidRPr="008F2EE3">
              <w:rPr>
                <w:b/>
              </w:rPr>
              <w:t>Distribution</w:t>
            </w:r>
          </w:p>
          <w:p w14:paraId="29256547" w14:textId="77777777" w:rsidR="009D0620" w:rsidRPr="00884A97" w:rsidRDefault="009D0620" w:rsidP="009D0620">
            <w:pPr>
              <w:pStyle w:val="Table8ptText-ASDEFCON"/>
              <w:jc w:val="left"/>
              <w:rPr>
                <w:sz w:val="18"/>
              </w:rPr>
            </w:pPr>
            <w:r>
              <w:t>Original – Applicant’s copy</w:t>
            </w:r>
            <w:r>
              <w:br/>
              <w:t>Copy 2 – QAR</w:t>
            </w:r>
            <w:r>
              <w:br/>
            </w:r>
            <w:r w:rsidRPr="00884A97">
              <w:t xml:space="preserve">Copy 3 – </w:t>
            </w:r>
            <w:r>
              <w:t>Contracting Authority</w:t>
            </w:r>
            <w:r w:rsidRPr="00884A97">
              <w:t xml:space="preserve"> </w:t>
            </w:r>
            <w:r>
              <w:br/>
              <w:t>C</w:t>
            </w:r>
            <w:r w:rsidRPr="00884A97">
              <w:t>opy 4 – Ordering</w:t>
            </w:r>
            <w:r>
              <w:t xml:space="preserve"> A</w:t>
            </w:r>
            <w:r w:rsidRPr="00884A97">
              <w:t>uthority</w:t>
            </w:r>
            <w:r>
              <w:br/>
              <w:t>Copy 5 – DAA</w:t>
            </w:r>
            <w:r>
              <w:br/>
            </w:r>
            <w:r w:rsidRPr="00884A97">
              <w:t>Copy 6 – User authority</w:t>
            </w:r>
          </w:p>
        </w:tc>
      </w:tr>
      <w:tr w:rsidR="009D0620" w14:paraId="4602FCF7" w14:textId="77777777" w:rsidTr="009D0620">
        <w:trPr>
          <w:trHeight w:val="527"/>
        </w:trPr>
        <w:tc>
          <w:tcPr>
            <w:tcW w:w="2353" w:type="dxa"/>
            <w:tcBorders>
              <w:top w:val="single" w:sz="4" w:space="0" w:color="auto"/>
              <w:left w:val="single" w:sz="4" w:space="0" w:color="auto"/>
              <w:right w:val="single" w:sz="4" w:space="0" w:color="auto"/>
            </w:tcBorders>
          </w:tcPr>
          <w:p w14:paraId="2F99C308" w14:textId="77777777" w:rsidR="009D0620" w:rsidRDefault="009D0620" w:rsidP="009D0620">
            <w:pPr>
              <w:pStyle w:val="Table8ptText-ASDEFCON"/>
            </w:pPr>
            <w:r w:rsidRPr="007564A3">
              <w:t>Applicant’s reference no.</w:t>
            </w:r>
          </w:p>
          <w:p w14:paraId="38DBD476" w14:textId="7B2205D2" w:rsidR="009D0620" w:rsidRPr="00B95353" w:rsidRDefault="009D0620" w:rsidP="00002811">
            <w:pPr>
              <w:pStyle w:val="Table8ptText-ASDEFCON"/>
            </w:pPr>
            <w:r w:rsidRPr="007564A3">
              <w:fldChar w:fldCharType="begin">
                <w:ffData>
                  <w:name w:val="dt_req_decision_by"/>
                  <w:enabled/>
                  <w:calcOnExit w:val="0"/>
                  <w:textInput>
                    <w:type w:val="date"/>
                    <w:format w:val="dd/MM/yyyy"/>
                  </w:textInput>
                </w:ffData>
              </w:fldChar>
            </w:r>
            <w:r w:rsidRPr="007564A3">
              <w:instrText xml:space="preserve"> FORMTEXT </w:instrText>
            </w:r>
            <w:r w:rsidRPr="007564A3">
              <w:fldChar w:fldCharType="separate"/>
            </w:r>
            <w:r w:rsidR="00103FEA">
              <w:rPr>
                <w:noProof/>
              </w:rPr>
              <w:t> </w:t>
            </w:r>
            <w:r w:rsidR="00103FEA">
              <w:rPr>
                <w:noProof/>
              </w:rPr>
              <w:t> </w:t>
            </w:r>
            <w:r w:rsidR="00103FEA">
              <w:rPr>
                <w:noProof/>
              </w:rPr>
              <w:t> </w:t>
            </w:r>
            <w:r w:rsidR="00103FEA">
              <w:rPr>
                <w:noProof/>
              </w:rPr>
              <w:t> </w:t>
            </w:r>
            <w:r w:rsidR="00103FEA">
              <w:rPr>
                <w:noProof/>
              </w:rPr>
              <w:t> </w:t>
            </w:r>
            <w:r w:rsidRPr="007564A3">
              <w:fldChar w:fldCharType="end"/>
            </w:r>
          </w:p>
        </w:tc>
        <w:tc>
          <w:tcPr>
            <w:tcW w:w="5514" w:type="dxa"/>
            <w:gridSpan w:val="4"/>
            <w:tcBorders>
              <w:top w:val="nil"/>
              <w:left w:val="single" w:sz="4" w:space="0" w:color="auto"/>
              <w:bottom w:val="nil"/>
              <w:right w:val="single" w:sz="4" w:space="0" w:color="auto"/>
            </w:tcBorders>
          </w:tcPr>
          <w:p w14:paraId="64728270" w14:textId="77777777" w:rsidR="009D0620" w:rsidRPr="0060308C" w:rsidRDefault="009D0620" w:rsidP="009D0620">
            <w:pPr>
              <w:pStyle w:val="Table8ptHeading-ASDEFCON"/>
              <w:ind w:left="447"/>
              <w:jc w:val="left"/>
              <w:rPr>
                <w:sz w:val="2"/>
                <w:szCs w:val="2"/>
              </w:rPr>
            </w:pPr>
            <w:r w:rsidRPr="00884A97">
              <w:rPr>
                <w:noProof/>
              </w:rPr>
              <w:t>Applicant requests</w:t>
            </w:r>
            <w:r>
              <w:rPr>
                <w:noProof/>
              </w:rPr>
              <w:br/>
            </w:r>
            <w:r w:rsidRPr="00884A97">
              <w:rPr>
                <w:noProof/>
              </w:rPr>
              <w:t>decision by</w:t>
            </w:r>
          </w:p>
        </w:tc>
        <w:tc>
          <w:tcPr>
            <w:tcW w:w="2708" w:type="dxa"/>
            <w:vMerge/>
            <w:tcBorders>
              <w:left w:val="single" w:sz="4" w:space="0" w:color="auto"/>
              <w:right w:val="single" w:sz="4" w:space="0" w:color="auto"/>
            </w:tcBorders>
            <w:shd w:val="clear" w:color="auto" w:fill="auto"/>
          </w:tcPr>
          <w:p w14:paraId="1802FF25" w14:textId="77777777" w:rsidR="009D0620" w:rsidRPr="008F2EE3" w:rsidRDefault="009D0620" w:rsidP="009D0620">
            <w:pPr>
              <w:pStyle w:val="Table8ptText-ASDEFCON"/>
              <w:jc w:val="left"/>
              <w:rPr>
                <w:b/>
              </w:rPr>
            </w:pPr>
          </w:p>
        </w:tc>
      </w:tr>
      <w:tr w:rsidR="009D0620" w:rsidRPr="00884A97" w14:paraId="4FF8B40C" w14:textId="77777777" w:rsidTr="009D0620">
        <w:trPr>
          <w:trHeight w:hRule="exact" w:val="567"/>
        </w:trPr>
        <w:tc>
          <w:tcPr>
            <w:tcW w:w="2353" w:type="dxa"/>
            <w:tcBorders>
              <w:top w:val="single" w:sz="4" w:space="0" w:color="auto"/>
              <w:left w:val="single" w:sz="4" w:space="0" w:color="auto"/>
              <w:bottom w:val="single" w:sz="4" w:space="0" w:color="auto"/>
              <w:right w:val="single" w:sz="4" w:space="0" w:color="auto"/>
            </w:tcBorders>
          </w:tcPr>
          <w:p w14:paraId="7BAF775A" w14:textId="77777777" w:rsidR="009D0620" w:rsidRDefault="009D0620" w:rsidP="00002811">
            <w:pPr>
              <w:pStyle w:val="Table8ptText-ASDEFCON"/>
            </w:pPr>
            <w:r w:rsidRPr="007564A3">
              <w:t>QAR authority reference no.</w:t>
            </w:r>
          </w:p>
          <w:p w14:paraId="1582BFEB" w14:textId="1BCBA985" w:rsidR="009D0620" w:rsidRPr="007564A3" w:rsidRDefault="009D0620" w:rsidP="00002811">
            <w:pPr>
              <w:pStyle w:val="Table8ptText-ASDEFCON"/>
            </w:pPr>
            <w:r w:rsidRPr="007564A3">
              <w:fldChar w:fldCharType="begin">
                <w:ffData>
                  <w:name w:val="dt_req_decision_by"/>
                  <w:enabled/>
                  <w:calcOnExit w:val="0"/>
                  <w:textInput>
                    <w:type w:val="date"/>
                    <w:format w:val="dd/MM/yyyy"/>
                  </w:textInput>
                </w:ffData>
              </w:fldChar>
            </w:r>
            <w:r w:rsidRPr="007564A3">
              <w:instrText xml:space="preserve"> FORMTEXT </w:instrText>
            </w:r>
            <w:r w:rsidRPr="007564A3">
              <w:fldChar w:fldCharType="separate"/>
            </w:r>
            <w:r w:rsidR="00103FEA">
              <w:rPr>
                <w:noProof/>
              </w:rPr>
              <w:t> </w:t>
            </w:r>
            <w:r w:rsidR="00103FEA">
              <w:rPr>
                <w:noProof/>
              </w:rPr>
              <w:t> </w:t>
            </w:r>
            <w:r w:rsidR="00103FEA">
              <w:rPr>
                <w:noProof/>
              </w:rPr>
              <w:t> </w:t>
            </w:r>
            <w:r w:rsidR="00103FEA">
              <w:rPr>
                <w:noProof/>
              </w:rPr>
              <w:t> </w:t>
            </w:r>
            <w:r w:rsidR="00103FEA">
              <w:rPr>
                <w:noProof/>
              </w:rPr>
              <w:t> </w:t>
            </w:r>
            <w:r w:rsidRPr="007564A3">
              <w:fldChar w:fldCharType="end"/>
            </w:r>
          </w:p>
        </w:tc>
        <w:tc>
          <w:tcPr>
            <w:tcW w:w="554" w:type="dxa"/>
            <w:tcBorders>
              <w:top w:val="nil"/>
              <w:left w:val="single" w:sz="4" w:space="0" w:color="auto"/>
              <w:bottom w:val="nil"/>
              <w:right w:val="single" w:sz="4" w:space="0" w:color="auto"/>
            </w:tcBorders>
          </w:tcPr>
          <w:p w14:paraId="5409568A" w14:textId="77777777" w:rsidR="009D0620" w:rsidRPr="00884A97" w:rsidRDefault="009D0620" w:rsidP="00002811">
            <w:pPr>
              <w:pStyle w:val="Table8ptText-ASDEFCON"/>
            </w:pPr>
          </w:p>
        </w:tc>
        <w:tc>
          <w:tcPr>
            <w:tcW w:w="1411" w:type="dxa"/>
            <w:tcBorders>
              <w:top w:val="single" w:sz="4" w:space="0" w:color="auto"/>
              <w:left w:val="single" w:sz="4" w:space="0" w:color="auto"/>
              <w:bottom w:val="single" w:sz="4" w:space="0" w:color="auto"/>
              <w:right w:val="single" w:sz="4" w:space="0" w:color="auto"/>
            </w:tcBorders>
            <w:tcMar>
              <w:top w:w="28" w:type="dxa"/>
              <w:bottom w:w="28" w:type="dxa"/>
            </w:tcMar>
          </w:tcPr>
          <w:p w14:paraId="0549C082" w14:textId="77777777" w:rsidR="009D0620" w:rsidRPr="007564A3" w:rsidRDefault="009D0620" w:rsidP="00002811">
            <w:pPr>
              <w:pStyle w:val="Table8ptText-ASDEFCON"/>
            </w:pPr>
            <w:r w:rsidRPr="007564A3">
              <w:t>Date</w:t>
            </w:r>
          </w:p>
          <w:p w14:paraId="796ADC91" w14:textId="17ABDC7A" w:rsidR="009D0620" w:rsidRPr="007564A3" w:rsidRDefault="009D0620" w:rsidP="00002811">
            <w:pPr>
              <w:pStyle w:val="Table8ptText-ASDEFCON"/>
            </w:pPr>
            <w:r w:rsidRPr="007564A3">
              <w:fldChar w:fldCharType="begin">
                <w:ffData>
                  <w:name w:val="dt_req_decision_by"/>
                  <w:enabled/>
                  <w:calcOnExit w:val="0"/>
                  <w:textInput>
                    <w:type w:val="date"/>
                    <w:format w:val="dd/MM/yyyy"/>
                  </w:textInput>
                </w:ffData>
              </w:fldChar>
            </w:r>
            <w:bookmarkStart w:id="289" w:name="dt_req_decision_by"/>
            <w:r w:rsidRPr="007564A3">
              <w:instrText xml:space="preserve"> FORMTEXT </w:instrText>
            </w:r>
            <w:r w:rsidRPr="007564A3">
              <w:fldChar w:fldCharType="separate"/>
            </w:r>
            <w:r w:rsidR="00103FEA">
              <w:rPr>
                <w:noProof/>
              </w:rPr>
              <w:t> </w:t>
            </w:r>
            <w:r w:rsidR="00103FEA">
              <w:rPr>
                <w:noProof/>
              </w:rPr>
              <w:t> </w:t>
            </w:r>
            <w:r w:rsidR="00103FEA">
              <w:rPr>
                <w:noProof/>
              </w:rPr>
              <w:t> </w:t>
            </w:r>
            <w:r w:rsidR="00103FEA">
              <w:rPr>
                <w:noProof/>
              </w:rPr>
              <w:t> </w:t>
            </w:r>
            <w:r w:rsidR="00103FEA">
              <w:rPr>
                <w:noProof/>
              </w:rPr>
              <w:t> </w:t>
            </w:r>
            <w:r w:rsidRPr="007564A3">
              <w:fldChar w:fldCharType="end"/>
            </w:r>
            <w:bookmarkEnd w:id="289"/>
          </w:p>
        </w:tc>
        <w:tc>
          <w:tcPr>
            <w:tcW w:w="2129" w:type="dxa"/>
            <w:tcBorders>
              <w:top w:val="nil"/>
              <w:left w:val="single" w:sz="4" w:space="0" w:color="auto"/>
              <w:bottom w:val="nil"/>
              <w:right w:val="nil"/>
            </w:tcBorders>
            <w:vAlign w:val="center"/>
          </w:tcPr>
          <w:p w14:paraId="139CA05D" w14:textId="77777777" w:rsidR="009D0620" w:rsidRPr="0060308C" w:rsidRDefault="009D0620" w:rsidP="009D0620">
            <w:pPr>
              <w:pStyle w:val="Table8ptText-ASDEFCON"/>
              <w:rPr>
                <w:i/>
              </w:rPr>
            </w:pPr>
            <w:r w:rsidRPr="0060308C">
              <w:rPr>
                <w:i/>
              </w:rPr>
              <w:t>(Negotiated with the contract authority)</w:t>
            </w:r>
          </w:p>
        </w:tc>
        <w:tc>
          <w:tcPr>
            <w:tcW w:w="4128" w:type="dxa"/>
            <w:gridSpan w:val="2"/>
            <w:tcBorders>
              <w:top w:val="nil"/>
              <w:left w:val="nil"/>
              <w:bottom w:val="nil"/>
              <w:right w:val="nil"/>
            </w:tcBorders>
            <w:vAlign w:val="center"/>
          </w:tcPr>
          <w:p w14:paraId="7AC0C2A9" w14:textId="77777777" w:rsidR="009D0620" w:rsidRPr="0060308C" w:rsidRDefault="009D0620" w:rsidP="009D0620">
            <w:pPr>
              <w:pStyle w:val="Table8ptText-ASDEFCON"/>
              <w:rPr>
                <w:i/>
              </w:rPr>
            </w:pPr>
            <w:r w:rsidRPr="0060308C">
              <w:rPr>
                <w:b/>
                <w:i/>
              </w:rPr>
              <w:t xml:space="preserve">Note:  </w:t>
            </w:r>
            <w:r w:rsidRPr="0060308C">
              <w:rPr>
                <w:i/>
              </w:rPr>
              <w:t>Policy and procedure for this process are issued as a Department Quality Assurance Instruction</w:t>
            </w:r>
          </w:p>
        </w:tc>
      </w:tr>
    </w:tbl>
    <w:p w14:paraId="13200482" w14:textId="77777777" w:rsidR="001A3161" w:rsidRPr="008F2EE3" w:rsidRDefault="001A3161" w:rsidP="0060308C">
      <w:pPr>
        <w:pStyle w:val="Table8ptText-ASDEFCON"/>
        <w:spacing w:after="0"/>
        <w:rPr>
          <w:i/>
        </w:rPr>
      </w:pPr>
      <w:r w:rsidRPr="008F2EE3">
        <w:rPr>
          <w:i/>
        </w:rPr>
        <w:t xml:space="preserve"> 2.  Approval of this deviation does not represent an authority to change the design nor to extend the non-conformance, of any other item in the</w:t>
      </w:r>
      <w:r w:rsidRPr="008F2EE3">
        <w:rPr>
          <w:i/>
        </w:rPr>
        <w:br/>
        <w:t>contract.</w:t>
      </w:r>
    </w:p>
    <w:p w14:paraId="4E59A207" w14:textId="77777777" w:rsidR="001A3161" w:rsidRPr="008F2EE3" w:rsidRDefault="001A3161" w:rsidP="0060308C">
      <w:pPr>
        <w:pStyle w:val="Table8ptText-ASDEFCON"/>
        <w:spacing w:after="0"/>
        <w:rPr>
          <w:i/>
        </w:rPr>
      </w:pPr>
      <w:r w:rsidRPr="008F2EE3">
        <w:rPr>
          <w:i/>
        </w:rPr>
        <w:t xml:space="preserve"> 3.  The applicant must be a responsible officer of the supplier’s, contractor’s or subcontractor’s organisation acceptable to the contract authority.</w:t>
      </w:r>
    </w:p>
    <w:p w14:paraId="5FA9C63A" w14:textId="77777777" w:rsidR="001A3161" w:rsidRPr="008F2EE3" w:rsidRDefault="001A3161" w:rsidP="00AA6358">
      <w:pPr>
        <w:pStyle w:val="ASDEFCONNormal"/>
        <w:rPr>
          <w:i/>
          <w:sz w:val="18"/>
          <w:szCs w:val="18"/>
        </w:rPr>
      </w:pPr>
      <w:r w:rsidRPr="00A34E90">
        <w:rPr>
          <w:b/>
        </w:rPr>
        <w:t>Part 1 – To be completed by applicant</w:t>
      </w:r>
      <w:r>
        <w:rPr>
          <w:b/>
        </w:rPr>
        <w:t xml:space="preserve"> </w:t>
      </w:r>
      <w:r w:rsidRPr="008F2EE3">
        <w:rPr>
          <w:i/>
          <w:sz w:val="18"/>
          <w:szCs w:val="18"/>
        </w:rPr>
        <w:t>(Applicant includes, but is not limited to supplier, contractor and in-service provider)</w:t>
      </w:r>
    </w:p>
    <w:tbl>
      <w:tblPr>
        <w:tblW w:w="10640" w:type="dxa"/>
        <w:tblInd w:w="49" w:type="dxa"/>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8"/>
        <w:gridCol w:w="126"/>
        <w:gridCol w:w="8"/>
        <w:gridCol w:w="126"/>
        <w:gridCol w:w="411"/>
        <w:gridCol w:w="422"/>
        <w:gridCol w:w="690"/>
        <w:gridCol w:w="433"/>
        <w:gridCol w:w="7"/>
        <w:gridCol w:w="185"/>
        <w:gridCol w:w="233"/>
        <w:gridCol w:w="192"/>
        <w:gridCol w:w="25"/>
        <w:gridCol w:w="244"/>
        <w:gridCol w:w="116"/>
        <w:gridCol w:w="182"/>
        <w:gridCol w:w="284"/>
        <w:gridCol w:w="90"/>
        <w:gridCol w:w="52"/>
        <w:gridCol w:w="1134"/>
        <w:gridCol w:w="125"/>
        <w:gridCol w:w="158"/>
        <w:gridCol w:w="413"/>
        <w:gridCol w:w="10"/>
        <w:gridCol w:w="91"/>
        <w:gridCol w:w="340"/>
        <w:gridCol w:w="180"/>
        <w:gridCol w:w="509"/>
        <w:gridCol w:w="142"/>
        <w:gridCol w:w="246"/>
        <w:gridCol w:w="141"/>
        <w:gridCol w:w="182"/>
        <w:gridCol w:w="14"/>
        <w:gridCol w:w="142"/>
        <w:gridCol w:w="64"/>
        <w:gridCol w:w="321"/>
        <w:gridCol w:w="280"/>
        <w:gridCol w:w="453"/>
        <w:gridCol w:w="298"/>
        <w:gridCol w:w="104"/>
        <w:gridCol w:w="39"/>
        <w:gridCol w:w="1095"/>
        <w:gridCol w:w="181"/>
        <w:gridCol w:w="144"/>
      </w:tblGrid>
      <w:tr w:rsidR="001A3161" w:rsidRPr="00884A97" w14:paraId="51B7374A" w14:textId="77777777" w:rsidTr="00070B37">
        <w:trPr>
          <w:cantSplit/>
          <w:trHeight w:hRule="exact" w:val="340"/>
        </w:trPr>
        <w:tc>
          <w:tcPr>
            <w:tcW w:w="10640" w:type="dxa"/>
            <w:gridSpan w:val="44"/>
            <w:tcBorders>
              <w:top w:val="single" w:sz="4" w:space="0" w:color="auto"/>
              <w:left w:val="single" w:sz="4" w:space="0" w:color="auto"/>
              <w:bottom w:val="nil"/>
              <w:right w:val="single" w:sz="4" w:space="0" w:color="auto"/>
            </w:tcBorders>
          </w:tcPr>
          <w:p w14:paraId="0F267730" w14:textId="77777777" w:rsidR="001A3161" w:rsidRPr="00070B37" w:rsidRDefault="001A3161" w:rsidP="00AA6358">
            <w:pPr>
              <w:pStyle w:val="Table8ptText-ASDEFCON"/>
              <w:rPr>
                <w:i/>
              </w:rPr>
            </w:pPr>
            <w:r w:rsidRPr="00070B37">
              <w:rPr>
                <w:i/>
              </w:rPr>
              <w:t>*Denotes mandatory fields</w:t>
            </w:r>
          </w:p>
        </w:tc>
      </w:tr>
      <w:tr w:rsidR="001A3161" w:rsidRPr="00884A97" w14:paraId="04D6E92F" w14:textId="77777777" w:rsidTr="00070B37">
        <w:trPr>
          <w:cantSplit/>
          <w:trHeight w:val="636"/>
        </w:trPr>
        <w:tc>
          <w:tcPr>
            <w:tcW w:w="134" w:type="dxa"/>
            <w:gridSpan w:val="2"/>
            <w:tcBorders>
              <w:top w:val="nil"/>
              <w:left w:val="single" w:sz="4" w:space="0" w:color="auto"/>
              <w:bottom w:val="nil"/>
              <w:right w:val="single" w:sz="4" w:space="0" w:color="auto"/>
            </w:tcBorders>
          </w:tcPr>
          <w:p w14:paraId="7CD0FD54" w14:textId="77777777" w:rsidR="001A3161" w:rsidRPr="00884A97" w:rsidRDefault="001A3161" w:rsidP="003737E1">
            <w:pPr>
              <w:tabs>
                <w:tab w:val="left" w:pos="432"/>
              </w:tabs>
              <w:ind w:left="432" w:hanging="432"/>
              <w:rPr>
                <w:i/>
                <w:sz w:val="16"/>
              </w:rPr>
            </w:pPr>
          </w:p>
        </w:tc>
        <w:tc>
          <w:tcPr>
            <w:tcW w:w="7529" w:type="dxa"/>
            <w:gridSpan w:val="32"/>
            <w:tcBorders>
              <w:top w:val="single" w:sz="4" w:space="0" w:color="auto"/>
              <w:left w:val="single" w:sz="4" w:space="0" w:color="auto"/>
              <w:bottom w:val="single" w:sz="4" w:space="0" w:color="auto"/>
              <w:right w:val="single" w:sz="4" w:space="0" w:color="auto"/>
            </w:tcBorders>
          </w:tcPr>
          <w:p w14:paraId="78936B7C" w14:textId="77777777" w:rsidR="001A3161" w:rsidRPr="00281911" w:rsidRDefault="001A3161" w:rsidP="00002811">
            <w:pPr>
              <w:pStyle w:val="Table8ptText-ASDEFCON"/>
            </w:pPr>
            <w:r w:rsidRPr="00281911">
              <w:t xml:space="preserve">*a.  Name and address of applicant </w:t>
            </w:r>
          </w:p>
          <w:p w14:paraId="4A8F6A82" w14:textId="633EEADB" w:rsidR="001A3161" w:rsidRPr="00281911" w:rsidRDefault="001A3161" w:rsidP="00002811">
            <w:pPr>
              <w:pStyle w:val="Table8ptText-ASDEFCON"/>
              <w:rPr>
                <w:i/>
              </w:rPr>
            </w:pPr>
            <w:r w:rsidRPr="00281911">
              <w:fldChar w:fldCharType="begin">
                <w:ffData>
                  <w:name w:val="txt_name"/>
                  <w:enabled/>
                  <w:calcOnExit w:val="0"/>
                  <w:textInput>
                    <w:maxLength w:val="255"/>
                  </w:textInput>
                </w:ffData>
              </w:fldChar>
            </w:r>
            <w:bookmarkStart w:id="290" w:name="txt_name"/>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90"/>
          </w:p>
        </w:tc>
        <w:tc>
          <w:tcPr>
            <w:tcW w:w="2833" w:type="dxa"/>
            <w:gridSpan w:val="9"/>
            <w:tcBorders>
              <w:top w:val="single" w:sz="4" w:space="0" w:color="auto"/>
              <w:left w:val="single" w:sz="4" w:space="0" w:color="auto"/>
              <w:bottom w:val="single" w:sz="4" w:space="0" w:color="auto"/>
              <w:right w:val="single" w:sz="4" w:space="0" w:color="auto"/>
            </w:tcBorders>
          </w:tcPr>
          <w:p w14:paraId="7AF5DDCE" w14:textId="77777777" w:rsidR="001A3161" w:rsidRPr="00281911" w:rsidRDefault="001A3161" w:rsidP="00AA6358">
            <w:pPr>
              <w:pStyle w:val="Table8ptText-ASDEFCON"/>
            </w:pPr>
            <w:r w:rsidRPr="00281911">
              <w:t>*b. Contract or order no.</w:t>
            </w:r>
          </w:p>
          <w:p w14:paraId="454B2D35" w14:textId="2CE12C35" w:rsidR="001A3161" w:rsidRPr="00281911" w:rsidRDefault="001A3161" w:rsidP="00AA6358">
            <w:pPr>
              <w:pStyle w:val="Table10ptText-ASDEFCON"/>
              <w:rPr>
                <w:i/>
              </w:rPr>
            </w:pPr>
            <w:r w:rsidRPr="00281911">
              <w:fldChar w:fldCharType="begin">
                <w:ffData>
                  <w:name w:val="txt_name"/>
                  <w:enabled/>
                  <w:calcOnExit w:val="0"/>
                  <w:textInput>
                    <w:maxLength w:val="255"/>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44" w:type="dxa"/>
            <w:tcBorders>
              <w:top w:val="nil"/>
              <w:left w:val="single" w:sz="4" w:space="0" w:color="auto"/>
              <w:bottom w:val="nil"/>
              <w:right w:val="single" w:sz="4" w:space="0" w:color="auto"/>
            </w:tcBorders>
          </w:tcPr>
          <w:p w14:paraId="70123061" w14:textId="77777777" w:rsidR="001A3161" w:rsidRPr="00281911" w:rsidRDefault="001A3161" w:rsidP="00AA6358">
            <w:pPr>
              <w:pStyle w:val="Table8ptText-ASDEFCON"/>
            </w:pPr>
          </w:p>
        </w:tc>
      </w:tr>
      <w:tr w:rsidR="001A3161" w:rsidRPr="00884A97" w14:paraId="3DEF4E8B" w14:textId="77777777" w:rsidTr="00070B37">
        <w:trPr>
          <w:cantSplit/>
          <w:trHeight w:val="255"/>
        </w:trPr>
        <w:tc>
          <w:tcPr>
            <w:tcW w:w="134" w:type="dxa"/>
            <w:gridSpan w:val="2"/>
            <w:tcBorders>
              <w:top w:val="nil"/>
              <w:left w:val="single" w:sz="4" w:space="0" w:color="auto"/>
              <w:bottom w:val="nil"/>
              <w:right w:val="single" w:sz="4" w:space="0" w:color="auto"/>
            </w:tcBorders>
          </w:tcPr>
          <w:p w14:paraId="43BC71F0" w14:textId="77777777" w:rsidR="001A3161" w:rsidRPr="00884A97" w:rsidRDefault="001A3161" w:rsidP="003737E1">
            <w:pPr>
              <w:tabs>
                <w:tab w:val="left" w:pos="432"/>
              </w:tabs>
              <w:ind w:left="432" w:hanging="432"/>
              <w:rPr>
                <w:i/>
                <w:sz w:val="16"/>
              </w:rPr>
            </w:pPr>
          </w:p>
        </w:tc>
        <w:tc>
          <w:tcPr>
            <w:tcW w:w="5119" w:type="dxa"/>
            <w:gridSpan w:val="20"/>
            <w:tcBorders>
              <w:top w:val="single" w:sz="4" w:space="0" w:color="auto"/>
              <w:left w:val="single" w:sz="4" w:space="0" w:color="auto"/>
              <w:bottom w:val="single" w:sz="4" w:space="0" w:color="auto"/>
              <w:right w:val="single" w:sz="4" w:space="0" w:color="auto"/>
            </w:tcBorders>
          </w:tcPr>
          <w:p w14:paraId="2F6BD111" w14:textId="77777777" w:rsidR="001A3161" w:rsidRPr="00281911" w:rsidRDefault="001A3161" w:rsidP="00002811">
            <w:pPr>
              <w:pStyle w:val="Table8ptText-ASDEFCON"/>
            </w:pPr>
            <w:r w:rsidRPr="00281911">
              <w:t xml:space="preserve">*c.  Main item or assembly </w:t>
            </w:r>
          </w:p>
          <w:p w14:paraId="56403A96" w14:textId="515ECB0F" w:rsidR="001A3161" w:rsidRPr="00281911" w:rsidRDefault="001A3161" w:rsidP="00002811">
            <w:pPr>
              <w:pStyle w:val="Table8ptText-ASDEFCON"/>
            </w:pPr>
            <w:r w:rsidRPr="00281911">
              <w:fldChar w:fldCharType="begin">
                <w:ffData>
                  <w:name w:val="txt_main_items"/>
                  <w:enabled/>
                  <w:calcOnExit w:val="0"/>
                  <w:textInput/>
                </w:ffData>
              </w:fldChar>
            </w:r>
            <w:bookmarkStart w:id="291" w:name="txt_main_items"/>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91"/>
          </w:p>
        </w:tc>
        <w:tc>
          <w:tcPr>
            <w:tcW w:w="5243" w:type="dxa"/>
            <w:gridSpan w:val="21"/>
            <w:tcBorders>
              <w:top w:val="single" w:sz="4" w:space="0" w:color="auto"/>
              <w:left w:val="single" w:sz="4" w:space="0" w:color="auto"/>
              <w:bottom w:val="single" w:sz="4" w:space="0" w:color="auto"/>
              <w:right w:val="single" w:sz="4" w:space="0" w:color="auto"/>
            </w:tcBorders>
          </w:tcPr>
          <w:p w14:paraId="79147C48" w14:textId="77777777" w:rsidR="001A3161" w:rsidRPr="00281911" w:rsidRDefault="001A3161" w:rsidP="00002811">
            <w:pPr>
              <w:pStyle w:val="Table8ptText-ASDEFCON"/>
            </w:pPr>
            <w:r w:rsidRPr="00281911">
              <w:t xml:space="preserve">d.  Component </w:t>
            </w:r>
          </w:p>
          <w:p w14:paraId="21F0D6A9" w14:textId="064CB47F" w:rsidR="001A3161" w:rsidRPr="00281911" w:rsidRDefault="001A3161" w:rsidP="00002811">
            <w:pPr>
              <w:pStyle w:val="Table8ptText-ASDEFCON"/>
            </w:pPr>
            <w:r w:rsidRPr="00281911">
              <w:fldChar w:fldCharType="begin">
                <w:ffData>
                  <w:name w:val="txt_components"/>
                  <w:enabled/>
                  <w:calcOnExit w:val="0"/>
                  <w:textInput/>
                </w:ffData>
              </w:fldChar>
            </w:r>
            <w:bookmarkStart w:id="292" w:name="txt_components"/>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92"/>
          </w:p>
        </w:tc>
        <w:tc>
          <w:tcPr>
            <w:tcW w:w="144" w:type="dxa"/>
            <w:tcBorders>
              <w:top w:val="nil"/>
              <w:left w:val="single" w:sz="4" w:space="0" w:color="auto"/>
              <w:bottom w:val="nil"/>
              <w:right w:val="single" w:sz="4" w:space="0" w:color="auto"/>
            </w:tcBorders>
          </w:tcPr>
          <w:p w14:paraId="2F67D8A7" w14:textId="77777777" w:rsidR="001A3161" w:rsidRPr="00281911" w:rsidRDefault="001A3161" w:rsidP="00AA6358">
            <w:pPr>
              <w:pStyle w:val="Table8ptText-ASDEFCON"/>
            </w:pPr>
          </w:p>
        </w:tc>
      </w:tr>
      <w:tr w:rsidR="001A3161" w:rsidRPr="00884A97" w14:paraId="50D4C3D4" w14:textId="77777777" w:rsidTr="00070B37">
        <w:trPr>
          <w:cantSplit/>
          <w:trHeight w:val="255"/>
        </w:trPr>
        <w:tc>
          <w:tcPr>
            <w:tcW w:w="134" w:type="dxa"/>
            <w:gridSpan w:val="2"/>
            <w:tcBorders>
              <w:top w:val="nil"/>
              <w:left w:val="single" w:sz="4" w:space="0" w:color="auto"/>
              <w:bottom w:val="nil"/>
              <w:right w:val="single" w:sz="4" w:space="0" w:color="auto"/>
            </w:tcBorders>
          </w:tcPr>
          <w:p w14:paraId="20A4F61A" w14:textId="77777777" w:rsidR="001A3161" w:rsidRPr="00884A97" w:rsidRDefault="001A3161" w:rsidP="003737E1">
            <w:pPr>
              <w:tabs>
                <w:tab w:val="left" w:pos="432"/>
              </w:tabs>
              <w:ind w:left="432" w:hanging="432"/>
              <w:rPr>
                <w:i/>
                <w:sz w:val="16"/>
              </w:rPr>
            </w:pPr>
          </w:p>
        </w:tc>
        <w:tc>
          <w:tcPr>
            <w:tcW w:w="5119" w:type="dxa"/>
            <w:gridSpan w:val="20"/>
            <w:tcBorders>
              <w:top w:val="single" w:sz="4" w:space="0" w:color="auto"/>
              <w:left w:val="single" w:sz="4" w:space="0" w:color="auto"/>
              <w:bottom w:val="single" w:sz="4" w:space="0" w:color="auto"/>
              <w:right w:val="single" w:sz="4" w:space="0" w:color="auto"/>
            </w:tcBorders>
          </w:tcPr>
          <w:p w14:paraId="7382017C" w14:textId="77777777" w:rsidR="001A3161" w:rsidRPr="00281911" w:rsidRDefault="001A3161" w:rsidP="00002811">
            <w:pPr>
              <w:pStyle w:val="Table8ptText-ASDEFCON"/>
            </w:pPr>
            <w:r w:rsidRPr="00281911">
              <w:t xml:space="preserve">*e.  Relevant documentation </w:t>
            </w:r>
            <w:r w:rsidRPr="00070B37">
              <w:rPr>
                <w:i/>
              </w:rPr>
              <w:t>(include issue no. and date)</w:t>
            </w:r>
          </w:p>
          <w:p w14:paraId="5D7FDB2B" w14:textId="299F946C" w:rsidR="001A3161" w:rsidRPr="00281911" w:rsidRDefault="001A3161" w:rsidP="00002811">
            <w:pPr>
              <w:pStyle w:val="Table8ptText-ASDEFCON"/>
            </w:pPr>
            <w:r w:rsidRPr="00281911">
              <w:fldChar w:fldCharType="begin">
                <w:ffData>
                  <w:name w:val="txt_relevant_docs"/>
                  <w:enabled/>
                  <w:calcOnExit w:val="0"/>
                  <w:textInput/>
                </w:ffData>
              </w:fldChar>
            </w:r>
            <w:bookmarkStart w:id="293" w:name="txt_relevant_docs"/>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93"/>
          </w:p>
        </w:tc>
        <w:tc>
          <w:tcPr>
            <w:tcW w:w="2410" w:type="dxa"/>
            <w:gridSpan w:val="12"/>
            <w:tcBorders>
              <w:top w:val="single" w:sz="4" w:space="0" w:color="auto"/>
              <w:left w:val="single" w:sz="4" w:space="0" w:color="auto"/>
              <w:bottom w:val="single" w:sz="4" w:space="0" w:color="auto"/>
              <w:right w:val="single" w:sz="4" w:space="0" w:color="auto"/>
            </w:tcBorders>
          </w:tcPr>
          <w:p w14:paraId="0D07FAD5" w14:textId="77777777" w:rsidR="001A3161" w:rsidRPr="00281911" w:rsidRDefault="001A3161" w:rsidP="00002811">
            <w:pPr>
              <w:pStyle w:val="Table8ptText-ASDEFCON"/>
            </w:pPr>
            <w:r w:rsidRPr="00281911">
              <w:t>f.  Specification no.</w:t>
            </w:r>
          </w:p>
          <w:p w14:paraId="062E7AAD" w14:textId="3A2FD075" w:rsidR="001A3161" w:rsidRPr="00281911" w:rsidRDefault="001A3161" w:rsidP="00002811">
            <w:pPr>
              <w:pStyle w:val="Table8ptText-ASDEFCON"/>
            </w:pPr>
            <w:r w:rsidRPr="00281911">
              <w:fldChar w:fldCharType="begin">
                <w:ffData>
                  <w:name w:val="txt_spec_doc_no"/>
                  <w:enabled/>
                  <w:calcOnExit w:val="0"/>
                  <w:textInput>
                    <w:maxLength w:val="255"/>
                  </w:textInput>
                </w:ffData>
              </w:fldChar>
            </w:r>
            <w:bookmarkStart w:id="294" w:name="txt_spec_doc_no"/>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94"/>
          </w:p>
        </w:tc>
        <w:tc>
          <w:tcPr>
            <w:tcW w:w="2833" w:type="dxa"/>
            <w:gridSpan w:val="9"/>
            <w:tcBorders>
              <w:top w:val="single" w:sz="4" w:space="0" w:color="auto"/>
              <w:left w:val="single" w:sz="4" w:space="0" w:color="auto"/>
              <w:bottom w:val="single" w:sz="4" w:space="0" w:color="auto"/>
              <w:right w:val="single" w:sz="4" w:space="0" w:color="auto"/>
            </w:tcBorders>
          </w:tcPr>
          <w:p w14:paraId="4024E24A" w14:textId="77777777" w:rsidR="001A3161" w:rsidRPr="00281911" w:rsidRDefault="001A3161" w:rsidP="00AA6358">
            <w:pPr>
              <w:pStyle w:val="Table8ptText-ASDEFCON"/>
            </w:pPr>
            <w:r w:rsidRPr="00281911">
              <w:t>g.  Part identification no.</w:t>
            </w:r>
          </w:p>
          <w:p w14:paraId="620A0780" w14:textId="66CD0971" w:rsidR="001A3161" w:rsidRPr="00281911" w:rsidRDefault="001A3161" w:rsidP="00AA6358">
            <w:pPr>
              <w:pStyle w:val="Table10ptText-ASDEFCON"/>
            </w:pPr>
            <w:r w:rsidRPr="00281911">
              <w:fldChar w:fldCharType="begin">
                <w:ffData>
                  <w:name w:val="txt_part_nos"/>
                  <w:enabled/>
                  <w:calcOnExit w:val="0"/>
                  <w:textInput/>
                </w:ffData>
              </w:fldChar>
            </w:r>
            <w:bookmarkStart w:id="295" w:name="txt_part_nos"/>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95"/>
            <w:r w:rsidRPr="00281911">
              <w:t xml:space="preserve"> </w:t>
            </w:r>
          </w:p>
        </w:tc>
        <w:tc>
          <w:tcPr>
            <w:tcW w:w="144" w:type="dxa"/>
            <w:tcBorders>
              <w:top w:val="nil"/>
              <w:left w:val="single" w:sz="4" w:space="0" w:color="auto"/>
              <w:bottom w:val="nil"/>
              <w:right w:val="single" w:sz="4" w:space="0" w:color="auto"/>
            </w:tcBorders>
          </w:tcPr>
          <w:p w14:paraId="35CE9271" w14:textId="77777777" w:rsidR="001A3161" w:rsidRPr="00281911" w:rsidRDefault="001A3161" w:rsidP="00AA6358">
            <w:pPr>
              <w:pStyle w:val="Table8ptText-ASDEFCON"/>
            </w:pPr>
          </w:p>
        </w:tc>
      </w:tr>
      <w:tr w:rsidR="001A3161" w:rsidRPr="00884A97" w14:paraId="5FF019E3" w14:textId="77777777" w:rsidTr="00070B37">
        <w:trPr>
          <w:cantSplit/>
          <w:trHeight w:val="255"/>
        </w:trPr>
        <w:tc>
          <w:tcPr>
            <w:tcW w:w="134" w:type="dxa"/>
            <w:gridSpan w:val="2"/>
            <w:tcBorders>
              <w:top w:val="nil"/>
              <w:left w:val="single" w:sz="4" w:space="0" w:color="auto"/>
              <w:bottom w:val="nil"/>
              <w:right w:val="single" w:sz="4" w:space="0" w:color="auto"/>
            </w:tcBorders>
          </w:tcPr>
          <w:p w14:paraId="0D69807F" w14:textId="77777777" w:rsidR="001A3161" w:rsidRPr="00884A97" w:rsidRDefault="001A3161" w:rsidP="003737E1">
            <w:pPr>
              <w:tabs>
                <w:tab w:val="left" w:pos="432"/>
              </w:tabs>
              <w:ind w:left="432" w:hanging="432"/>
              <w:rPr>
                <w:i/>
                <w:sz w:val="16"/>
              </w:rPr>
            </w:pPr>
          </w:p>
        </w:tc>
        <w:tc>
          <w:tcPr>
            <w:tcW w:w="5119" w:type="dxa"/>
            <w:gridSpan w:val="20"/>
            <w:tcBorders>
              <w:top w:val="single" w:sz="4" w:space="0" w:color="auto"/>
              <w:left w:val="single" w:sz="4" w:space="0" w:color="auto"/>
              <w:bottom w:val="single" w:sz="4" w:space="0" w:color="auto"/>
              <w:right w:val="single" w:sz="4" w:space="0" w:color="auto"/>
            </w:tcBorders>
          </w:tcPr>
          <w:p w14:paraId="237351DE" w14:textId="3B13A83F" w:rsidR="001A3161" w:rsidRPr="00281911" w:rsidRDefault="001A3161" w:rsidP="00002811">
            <w:pPr>
              <w:pStyle w:val="Table8ptText-ASDEFCON"/>
            </w:pPr>
            <w:r w:rsidRPr="00281911">
              <w:t>h.  Batch lot or reference</w:t>
            </w:r>
            <w:r>
              <w:t xml:space="preserve"> </w:t>
            </w:r>
            <w:r w:rsidRPr="00281911">
              <w:t xml:space="preserve"> </w:t>
            </w:r>
            <w:r w:rsidRPr="00634720">
              <w:rPr>
                <w:sz w:val="20"/>
                <w:szCs w:val="20"/>
              </w:rPr>
              <w:fldChar w:fldCharType="begin">
                <w:ffData>
                  <w:name w:val="txt_batch_ref"/>
                  <w:enabled/>
                  <w:calcOnExit w:val="0"/>
                  <w:textInput>
                    <w:maxLength w:val="50"/>
                  </w:textInput>
                </w:ffData>
              </w:fldChar>
            </w:r>
            <w:bookmarkStart w:id="296" w:name="txt_batch_ref"/>
            <w:r w:rsidRPr="00634720">
              <w:rPr>
                <w:sz w:val="20"/>
                <w:szCs w:val="20"/>
              </w:rPr>
              <w:instrText xml:space="preserve"> FORMTEXT </w:instrText>
            </w:r>
            <w:r w:rsidRPr="00634720">
              <w:rPr>
                <w:sz w:val="20"/>
                <w:szCs w:val="20"/>
              </w:rPr>
            </w:r>
            <w:r w:rsidRPr="00634720">
              <w:rPr>
                <w:sz w:val="20"/>
                <w:szCs w:val="20"/>
              </w:rPr>
              <w:fldChar w:fldCharType="separate"/>
            </w:r>
            <w:r w:rsidR="00103FEA">
              <w:rPr>
                <w:noProof/>
                <w:sz w:val="20"/>
                <w:szCs w:val="20"/>
              </w:rPr>
              <w:t> </w:t>
            </w:r>
            <w:r w:rsidR="00103FEA">
              <w:rPr>
                <w:noProof/>
                <w:sz w:val="20"/>
                <w:szCs w:val="20"/>
              </w:rPr>
              <w:t> </w:t>
            </w:r>
            <w:r w:rsidR="00103FEA">
              <w:rPr>
                <w:noProof/>
                <w:sz w:val="20"/>
                <w:szCs w:val="20"/>
              </w:rPr>
              <w:t> </w:t>
            </w:r>
            <w:r w:rsidR="00103FEA">
              <w:rPr>
                <w:noProof/>
                <w:sz w:val="20"/>
                <w:szCs w:val="20"/>
              </w:rPr>
              <w:t> </w:t>
            </w:r>
            <w:r w:rsidR="00103FEA">
              <w:rPr>
                <w:noProof/>
                <w:sz w:val="20"/>
                <w:szCs w:val="20"/>
              </w:rPr>
              <w:t> </w:t>
            </w:r>
            <w:r w:rsidRPr="00634720">
              <w:rPr>
                <w:sz w:val="20"/>
                <w:szCs w:val="20"/>
              </w:rPr>
              <w:fldChar w:fldCharType="end"/>
            </w:r>
            <w:bookmarkEnd w:id="296"/>
          </w:p>
        </w:tc>
        <w:tc>
          <w:tcPr>
            <w:tcW w:w="5243" w:type="dxa"/>
            <w:gridSpan w:val="21"/>
            <w:tcBorders>
              <w:top w:val="single" w:sz="4" w:space="0" w:color="auto"/>
              <w:left w:val="single" w:sz="4" w:space="0" w:color="auto"/>
              <w:bottom w:val="single" w:sz="4" w:space="0" w:color="auto"/>
              <w:right w:val="single" w:sz="4" w:space="0" w:color="auto"/>
            </w:tcBorders>
          </w:tcPr>
          <w:p w14:paraId="1A18814D" w14:textId="24BF871F" w:rsidR="001A3161" w:rsidRPr="00281911" w:rsidRDefault="001A3161" w:rsidP="00002811">
            <w:pPr>
              <w:pStyle w:val="Table8ptText-ASDEFCON"/>
            </w:pPr>
            <w:r w:rsidRPr="00281911">
              <w:t>*i.  Period or quantity involved</w:t>
            </w:r>
            <w:r>
              <w:t xml:space="preserve"> </w:t>
            </w:r>
            <w:r w:rsidRPr="00281911">
              <w:t xml:space="preserve"> </w:t>
            </w:r>
            <w:r w:rsidRPr="00634720">
              <w:rPr>
                <w:sz w:val="20"/>
                <w:szCs w:val="20"/>
              </w:rPr>
              <w:fldChar w:fldCharType="begin">
                <w:ffData>
                  <w:name w:val="txt_quantity"/>
                  <w:enabled/>
                  <w:calcOnExit w:val="0"/>
                  <w:textInput>
                    <w:maxLength w:val="50"/>
                  </w:textInput>
                </w:ffData>
              </w:fldChar>
            </w:r>
            <w:bookmarkStart w:id="297" w:name="txt_quantity"/>
            <w:r w:rsidRPr="00634720">
              <w:rPr>
                <w:sz w:val="20"/>
                <w:szCs w:val="20"/>
              </w:rPr>
              <w:instrText xml:space="preserve"> FORMTEXT </w:instrText>
            </w:r>
            <w:r w:rsidRPr="00634720">
              <w:rPr>
                <w:sz w:val="20"/>
                <w:szCs w:val="20"/>
              </w:rPr>
            </w:r>
            <w:r w:rsidRPr="00634720">
              <w:rPr>
                <w:sz w:val="20"/>
                <w:szCs w:val="20"/>
              </w:rPr>
              <w:fldChar w:fldCharType="separate"/>
            </w:r>
            <w:r w:rsidR="00103FEA">
              <w:rPr>
                <w:noProof/>
                <w:sz w:val="20"/>
                <w:szCs w:val="20"/>
              </w:rPr>
              <w:t> </w:t>
            </w:r>
            <w:r w:rsidR="00103FEA">
              <w:rPr>
                <w:noProof/>
                <w:sz w:val="20"/>
                <w:szCs w:val="20"/>
              </w:rPr>
              <w:t> </w:t>
            </w:r>
            <w:r w:rsidR="00103FEA">
              <w:rPr>
                <w:noProof/>
                <w:sz w:val="20"/>
                <w:szCs w:val="20"/>
              </w:rPr>
              <w:t> </w:t>
            </w:r>
            <w:r w:rsidR="00103FEA">
              <w:rPr>
                <w:noProof/>
                <w:sz w:val="20"/>
                <w:szCs w:val="20"/>
              </w:rPr>
              <w:t> </w:t>
            </w:r>
            <w:r w:rsidR="00103FEA">
              <w:rPr>
                <w:noProof/>
                <w:sz w:val="20"/>
                <w:szCs w:val="20"/>
              </w:rPr>
              <w:t> </w:t>
            </w:r>
            <w:r w:rsidRPr="00634720">
              <w:rPr>
                <w:sz w:val="20"/>
                <w:szCs w:val="20"/>
              </w:rPr>
              <w:fldChar w:fldCharType="end"/>
            </w:r>
            <w:bookmarkEnd w:id="297"/>
          </w:p>
        </w:tc>
        <w:tc>
          <w:tcPr>
            <w:tcW w:w="144" w:type="dxa"/>
            <w:tcBorders>
              <w:top w:val="nil"/>
              <w:left w:val="single" w:sz="4" w:space="0" w:color="auto"/>
              <w:bottom w:val="nil"/>
              <w:right w:val="single" w:sz="4" w:space="0" w:color="auto"/>
            </w:tcBorders>
          </w:tcPr>
          <w:p w14:paraId="39251DAC" w14:textId="77777777" w:rsidR="001A3161" w:rsidRPr="00884A97" w:rsidRDefault="001A3161" w:rsidP="003737E1">
            <w:pPr>
              <w:ind w:left="432" w:hanging="432"/>
              <w:rPr>
                <w:i/>
                <w:sz w:val="16"/>
              </w:rPr>
            </w:pPr>
          </w:p>
        </w:tc>
      </w:tr>
      <w:tr w:rsidR="001A3161" w:rsidRPr="00884A97" w14:paraId="742B541D" w14:textId="77777777" w:rsidTr="00070B37">
        <w:trPr>
          <w:cantSplit/>
          <w:trHeight w:val="680"/>
        </w:trPr>
        <w:tc>
          <w:tcPr>
            <w:tcW w:w="134" w:type="dxa"/>
            <w:gridSpan w:val="2"/>
            <w:tcBorders>
              <w:top w:val="nil"/>
              <w:left w:val="single" w:sz="4" w:space="0" w:color="auto"/>
              <w:bottom w:val="nil"/>
              <w:right w:val="single" w:sz="4" w:space="0" w:color="auto"/>
            </w:tcBorders>
          </w:tcPr>
          <w:p w14:paraId="191E0178" w14:textId="77777777" w:rsidR="001A3161" w:rsidRPr="00884A97" w:rsidRDefault="001A3161" w:rsidP="003737E1">
            <w:pPr>
              <w:tabs>
                <w:tab w:val="left" w:pos="432"/>
              </w:tabs>
              <w:ind w:left="432" w:hanging="432"/>
              <w:rPr>
                <w:i/>
                <w:sz w:val="16"/>
              </w:rPr>
            </w:pPr>
          </w:p>
        </w:tc>
        <w:tc>
          <w:tcPr>
            <w:tcW w:w="10362" w:type="dxa"/>
            <w:gridSpan w:val="41"/>
            <w:tcBorders>
              <w:top w:val="single" w:sz="4" w:space="0" w:color="auto"/>
              <w:left w:val="single" w:sz="4" w:space="0" w:color="auto"/>
              <w:bottom w:val="single" w:sz="4" w:space="0" w:color="auto"/>
              <w:right w:val="single" w:sz="4" w:space="0" w:color="auto"/>
            </w:tcBorders>
          </w:tcPr>
          <w:p w14:paraId="2F2B1091" w14:textId="77777777" w:rsidR="001A3161" w:rsidRPr="00281911" w:rsidRDefault="001A3161" w:rsidP="00002811">
            <w:pPr>
              <w:pStyle w:val="Table8ptText-ASDEFCON"/>
            </w:pPr>
            <w:r w:rsidRPr="00281911">
              <w:t xml:space="preserve">*j.  Description of deviation </w:t>
            </w:r>
            <w:r w:rsidRPr="00070B37">
              <w:t>(including supporting data – attach additional sheets if necessary). Refer to note 1.</w:t>
            </w:r>
          </w:p>
          <w:p w14:paraId="22275874" w14:textId="73659804" w:rsidR="001A3161" w:rsidRPr="00281911" w:rsidRDefault="001A3161" w:rsidP="00002811">
            <w:pPr>
              <w:pStyle w:val="Table8ptText-ASDEFCON"/>
            </w:pPr>
            <w:r w:rsidRPr="00281911">
              <w:fldChar w:fldCharType="begin">
                <w:ffData>
                  <w:name w:val="txt_description"/>
                  <w:enabled/>
                  <w:calcOnExit w:val="0"/>
                  <w:textInput/>
                </w:ffData>
              </w:fldChar>
            </w:r>
            <w:bookmarkStart w:id="298" w:name="txt_description"/>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98"/>
          </w:p>
        </w:tc>
        <w:tc>
          <w:tcPr>
            <w:tcW w:w="144" w:type="dxa"/>
            <w:tcBorders>
              <w:top w:val="nil"/>
              <w:left w:val="single" w:sz="4" w:space="0" w:color="auto"/>
              <w:bottom w:val="nil"/>
              <w:right w:val="single" w:sz="4" w:space="0" w:color="auto"/>
            </w:tcBorders>
          </w:tcPr>
          <w:p w14:paraId="5A792272" w14:textId="77777777" w:rsidR="001A3161" w:rsidRPr="00884A97" w:rsidRDefault="001A3161" w:rsidP="003737E1">
            <w:pPr>
              <w:ind w:left="432" w:hanging="432"/>
              <w:rPr>
                <w:i/>
                <w:sz w:val="16"/>
              </w:rPr>
            </w:pPr>
          </w:p>
        </w:tc>
      </w:tr>
      <w:tr w:rsidR="001A3161" w:rsidRPr="00884A97" w14:paraId="63470821" w14:textId="77777777" w:rsidTr="00070B37">
        <w:trPr>
          <w:cantSplit/>
          <w:trHeight w:hRule="exact" w:val="340"/>
        </w:trPr>
        <w:tc>
          <w:tcPr>
            <w:tcW w:w="10640" w:type="dxa"/>
            <w:gridSpan w:val="44"/>
            <w:tcBorders>
              <w:top w:val="nil"/>
              <w:left w:val="single" w:sz="4" w:space="0" w:color="auto"/>
              <w:bottom w:val="nil"/>
              <w:right w:val="single" w:sz="4" w:space="0" w:color="auto"/>
            </w:tcBorders>
          </w:tcPr>
          <w:p w14:paraId="3D46E189" w14:textId="77777777" w:rsidR="001A3161" w:rsidRPr="00884A97" w:rsidRDefault="001A3161" w:rsidP="00AA6358">
            <w:pPr>
              <w:pStyle w:val="Table8ptText-ASDEFCON"/>
              <w:rPr>
                <w:i/>
              </w:rPr>
            </w:pPr>
            <w:r w:rsidRPr="00884A97">
              <w:t>*k.  Effect of deviation</w:t>
            </w:r>
          </w:p>
        </w:tc>
      </w:tr>
      <w:tr w:rsidR="001A3161" w:rsidRPr="00884A97" w14:paraId="12DF737F" w14:textId="77777777" w:rsidTr="00070B37">
        <w:trPr>
          <w:cantSplit/>
          <w:trHeight w:val="256"/>
        </w:trPr>
        <w:tc>
          <w:tcPr>
            <w:tcW w:w="134" w:type="dxa"/>
            <w:gridSpan w:val="2"/>
            <w:tcBorders>
              <w:top w:val="nil"/>
              <w:left w:val="single" w:sz="4" w:space="0" w:color="auto"/>
              <w:bottom w:val="nil"/>
              <w:right w:val="single" w:sz="4" w:space="0" w:color="auto"/>
            </w:tcBorders>
          </w:tcPr>
          <w:p w14:paraId="370FBF24" w14:textId="77777777" w:rsidR="001A3161" w:rsidRPr="00884A97" w:rsidRDefault="001A3161" w:rsidP="00AA6358">
            <w:pPr>
              <w:pStyle w:val="Table8ptText-ASDEFCON"/>
            </w:pPr>
          </w:p>
        </w:tc>
        <w:tc>
          <w:tcPr>
            <w:tcW w:w="10183" w:type="dxa"/>
            <w:gridSpan w:val="40"/>
            <w:tcBorders>
              <w:top w:val="single" w:sz="4" w:space="0" w:color="auto"/>
              <w:left w:val="single" w:sz="4" w:space="0" w:color="auto"/>
              <w:bottom w:val="nil"/>
              <w:right w:val="nil"/>
            </w:tcBorders>
            <w:vAlign w:val="center"/>
          </w:tcPr>
          <w:p w14:paraId="7224AA28" w14:textId="77777777" w:rsidR="001A3161" w:rsidRPr="00070B37" w:rsidRDefault="001A3161" w:rsidP="00070B37">
            <w:pPr>
              <w:pStyle w:val="Table8ptText-ASDEFCON"/>
              <w:jc w:val="left"/>
              <w:rPr>
                <w:i/>
              </w:rPr>
            </w:pPr>
            <w:r w:rsidRPr="00070B37">
              <w:rPr>
                <w:i/>
              </w:rPr>
              <w:t>Enter ‘S’ = Satisfactory, ‘A’ = Adversely affected, ‘N’ = Not known</w:t>
            </w:r>
            <w:r w:rsidRPr="00070B37">
              <w:rPr>
                <w:i/>
              </w:rPr>
              <w:br/>
              <w:t>If ‘A’ or ‘N’ is used, supporting documentation is to be attached.</w:t>
            </w:r>
          </w:p>
        </w:tc>
        <w:tc>
          <w:tcPr>
            <w:tcW w:w="179" w:type="dxa"/>
            <w:tcBorders>
              <w:top w:val="single" w:sz="4" w:space="0" w:color="auto"/>
              <w:left w:val="nil"/>
              <w:bottom w:val="nil"/>
              <w:right w:val="single" w:sz="4" w:space="0" w:color="auto"/>
            </w:tcBorders>
            <w:vAlign w:val="center"/>
          </w:tcPr>
          <w:p w14:paraId="03A0B7D2"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47B8AD5C" w14:textId="77777777" w:rsidR="001A3161" w:rsidRPr="00884A97" w:rsidRDefault="001A3161" w:rsidP="00AA6358">
            <w:pPr>
              <w:pStyle w:val="Table8ptText-ASDEFCON"/>
            </w:pPr>
          </w:p>
        </w:tc>
      </w:tr>
      <w:tr w:rsidR="001A3161" w:rsidRPr="00884A97" w14:paraId="373381B1" w14:textId="77777777" w:rsidTr="00070B37">
        <w:trPr>
          <w:cantSplit/>
          <w:trHeight w:hRule="exact" w:val="397"/>
        </w:trPr>
        <w:tc>
          <w:tcPr>
            <w:tcW w:w="134" w:type="dxa"/>
            <w:gridSpan w:val="2"/>
            <w:tcBorders>
              <w:top w:val="nil"/>
              <w:left w:val="single" w:sz="4" w:space="0" w:color="auto"/>
              <w:bottom w:val="nil"/>
              <w:right w:val="single" w:sz="4" w:space="0" w:color="auto"/>
            </w:tcBorders>
          </w:tcPr>
          <w:p w14:paraId="215E9725"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44D92F46"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5AF7592F" w14:textId="6C8AE32F" w:rsidR="001A3161" w:rsidRPr="00884A97" w:rsidRDefault="001A3161" w:rsidP="00FD16A1">
            <w:pPr>
              <w:pStyle w:val="Table8ptText-ASDEFCON"/>
            </w:pPr>
            <w:r w:rsidRPr="00884A97">
              <w:fldChar w:fldCharType="begin">
                <w:ffData>
                  <w:name w:val="dd_effect_interchg"/>
                  <w:enabled/>
                  <w:calcOnExit w:val="0"/>
                  <w:ddList>
                    <w:listEntry w:val=" "/>
                    <w:listEntry w:val="S"/>
                    <w:listEntry w:val="A"/>
                    <w:listEntry w:val="N"/>
                  </w:ddList>
                </w:ffData>
              </w:fldChar>
            </w:r>
            <w:r w:rsidRPr="00884A97">
              <w:instrText xml:space="preserve"> FORMDROPDOWN </w:instrText>
            </w:r>
            <w:r w:rsidR="008A17A4">
              <w:fldChar w:fldCharType="separate"/>
            </w:r>
            <w:r w:rsidRPr="00884A97">
              <w:fldChar w:fldCharType="end"/>
            </w:r>
            <w:r w:rsidRPr="00884A97">
              <w:fldChar w:fldCharType="begin"/>
            </w:r>
            <w:r w:rsidRPr="00884A97">
              <w:instrText xml:space="preserve"> AUTOTEXTLIST  \* MERGEFORMAT </w:instrText>
            </w:r>
            <w:r w:rsidRPr="00884A97">
              <w:fldChar w:fldCharType="end"/>
            </w:r>
            <w:r w:rsidRPr="00884A97">
              <w:fldChar w:fldCharType="begin"/>
            </w:r>
            <w:r w:rsidRPr="00884A97">
              <w:instrText xml:space="preserve"> AUTOTEXTLIST  \t "Interchangeability" \* MERGEFORMAT </w:instrText>
            </w:r>
            <w:r w:rsidRPr="00884A97">
              <w:fldChar w:fldCharType="end"/>
            </w:r>
          </w:p>
        </w:tc>
        <w:tc>
          <w:tcPr>
            <w:tcW w:w="1546" w:type="dxa"/>
            <w:gridSpan w:val="3"/>
            <w:tcBorders>
              <w:top w:val="nil"/>
              <w:left w:val="single" w:sz="4" w:space="0" w:color="auto"/>
              <w:bottom w:val="nil"/>
              <w:right w:val="single" w:sz="4" w:space="0" w:color="auto"/>
            </w:tcBorders>
            <w:vAlign w:val="center"/>
          </w:tcPr>
          <w:p w14:paraId="5E254839" w14:textId="77777777" w:rsidR="001A3161" w:rsidRPr="00884A97" w:rsidRDefault="001A3161" w:rsidP="00FD16A1">
            <w:pPr>
              <w:pStyle w:val="Table8ptText-ASDEFCON"/>
            </w:pPr>
            <w:r w:rsidRPr="00884A97">
              <w:t>Interchangability</w:t>
            </w: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57509EFA" w14:textId="77777777" w:rsidR="001A3161" w:rsidRPr="00884A97" w:rsidRDefault="001A3161" w:rsidP="00FD16A1">
            <w:pPr>
              <w:pStyle w:val="Table8ptText-ASDEFCON"/>
            </w:pPr>
            <w:r w:rsidRPr="00884A97">
              <w:fldChar w:fldCharType="begin">
                <w:ffData>
                  <w:name w:val="dd_effect_function"/>
                  <w:enabled/>
                  <w:calcOnExit w:val="0"/>
                  <w:ddList>
                    <w:listEntry w:val=" "/>
                    <w:listEntry w:val="S"/>
                    <w:listEntry w:val="A"/>
                    <w:listEntry w:val="N"/>
                  </w:ddList>
                </w:ffData>
              </w:fldChar>
            </w:r>
            <w:bookmarkStart w:id="299" w:name="dd_effect_function"/>
            <w:r w:rsidRPr="00884A97">
              <w:instrText xml:space="preserve"> FORMDROPDOWN </w:instrText>
            </w:r>
            <w:r w:rsidR="008A17A4">
              <w:fldChar w:fldCharType="separate"/>
            </w:r>
            <w:r w:rsidRPr="00884A97">
              <w:fldChar w:fldCharType="end"/>
            </w:r>
            <w:bookmarkEnd w:id="299"/>
          </w:p>
        </w:tc>
        <w:tc>
          <w:tcPr>
            <w:tcW w:w="1133" w:type="dxa"/>
            <w:gridSpan w:val="7"/>
            <w:tcBorders>
              <w:top w:val="nil"/>
              <w:left w:val="single" w:sz="4" w:space="0" w:color="auto"/>
              <w:bottom w:val="nil"/>
              <w:right w:val="single" w:sz="4" w:space="0" w:color="auto"/>
            </w:tcBorders>
            <w:vAlign w:val="center"/>
          </w:tcPr>
          <w:p w14:paraId="4AEFC8B7" w14:textId="77777777" w:rsidR="001A3161" w:rsidRPr="00884A97" w:rsidRDefault="001A3161" w:rsidP="00FD16A1">
            <w:pPr>
              <w:pStyle w:val="Table8ptText-ASDEFCON"/>
            </w:pPr>
            <w:r w:rsidRPr="00884A97">
              <w:t>Function</w:t>
            </w:r>
          </w:p>
        </w:tc>
        <w:tc>
          <w:tcPr>
            <w:tcW w:w="1983" w:type="dxa"/>
            <w:gridSpan w:val="7"/>
            <w:tcBorders>
              <w:top w:val="single" w:sz="4" w:space="0" w:color="auto"/>
              <w:left w:val="single" w:sz="4" w:space="0" w:color="auto"/>
              <w:bottom w:val="nil"/>
              <w:right w:val="nil"/>
            </w:tcBorders>
            <w:vAlign w:val="center"/>
          </w:tcPr>
          <w:p w14:paraId="6BF403E5" w14:textId="77777777" w:rsidR="001A3161" w:rsidRPr="00884A97" w:rsidRDefault="001A3161" w:rsidP="00FD16A1">
            <w:pPr>
              <w:pStyle w:val="Table8ptText-ASDEFCON"/>
            </w:pPr>
            <w:r w:rsidRPr="00884A97">
              <w:t>Price variation</w:t>
            </w:r>
          </w:p>
        </w:tc>
        <w:tc>
          <w:tcPr>
            <w:tcW w:w="1417" w:type="dxa"/>
            <w:gridSpan w:val="5"/>
            <w:tcBorders>
              <w:top w:val="single" w:sz="4" w:space="0" w:color="auto"/>
              <w:left w:val="nil"/>
              <w:bottom w:val="nil"/>
              <w:right w:val="single" w:sz="4" w:space="0" w:color="auto"/>
            </w:tcBorders>
            <w:vAlign w:val="center"/>
          </w:tcPr>
          <w:p w14:paraId="0B466C38" w14:textId="77777777" w:rsidR="001A3161" w:rsidRPr="00884A97" w:rsidRDefault="001A3161" w:rsidP="00FD16A1">
            <w:pPr>
              <w:pStyle w:val="Table8ptText-ASDEFCON"/>
            </w:pPr>
          </w:p>
        </w:tc>
        <w:tc>
          <w:tcPr>
            <w:tcW w:w="141" w:type="dxa"/>
            <w:tcBorders>
              <w:top w:val="nil"/>
              <w:left w:val="single" w:sz="4" w:space="0" w:color="auto"/>
              <w:bottom w:val="nil"/>
              <w:right w:val="single" w:sz="4" w:space="0" w:color="auto"/>
            </w:tcBorders>
            <w:vAlign w:val="center"/>
          </w:tcPr>
          <w:p w14:paraId="27B255EB" w14:textId="77777777" w:rsidR="001A3161" w:rsidRPr="00884A97" w:rsidRDefault="001A3161" w:rsidP="00FD16A1">
            <w:pPr>
              <w:pStyle w:val="Table8ptText-ASDEFCON"/>
            </w:pPr>
          </w:p>
        </w:tc>
        <w:tc>
          <w:tcPr>
            <w:tcW w:w="1754" w:type="dxa"/>
            <w:gridSpan w:val="8"/>
            <w:tcBorders>
              <w:top w:val="single" w:sz="4" w:space="0" w:color="auto"/>
              <w:left w:val="single" w:sz="4" w:space="0" w:color="auto"/>
              <w:bottom w:val="nil"/>
              <w:right w:val="nil"/>
            </w:tcBorders>
            <w:vAlign w:val="center"/>
          </w:tcPr>
          <w:p w14:paraId="7F96ED56" w14:textId="77777777" w:rsidR="001A3161" w:rsidRPr="00884A97" w:rsidRDefault="001A3161" w:rsidP="00FD16A1">
            <w:pPr>
              <w:pStyle w:val="Table8ptText-ASDEFCON"/>
            </w:pPr>
            <w:r w:rsidRPr="00884A97">
              <w:t>Delivery variation</w:t>
            </w:r>
          </w:p>
        </w:tc>
        <w:tc>
          <w:tcPr>
            <w:tcW w:w="1238" w:type="dxa"/>
            <w:gridSpan w:val="3"/>
            <w:tcBorders>
              <w:top w:val="single" w:sz="4" w:space="0" w:color="auto"/>
              <w:left w:val="nil"/>
              <w:bottom w:val="nil"/>
              <w:right w:val="single" w:sz="4" w:space="0" w:color="auto"/>
            </w:tcBorders>
            <w:vAlign w:val="center"/>
          </w:tcPr>
          <w:p w14:paraId="5C1BFBB2" w14:textId="77777777" w:rsidR="001A3161" w:rsidRPr="00884A97" w:rsidRDefault="001A3161" w:rsidP="00FD16A1">
            <w:pPr>
              <w:pStyle w:val="Table8ptText-ASDEFCON"/>
            </w:pPr>
          </w:p>
        </w:tc>
        <w:tc>
          <w:tcPr>
            <w:tcW w:w="179" w:type="dxa"/>
            <w:tcBorders>
              <w:top w:val="nil"/>
              <w:left w:val="single" w:sz="4" w:space="0" w:color="auto"/>
              <w:bottom w:val="nil"/>
              <w:right w:val="single" w:sz="4" w:space="0" w:color="auto"/>
            </w:tcBorders>
            <w:vAlign w:val="center"/>
          </w:tcPr>
          <w:p w14:paraId="3893B474"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157EA959" w14:textId="77777777" w:rsidR="001A3161" w:rsidRPr="00884A97" w:rsidRDefault="001A3161" w:rsidP="00AA6358">
            <w:pPr>
              <w:pStyle w:val="Table8ptText-ASDEFCON"/>
            </w:pPr>
          </w:p>
        </w:tc>
      </w:tr>
      <w:tr w:rsidR="001A3161" w:rsidRPr="00884A97" w14:paraId="3E87AD1D" w14:textId="77777777" w:rsidTr="00070B37">
        <w:trPr>
          <w:cantSplit/>
          <w:trHeight w:hRule="exact" w:val="397"/>
        </w:trPr>
        <w:tc>
          <w:tcPr>
            <w:tcW w:w="134" w:type="dxa"/>
            <w:gridSpan w:val="2"/>
            <w:tcBorders>
              <w:top w:val="nil"/>
              <w:left w:val="single" w:sz="4" w:space="0" w:color="auto"/>
              <w:bottom w:val="nil"/>
              <w:right w:val="single" w:sz="4" w:space="0" w:color="auto"/>
            </w:tcBorders>
          </w:tcPr>
          <w:p w14:paraId="4E032C48"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6AC69CD9"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607C10BD" w14:textId="77777777" w:rsidR="001A3161" w:rsidRPr="00884A97" w:rsidRDefault="001A3161" w:rsidP="00FD16A1">
            <w:pPr>
              <w:pStyle w:val="Table8ptText-ASDEFCON"/>
            </w:pPr>
            <w:r w:rsidRPr="00884A97">
              <w:fldChar w:fldCharType="begin">
                <w:ffData>
                  <w:name w:val="dd_effect_strength"/>
                  <w:enabled/>
                  <w:calcOnExit w:val="0"/>
                  <w:ddList>
                    <w:listEntry w:val=" "/>
                    <w:listEntry w:val="S"/>
                    <w:listEntry w:val="A"/>
                    <w:listEntry w:val="N"/>
                  </w:ddList>
                </w:ffData>
              </w:fldChar>
            </w:r>
            <w:r w:rsidRPr="00884A97">
              <w:instrText xml:space="preserve"> FORMDROPDOWN </w:instrText>
            </w:r>
            <w:r w:rsidR="008A17A4">
              <w:fldChar w:fldCharType="separate"/>
            </w:r>
            <w:r w:rsidRPr="00884A97">
              <w:fldChar w:fldCharType="end"/>
            </w:r>
          </w:p>
        </w:tc>
        <w:tc>
          <w:tcPr>
            <w:tcW w:w="1546" w:type="dxa"/>
            <w:gridSpan w:val="3"/>
            <w:tcBorders>
              <w:top w:val="nil"/>
              <w:left w:val="single" w:sz="4" w:space="0" w:color="auto"/>
              <w:bottom w:val="nil"/>
              <w:right w:val="single" w:sz="4" w:space="0" w:color="auto"/>
            </w:tcBorders>
            <w:vAlign w:val="center"/>
          </w:tcPr>
          <w:p w14:paraId="129B0FAF" w14:textId="77777777" w:rsidR="001A3161" w:rsidRPr="00884A97" w:rsidRDefault="001A3161" w:rsidP="00FD16A1">
            <w:pPr>
              <w:pStyle w:val="Table8ptText-ASDEFCON"/>
            </w:pPr>
            <w:r w:rsidRPr="00884A97">
              <w:t>Strength</w:t>
            </w: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61B56B10" w14:textId="77777777" w:rsidR="001A3161" w:rsidRPr="00884A97" w:rsidRDefault="001A3161" w:rsidP="00FD16A1">
            <w:pPr>
              <w:pStyle w:val="Table8ptText-ASDEFCON"/>
            </w:pPr>
            <w:r w:rsidRPr="00884A97">
              <w:fldChar w:fldCharType="begin">
                <w:ffData>
                  <w:name w:val="dd_effect_safety"/>
                  <w:enabled/>
                  <w:calcOnExit w:val="0"/>
                  <w:ddList>
                    <w:listEntry w:val=" "/>
                    <w:listEntry w:val="S"/>
                    <w:listEntry w:val="A"/>
                    <w:listEntry w:val="N"/>
                  </w:ddList>
                </w:ffData>
              </w:fldChar>
            </w:r>
            <w:r w:rsidRPr="00884A97">
              <w:instrText xml:space="preserve"> FORMDROPDOWN </w:instrText>
            </w:r>
            <w:r w:rsidR="008A17A4">
              <w:fldChar w:fldCharType="separate"/>
            </w:r>
            <w:r w:rsidRPr="00884A97">
              <w:fldChar w:fldCharType="end"/>
            </w:r>
          </w:p>
        </w:tc>
        <w:tc>
          <w:tcPr>
            <w:tcW w:w="1133" w:type="dxa"/>
            <w:gridSpan w:val="7"/>
            <w:tcBorders>
              <w:top w:val="nil"/>
              <w:left w:val="single" w:sz="4" w:space="0" w:color="auto"/>
              <w:bottom w:val="nil"/>
              <w:right w:val="single" w:sz="4" w:space="0" w:color="auto"/>
            </w:tcBorders>
            <w:vAlign w:val="center"/>
          </w:tcPr>
          <w:p w14:paraId="07D93163" w14:textId="77777777" w:rsidR="001A3161" w:rsidRPr="00884A97" w:rsidRDefault="001A3161" w:rsidP="00FD16A1">
            <w:pPr>
              <w:pStyle w:val="Table8ptText-ASDEFCON"/>
            </w:pPr>
            <w:r w:rsidRPr="00884A97">
              <w:t>Safety</w:t>
            </w:r>
          </w:p>
        </w:tc>
        <w:tc>
          <w:tcPr>
            <w:tcW w:w="1983" w:type="dxa"/>
            <w:gridSpan w:val="7"/>
            <w:tcBorders>
              <w:top w:val="nil"/>
              <w:left w:val="single" w:sz="4" w:space="0" w:color="auto"/>
              <w:bottom w:val="nil"/>
              <w:right w:val="nil"/>
            </w:tcBorders>
            <w:vAlign w:val="center"/>
          </w:tcPr>
          <w:p w14:paraId="32485E02" w14:textId="77777777" w:rsidR="001A3161" w:rsidRPr="00884A97" w:rsidRDefault="001A3161" w:rsidP="00FD16A1">
            <w:pPr>
              <w:pStyle w:val="Table8ptText-ASDEFCON"/>
            </w:pPr>
            <w:r w:rsidRPr="00870DCF">
              <w:fldChar w:fldCharType="begin">
                <w:ffData>
                  <w:name w:val="ckbx_del_yes"/>
                  <w:enabled/>
                  <w:calcOnExit w:val="0"/>
                  <w:checkBox>
                    <w:sizeAuto/>
                    <w:default w:val="0"/>
                    <w:checked w:val="0"/>
                  </w:checkBox>
                </w:ffData>
              </w:fldChar>
            </w:r>
            <w:r w:rsidRPr="00870DCF">
              <w:instrText xml:space="preserve"> FORMCHECKBOX </w:instrText>
            </w:r>
            <w:r w:rsidR="008A17A4">
              <w:fldChar w:fldCharType="separate"/>
            </w:r>
            <w:r w:rsidRPr="00870DCF">
              <w:fldChar w:fldCharType="end"/>
            </w:r>
            <w:r w:rsidRPr="00884A97">
              <w:t xml:space="preserve"> </w:t>
            </w:r>
            <w:r>
              <w:t xml:space="preserve"> </w:t>
            </w:r>
            <w:r w:rsidRPr="00870DCF">
              <w:t>Yes</w:t>
            </w:r>
          </w:p>
        </w:tc>
        <w:tc>
          <w:tcPr>
            <w:tcW w:w="1417" w:type="dxa"/>
            <w:gridSpan w:val="5"/>
            <w:tcBorders>
              <w:top w:val="nil"/>
              <w:left w:val="nil"/>
              <w:bottom w:val="nil"/>
              <w:right w:val="single" w:sz="4" w:space="0" w:color="auto"/>
            </w:tcBorders>
            <w:vAlign w:val="center"/>
          </w:tcPr>
          <w:p w14:paraId="1D4B51AA" w14:textId="77777777" w:rsidR="001A3161" w:rsidRPr="00884A97" w:rsidRDefault="001A3161" w:rsidP="00FD16A1">
            <w:pPr>
              <w:pStyle w:val="Table8ptText-ASDEFCON"/>
            </w:pPr>
            <w:r w:rsidRPr="00870DCF">
              <w:fldChar w:fldCharType="begin">
                <w:ffData>
                  <w:name w:val="ckbx_del_no"/>
                  <w:enabled/>
                  <w:calcOnExit w:val="0"/>
                  <w:checkBox>
                    <w:sizeAuto/>
                    <w:default w:val="0"/>
                    <w:checked w:val="0"/>
                  </w:checkBox>
                </w:ffData>
              </w:fldChar>
            </w:r>
            <w:r w:rsidRPr="00870DCF">
              <w:instrText xml:space="preserve"> FORMCHECKBOX </w:instrText>
            </w:r>
            <w:r w:rsidR="008A17A4">
              <w:fldChar w:fldCharType="separate"/>
            </w:r>
            <w:r w:rsidRPr="00870DCF">
              <w:fldChar w:fldCharType="end"/>
            </w:r>
            <w:r w:rsidRPr="00884A97">
              <w:t xml:space="preserve">  No  </w:t>
            </w:r>
          </w:p>
        </w:tc>
        <w:tc>
          <w:tcPr>
            <w:tcW w:w="141" w:type="dxa"/>
            <w:tcBorders>
              <w:top w:val="nil"/>
              <w:left w:val="single" w:sz="4" w:space="0" w:color="auto"/>
              <w:bottom w:val="nil"/>
              <w:right w:val="single" w:sz="4" w:space="0" w:color="auto"/>
            </w:tcBorders>
            <w:vAlign w:val="center"/>
          </w:tcPr>
          <w:p w14:paraId="6D889F8D" w14:textId="77777777" w:rsidR="001A3161" w:rsidRPr="00884A97" w:rsidRDefault="001A3161" w:rsidP="00FD16A1">
            <w:pPr>
              <w:pStyle w:val="Table8ptText-ASDEFCON"/>
            </w:pPr>
          </w:p>
        </w:tc>
        <w:tc>
          <w:tcPr>
            <w:tcW w:w="1754" w:type="dxa"/>
            <w:gridSpan w:val="8"/>
            <w:tcBorders>
              <w:top w:val="nil"/>
              <w:left w:val="single" w:sz="4" w:space="0" w:color="auto"/>
              <w:bottom w:val="nil"/>
              <w:right w:val="nil"/>
            </w:tcBorders>
            <w:vAlign w:val="center"/>
          </w:tcPr>
          <w:p w14:paraId="2D5DD84A" w14:textId="77777777" w:rsidR="001A3161" w:rsidRPr="00884A97" w:rsidRDefault="001A3161" w:rsidP="00FD16A1">
            <w:pPr>
              <w:pStyle w:val="Table8ptText-ASDEFCON"/>
            </w:pPr>
            <w:r w:rsidRPr="00870DCF">
              <w:fldChar w:fldCharType="begin">
                <w:ffData>
                  <w:name w:val="ckbx_del_yes"/>
                  <w:enabled/>
                  <w:calcOnExit w:val="0"/>
                  <w:checkBox>
                    <w:sizeAuto/>
                    <w:default w:val="0"/>
                    <w:checked w:val="0"/>
                  </w:checkBox>
                </w:ffData>
              </w:fldChar>
            </w:r>
            <w:r w:rsidRPr="00870DCF">
              <w:instrText xml:space="preserve"> FORMCHECKBOX </w:instrText>
            </w:r>
            <w:r w:rsidR="008A17A4">
              <w:fldChar w:fldCharType="separate"/>
            </w:r>
            <w:r w:rsidRPr="00870DCF">
              <w:fldChar w:fldCharType="end"/>
            </w:r>
            <w:r w:rsidRPr="00884A97">
              <w:t xml:space="preserve"> </w:t>
            </w:r>
            <w:r>
              <w:t xml:space="preserve"> </w:t>
            </w:r>
            <w:r w:rsidRPr="00884A97">
              <w:t>Yes</w:t>
            </w:r>
          </w:p>
        </w:tc>
        <w:tc>
          <w:tcPr>
            <w:tcW w:w="1238" w:type="dxa"/>
            <w:gridSpan w:val="3"/>
            <w:tcBorders>
              <w:top w:val="nil"/>
              <w:left w:val="nil"/>
              <w:bottom w:val="nil"/>
              <w:right w:val="single" w:sz="4" w:space="0" w:color="auto"/>
            </w:tcBorders>
            <w:vAlign w:val="center"/>
          </w:tcPr>
          <w:p w14:paraId="043F504D" w14:textId="77777777" w:rsidR="001A3161" w:rsidRPr="00884A97" w:rsidRDefault="001A3161" w:rsidP="00FD16A1">
            <w:pPr>
              <w:pStyle w:val="Table8ptText-ASDEFCON"/>
            </w:pPr>
            <w:r w:rsidRPr="00870DCF">
              <w:fldChar w:fldCharType="begin">
                <w:ffData>
                  <w:name w:val="ckbx_del_no"/>
                  <w:enabled/>
                  <w:calcOnExit w:val="0"/>
                  <w:checkBox>
                    <w:sizeAuto/>
                    <w:default w:val="0"/>
                    <w:checked w:val="0"/>
                  </w:checkBox>
                </w:ffData>
              </w:fldChar>
            </w:r>
            <w:r w:rsidRPr="00870DCF">
              <w:instrText xml:space="preserve"> FORMCHECKBOX </w:instrText>
            </w:r>
            <w:r w:rsidR="008A17A4">
              <w:fldChar w:fldCharType="separate"/>
            </w:r>
            <w:r w:rsidRPr="00870DCF">
              <w:fldChar w:fldCharType="end"/>
            </w:r>
            <w:r w:rsidRPr="00884A97">
              <w:t xml:space="preserve">  No  </w:t>
            </w:r>
          </w:p>
        </w:tc>
        <w:tc>
          <w:tcPr>
            <w:tcW w:w="179" w:type="dxa"/>
            <w:tcBorders>
              <w:top w:val="nil"/>
              <w:left w:val="single" w:sz="4" w:space="0" w:color="auto"/>
              <w:bottom w:val="nil"/>
              <w:right w:val="single" w:sz="4" w:space="0" w:color="auto"/>
            </w:tcBorders>
            <w:vAlign w:val="center"/>
          </w:tcPr>
          <w:p w14:paraId="0BF83D0B"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4D4A82C5" w14:textId="77777777" w:rsidR="001A3161" w:rsidRPr="00884A97" w:rsidRDefault="001A3161" w:rsidP="00AA6358">
            <w:pPr>
              <w:pStyle w:val="Table8ptText-ASDEFCON"/>
            </w:pPr>
          </w:p>
        </w:tc>
      </w:tr>
      <w:tr w:rsidR="001A3161" w:rsidRPr="00884A97" w14:paraId="2910FB21" w14:textId="77777777" w:rsidTr="00070B37">
        <w:trPr>
          <w:cantSplit/>
          <w:trHeight w:hRule="exact" w:val="397"/>
        </w:trPr>
        <w:tc>
          <w:tcPr>
            <w:tcW w:w="134" w:type="dxa"/>
            <w:gridSpan w:val="2"/>
            <w:tcBorders>
              <w:top w:val="nil"/>
              <w:left w:val="single" w:sz="4" w:space="0" w:color="auto"/>
              <w:bottom w:val="nil"/>
              <w:right w:val="single" w:sz="4" w:space="0" w:color="auto"/>
            </w:tcBorders>
          </w:tcPr>
          <w:p w14:paraId="7608FA70"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517C90C6"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32CADFF6" w14:textId="77777777" w:rsidR="001A3161" w:rsidRPr="00884A97" w:rsidRDefault="001A3161" w:rsidP="00FD16A1">
            <w:pPr>
              <w:pStyle w:val="Table8ptText-ASDEFCON"/>
            </w:pPr>
            <w:r w:rsidRPr="00884A97">
              <w:fldChar w:fldCharType="begin">
                <w:ffData>
                  <w:name w:val="dd_effect_quality"/>
                  <w:enabled/>
                  <w:calcOnExit w:val="0"/>
                  <w:ddList>
                    <w:listEntry w:val=" "/>
                    <w:listEntry w:val="S"/>
                    <w:listEntry w:val="A"/>
                    <w:listEntry w:val="N"/>
                  </w:ddList>
                </w:ffData>
              </w:fldChar>
            </w:r>
            <w:r w:rsidRPr="00884A97">
              <w:instrText xml:space="preserve"> FORMDROPDOWN </w:instrText>
            </w:r>
            <w:r w:rsidR="008A17A4">
              <w:fldChar w:fldCharType="separate"/>
            </w:r>
            <w:r w:rsidRPr="00884A97">
              <w:fldChar w:fldCharType="end"/>
            </w:r>
          </w:p>
        </w:tc>
        <w:tc>
          <w:tcPr>
            <w:tcW w:w="1546" w:type="dxa"/>
            <w:gridSpan w:val="3"/>
            <w:tcBorders>
              <w:top w:val="nil"/>
              <w:left w:val="single" w:sz="4" w:space="0" w:color="auto"/>
              <w:bottom w:val="nil"/>
              <w:right w:val="single" w:sz="4" w:space="0" w:color="auto"/>
            </w:tcBorders>
            <w:vAlign w:val="center"/>
          </w:tcPr>
          <w:p w14:paraId="2BFEA6A7" w14:textId="77777777" w:rsidR="001A3161" w:rsidRPr="00884A97" w:rsidRDefault="001A3161" w:rsidP="00FD16A1">
            <w:pPr>
              <w:pStyle w:val="Table8ptText-ASDEFCON"/>
            </w:pPr>
            <w:r w:rsidRPr="00884A97">
              <w:t>Quality control</w:t>
            </w: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634C16AE" w14:textId="77777777" w:rsidR="001A3161" w:rsidRPr="00884A97" w:rsidRDefault="001A3161" w:rsidP="00FD16A1">
            <w:pPr>
              <w:pStyle w:val="Table8ptText-ASDEFCON"/>
            </w:pPr>
            <w:r w:rsidRPr="00884A97">
              <w:fldChar w:fldCharType="begin">
                <w:ffData>
                  <w:name w:val="dd_effect_life"/>
                  <w:enabled/>
                  <w:calcOnExit w:val="0"/>
                  <w:ddList>
                    <w:listEntry w:val=" "/>
                    <w:listEntry w:val="S"/>
                    <w:listEntry w:val="A"/>
                    <w:listEntry w:val="N"/>
                  </w:ddList>
                </w:ffData>
              </w:fldChar>
            </w:r>
            <w:r w:rsidRPr="00884A97">
              <w:instrText xml:space="preserve"> FORMDROPDOWN </w:instrText>
            </w:r>
            <w:r w:rsidR="008A17A4">
              <w:fldChar w:fldCharType="separate"/>
            </w:r>
            <w:r w:rsidRPr="00884A97">
              <w:fldChar w:fldCharType="end"/>
            </w:r>
          </w:p>
        </w:tc>
        <w:tc>
          <w:tcPr>
            <w:tcW w:w="1133" w:type="dxa"/>
            <w:gridSpan w:val="7"/>
            <w:tcBorders>
              <w:top w:val="nil"/>
              <w:left w:val="single" w:sz="4" w:space="0" w:color="auto"/>
              <w:bottom w:val="nil"/>
              <w:right w:val="single" w:sz="4" w:space="0" w:color="auto"/>
            </w:tcBorders>
            <w:vAlign w:val="center"/>
          </w:tcPr>
          <w:p w14:paraId="790EEC05" w14:textId="77777777" w:rsidR="001A3161" w:rsidRPr="00884A97" w:rsidRDefault="001A3161" w:rsidP="00FD16A1">
            <w:pPr>
              <w:pStyle w:val="Table8ptText-ASDEFCON"/>
            </w:pPr>
            <w:r w:rsidRPr="00884A97">
              <w:t>Life</w:t>
            </w:r>
          </w:p>
        </w:tc>
        <w:tc>
          <w:tcPr>
            <w:tcW w:w="1983" w:type="dxa"/>
            <w:gridSpan w:val="7"/>
            <w:tcBorders>
              <w:top w:val="nil"/>
              <w:left w:val="single" w:sz="4" w:space="0" w:color="auto"/>
              <w:bottom w:val="nil"/>
              <w:right w:val="nil"/>
            </w:tcBorders>
            <w:vAlign w:val="center"/>
          </w:tcPr>
          <w:p w14:paraId="4C8181B6" w14:textId="77777777" w:rsidR="001A3161" w:rsidRPr="00884A97" w:rsidRDefault="001A3161" w:rsidP="00FD16A1">
            <w:pPr>
              <w:pStyle w:val="Table8ptText-ASDEFCON"/>
            </w:pPr>
            <w:r w:rsidRPr="00870DCF">
              <w:rPr>
                <w:sz w:val="20"/>
                <w:szCs w:val="20"/>
              </w:rPr>
              <w:fldChar w:fldCharType="begin">
                <w:ffData>
                  <w:name w:val="ckbx_del_increase"/>
                  <w:enabled/>
                  <w:calcOnExit w:val="0"/>
                  <w:checkBox>
                    <w:sizeAuto/>
                    <w:default w:val="0"/>
                    <w:checked w:val="0"/>
                  </w:checkBox>
                </w:ffData>
              </w:fldChar>
            </w:r>
            <w:r w:rsidRPr="00870DCF">
              <w:rPr>
                <w:sz w:val="20"/>
                <w:szCs w:val="20"/>
              </w:rPr>
              <w:instrText xml:space="preserve"> FORMCHECKBOX </w:instrText>
            </w:r>
            <w:r w:rsidR="008A17A4">
              <w:rPr>
                <w:sz w:val="20"/>
                <w:szCs w:val="20"/>
              </w:rPr>
            </w:r>
            <w:r w:rsidR="008A17A4">
              <w:rPr>
                <w:sz w:val="20"/>
                <w:szCs w:val="20"/>
              </w:rPr>
              <w:fldChar w:fldCharType="separate"/>
            </w:r>
            <w:r w:rsidRPr="00870DCF">
              <w:rPr>
                <w:sz w:val="20"/>
                <w:szCs w:val="20"/>
              </w:rPr>
              <w:fldChar w:fldCharType="end"/>
            </w:r>
            <w:r w:rsidRPr="0017179A">
              <w:t xml:space="preserve">  If ‘Yes’,</w:t>
            </w:r>
            <w:r w:rsidRPr="00884A97">
              <w:rPr>
                <w:i/>
              </w:rPr>
              <w:t xml:space="preserve"> </w:t>
            </w:r>
            <w:r>
              <w:t>Increase</w:t>
            </w:r>
          </w:p>
        </w:tc>
        <w:tc>
          <w:tcPr>
            <w:tcW w:w="1417" w:type="dxa"/>
            <w:gridSpan w:val="5"/>
            <w:tcBorders>
              <w:top w:val="nil"/>
              <w:left w:val="nil"/>
              <w:bottom w:val="nil"/>
              <w:right w:val="single" w:sz="4" w:space="0" w:color="auto"/>
            </w:tcBorders>
            <w:vAlign w:val="center"/>
          </w:tcPr>
          <w:p w14:paraId="1F5A13BD" w14:textId="77777777" w:rsidR="001A3161" w:rsidRPr="00884A97" w:rsidRDefault="001A3161" w:rsidP="00FD16A1">
            <w:pPr>
              <w:pStyle w:val="Table8ptText-ASDEFCON"/>
            </w:pPr>
            <w:r w:rsidRPr="00870DCF">
              <w:fldChar w:fldCharType="begin">
                <w:ffData>
                  <w:name w:val="ckbx_del_decrease"/>
                  <w:enabled/>
                  <w:calcOnExit w:val="0"/>
                  <w:checkBox>
                    <w:sizeAuto/>
                    <w:default w:val="0"/>
                    <w:checked w:val="0"/>
                  </w:checkBox>
                </w:ffData>
              </w:fldChar>
            </w:r>
            <w:r w:rsidRPr="00870DCF">
              <w:instrText xml:space="preserve"> FORMCHECKBOX </w:instrText>
            </w:r>
            <w:r w:rsidR="008A17A4">
              <w:fldChar w:fldCharType="separate"/>
            </w:r>
            <w:r w:rsidRPr="00870DCF">
              <w:fldChar w:fldCharType="end"/>
            </w:r>
            <w:r>
              <w:t xml:space="preserve">  Decrease</w:t>
            </w:r>
          </w:p>
        </w:tc>
        <w:tc>
          <w:tcPr>
            <w:tcW w:w="141" w:type="dxa"/>
            <w:tcBorders>
              <w:top w:val="nil"/>
              <w:left w:val="single" w:sz="4" w:space="0" w:color="auto"/>
              <w:bottom w:val="nil"/>
              <w:right w:val="single" w:sz="4" w:space="0" w:color="auto"/>
            </w:tcBorders>
            <w:vAlign w:val="center"/>
          </w:tcPr>
          <w:p w14:paraId="5DB3ED5C" w14:textId="77777777" w:rsidR="001A3161" w:rsidRPr="00884A97" w:rsidRDefault="001A3161" w:rsidP="00FD16A1">
            <w:pPr>
              <w:pStyle w:val="Table8ptText-ASDEFCON"/>
            </w:pPr>
          </w:p>
        </w:tc>
        <w:tc>
          <w:tcPr>
            <w:tcW w:w="1754" w:type="dxa"/>
            <w:gridSpan w:val="8"/>
            <w:tcBorders>
              <w:top w:val="nil"/>
              <w:left w:val="single" w:sz="4" w:space="0" w:color="auto"/>
              <w:bottom w:val="nil"/>
              <w:right w:val="nil"/>
            </w:tcBorders>
            <w:vAlign w:val="center"/>
          </w:tcPr>
          <w:p w14:paraId="5AA5C8FF" w14:textId="77777777" w:rsidR="001A3161" w:rsidRPr="00884A97" w:rsidRDefault="001A3161" w:rsidP="00FD16A1">
            <w:pPr>
              <w:pStyle w:val="Table8ptText-ASDEFCON"/>
            </w:pPr>
            <w:r w:rsidRPr="00870DCF">
              <w:rPr>
                <w:sz w:val="20"/>
                <w:szCs w:val="20"/>
              </w:rPr>
              <w:fldChar w:fldCharType="begin">
                <w:ffData>
                  <w:name w:val="ckbx_del_increase"/>
                  <w:enabled/>
                  <w:calcOnExit w:val="0"/>
                  <w:checkBox>
                    <w:sizeAuto/>
                    <w:default w:val="0"/>
                    <w:checked w:val="0"/>
                  </w:checkBox>
                </w:ffData>
              </w:fldChar>
            </w:r>
            <w:r w:rsidRPr="00870DCF">
              <w:rPr>
                <w:sz w:val="20"/>
                <w:szCs w:val="20"/>
              </w:rPr>
              <w:instrText xml:space="preserve"> FORMCHECKBOX </w:instrText>
            </w:r>
            <w:r w:rsidR="008A17A4">
              <w:rPr>
                <w:sz w:val="20"/>
                <w:szCs w:val="20"/>
              </w:rPr>
            </w:r>
            <w:r w:rsidR="008A17A4">
              <w:rPr>
                <w:sz w:val="20"/>
                <w:szCs w:val="20"/>
              </w:rPr>
              <w:fldChar w:fldCharType="separate"/>
            </w:r>
            <w:r w:rsidRPr="00870DCF">
              <w:rPr>
                <w:sz w:val="20"/>
                <w:szCs w:val="20"/>
              </w:rPr>
              <w:fldChar w:fldCharType="end"/>
            </w:r>
            <w:r w:rsidRPr="0017179A">
              <w:t xml:space="preserve">  If ‘Yes’,</w:t>
            </w:r>
            <w:r w:rsidRPr="00884A97">
              <w:rPr>
                <w:i/>
              </w:rPr>
              <w:t xml:space="preserve"> </w:t>
            </w:r>
            <w:r w:rsidRPr="00884A97">
              <w:t>Longer</w:t>
            </w:r>
          </w:p>
        </w:tc>
        <w:tc>
          <w:tcPr>
            <w:tcW w:w="1238" w:type="dxa"/>
            <w:gridSpan w:val="3"/>
            <w:tcBorders>
              <w:top w:val="nil"/>
              <w:left w:val="nil"/>
              <w:bottom w:val="nil"/>
              <w:right w:val="single" w:sz="4" w:space="0" w:color="auto"/>
            </w:tcBorders>
            <w:vAlign w:val="center"/>
          </w:tcPr>
          <w:p w14:paraId="251CD207" w14:textId="77777777" w:rsidR="001A3161" w:rsidRPr="00884A97" w:rsidRDefault="001A3161" w:rsidP="00FD16A1">
            <w:pPr>
              <w:pStyle w:val="Table8ptText-ASDEFCON"/>
            </w:pPr>
            <w:r w:rsidRPr="00870DCF">
              <w:fldChar w:fldCharType="begin">
                <w:ffData>
                  <w:name w:val="ckbx_del_decrease"/>
                  <w:enabled/>
                  <w:calcOnExit w:val="0"/>
                  <w:checkBox>
                    <w:sizeAuto/>
                    <w:default w:val="0"/>
                    <w:checked w:val="0"/>
                  </w:checkBox>
                </w:ffData>
              </w:fldChar>
            </w:r>
            <w:r w:rsidRPr="00870DCF">
              <w:instrText xml:space="preserve"> FORMCHECKBOX </w:instrText>
            </w:r>
            <w:r w:rsidR="008A17A4">
              <w:fldChar w:fldCharType="separate"/>
            </w:r>
            <w:r w:rsidRPr="00870DCF">
              <w:fldChar w:fldCharType="end"/>
            </w:r>
            <w:r>
              <w:t xml:space="preserve">  </w:t>
            </w:r>
            <w:r w:rsidRPr="00884A97">
              <w:t>Shorter</w:t>
            </w:r>
          </w:p>
        </w:tc>
        <w:tc>
          <w:tcPr>
            <w:tcW w:w="179" w:type="dxa"/>
            <w:tcBorders>
              <w:top w:val="nil"/>
              <w:left w:val="single" w:sz="4" w:space="0" w:color="auto"/>
              <w:bottom w:val="nil"/>
              <w:right w:val="single" w:sz="4" w:space="0" w:color="auto"/>
            </w:tcBorders>
            <w:vAlign w:val="center"/>
          </w:tcPr>
          <w:p w14:paraId="5DB225E4"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16648362" w14:textId="77777777" w:rsidR="001A3161" w:rsidRPr="00884A97" w:rsidRDefault="001A3161" w:rsidP="00AA6358">
            <w:pPr>
              <w:pStyle w:val="Table8ptText-ASDEFCON"/>
            </w:pPr>
          </w:p>
        </w:tc>
      </w:tr>
      <w:tr w:rsidR="001A3161" w:rsidRPr="00884A97" w14:paraId="184FDC2C" w14:textId="77777777" w:rsidTr="00070B37">
        <w:trPr>
          <w:cantSplit/>
          <w:trHeight w:hRule="exact" w:val="517"/>
        </w:trPr>
        <w:tc>
          <w:tcPr>
            <w:tcW w:w="134" w:type="dxa"/>
            <w:gridSpan w:val="2"/>
            <w:tcBorders>
              <w:top w:val="nil"/>
              <w:left w:val="single" w:sz="4" w:space="0" w:color="auto"/>
              <w:bottom w:val="nil"/>
              <w:right w:val="single" w:sz="4" w:space="0" w:color="auto"/>
            </w:tcBorders>
          </w:tcPr>
          <w:p w14:paraId="0B7EE121"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1D8F750C"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238A20D5" w14:textId="77777777" w:rsidR="001A3161" w:rsidRPr="00884A97" w:rsidRDefault="001A3161" w:rsidP="00FD16A1">
            <w:pPr>
              <w:pStyle w:val="Table8ptText-ASDEFCON"/>
            </w:pPr>
            <w:r w:rsidRPr="00884A97">
              <w:fldChar w:fldCharType="begin">
                <w:ffData>
                  <w:name w:val="dd_effect_maintain"/>
                  <w:enabled/>
                  <w:calcOnExit w:val="0"/>
                  <w:ddList>
                    <w:listEntry w:val=" "/>
                    <w:listEntry w:val="S"/>
                    <w:listEntry w:val="A"/>
                    <w:listEntry w:val="N"/>
                  </w:ddList>
                </w:ffData>
              </w:fldChar>
            </w:r>
            <w:r w:rsidRPr="00884A97">
              <w:instrText xml:space="preserve"> FORMDROPDOWN </w:instrText>
            </w:r>
            <w:r w:rsidR="008A17A4">
              <w:fldChar w:fldCharType="separate"/>
            </w:r>
            <w:r w:rsidRPr="00884A97">
              <w:fldChar w:fldCharType="end"/>
            </w:r>
          </w:p>
        </w:tc>
        <w:tc>
          <w:tcPr>
            <w:tcW w:w="1546" w:type="dxa"/>
            <w:gridSpan w:val="3"/>
            <w:tcBorders>
              <w:top w:val="nil"/>
              <w:left w:val="single" w:sz="4" w:space="0" w:color="auto"/>
              <w:bottom w:val="nil"/>
              <w:right w:val="single" w:sz="4" w:space="0" w:color="auto"/>
            </w:tcBorders>
            <w:vAlign w:val="center"/>
          </w:tcPr>
          <w:p w14:paraId="051A4C32" w14:textId="77777777" w:rsidR="001A3161" w:rsidRPr="00884A97" w:rsidRDefault="001A3161" w:rsidP="00FD16A1">
            <w:pPr>
              <w:pStyle w:val="Table8ptText-ASDEFCON"/>
            </w:pPr>
            <w:r w:rsidRPr="00884A97">
              <w:t>Maintainability</w:t>
            </w: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5CE9D236" w14:textId="77777777" w:rsidR="001A3161" w:rsidRPr="00884A97" w:rsidRDefault="001A3161" w:rsidP="00FD16A1">
            <w:pPr>
              <w:pStyle w:val="Table8ptText-ASDEFCON"/>
            </w:pPr>
            <w:r w:rsidRPr="00884A97">
              <w:fldChar w:fldCharType="begin">
                <w:ffData>
                  <w:name w:val="dd_effect_weight"/>
                  <w:enabled/>
                  <w:calcOnExit w:val="0"/>
                  <w:ddList>
                    <w:listEntry w:val=" "/>
                    <w:listEntry w:val="S"/>
                    <w:listEntry w:val="A"/>
                    <w:listEntry w:val="N"/>
                  </w:ddList>
                </w:ffData>
              </w:fldChar>
            </w:r>
            <w:r w:rsidRPr="00884A97">
              <w:instrText xml:space="preserve"> FORMDROPDOWN </w:instrText>
            </w:r>
            <w:r w:rsidR="008A17A4">
              <w:fldChar w:fldCharType="separate"/>
            </w:r>
            <w:r w:rsidRPr="00884A97">
              <w:fldChar w:fldCharType="end"/>
            </w:r>
          </w:p>
        </w:tc>
        <w:tc>
          <w:tcPr>
            <w:tcW w:w="1133" w:type="dxa"/>
            <w:gridSpan w:val="7"/>
            <w:tcBorders>
              <w:top w:val="nil"/>
              <w:left w:val="single" w:sz="4" w:space="0" w:color="auto"/>
              <w:bottom w:val="nil"/>
              <w:right w:val="single" w:sz="4" w:space="0" w:color="auto"/>
            </w:tcBorders>
            <w:vAlign w:val="center"/>
          </w:tcPr>
          <w:p w14:paraId="1132365D" w14:textId="77777777" w:rsidR="001A3161" w:rsidRPr="00884A97" w:rsidRDefault="001A3161" w:rsidP="00FD16A1">
            <w:pPr>
              <w:pStyle w:val="Table8ptText-ASDEFCON"/>
            </w:pPr>
            <w:r w:rsidRPr="00884A97">
              <w:t>Weight</w:t>
            </w:r>
          </w:p>
        </w:tc>
        <w:tc>
          <w:tcPr>
            <w:tcW w:w="3400" w:type="dxa"/>
            <w:gridSpan w:val="12"/>
            <w:tcBorders>
              <w:top w:val="nil"/>
              <w:left w:val="single" w:sz="4" w:space="0" w:color="auto"/>
              <w:bottom w:val="single" w:sz="4" w:space="0" w:color="auto"/>
              <w:right w:val="single" w:sz="4" w:space="0" w:color="auto"/>
            </w:tcBorders>
            <w:vAlign w:val="center"/>
          </w:tcPr>
          <w:p w14:paraId="4E5C51F8" w14:textId="77777777" w:rsidR="001A3161" w:rsidRPr="00070B37" w:rsidRDefault="001A3161" w:rsidP="00FD16A1">
            <w:pPr>
              <w:pStyle w:val="Table8ptText-ASDEFCON"/>
              <w:rPr>
                <w:sz w:val="18"/>
              </w:rPr>
            </w:pPr>
            <w:r w:rsidRPr="00070B37">
              <w:t>If ‘Yes’, supporting information</w:t>
            </w:r>
            <w:r w:rsidRPr="00070B37">
              <w:br/>
              <w:t>is to be attached.</w:t>
            </w:r>
          </w:p>
        </w:tc>
        <w:tc>
          <w:tcPr>
            <w:tcW w:w="141" w:type="dxa"/>
            <w:tcBorders>
              <w:top w:val="nil"/>
              <w:left w:val="single" w:sz="4" w:space="0" w:color="auto"/>
              <w:bottom w:val="nil"/>
              <w:right w:val="single" w:sz="4" w:space="0" w:color="auto"/>
            </w:tcBorders>
            <w:vAlign w:val="center"/>
          </w:tcPr>
          <w:p w14:paraId="46C17C2C" w14:textId="77777777" w:rsidR="001A3161" w:rsidRPr="00884A97" w:rsidRDefault="001A3161" w:rsidP="00FD16A1">
            <w:pPr>
              <w:pStyle w:val="Table8ptText-ASDEFCON"/>
            </w:pPr>
          </w:p>
        </w:tc>
        <w:tc>
          <w:tcPr>
            <w:tcW w:w="2992" w:type="dxa"/>
            <w:gridSpan w:val="11"/>
            <w:tcBorders>
              <w:top w:val="nil"/>
              <w:left w:val="single" w:sz="4" w:space="0" w:color="auto"/>
              <w:bottom w:val="single" w:sz="4" w:space="0" w:color="auto"/>
              <w:right w:val="single" w:sz="4" w:space="0" w:color="auto"/>
            </w:tcBorders>
            <w:vAlign w:val="center"/>
          </w:tcPr>
          <w:p w14:paraId="07C57F1A" w14:textId="77777777" w:rsidR="001A3161" w:rsidRPr="00070B37" w:rsidRDefault="001A3161" w:rsidP="00FD16A1">
            <w:pPr>
              <w:pStyle w:val="Table8ptText-ASDEFCON"/>
            </w:pPr>
            <w:r w:rsidRPr="00070B37">
              <w:t>If ‘Yes’, supporting information</w:t>
            </w:r>
            <w:r w:rsidRPr="00070B37">
              <w:br/>
              <w:t xml:space="preserve"> is to be attached.</w:t>
            </w:r>
          </w:p>
        </w:tc>
        <w:tc>
          <w:tcPr>
            <w:tcW w:w="179" w:type="dxa"/>
            <w:tcBorders>
              <w:top w:val="nil"/>
              <w:left w:val="single" w:sz="4" w:space="0" w:color="auto"/>
              <w:bottom w:val="nil"/>
              <w:right w:val="single" w:sz="4" w:space="0" w:color="auto"/>
            </w:tcBorders>
            <w:vAlign w:val="center"/>
          </w:tcPr>
          <w:p w14:paraId="3EA9B720"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0FE326B0" w14:textId="77777777" w:rsidR="001A3161" w:rsidRPr="00884A97" w:rsidRDefault="001A3161" w:rsidP="00AA6358">
            <w:pPr>
              <w:pStyle w:val="Table8ptText-ASDEFCON"/>
            </w:pPr>
          </w:p>
        </w:tc>
      </w:tr>
      <w:tr w:rsidR="001A3161" w:rsidRPr="00884A97" w14:paraId="036D8732" w14:textId="77777777" w:rsidTr="00070B37">
        <w:trPr>
          <w:cantSplit/>
          <w:trHeight w:hRule="exact" w:val="397"/>
        </w:trPr>
        <w:tc>
          <w:tcPr>
            <w:tcW w:w="134" w:type="dxa"/>
            <w:gridSpan w:val="2"/>
            <w:tcBorders>
              <w:top w:val="nil"/>
              <w:left w:val="single" w:sz="4" w:space="0" w:color="auto"/>
              <w:bottom w:val="nil"/>
              <w:right w:val="single" w:sz="4" w:space="0" w:color="auto"/>
            </w:tcBorders>
          </w:tcPr>
          <w:p w14:paraId="4ABE3A3B"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7ECCD6C0"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1357847B" w14:textId="77777777" w:rsidR="001A3161" w:rsidRPr="00884A97" w:rsidRDefault="001A3161" w:rsidP="00FD16A1">
            <w:pPr>
              <w:pStyle w:val="Table8ptText-ASDEFCON"/>
            </w:pPr>
            <w:r w:rsidRPr="00884A97">
              <w:fldChar w:fldCharType="begin">
                <w:ffData>
                  <w:name w:val="dd_effect_enviro"/>
                  <w:enabled/>
                  <w:calcOnExit w:val="0"/>
                  <w:ddList>
                    <w:listEntry w:val=" "/>
                    <w:listEntry w:val="S"/>
                    <w:listEntry w:val="A"/>
                    <w:listEntry w:val="N"/>
                  </w:ddList>
                </w:ffData>
              </w:fldChar>
            </w:r>
            <w:r w:rsidRPr="00884A97">
              <w:instrText xml:space="preserve"> FORMDROPDOWN </w:instrText>
            </w:r>
            <w:r w:rsidR="008A17A4">
              <w:fldChar w:fldCharType="separate"/>
            </w:r>
            <w:r w:rsidRPr="00884A97">
              <w:fldChar w:fldCharType="end"/>
            </w:r>
          </w:p>
        </w:tc>
        <w:tc>
          <w:tcPr>
            <w:tcW w:w="3104" w:type="dxa"/>
            <w:gridSpan w:val="13"/>
            <w:tcBorders>
              <w:top w:val="nil"/>
              <w:left w:val="single" w:sz="4" w:space="0" w:color="auto"/>
              <w:bottom w:val="nil"/>
              <w:right w:val="nil"/>
            </w:tcBorders>
            <w:vAlign w:val="center"/>
          </w:tcPr>
          <w:p w14:paraId="1F82188F" w14:textId="77777777" w:rsidR="001A3161" w:rsidRPr="00884A97" w:rsidRDefault="001A3161" w:rsidP="00FD16A1">
            <w:pPr>
              <w:pStyle w:val="Table8ptText-ASDEFCON"/>
            </w:pPr>
            <w:r w:rsidRPr="00884A97">
              <w:t>Environmental compliance</w:t>
            </w:r>
          </w:p>
        </w:tc>
        <w:tc>
          <w:tcPr>
            <w:tcW w:w="4544" w:type="dxa"/>
            <w:gridSpan w:val="19"/>
            <w:vMerge w:val="restart"/>
            <w:tcBorders>
              <w:top w:val="nil"/>
              <w:left w:val="nil"/>
              <w:right w:val="nil"/>
            </w:tcBorders>
            <w:vAlign w:val="center"/>
          </w:tcPr>
          <w:p w14:paraId="5CF4F06D" w14:textId="77777777" w:rsidR="001A3161" w:rsidRPr="00884A97" w:rsidRDefault="001A3161" w:rsidP="00FD16A1">
            <w:pPr>
              <w:pStyle w:val="Table8ptText-ASDEFCON"/>
            </w:pPr>
            <w:r w:rsidRPr="00884A97">
              <w:t>Are there other critical factors affected which are not listed?</w:t>
            </w:r>
            <w:r>
              <w:br/>
            </w:r>
            <w:r w:rsidRPr="00884A97">
              <w:t>Is ‘Yes’, attach details</w:t>
            </w:r>
          </w:p>
        </w:tc>
        <w:tc>
          <w:tcPr>
            <w:tcW w:w="855" w:type="dxa"/>
            <w:gridSpan w:val="3"/>
            <w:tcBorders>
              <w:top w:val="nil"/>
              <w:left w:val="nil"/>
              <w:bottom w:val="nil"/>
              <w:right w:val="nil"/>
            </w:tcBorders>
            <w:vAlign w:val="center"/>
          </w:tcPr>
          <w:p w14:paraId="3BB87491" w14:textId="77777777" w:rsidR="001A3161" w:rsidRPr="0017179A" w:rsidRDefault="001A3161" w:rsidP="00FD16A1">
            <w:pPr>
              <w:pStyle w:val="Table8ptText-ASDEFCON"/>
              <w:rPr>
                <w:sz w:val="18"/>
                <w:szCs w:val="18"/>
              </w:rPr>
            </w:pPr>
            <w:r w:rsidRPr="00870DCF">
              <w:fldChar w:fldCharType="begin">
                <w:ffData>
                  <w:name w:val="ckbx_other_crit_yes"/>
                  <w:enabled/>
                  <w:calcOnExit w:val="0"/>
                  <w:checkBox>
                    <w:sizeAuto/>
                    <w:default w:val="0"/>
                    <w:checked w:val="0"/>
                  </w:checkBox>
                </w:ffData>
              </w:fldChar>
            </w:r>
            <w:r w:rsidRPr="00870DCF">
              <w:instrText xml:space="preserve"> FORMCHECKBOX </w:instrText>
            </w:r>
            <w:r w:rsidR="008A17A4">
              <w:fldChar w:fldCharType="separate"/>
            </w:r>
            <w:r w:rsidRPr="00870DCF">
              <w:fldChar w:fldCharType="end"/>
            </w:r>
            <w:r w:rsidRPr="0017179A">
              <w:rPr>
                <w:sz w:val="18"/>
                <w:szCs w:val="18"/>
              </w:rPr>
              <w:t xml:space="preserve">  </w:t>
            </w:r>
            <w:r w:rsidRPr="00870DCF">
              <w:t>Yes</w:t>
            </w:r>
          </w:p>
        </w:tc>
        <w:tc>
          <w:tcPr>
            <w:tcW w:w="1134" w:type="dxa"/>
            <w:gridSpan w:val="2"/>
            <w:tcBorders>
              <w:top w:val="nil"/>
              <w:left w:val="nil"/>
              <w:bottom w:val="nil"/>
              <w:right w:val="nil"/>
            </w:tcBorders>
            <w:vAlign w:val="center"/>
          </w:tcPr>
          <w:p w14:paraId="2E5CB8E4" w14:textId="77777777" w:rsidR="001A3161" w:rsidRPr="0017179A" w:rsidRDefault="001A3161" w:rsidP="00FD16A1">
            <w:pPr>
              <w:pStyle w:val="Table8ptText-ASDEFCON"/>
              <w:rPr>
                <w:sz w:val="18"/>
                <w:szCs w:val="18"/>
              </w:rPr>
            </w:pPr>
            <w:r w:rsidRPr="00870DCF">
              <w:fldChar w:fldCharType="begin">
                <w:ffData>
                  <w:name w:val="ckbx_other_crit_no"/>
                  <w:enabled/>
                  <w:calcOnExit w:val="0"/>
                  <w:checkBox>
                    <w:sizeAuto/>
                    <w:default w:val="0"/>
                    <w:checked w:val="0"/>
                  </w:checkBox>
                </w:ffData>
              </w:fldChar>
            </w:r>
            <w:r w:rsidRPr="00870DCF">
              <w:instrText xml:space="preserve"> FORMCHECKBOX </w:instrText>
            </w:r>
            <w:r w:rsidR="008A17A4">
              <w:fldChar w:fldCharType="separate"/>
            </w:r>
            <w:r w:rsidRPr="00870DCF">
              <w:fldChar w:fldCharType="end"/>
            </w:r>
            <w:r w:rsidRPr="0017179A">
              <w:rPr>
                <w:sz w:val="18"/>
                <w:szCs w:val="18"/>
              </w:rPr>
              <w:t xml:space="preserve">  </w:t>
            </w:r>
            <w:r w:rsidRPr="00870DCF">
              <w:t>No</w:t>
            </w:r>
          </w:p>
        </w:tc>
        <w:tc>
          <w:tcPr>
            <w:tcW w:w="179" w:type="dxa"/>
            <w:tcBorders>
              <w:top w:val="nil"/>
              <w:left w:val="nil"/>
              <w:bottom w:val="nil"/>
              <w:right w:val="single" w:sz="4" w:space="0" w:color="auto"/>
            </w:tcBorders>
            <w:vAlign w:val="center"/>
          </w:tcPr>
          <w:p w14:paraId="362DD0FB"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16B6F1F8" w14:textId="77777777" w:rsidR="001A3161" w:rsidRPr="00884A97" w:rsidRDefault="001A3161" w:rsidP="00AA6358">
            <w:pPr>
              <w:pStyle w:val="Table8ptText-ASDEFCON"/>
            </w:pPr>
          </w:p>
        </w:tc>
      </w:tr>
      <w:tr w:rsidR="001A3161" w:rsidRPr="00884A97" w14:paraId="5E3402F1" w14:textId="77777777" w:rsidTr="00070B37">
        <w:trPr>
          <w:cantSplit/>
          <w:trHeight w:hRule="exact" w:val="113"/>
        </w:trPr>
        <w:tc>
          <w:tcPr>
            <w:tcW w:w="134" w:type="dxa"/>
            <w:gridSpan w:val="2"/>
            <w:tcBorders>
              <w:top w:val="nil"/>
              <w:left w:val="single" w:sz="4" w:space="0" w:color="auto"/>
              <w:bottom w:val="nil"/>
              <w:right w:val="single" w:sz="4" w:space="0" w:color="auto"/>
            </w:tcBorders>
          </w:tcPr>
          <w:p w14:paraId="1BE84350" w14:textId="77777777" w:rsidR="001A3161" w:rsidRPr="00884A97" w:rsidRDefault="001A3161" w:rsidP="00AA6358">
            <w:pPr>
              <w:pStyle w:val="Table8ptText-ASDEFCON"/>
            </w:pPr>
          </w:p>
        </w:tc>
        <w:tc>
          <w:tcPr>
            <w:tcW w:w="2092" w:type="dxa"/>
            <w:gridSpan w:val="6"/>
            <w:tcBorders>
              <w:top w:val="nil"/>
              <w:left w:val="single" w:sz="4" w:space="0" w:color="auto"/>
              <w:bottom w:val="single" w:sz="4" w:space="0" w:color="auto"/>
              <w:right w:val="nil"/>
            </w:tcBorders>
            <w:vAlign w:val="center"/>
          </w:tcPr>
          <w:p w14:paraId="386B05BE" w14:textId="77777777" w:rsidR="001A3161" w:rsidRPr="00884A97" w:rsidRDefault="001A3161" w:rsidP="00AA6358">
            <w:pPr>
              <w:pStyle w:val="Table8ptText-ASDEFCON"/>
            </w:pPr>
          </w:p>
        </w:tc>
        <w:tc>
          <w:tcPr>
            <w:tcW w:w="1558" w:type="dxa"/>
            <w:gridSpan w:val="10"/>
            <w:tcBorders>
              <w:top w:val="nil"/>
              <w:left w:val="nil"/>
              <w:bottom w:val="single" w:sz="4" w:space="0" w:color="auto"/>
              <w:right w:val="nil"/>
            </w:tcBorders>
            <w:vAlign w:val="center"/>
          </w:tcPr>
          <w:p w14:paraId="7CC80DE8" w14:textId="77777777" w:rsidR="001A3161" w:rsidRPr="00884A97" w:rsidRDefault="001A3161" w:rsidP="00AA6358">
            <w:pPr>
              <w:pStyle w:val="Table8ptText-ASDEFCON"/>
            </w:pPr>
          </w:p>
        </w:tc>
        <w:tc>
          <w:tcPr>
            <w:tcW w:w="4544" w:type="dxa"/>
            <w:gridSpan w:val="19"/>
            <w:vMerge/>
            <w:tcBorders>
              <w:left w:val="nil"/>
              <w:bottom w:val="single" w:sz="4" w:space="0" w:color="auto"/>
              <w:right w:val="nil"/>
            </w:tcBorders>
            <w:vAlign w:val="center"/>
          </w:tcPr>
          <w:p w14:paraId="21CA6CDA" w14:textId="77777777" w:rsidR="001A3161" w:rsidRPr="00884A97" w:rsidRDefault="001A3161" w:rsidP="00AA6358">
            <w:pPr>
              <w:pStyle w:val="Table8ptText-ASDEFCON"/>
            </w:pPr>
          </w:p>
        </w:tc>
        <w:tc>
          <w:tcPr>
            <w:tcW w:w="855" w:type="dxa"/>
            <w:gridSpan w:val="3"/>
            <w:tcBorders>
              <w:top w:val="nil"/>
              <w:left w:val="nil"/>
              <w:bottom w:val="single" w:sz="4" w:space="0" w:color="auto"/>
              <w:right w:val="nil"/>
            </w:tcBorders>
            <w:vAlign w:val="center"/>
          </w:tcPr>
          <w:p w14:paraId="6DBEAC80" w14:textId="77777777" w:rsidR="001A3161" w:rsidRPr="00884A97" w:rsidRDefault="001A3161" w:rsidP="00AA6358">
            <w:pPr>
              <w:pStyle w:val="Table8ptText-ASDEFCON"/>
            </w:pPr>
          </w:p>
        </w:tc>
        <w:tc>
          <w:tcPr>
            <w:tcW w:w="1134" w:type="dxa"/>
            <w:gridSpan w:val="2"/>
            <w:tcBorders>
              <w:top w:val="nil"/>
              <w:left w:val="nil"/>
              <w:bottom w:val="single" w:sz="4" w:space="0" w:color="auto"/>
              <w:right w:val="nil"/>
            </w:tcBorders>
            <w:vAlign w:val="center"/>
          </w:tcPr>
          <w:p w14:paraId="46ECAB60" w14:textId="77777777" w:rsidR="001A3161" w:rsidRPr="00884A97" w:rsidRDefault="001A3161" w:rsidP="00AA6358">
            <w:pPr>
              <w:pStyle w:val="Table8ptText-ASDEFCON"/>
            </w:pPr>
          </w:p>
        </w:tc>
        <w:tc>
          <w:tcPr>
            <w:tcW w:w="179" w:type="dxa"/>
            <w:tcBorders>
              <w:top w:val="nil"/>
              <w:left w:val="nil"/>
              <w:bottom w:val="single" w:sz="4" w:space="0" w:color="auto"/>
              <w:right w:val="single" w:sz="4" w:space="0" w:color="auto"/>
            </w:tcBorders>
            <w:vAlign w:val="center"/>
          </w:tcPr>
          <w:p w14:paraId="00776BE7"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00733139" w14:textId="77777777" w:rsidR="001A3161" w:rsidRPr="00884A97" w:rsidRDefault="001A3161" w:rsidP="00AA6358">
            <w:pPr>
              <w:pStyle w:val="Table8ptText-ASDEFCON"/>
            </w:pPr>
          </w:p>
        </w:tc>
      </w:tr>
      <w:tr w:rsidR="001A3161" w:rsidRPr="00884A97" w14:paraId="1B7BACFD" w14:textId="77777777" w:rsidTr="00070B37">
        <w:trPr>
          <w:cantSplit/>
          <w:trHeight w:hRule="exact" w:val="340"/>
        </w:trPr>
        <w:tc>
          <w:tcPr>
            <w:tcW w:w="10640" w:type="dxa"/>
            <w:gridSpan w:val="44"/>
            <w:tcBorders>
              <w:top w:val="nil"/>
              <w:left w:val="single" w:sz="4" w:space="0" w:color="auto"/>
              <w:bottom w:val="nil"/>
              <w:right w:val="single" w:sz="4" w:space="0" w:color="auto"/>
            </w:tcBorders>
          </w:tcPr>
          <w:p w14:paraId="0C61B579" w14:textId="77777777" w:rsidR="001A3161" w:rsidRPr="00884A97" w:rsidRDefault="001A3161" w:rsidP="00FD16A1">
            <w:pPr>
              <w:pStyle w:val="Table8ptText-ASDEFCON"/>
              <w:rPr>
                <w:i/>
              </w:rPr>
            </w:pPr>
            <w:r>
              <w:t xml:space="preserve"> </w:t>
            </w:r>
            <w:r w:rsidRPr="00884A97">
              <w:t>*l.  Is permanent design change proposed?</w:t>
            </w:r>
          </w:p>
        </w:tc>
      </w:tr>
      <w:tr w:rsidR="001A3161" w:rsidRPr="00884A97" w14:paraId="1ECE37BB" w14:textId="77777777" w:rsidTr="00070B37">
        <w:trPr>
          <w:cantSplit/>
          <w:trHeight w:val="305"/>
        </w:trPr>
        <w:tc>
          <w:tcPr>
            <w:tcW w:w="134" w:type="dxa"/>
            <w:gridSpan w:val="2"/>
            <w:tcBorders>
              <w:top w:val="nil"/>
              <w:left w:val="single" w:sz="4" w:space="0" w:color="auto"/>
              <w:bottom w:val="nil"/>
              <w:right w:val="single" w:sz="4" w:space="0" w:color="auto"/>
            </w:tcBorders>
          </w:tcPr>
          <w:p w14:paraId="72A82B11" w14:textId="77777777" w:rsidR="001A3161" w:rsidRPr="00884A97" w:rsidRDefault="001A3161" w:rsidP="00AA6358">
            <w:pPr>
              <w:pStyle w:val="Table8ptText-ASDEFCON"/>
            </w:pPr>
          </w:p>
        </w:tc>
        <w:tc>
          <w:tcPr>
            <w:tcW w:w="969" w:type="dxa"/>
            <w:gridSpan w:val="4"/>
            <w:tcBorders>
              <w:top w:val="single" w:sz="4" w:space="0" w:color="auto"/>
              <w:left w:val="single" w:sz="4" w:space="0" w:color="auto"/>
              <w:bottom w:val="single" w:sz="4" w:space="0" w:color="auto"/>
              <w:right w:val="nil"/>
            </w:tcBorders>
            <w:vAlign w:val="center"/>
          </w:tcPr>
          <w:p w14:paraId="38891E1E" w14:textId="77777777" w:rsidR="001A3161" w:rsidRPr="00884A97" w:rsidRDefault="001A3161" w:rsidP="00FD16A1">
            <w:pPr>
              <w:pStyle w:val="Table8ptText-ASDEFCON"/>
              <w:rPr>
                <w:sz w:val="18"/>
              </w:rPr>
            </w:pPr>
            <w:r w:rsidRPr="00884A97">
              <w:fldChar w:fldCharType="begin">
                <w:ffData>
                  <w:name w:val="ckbx_permanent_yes"/>
                  <w:enabled/>
                  <w:calcOnExit w:val="0"/>
                  <w:checkBox>
                    <w:sizeAuto/>
                    <w:default w:val="0"/>
                    <w:checked w:val="0"/>
                  </w:checkBox>
                </w:ffData>
              </w:fldChar>
            </w:r>
            <w:r w:rsidRPr="00884A97">
              <w:instrText xml:space="preserve"> FORMCHECKBOX </w:instrText>
            </w:r>
            <w:r w:rsidR="008A17A4">
              <w:fldChar w:fldCharType="separate"/>
            </w:r>
            <w:r w:rsidRPr="00884A97">
              <w:fldChar w:fldCharType="end"/>
            </w:r>
            <w:r w:rsidRPr="00884A97">
              <w:rPr>
                <w:sz w:val="18"/>
              </w:rPr>
              <w:t xml:space="preserve"> Yes</w:t>
            </w:r>
          </w:p>
        </w:tc>
        <w:tc>
          <w:tcPr>
            <w:tcW w:w="1130" w:type="dxa"/>
            <w:gridSpan w:val="3"/>
            <w:tcBorders>
              <w:top w:val="single" w:sz="4" w:space="0" w:color="auto"/>
              <w:left w:val="nil"/>
              <w:bottom w:val="single" w:sz="4" w:space="0" w:color="auto"/>
              <w:right w:val="nil"/>
            </w:tcBorders>
            <w:vAlign w:val="center"/>
          </w:tcPr>
          <w:p w14:paraId="7F5530F2" w14:textId="77777777" w:rsidR="001A3161" w:rsidRPr="00884A97" w:rsidRDefault="001A3161" w:rsidP="00FD16A1">
            <w:pPr>
              <w:pStyle w:val="Table8ptText-ASDEFCON"/>
            </w:pPr>
            <w:r w:rsidRPr="00884A97">
              <w:fldChar w:fldCharType="begin">
                <w:ffData>
                  <w:name w:val="ckbx_permanent_no"/>
                  <w:enabled/>
                  <w:calcOnExit w:val="0"/>
                  <w:checkBox>
                    <w:sizeAuto/>
                    <w:default w:val="0"/>
                    <w:checked w:val="0"/>
                  </w:checkBox>
                </w:ffData>
              </w:fldChar>
            </w:r>
            <w:r w:rsidRPr="00884A97">
              <w:instrText xml:space="preserve"> FORMCHECKBOX </w:instrText>
            </w:r>
            <w:r w:rsidR="008A17A4">
              <w:fldChar w:fldCharType="separate"/>
            </w:r>
            <w:r w:rsidRPr="00884A97">
              <w:fldChar w:fldCharType="end"/>
            </w:r>
            <w:r w:rsidRPr="00884A97">
              <w:rPr>
                <w:sz w:val="18"/>
              </w:rPr>
              <w:t xml:space="preserve"> No</w:t>
            </w:r>
          </w:p>
        </w:tc>
        <w:tc>
          <w:tcPr>
            <w:tcW w:w="8263" w:type="dxa"/>
            <w:gridSpan w:val="34"/>
            <w:tcBorders>
              <w:top w:val="single" w:sz="4" w:space="0" w:color="auto"/>
              <w:left w:val="nil"/>
              <w:bottom w:val="single" w:sz="4" w:space="0" w:color="auto"/>
              <w:right w:val="single" w:sz="4" w:space="0" w:color="auto"/>
            </w:tcBorders>
            <w:vAlign w:val="center"/>
          </w:tcPr>
          <w:p w14:paraId="0243C222" w14:textId="77777777" w:rsidR="001A3161" w:rsidRPr="00070B37" w:rsidRDefault="001A3161" w:rsidP="00FD16A1">
            <w:pPr>
              <w:pStyle w:val="Table8ptText-ASDEFCON"/>
              <w:rPr>
                <w:sz w:val="18"/>
              </w:rPr>
            </w:pPr>
            <w:r w:rsidRPr="00070B37">
              <w:t>If ‘No’, box n. is to be completed and box o. is to be completed where applicable.</w:t>
            </w:r>
          </w:p>
        </w:tc>
        <w:tc>
          <w:tcPr>
            <w:tcW w:w="144" w:type="dxa"/>
            <w:tcBorders>
              <w:top w:val="nil"/>
              <w:left w:val="single" w:sz="4" w:space="0" w:color="auto"/>
              <w:bottom w:val="nil"/>
              <w:right w:val="single" w:sz="4" w:space="0" w:color="auto"/>
            </w:tcBorders>
          </w:tcPr>
          <w:p w14:paraId="7C7B3C88" w14:textId="77777777" w:rsidR="001A3161" w:rsidRPr="00884A97" w:rsidRDefault="001A3161" w:rsidP="00AA6358">
            <w:pPr>
              <w:pStyle w:val="Table8ptText-ASDEFCON"/>
            </w:pPr>
          </w:p>
        </w:tc>
      </w:tr>
      <w:tr w:rsidR="001A3161" w:rsidRPr="00B82B04" w14:paraId="7B5DB7C3" w14:textId="77777777" w:rsidTr="00070B37">
        <w:trPr>
          <w:cantSplit/>
          <w:trHeight w:hRule="exact" w:val="340"/>
        </w:trPr>
        <w:tc>
          <w:tcPr>
            <w:tcW w:w="10640" w:type="dxa"/>
            <w:gridSpan w:val="44"/>
            <w:tcBorders>
              <w:top w:val="nil"/>
              <w:left w:val="single" w:sz="4" w:space="0" w:color="auto"/>
              <w:bottom w:val="nil"/>
              <w:right w:val="single" w:sz="4" w:space="0" w:color="auto"/>
            </w:tcBorders>
          </w:tcPr>
          <w:p w14:paraId="683CB0F6" w14:textId="77777777" w:rsidR="001A3161" w:rsidRPr="00B82B04" w:rsidRDefault="001A3161" w:rsidP="00FD16A1">
            <w:pPr>
              <w:pStyle w:val="Table8ptText-ASDEFCON"/>
            </w:pPr>
            <w:r w:rsidRPr="00B82B04">
              <w:t xml:space="preserve">*m.  Applicant’s design department </w:t>
            </w:r>
            <w:r w:rsidRPr="00070B37">
              <w:t>(if applicable, attach agreed conditions)</w:t>
            </w:r>
          </w:p>
        </w:tc>
      </w:tr>
      <w:tr w:rsidR="001A3161" w:rsidRPr="00884A97" w14:paraId="2D6914E8" w14:textId="77777777" w:rsidTr="00070B37">
        <w:trPr>
          <w:cantSplit/>
          <w:trHeight w:val="255"/>
        </w:trPr>
        <w:tc>
          <w:tcPr>
            <w:tcW w:w="134" w:type="dxa"/>
            <w:gridSpan w:val="2"/>
            <w:tcBorders>
              <w:top w:val="nil"/>
              <w:left w:val="single" w:sz="4" w:space="0" w:color="auto"/>
              <w:bottom w:val="nil"/>
              <w:right w:val="single" w:sz="4" w:space="0" w:color="auto"/>
            </w:tcBorders>
          </w:tcPr>
          <w:p w14:paraId="555FB158" w14:textId="77777777" w:rsidR="001A3161" w:rsidRPr="00884A97" w:rsidRDefault="001A3161" w:rsidP="00AA6358">
            <w:pPr>
              <w:pStyle w:val="Table8ptText-ASDEFCON"/>
            </w:pPr>
          </w:p>
        </w:tc>
        <w:tc>
          <w:tcPr>
            <w:tcW w:w="2709" w:type="dxa"/>
            <w:gridSpan w:val="10"/>
            <w:tcBorders>
              <w:top w:val="single" w:sz="4" w:space="0" w:color="auto"/>
              <w:left w:val="single" w:sz="4" w:space="0" w:color="auto"/>
              <w:bottom w:val="single" w:sz="4" w:space="0" w:color="auto"/>
              <w:right w:val="single" w:sz="4" w:space="0" w:color="auto"/>
            </w:tcBorders>
          </w:tcPr>
          <w:p w14:paraId="53236066" w14:textId="77777777" w:rsidR="001A3161" w:rsidRPr="00281911" w:rsidRDefault="001A3161" w:rsidP="00FD16A1">
            <w:pPr>
              <w:pStyle w:val="Table8ptText-ASDEFCON"/>
            </w:pPr>
            <w:r w:rsidRPr="00281911">
              <w:t xml:space="preserve">Signature – </w:t>
            </w:r>
            <w:r w:rsidRPr="00070B37">
              <w:t>(Design department)</w:t>
            </w:r>
          </w:p>
          <w:p w14:paraId="0F360452" w14:textId="77777777" w:rsidR="001A3161" w:rsidRPr="00281911" w:rsidRDefault="001A3161" w:rsidP="00FD16A1">
            <w:pPr>
              <w:pStyle w:val="Table8ptText-ASDEFCON"/>
            </w:pPr>
          </w:p>
        </w:tc>
        <w:tc>
          <w:tcPr>
            <w:tcW w:w="2823" w:type="dxa"/>
            <w:gridSpan w:val="11"/>
            <w:tcBorders>
              <w:top w:val="single" w:sz="4" w:space="0" w:color="auto"/>
              <w:left w:val="single" w:sz="4" w:space="0" w:color="auto"/>
              <w:bottom w:val="single" w:sz="4" w:space="0" w:color="auto"/>
              <w:right w:val="single" w:sz="4" w:space="0" w:color="auto"/>
            </w:tcBorders>
          </w:tcPr>
          <w:p w14:paraId="26507A68" w14:textId="77777777" w:rsidR="001A3161" w:rsidRPr="00281911" w:rsidRDefault="001A3161" w:rsidP="00FD16A1">
            <w:pPr>
              <w:pStyle w:val="Table8ptText-ASDEFCON"/>
            </w:pPr>
            <w:r w:rsidRPr="00281911">
              <w:t>Printed name</w:t>
            </w:r>
          </w:p>
          <w:p w14:paraId="7874BF98" w14:textId="07493623" w:rsidR="001A3161" w:rsidRPr="00281911" w:rsidRDefault="001A3161" w:rsidP="00FD16A1">
            <w:pPr>
              <w:pStyle w:val="Table8ptText-ASDEFCON"/>
            </w:pPr>
            <w:r w:rsidRPr="00281911">
              <w:fldChar w:fldCharType="begin">
                <w:ffData>
                  <w:name w:val="txt_design_dept_name"/>
                  <w:enabled/>
                  <w:calcOnExit w:val="0"/>
                  <w:textInput>
                    <w:maxLength w:val="62"/>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855" w:type="dxa"/>
            <w:gridSpan w:val="10"/>
            <w:tcBorders>
              <w:top w:val="single" w:sz="4" w:space="0" w:color="auto"/>
              <w:left w:val="single" w:sz="4" w:space="0" w:color="auto"/>
              <w:bottom w:val="single" w:sz="4" w:space="0" w:color="auto"/>
              <w:right w:val="single" w:sz="4" w:space="0" w:color="auto"/>
            </w:tcBorders>
          </w:tcPr>
          <w:p w14:paraId="31E725ED" w14:textId="77777777" w:rsidR="001A3161" w:rsidRPr="00281911" w:rsidRDefault="001A3161" w:rsidP="00FD16A1">
            <w:pPr>
              <w:pStyle w:val="Table8ptText-ASDEFCON"/>
            </w:pPr>
            <w:r w:rsidRPr="00281911">
              <w:t>Appointment</w:t>
            </w:r>
          </w:p>
          <w:p w14:paraId="0BA6CABF" w14:textId="2A7C925D" w:rsidR="001A3161" w:rsidRPr="00281911" w:rsidRDefault="001A3161" w:rsidP="00FD16A1">
            <w:pPr>
              <w:pStyle w:val="Table8ptText-ASDEFCON"/>
            </w:pPr>
            <w:r w:rsidRPr="00281911">
              <w:fldChar w:fldCharType="begin">
                <w:ffData>
                  <w:name w:val="txt_design_dept_app"/>
                  <w:enabled/>
                  <w:calcOnExit w:val="0"/>
                  <w:textInput>
                    <w:maxLength w:val="60"/>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701" w:type="dxa"/>
            <w:gridSpan w:val="8"/>
            <w:tcBorders>
              <w:top w:val="single" w:sz="4" w:space="0" w:color="auto"/>
              <w:left w:val="single" w:sz="4" w:space="0" w:color="auto"/>
              <w:bottom w:val="single" w:sz="4" w:space="0" w:color="auto"/>
              <w:right w:val="single" w:sz="4" w:space="0" w:color="auto"/>
            </w:tcBorders>
          </w:tcPr>
          <w:p w14:paraId="18BCA61B" w14:textId="77777777" w:rsidR="001A3161" w:rsidRPr="00281911" w:rsidRDefault="001A3161" w:rsidP="00FD16A1">
            <w:pPr>
              <w:pStyle w:val="Table8ptText-ASDEFCON"/>
            </w:pPr>
            <w:r w:rsidRPr="00281911">
              <w:t>Phone number</w:t>
            </w:r>
          </w:p>
          <w:p w14:paraId="183D0D70" w14:textId="2A048FB6" w:rsidR="001A3161" w:rsidRPr="00281911" w:rsidRDefault="001A3161" w:rsidP="00FD16A1">
            <w:pPr>
              <w:pStyle w:val="Table8ptText-ASDEFCON"/>
            </w:pPr>
            <w:r w:rsidRPr="00281911">
              <w:fldChar w:fldCharType="begin">
                <w:ffData>
                  <w:name w:val="txt_design_dept_phno"/>
                  <w:enabled/>
                  <w:calcOnExit w:val="0"/>
                  <w:textInput>
                    <w:maxLength w:val="16"/>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274" w:type="dxa"/>
            <w:gridSpan w:val="2"/>
            <w:tcBorders>
              <w:top w:val="single" w:sz="4" w:space="0" w:color="auto"/>
              <w:left w:val="single" w:sz="4" w:space="0" w:color="auto"/>
              <w:bottom w:val="single" w:sz="4" w:space="0" w:color="auto"/>
              <w:right w:val="single" w:sz="4" w:space="0" w:color="auto"/>
            </w:tcBorders>
          </w:tcPr>
          <w:p w14:paraId="79393AEE" w14:textId="77777777" w:rsidR="001A3161" w:rsidRPr="00281911" w:rsidRDefault="001A3161" w:rsidP="00FD16A1">
            <w:pPr>
              <w:pStyle w:val="Table8ptText-ASDEFCON"/>
            </w:pPr>
            <w:r w:rsidRPr="00281911">
              <w:t>Date</w:t>
            </w:r>
          </w:p>
          <w:p w14:paraId="2396B3F9" w14:textId="7721CE38" w:rsidR="001A3161" w:rsidRPr="00281911" w:rsidRDefault="001A3161" w:rsidP="00FD16A1">
            <w:pPr>
              <w:pStyle w:val="Table8ptText-ASDEFCON"/>
            </w:pPr>
            <w:r w:rsidRPr="00281911">
              <w:fldChar w:fldCharType="begin">
                <w:ffData>
                  <w:name w:val="dt_design_dept"/>
                  <w:enabled/>
                  <w:calcOnExit w:val="0"/>
                  <w:textInput>
                    <w:type w:val="date"/>
                    <w:format w:val="dd/MM/yyyy"/>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44" w:type="dxa"/>
            <w:tcBorders>
              <w:top w:val="nil"/>
              <w:left w:val="single" w:sz="4" w:space="0" w:color="auto"/>
              <w:bottom w:val="nil"/>
              <w:right w:val="single" w:sz="4" w:space="0" w:color="auto"/>
            </w:tcBorders>
          </w:tcPr>
          <w:p w14:paraId="67832681" w14:textId="77777777" w:rsidR="001A3161" w:rsidRPr="00884A97" w:rsidRDefault="001A3161" w:rsidP="00AA6358">
            <w:pPr>
              <w:pStyle w:val="Table8ptText-ASDEFCON"/>
            </w:pPr>
          </w:p>
        </w:tc>
      </w:tr>
      <w:tr w:rsidR="001A3161" w:rsidRPr="00884A97" w14:paraId="5080826D" w14:textId="77777777" w:rsidTr="00070B37">
        <w:trPr>
          <w:cantSplit/>
          <w:trHeight w:val="567"/>
        </w:trPr>
        <w:tc>
          <w:tcPr>
            <w:tcW w:w="134" w:type="dxa"/>
            <w:gridSpan w:val="2"/>
            <w:tcBorders>
              <w:top w:val="nil"/>
              <w:left w:val="single" w:sz="4" w:space="0" w:color="auto"/>
              <w:bottom w:val="nil"/>
              <w:right w:val="single" w:sz="4" w:space="0" w:color="auto"/>
            </w:tcBorders>
          </w:tcPr>
          <w:p w14:paraId="3353CD4B" w14:textId="77777777" w:rsidR="001A3161" w:rsidRPr="00884A97" w:rsidRDefault="001A3161" w:rsidP="00AA6358">
            <w:pPr>
              <w:pStyle w:val="Table8ptText-ASDEFCON"/>
            </w:pPr>
          </w:p>
        </w:tc>
        <w:tc>
          <w:tcPr>
            <w:tcW w:w="10362" w:type="dxa"/>
            <w:gridSpan w:val="41"/>
            <w:tcBorders>
              <w:top w:val="single" w:sz="4" w:space="0" w:color="auto"/>
              <w:left w:val="single" w:sz="4" w:space="0" w:color="auto"/>
              <w:bottom w:val="single" w:sz="4" w:space="0" w:color="auto"/>
              <w:right w:val="single" w:sz="4" w:space="0" w:color="auto"/>
            </w:tcBorders>
          </w:tcPr>
          <w:p w14:paraId="30F774E3" w14:textId="77777777" w:rsidR="001A3161" w:rsidRDefault="001A3161" w:rsidP="00FD16A1">
            <w:pPr>
              <w:pStyle w:val="Table8ptText-ASDEFCON"/>
            </w:pPr>
            <w:r w:rsidRPr="00884A97">
              <w:t xml:space="preserve">  n.  Proposed corrective action for deviation application </w:t>
            </w:r>
            <w:r w:rsidRPr="0061575D">
              <w:rPr>
                <w:i/>
              </w:rPr>
              <w:t>(Attach additional sheets where necessary)</w:t>
            </w:r>
          </w:p>
          <w:p w14:paraId="204BFC9D" w14:textId="4E9F4732" w:rsidR="001A3161" w:rsidRPr="00884A97" w:rsidRDefault="001A3161" w:rsidP="00FD16A1">
            <w:pPr>
              <w:pStyle w:val="Table8ptText-ASDEFCON"/>
            </w:pPr>
            <w:r w:rsidRPr="00884A97">
              <w:fldChar w:fldCharType="begin">
                <w:ffData>
                  <w:name w:val="txt_corrective_act"/>
                  <w:enabled/>
                  <w:calcOnExit w:val="0"/>
                  <w:textInput>
                    <w:maxLength w:val="1600"/>
                  </w:textInput>
                </w:ffData>
              </w:fldChar>
            </w:r>
            <w:bookmarkStart w:id="300" w:name="txt_corrective_act"/>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00"/>
          </w:p>
        </w:tc>
        <w:tc>
          <w:tcPr>
            <w:tcW w:w="144" w:type="dxa"/>
            <w:tcBorders>
              <w:top w:val="nil"/>
              <w:left w:val="single" w:sz="4" w:space="0" w:color="auto"/>
              <w:bottom w:val="nil"/>
              <w:right w:val="single" w:sz="4" w:space="0" w:color="auto"/>
            </w:tcBorders>
          </w:tcPr>
          <w:p w14:paraId="1E26C5D7" w14:textId="77777777" w:rsidR="001A3161" w:rsidRPr="00884A97" w:rsidRDefault="001A3161" w:rsidP="00AA6358">
            <w:pPr>
              <w:pStyle w:val="Table8ptText-ASDEFCON"/>
            </w:pPr>
          </w:p>
        </w:tc>
      </w:tr>
      <w:tr w:rsidR="001A3161" w:rsidRPr="00884A97" w14:paraId="3F8183B0" w14:textId="77777777" w:rsidTr="00070B37">
        <w:trPr>
          <w:cantSplit/>
          <w:trHeight w:val="567"/>
        </w:trPr>
        <w:tc>
          <w:tcPr>
            <w:tcW w:w="134" w:type="dxa"/>
            <w:gridSpan w:val="2"/>
            <w:tcBorders>
              <w:top w:val="nil"/>
              <w:left w:val="single" w:sz="4" w:space="0" w:color="auto"/>
              <w:bottom w:val="nil"/>
              <w:right w:val="single" w:sz="4" w:space="0" w:color="auto"/>
            </w:tcBorders>
          </w:tcPr>
          <w:p w14:paraId="6D1867B6" w14:textId="77777777" w:rsidR="001A3161" w:rsidRPr="00884A97" w:rsidRDefault="001A3161" w:rsidP="00AA6358">
            <w:pPr>
              <w:pStyle w:val="Table8ptText-ASDEFCON"/>
            </w:pPr>
          </w:p>
        </w:tc>
        <w:tc>
          <w:tcPr>
            <w:tcW w:w="10362" w:type="dxa"/>
            <w:gridSpan w:val="41"/>
            <w:tcBorders>
              <w:top w:val="single" w:sz="4" w:space="0" w:color="auto"/>
              <w:left w:val="single" w:sz="4" w:space="0" w:color="auto"/>
              <w:bottom w:val="single" w:sz="4" w:space="0" w:color="auto"/>
              <w:right w:val="single" w:sz="4" w:space="0" w:color="auto"/>
            </w:tcBorders>
          </w:tcPr>
          <w:p w14:paraId="5C4FA255" w14:textId="77777777" w:rsidR="001A3161" w:rsidRDefault="001A3161" w:rsidP="00FD16A1">
            <w:pPr>
              <w:pStyle w:val="Table8ptText-ASDEFCON"/>
            </w:pPr>
            <w:r w:rsidRPr="00884A97">
              <w:t xml:space="preserve">  o.  Proposed action to prevent recurrence </w:t>
            </w:r>
            <w:r w:rsidRPr="0061575D">
              <w:rPr>
                <w:i/>
              </w:rPr>
              <w:t>(Attach additional sheets where necessary)</w:t>
            </w:r>
          </w:p>
          <w:p w14:paraId="76138266" w14:textId="23829218" w:rsidR="001A3161" w:rsidRPr="00884A97" w:rsidRDefault="001A3161" w:rsidP="00FD16A1">
            <w:pPr>
              <w:pStyle w:val="Table8ptText-ASDEFCON"/>
            </w:pPr>
            <w:r w:rsidRPr="00884A97">
              <w:fldChar w:fldCharType="begin">
                <w:ffData>
                  <w:name w:val="txt_prevention_act"/>
                  <w:enabled/>
                  <w:calcOnExit w:val="0"/>
                  <w:textInput>
                    <w:maxLength w:val="255"/>
                  </w:textInput>
                </w:ffData>
              </w:fldChar>
            </w:r>
            <w:bookmarkStart w:id="301" w:name="txt_prevention_act"/>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01"/>
          </w:p>
        </w:tc>
        <w:tc>
          <w:tcPr>
            <w:tcW w:w="144" w:type="dxa"/>
            <w:tcBorders>
              <w:top w:val="nil"/>
              <w:left w:val="single" w:sz="4" w:space="0" w:color="auto"/>
              <w:bottom w:val="nil"/>
              <w:right w:val="single" w:sz="4" w:space="0" w:color="auto"/>
            </w:tcBorders>
          </w:tcPr>
          <w:p w14:paraId="657E75FE" w14:textId="77777777" w:rsidR="001A3161" w:rsidRPr="00884A97" w:rsidRDefault="001A3161" w:rsidP="00AA6358">
            <w:pPr>
              <w:pStyle w:val="Table8ptText-ASDEFCON"/>
            </w:pPr>
          </w:p>
        </w:tc>
      </w:tr>
      <w:tr w:rsidR="001A3161" w:rsidRPr="00884A97" w14:paraId="0460BBC9" w14:textId="77777777" w:rsidTr="00070B37">
        <w:trPr>
          <w:cantSplit/>
          <w:trHeight w:val="70"/>
        </w:trPr>
        <w:tc>
          <w:tcPr>
            <w:tcW w:w="10640" w:type="dxa"/>
            <w:gridSpan w:val="44"/>
            <w:tcBorders>
              <w:top w:val="nil"/>
              <w:left w:val="single" w:sz="4" w:space="0" w:color="auto"/>
              <w:bottom w:val="nil"/>
              <w:right w:val="single" w:sz="4" w:space="0" w:color="auto"/>
            </w:tcBorders>
          </w:tcPr>
          <w:p w14:paraId="66A5DEC9" w14:textId="77777777" w:rsidR="001A3161" w:rsidRPr="00884A97" w:rsidRDefault="001A3161" w:rsidP="00FD16A1">
            <w:pPr>
              <w:pStyle w:val="Table8ptText-ASDEFCON"/>
            </w:pPr>
            <w:r w:rsidRPr="00884A97">
              <w:t xml:space="preserve">*p.  </w:t>
            </w:r>
            <w:r>
              <w:t xml:space="preserve">Agreed by applicant </w:t>
            </w:r>
            <w:r w:rsidRPr="00070B37">
              <w:t>(All details are correct, and design department signatory is authorised)</w:t>
            </w:r>
          </w:p>
        </w:tc>
      </w:tr>
      <w:tr w:rsidR="001A3161" w:rsidRPr="00884A97" w14:paraId="0A988661" w14:textId="77777777" w:rsidTr="00070B37">
        <w:trPr>
          <w:cantSplit/>
          <w:trHeight w:val="255"/>
        </w:trPr>
        <w:tc>
          <w:tcPr>
            <w:tcW w:w="134" w:type="dxa"/>
            <w:gridSpan w:val="2"/>
            <w:tcBorders>
              <w:top w:val="nil"/>
              <w:left w:val="single" w:sz="4" w:space="0" w:color="auto"/>
              <w:bottom w:val="nil"/>
              <w:right w:val="single" w:sz="4" w:space="0" w:color="auto"/>
            </w:tcBorders>
          </w:tcPr>
          <w:p w14:paraId="0E10BDAD" w14:textId="77777777" w:rsidR="001A3161" w:rsidRPr="00884A97" w:rsidRDefault="001A3161" w:rsidP="00AA6358">
            <w:pPr>
              <w:pStyle w:val="Table8ptText-ASDEFCON"/>
            </w:pPr>
          </w:p>
        </w:tc>
        <w:tc>
          <w:tcPr>
            <w:tcW w:w="2709" w:type="dxa"/>
            <w:gridSpan w:val="10"/>
            <w:tcBorders>
              <w:top w:val="single" w:sz="4" w:space="0" w:color="auto"/>
              <w:left w:val="single" w:sz="4" w:space="0" w:color="auto"/>
              <w:bottom w:val="single" w:sz="4" w:space="0" w:color="auto"/>
              <w:right w:val="single" w:sz="4" w:space="0" w:color="auto"/>
            </w:tcBorders>
          </w:tcPr>
          <w:p w14:paraId="33495D68" w14:textId="77777777" w:rsidR="001A3161" w:rsidRPr="00884A97" w:rsidRDefault="001A3161" w:rsidP="00FD16A1">
            <w:pPr>
              <w:pStyle w:val="Table8ptText-ASDEFCON"/>
            </w:pPr>
            <w:r w:rsidRPr="00884A97">
              <w:t>Signature – Application</w:t>
            </w:r>
          </w:p>
          <w:p w14:paraId="2091242B" w14:textId="77777777" w:rsidR="001A3161" w:rsidRPr="00884A97" w:rsidRDefault="001A3161" w:rsidP="00FD16A1">
            <w:pPr>
              <w:pStyle w:val="Table8ptText-ASDEFCON"/>
            </w:pPr>
          </w:p>
        </w:tc>
        <w:tc>
          <w:tcPr>
            <w:tcW w:w="2823" w:type="dxa"/>
            <w:gridSpan w:val="11"/>
            <w:tcBorders>
              <w:top w:val="single" w:sz="4" w:space="0" w:color="auto"/>
              <w:left w:val="single" w:sz="4" w:space="0" w:color="auto"/>
              <w:bottom w:val="single" w:sz="4" w:space="0" w:color="auto"/>
              <w:right w:val="single" w:sz="4" w:space="0" w:color="auto"/>
            </w:tcBorders>
          </w:tcPr>
          <w:p w14:paraId="7B2540BC" w14:textId="77777777" w:rsidR="001A3161" w:rsidRPr="00884A97" w:rsidRDefault="001A3161" w:rsidP="00FD16A1">
            <w:pPr>
              <w:pStyle w:val="Table8ptText-ASDEFCON"/>
            </w:pPr>
            <w:r w:rsidRPr="00884A97">
              <w:t>Printed name</w:t>
            </w:r>
          </w:p>
          <w:p w14:paraId="5F317890" w14:textId="5E4DF5E1" w:rsidR="001A3161" w:rsidRPr="00884A97" w:rsidRDefault="001A3161" w:rsidP="00FD16A1">
            <w:pPr>
              <w:pStyle w:val="Table8ptText-ASDEFCON"/>
            </w:pPr>
            <w:r w:rsidRPr="00884A97">
              <w:fldChar w:fldCharType="begin">
                <w:ffData>
                  <w:name w:val="txt_applicant_name"/>
                  <w:enabled/>
                  <w:calcOnExit w:val="0"/>
                  <w:textInput>
                    <w:maxLength w:val="62"/>
                  </w:textInput>
                </w:ffData>
              </w:fldChar>
            </w:r>
            <w:bookmarkStart w:id="302" w:name="txt_applicant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02"/>
          </w:p>
        </w:tc>
        <w:tc>
          <w:tcPr>
            <w:tcW w:w="1855" w:type="dxa"/>
            <w:gridSpan w:val="10"/>
            <w:tcBorders>
              <w:top w:val="single" w:sz="4" w:space="0" w:color="auto"/>
              <w:left w:val="single" w:sz="4" w:space="0" w:color="auto"/>
              <w:bottom w:val="single" w:sz="4" w:space="0" w:color="auto"/>
              <w:right w:val="single" w:sz="4" w:space="0" w:color="auto"/>
            </w:tcBorders>
          </w:tcPr>
          <w:p w14:paraId="07EB075B" w14:textId="77777777" w:rsidR="001A3161" w:rsidRPr="00884A97" w:rsidRDefault="001A3161" w:rsidP="00FD16A1">
            <w:pPr>
              <w:pStyle w:val="Table8ptText-ASDEFCON"/>
            </w:pPr>
            <w:r w:rsidRPr="00884A97">
              <w:t>Appointment</w:t>
            </w:r>
          </w:p>
          <w:p w14:paraId="5E85D5C5" w14:textId="39064758" w:rsidR="001A3161" w:rsidRPr="00884A97" w:rsidRDefault="001A3161" w:rsidP="00FD16A1">
            <w:pPr>
              <w:pStyle w:val="Table8ptText-ASDEFCON"/>
              <w:rPr>
                <w:sz w:val="18"/>
              </w:rPr>
            </w:pPr>
            <w:r w:rsidRPr="00884A97">
              <w:fldChar w:fldCharType="begin">
                <w:ffData>
                  <w:name w:val="txt_applicant_app"/>
                  <w:enabled/>
                  <w:calcOnExit w:val="0"/>
                  <w:textInput>
                    <w:maxLength w:val="60"/>
                  </w:textInput>
                </w:ffData>
              </w:fldChar>
            </w:r>
            <w:bookmarkStart w:id="303" w:name="txt_applicant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03"/>
          </w:p>
        </w:tc>
        <w:tc>
          <w:tcPr>
            <w:tcW w:w="1701" w:type="dxa"/>
            <w:gridSpan w:val="8"/>
            <w:tcBorders>
              <w:top w:val="single" w:sz="4" w:space="0" w:color="auto"/>
              <w:left w:val="single" w:sz="4" w:space="0" w:color="auto"/>
              <w:bottom w:val="single" w:sz="4" w:space="0" w:color="auto"/>
              <w:right w:val="single" w:sz="4" w:space="0" w:color="auto"/>
            </w:tcBorders>
          </w:tcPr>
          <w:p w14:paraId="4F66CABF" w14:textId="77777777" w:rsidR="001A3161" w:rsidRPr="00884A97" w:rsidRDefault="001A3161" w:rsidP="00FD16A1">
            <w:pPr>
              <w:pStyle w:val="Table8ptText-ASDEFCON"/>
            </w:pPr>
            <w:r w:rsidRPr="00884A97">
              <w:t>Phone number</w:t>
            </w:r>
          </w:p>
          <w:p w14:paraId="357CD59B" w14:textId="2DAE143B" w:rsidR="001A3161" w:rsidRPr="00884A97" w:rsidRDefault="001A3161" w:rsidP="00FD16A1">
            <w:pPr>
              <w:pStyle w:val="Table8ptText-ASDEFCON"/>
              <w:rPr>
                <w:sz w:val="18"/>
              </w:rPr>
            </w:pPr>
            <w:r w:rsidRPr="00884A97">
              <w:fldChar w:fldCharType="begin">
                <w:ffData>
                  <w:name w:val="txt_applicant_phno"/>
                  <w:enabled/>
                  <w:calcOnExit w:val="0"/>
                  <w:textInput>
                    <w:maxLength w:val="16"/>
                  </w:textInput>
                </w:ffData>
              </w:fldChar>
            </w:r>
            <w:bookmarkStart w:id="304" w:name="txt_applicant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04"/>
          </w:p>
        </w:tc>
        <w:tc>
          <w:tcPr>
            <w:tcW w:w="1274" w:type="dxa"/>
            <w:gridSpan w:val="2"/>
            <w:tcBorders>
              <w:top w:val="single" w:sz="4" w:space="0" w:color="auto"/>
              <w:left w:val="single" w:sz="4" w:space="0" w:color="auto"/>
              <w:bottom w:val="single" w:sz="4" w:space="0" w:color="auto"/>
              <w:right w:val="single" w:sz="4" w:space="0" w:color="auto"/>
            </w:tcBorders>
          </w:tcPr>
          <w:p w14:paraId="111B7B72" w14:textId="77777777" w:rsidR="001A3161" w:rsidRPr="00884A97" w:rsidRDefault="001A3161" w:rsidP="00FD16A1">
            <w:pPr>
              <w:pStyle w:val="Table8ptText-ASDEFCON"/>
            </w:pPr>
            <w:r w:rsidRPr="00884A97">
              <w:t>Date</w:t>
            </w:r>
          </w:p>
          <w:p w14:paraId="665B799C" w14:textId="3803454B" w:rsidR="001A3161" w:rsidRPr="00884A97" w:rsidRDefault="001A3161" w:rsidP="00FD16A1">
            <w:pPr>
              <w:pStyle w:val="Table8ptText-ASDEFCON"/>
              <w:rPr>
                <w:sz w:val="18"/>
              </w:rPr>
            </w:pPr>
            <w:r w:rsidRPr="00884A97">
              <w:fldChar w:fldCharType="begin">
                <w:ffData>
                  <w:name w:val="dt_applicant"/>
                  <w:enabled/>
                  <w:calcOnExit w:val="0"/>
                  <w:textInput>
                    <w:type w:val="date"/>
                    <w:format w:val="dd/MM/yyyy"/>
                  </w:textInput>
                </w:ffData>
              </w:fldChar>
            </w:r>
            <w:bookmarkStart w:id="305" w:name="dt_applicant"/>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05"/>
          </w:p>
        </w:tc>
        <w:tc>
          <w:tcPr>
            <w:tcW w:w="144" w:type="dxa"/>
            <w:tcBorders>
              <w:top w:val="nil"/>
              <w:left w:val="single" w:sz="4" w:space="0" w:color="auto"/>
              <w:bottom w:val="nil"/>
              <w:right w:val="single" w:sz="4" w:space="0" w:color="auto"/>
            </w:tcBorders>
          </w:tcPr>
          <w:p w14:paraId="5E555486" w14:textId="77777777" w:rsidR="001A3161" w:rsidRPr="00884A97" w:rsidRDefault="001A3161" w:rsidP="00AA6358">
            <w:pPr>
              <w:pStyle w:val="Table8ptText-ASDEFCON"/>
            </w:pPr>
          </w:p>
        </w:tc>
      </w:tr>
      <w:tr w:rsidR="001A3161" w:rsidRPr="00884A97" w14:paraId="65314553" w14:textId="77777777" w:rsidTr="00070B37">
        <w:trPr>
          <w:cantSplit/>
          <w:trHeight w:hRule="exact" w:val="113"/>
        </w:trPr>
        <w:tc>
          <w:tcPr>
            <w:tcW w:w="10640" w:type="dxa"/>
            <w:gridSpan w:val="44"/>
            <w:tcBorders>
              <w:top w:val="nil"/>
              <w:left w:val="single" w:sz="4" w:space="0" w:color="auto"/>
              <w:bottom w:val="single" w:sz="4" w:space="0" w:color="auto"/>
              <w:right w:val="single" w:sz="4" w:space="0" w:color="auto"/>
            </w:tcBorders>
          </w:tcPr>
          <w:p w14:paraId="1867E7B8" w14:textId="77777777" w:rsidR="001A3161" w:rsidRPr="00884A97" w:rsidRDefault="001A3161" w:rsidP="003737E1">
            <w:pPr>
              <w:tabs>
                <w:tab w:val="left" w:pos="4140"/>
                <w:tab w:val="left" w:pos="5040"/>
                <w:tab w:val="left" w:pos="7200"/>
              </w:tabs>
              <w:rPr>
                <w:sz w:val="8"/>
              </w:rPr>
            </w:pPr>
          </w:p>
        </w:tc>
      </w:tr>
      <w:tr w:rsidR="001A3161" w:rsidRPr="00884A97" w14:paraId="047C4111" w14:textId="77777777" w:rsidTr="00070B37">
        <w:tblPrEx>
          <w:tblBorders>
            <w:insideH w:val="single" w:sz="4" w:space="0" w:color="auto"/>
            <w:insideV w:val="single" w:sz="4" w:space="0" w:color="auto"/>
          </w:tblBorders>
          <w:tblCellMar>
            <w:left w:w="108" w:type="dxa"/>
            <w:right w:w="108" w:type="dxa"/>
          </w:tblCellMar>
        </w:tblPrEx>
        <w:trPr>
          <w:cantSplit/>
          <w:trHeight w:val="256"/>
        </w:trPr>
        <w:tc>
          <w:tcPr>
            <w:tcW w:w="10640" w:type="dxa"/>
            <w:gridSpan w:val="44"/>
            <w:tcBorders>
              <w:top w:val="single" w:sz="4" w:space="0" w:color="auto"/>
              <w:left w:val="single" w:sz="4" w:space="0" w:color="auto"/>
              <w:bottom w:val="single" w:sz="4" w:space="0" w:color="auto"/>
              <w:right w:val="single" w:sz="4" w:space="0" w:color="auto"/>
            </w:tcBorders>
            <w:vAlign w:val="center"/>
          </w:tcPr>
          <w:p w14:paraId="2E3D65EF" w14:textId="77777777" w:rsidR="001A3161" w:rsidRPr="00070B37" w:rsidRDefault="001A3161" w:rsidP="00AA6358">
            <w:pPr>
              <w:pStyle w:val="Table8ptText-ASDEFCON"/>
              <w:rPr>
                <w:i/>
              </w:rPr>
            </w:pPr>
            <w:r w:rsidRPr="00070B37">
              <w:rPr>
                <w:i/>
              </w:rPr>
              <w:sym w:font="Webdings" w:char="003D"/>
            </w:r>
            <w:r w:rsidRPr="00070B37">
              <w:rPr>
                <w:i/>
              </w:rPr>
              <w:t xml:space="preserve"> When Part 1 is complete, forward both pages of the form and all attachments to Defence Quality Assurance Representative.</w:t>
            </w:r>
          </w:p>
        </w:tc>
      </w:tr>
      <w:tr w:rsidR="001A3161" w:rsidRPr="00884A97" w14:paraId="5BF1E291" w14:textId="77777777" w:rsidTr="00070B37">
        <w:trPr>
          <w:gridBefore w:val="1"/>
          <w:wBefore w:w="8" w:type="dxa"/>
          <w:cantSplit/>
          <w:trHeight w:hRule="exact" w:val="624"/>
        </w:trPr>
        <w:tc>
          <w:tcPr>
            <w:tcW w:w="8040" w:type="dxa"/>
            <w:gridSpan w:val="35"/>
            <w:tcBorders>
              <w:top w:val="nil"/>
              <w:left w:val="nil"/>
              <w:bottom w:val="nil"/>
              <w:right w:val="single" w:sz="4" w:space="0" w:color="auto"/>
            </w:tcBorders>
          </w:tcPr>
          <w:p w14:paraId="2DD8E857" w14:textId="77777777" w:rsidR="001A3161" w:rsidRPr="00884A97" w:rsidRDefault="001A3161" w:rsidP="00FD16A1">
            <w:pPr>
              <w:pStyle w:val="Table8ptText-ASDEFCON"/>
            </w:pPr>
            <w:r>
              <w:br w:type="page"/>
            </w:r>
          </w:p>
        </w:tc>
        <w:tc>
          <w:tcPr>
            <w:tcW w:w="2592" w:type="dxa"/>
            <w:gridSpan w:val="8"/>
            <w:tcBorders>
              <w:top w:val="single" w:sz="4" w:space="0" w:color="auto"/>
              <w:left w:val="single" w:sz="4" w:space="0" w:color="auto"/>
              <w:bottom w:val="single" w:sz="4" w:space="0" w:color="auto"/>
              <w:right w:val="single" w:sz="4" w:space="0" w:color="auto"/>
            </w:tcBorders>
          </w:tcPr>
          <w:p w14:paraId="75563029" w14:textId="77777777" w:rsidR="001A3161" w:rsidRPr="00884A97" w:rsidRDefault="001A3161" w:rsidP="00FD16A1">
            <w:pPr>
              <w:pStyle w:val="Table8ptText-ASDEFCON"/>
            </w:pPr>
            <w:r>
              <w:t>Applicant’s</w:t>
            </w:r>
            <w:r w:rsidRPr="00884A97">
              <w:t xml:space="preserve"> reference no.</w:t>
            </w:r>
          </w:p>
          <w:p w14:paraId="06829DF1" w14:textId="56145AD3" w:rsidR="001A3161" w:rsidRPr="00884A97" w:rsidRDefault="001A3161" w:rsidP="00FD16A1">
            <w:pPr>
              <w:pStyle w:val="Table8ptText-ASDEFCON"/>
            </w:pPr>
            <w:r w:rsidRPr="00884A97">
              <w:fldChar w:fldCharType="begin">
                <w:ffData>
                  <w:name w:val="txt_applicant_refno2"/>
                  <w:enabled/>
                  <w:calcOnExit w:val="0"/>
                  <w:textInput>
                    <w:maxLength w:val="60"/>
                  </w:textInput>
                </w:ffData>
              </w:fldChar>
            </w:r>
            <w:bookmarkStart w:id="306" w:name="txt_applicant_refno2"/>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06"/>
          </w:p>
        </w:tc>
      </w:tr>
      <w:tr w:rsidR="001A3161" w:rsidRPr="00884A97" w14:paraId="5F8007A0" w14:textId="77777777" w:rsidTr="00070B37">
        <w:trPr>
          <w:gridBefore w:val="1"/>
          <w:wBefore w:w="8" w:type="dxa"/>
          <w:cantSplit/>
          <w:trHeight w:hRule="exact" w:val="624"/>
        </w:trPr>
        <w:tc>
          <w:tcPr>
            <w:tcW w:w="8040" w:type="dxa"/>
            <w:gridSpan w:val="35"/>
            <w:tcBorders>
              <w:top w:val="nil"/>
              <w:left w:val="nil"/>
              <w:bottom w:val="nil"/>
              <w:right w:val="single" w:sz="4" w:space="0" w:color="auto"/>
            </w:tcBorders>
            <w:vAlign w:val="bottom"/>
          </w:tcPr>
          <w:p w14:paraId="698DC178" w14:textId="77777777" w:rsidR="001A3161" w:rsidRPr="00884A97" w:rsidRDefault="001A3161" w:rsidP="009C34A3">
            <w:pPr>
              <w:pStyle w:val="Table10ptHeading-ASDEFCON"/>
              <w:jc w:val="left"/>
              <w:rPr>
                <w:sz w:val="18"/>
              </w:rPr>
            </w:pPr>
            <w:r w:rsidRPr="00884A97">
              <w:t>Part 2 – To be completed by the Defence Quality Assurance Representative</w:t>
            </w:r>
          </w:p>
        </w:tc>
        <w:tc>
          <w:tcPr>
            <w:tcW w:w="2592" w:type="dxa"/>
            <w:gridSpan w:val="8"/>
            <w:tcBorders>
              <w:top w:val="single" w:sz="4" w:space="0" w:color="auto"/>
              <w:left w:val="single" w:sz="4" w:space="0" w:color="auto"/>
              <w:bottom w:val="single" w:sz="4" w:space="0" w:color="auto"/>
              <w:right w:val="single" w:sz="4" w:space="0" w:color="auto"/>
            </w:tcBorders>
          </w:tcPr>
          <w:p w14:paraId="7E440EE7" w14:textId="77777777" w:rsidR="001A3161" w:rsidRPr="00884A97" w:rsidRDefault="001A3161" w:rsidP="00FD16A1">
            <w:pPr>
              <w:pStyle w:val="Table8ptText-ASDEFCON"/>
            </w:pPr>
            <w:r w:rsidRPr="00884A97">
              <w:t>QAR authority reference no.</w:t>
            </w:r>
          </w:p>
          <w:p w14:paraId="13FCACDB" w14:textId="4080FF34" w:rsidR="001A3161" w:rsidRPr="00884A97" w:rsidRDefault="001A3161" w:rsidP="00FD16A1">
            <w:pPr>
              <w:pStyle w:val="Table8ptText-ASDEFCON"/>
            </w:pPr>
            <w:r w:rsidRPr="00884A97">
              <w:fldChar w:fldCharType="begin">
                <w:ffData>
                  <w:name w:val="txt_qar_refno2"/>
                  <w:enabled/>
                  <w:calcOnExit w:val="0"/>
                  <w:textInput>
                    <w:maxLength w:val="50"/>
                  </w:textInput>
                </w:ffData>
              </w:fldChar>
            </w:r>
            <w:bookmarkStart w:id="307" w:name="txt_qar_refno2"/>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07"/>
          </w:p>
        </w:tc>
      </w:tr>
      <w:tr w:rsidR="001A3161" w:rsidRPr="00884A97" w14:paraId="1D22DA9F" w14:textId="77777777" w:rsidTr="00070B37">
        <w:trPr>
          <w:gridBefore w:val="1"/>
          <w:wBefore w:w="8" w:type="dxa"/>
          <w:cantSplit/>
          <w:trHeight w:hRule="exact" w:val="113"/>
        </w:trPr>
        <w:tc>
          <w:tcPr>
            <w:tcW w:w="8040" w:type="dxa"/>
            <w:gridSpan w:val="35"/>
            <w:tcBorders>
              <w:top w:val="nil"/>
              <w:left w:val="nil"/>
              <w:bottom w:val="single" w:sz="4" w:space="0" w:color="auto"/>
              <w:right w:val="nil"/>
            </w:tcBorders>
            <w:vAlign w:val="bottom"/>
          </w:tcPr>
          <w:p w14:paraId="4DB17C8F" w14:textId="77777777" w:rsidR="001A3161" w:rsidRPr="00884A97" w:rsidRDefault="001A3161" w:rsidP="001A3161">
            <w:pPr>
              <w:pStyle w:val="Heading4"/>
              <w:rPr>
                <w:sz w:val="2"/>
              </w:rPr>
            </w:pPr>
          </w:p>
        </w:tc>
        <w:tc>
          <w:tcPr>
            <w:tcW w:w="2592" w:type="dxa"/>
            <w:gridSpan w:val="8"/>
            <w:tcBorders>
              <w:top w:val="single" w:sz="4" w:space="0" w:color="auto"/>
              <w:left w:val="nil"/>
              <w:bottom w:val="single" w:sz="4" w:space="0" w:color="auto"/>
              <w:right w:val="nil"/>
            </w:tcBorders>
          </w:tcPr>
          <w:p w14:paraId="2D046852" w14:textId="77777777" w:rsidR="001A3161" w:rsidRPr="00884A97" w:rsidRDefault="001A3161" w:rsidP="003737E1">
            <w:pPr>
              <w:tabs>
                <w:tab w:val="left" w:pos="4140"/>
                <w:tab w:val="left" w:pos="5040"/>
                <w:tab w:val="left" w:pos="7200"/>
              </w:tabs>
              <w:rPr>
                <w:sz w:val="2"/>
              </w:rPr>
            </w:pPr>
          </w:p>
        </w:tc>
      </w:tr>
      <w:tr w:rsidR="001A3161" w:rsidRPr="00884A97" w14:paraId="27E4861B" w14:textId="77777777" w:rsidTr="00070B37">
        <w:trPr>
          <w:gridBefore w:val="1"/>
          <w:wBefore w:w="8" w:type="dxa"/>
          <w:cantSplit/>
          <w:trHeight w:hRule="exact" w:val="113"/>
        </w:trPr>
        <w:tc>
          <w:tcPr>
            <w:tcW w:w="10632" w:type="dxa"/>
            <w:gridSpan w:val="43"/>
            <w:tcBorders>
              <w:top w:val="single" w:sz="4" w:space="0" w:color="auto"/>
              <w:left w:val="single" w:sz="4" w:space="0" w:color="auto"/>
              <w:bottom w:val="nil"/>
              <w:right w:val="single" w:sz="4" w:space="0" w:color="auto"/>
            </w:tcBorders>
          </w:tcPr>
          <w:p w14:paraId="5D29CE84" w14:textId="77777777" w:rsidR="001A3161" w:rsidRPr="00884A97" w:rsidRDefault="001A3161" w:rsidP="003737E1">
            <w:pPr>
              <w:tabs>
                <w:tab w:val="left" w:pos="7020"/>
              </w:tabs>
              <w:spacing w:before="100"/>
              <w:rPr>
                <w:i/>
                <w:sz w:val="16"/>
              </w:rPr>
            </w:pPr>
          </w:p>
        </w:tc>
      </w:tr>
      <w:tr w:rsidR="001A3161" w:rsidRPr="00884A97" w14:paraId="0F20BAF1" w14:textId="77777777" w:rsidTr="00070B37">
        <w:trPr>
          <w:gridBefore w:val="1"/>
          <w:wBefore w:w="8" w:type="dxa"/>
          <w:cantSplit/>
          <w:trHeight w:val="567"/>
        </w:trPr>
        <w:tc>
          <w:tcPr>
            <w:tcW w:w="134" w:type="dxa"/>
            <w:gridSpan w:val="2"/>
            <w:tcBorders>
              <w:top w:val="nil"/>
              <w:left w:val="single" w:sz="4" w:space="0" w:color="auto"/>
              <w:bottom w:val="nil"/>
              <w:right w:val="single" w:sz="4" w:space="0" w:color="auto"/>
            </w:tcBorders>
          </w:tcPr>
          <w:p w14:paraId="04F97FB8" w14:textId="77777777" w:rsidR="001A3161" w:rsidRPr="00884A97" w:rsidRDefault="001A3161" w:rsidP="00FD16A1">
            <w:pPr>
              <w:pStyle w:val="Table8ptText-ASDEFCON"/>
            </w:pPr>
          </w:p>
        </w:tc>
        <w:tc>
          <w:tcPr>
            <w:tcW w:w="10354" w:type="dxa"/>
            <w:gridSpan w:val="40"/>
            <w:tcBorders>
              <w:top w:val="single" w:sz="4" w:space="0" w:color="auto"/>
              <w:left w:val="single" w:sz="4" w:space="0" w:color="auto"/>
              <w:bottom w:val="single" w:sz="4" w:space="0" w:color="auto"/>
              <w:right w:val="single" w:sz="4" w:space="0" w:color="auto"/>
            </w:tcBorders>
          </w:tcPr>
          <w:p w14:paraId="72A57B60" w14:textId="77777777" w:rsidR="001A3161" w:rsidRDefault="001A3161" w:rsidP="00FD16A1">
            <w:pPr>
              <w:pStyle w:val="Table8ptText-ASDEFCON"/>
            </w:pPr>
            <w:r w:rsidRPr="00884A97">
              <w:rPr>
                <w:sz w:val="18"/>
              </w:rPr>
              <w:t>a.  General comments</w:t>
            </w:r>
            <w:r w:rsidRPr="00DF6CA5">
              <w:rPr>
                <w:sz w:val="18"/>
              </w:rPr>
              <w:t xml:space="preserve"> </w:t>
            </w:r>
            <w:r w:rsidRPr="00070B37">
              <w:t>(including, based on objective evidence, that effects identified in Part 1 k. are verified)</w:t>
            </w:r>
          </w:p>
          <w:p w14:paraId="517B014B" w14:textId="04C80FC1" w:rsidR="001A3161" w:rsidRPr="00884A97" w:rsidRDefault="001A3161" w:rsidP="00FD16A1">
            <w:pPr>
              <w:pStyle w:val="Table8ptText-ASDEFCON"/>
            </w:pPr>
            <w:r w:rsidRPr="00884A97">
              <w:fldChar w:fldCharType="begin">
                <w:ffData>
                  <w:name w:val="txt_dqar_comments"/>
                  <w:enabled/>
                  <w:calcOnExit w:val="0"/>
                  <w:textInput>
                    <w:maxLength w:val="2000"/>
                  </w:textInput>
                </w:ffData>
              </w:fldChar>
            </w:r>
            <w:bookmarkStart w:id="308" w:name="txt_dqar_comments"/>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08"/>
          </w:p>
        </w:tc>
        <w:tc>
          <w:tcPr>
            <w:tcW w:w="144" w:type="dxa"/>
            <w:tcBorders>
              <w:top w:val="nil"/>
              <w:left w:val="single" w:sz="4" w:space="0" w:color="auto"/>
              <w:bottom w:val="nil"/>
              <w:right w:val="single" w:sz="4" w:space="0" w:color="auto"/>
            </w:tcBorders>
          </w:tcPr>
          <w:p w14:paraId="76ED77FA" w14:textId="77777777" w:rsidR="001A3161" w:rsidRPr="00884A97" w:rsidRDefault="001A3161" w:rsidP="00AA6358">
            <w:pPr>
              <w:pStyle w:val="Table8ptText-ASDEFCON"/>
            </w:pPr>
          </w:p>
        </w:tc>
      </w:tr>
      <w:tr w:rsidR="001A3161" w:rsidRPr="00884A97" w14:paraId="0D29BA52"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75B0729C" w14:textId="77777777" w:rsidR="001A3161" w:rsidRPr="00884A97" w:rsidRDefault="001A3161" w:rsidP="00FD16A1">
            <w:pPr>
              <w:pStyle w:val="Table8ptText-ASDEFCON"/>
              <w:rPr>
                <w:i/>
              </w:rPr>
            </w:pPr>
            <w:r w:rsidRPr="00884A97">
              <w:t xml:space="preserve">  b.  Application referred to</w:t>
            </w:r>
            <w:r w:rsidRPr="00884A97">
              <w:tab/>
            </w:r>
            <w:r w:rsidRPr="00884A97">
              <w:tab/>
            </w:r>
            <w:r w:rsidRPr="00884A97">
              <w:tab/>
            </w:r>
            <w:r>
              <w:tab/>
            </w:r>
            <w:r>
              <w:tab/>
            </w:r>
            <w:r>
              <w:tab/>
            </w:r>
            <w:r>
              <w:tab/>
              <w:t xml:space="preserve">          </w:t>
            </w:r>
            <w:r w:rsidRPr="00884A97">
              <w:t>c.  ‘For information’ copy provided to CA</w:t>
            </w:r>
          </w:p>
        </w:tc>
      </w:tr>
      <w:tr w:rsidR="001A3161" w:rsidRPr="00884A97" w14:paraId="20007BCD" w14:textId="77777777" w:rsidTr="00070B37">
        <w:trPr>
          <w:gridBefore w:val="1"/>
          <w:wBefore w:w="8" w:type="dxa"/>
          <w:cantSplit/>
          <w:trHeight w:val="305"/>
        </w:trPr>
        <w:tc>
          <w:tcPr>
            <w:tcW w:w="134" w:type="dxa"/>
            <w:gridSpan w:val="2"/>
            <w:tcBorders>
              <w:top w:val="nil"/>
              <w:left w:val="single" w:sz="4" w:space="0" w:color="auto"/>
              <w:bottom w:val="nil"/>
              <w:right w:val="single" w:sz="4" w:space="0" w:color="auto"/>
            </w:tcBorders>
          </w:tcPr>
          <w:p w14:paraId="14DD81C8" w14:textId="77777777" w:rsidR="001A3161" w:rsidRPr="00884A97" w:rsidRDefault="001A3161" w:rsidP="00FD16A1">
            <w:pPr>
              <w:pStyle w:val="Table8ptText-ASDEFCON"/>
            </w:pPr>
          </w:p>
        </w:tc>
        <w:tc>
          <w:tcPr>
            <w:tcW w:w="6654" w:type="dxa"/>
            <w:gridSpan w:val="25"/>
            <w:tcBorders>
              <w:top w:val="single" w:sz="4" w:space="0" w:color="auto"/>
              <w:left w:val="single" w:sz="4" w:space="0" w:color="auto"/>
              <w:bottom w:val="single" w:sz="4" w:space="0" w:color="auto"/>
              <w:right w:val="single" w:sz="4" w:space="0" w:color="auto"/>
            </w:tcBorders>
            <w:vAlign w:val="center"/>
          </w:tcPr>
          <w:p w14:paraId="10C88CA8" w14:textId="77777777" w:rsidR="001A3161" w:rsidRPr="00884A97" w:rsidRDefault="001A3161" w:rsidP="00FD16A1">
            <w:pPr>
              <w:pStyle w:val="Table8ptText-ASDEFCON"/>
              <w:rPr>
                <w:sz w:val="18"/>
              </w:rPr>
            </w:pPr>
            <w:r w:rsidRPr="00884A97">
              <w:t xml:space="preserve">User authority </w:t>
            </w:r>
            <w:r w:rsidRPr="00070B37">
              <w:rPr>
                <w:i/>
              </w:rPr>
              <w:t>(in-service applications)</w:t>
            </w:r>
            <w:r w:rsidRPr="00884A97">
              <w:rPr>
                <w:sz w:val="20"/>
              </w:rPr>
              <w:t xml:space="preserve"> </w:t>
            </w:r>
            <w:r w:rsidRPr="00CB1AF3">
              <w:rPr>
                <w:sz w:val="20"/>
                <w:szCs w:val="20"/>
              </w:rPr>
              <w:fldChar w:fldCharType="begin">
                <w:ffData>
                  <w:name w:val="ckbx_dqar_user_auth"/>
                  <w:enabled/>
                  <w:calcOnExit w:val="0"/>
                  <w:checkBox>
                    <w:sizeAuto/>
                    <w:default w:val="0"/>
                    <w:checked w:val="0"/>
                  </w:checkBox>
                </w:ffData>
              </w:fldChar>
            </w:r>
            <w:bookmarkStart w:id="309" w:name="ckbx_dqar_user_auth"/>
            <w:r w:rsidRPr="00CB1AF3">
              <w:rPr>
                <w:sz w:val="20"/>
                <w:szCs w:val="20"/>
              </w:rPr>
              <w:instrText xml:space="preserve"> FORMCHECKBOX </w:instrText>
            </w:r>
            <w:r w:rsidR="008A17A4">
              <w:rPr>
                <w:sz w:val="20"/>
                <w:szCs w:val="20"/>
              </w:rPr>
            </w:r>
            <w:r w:rsidR="008A17A4">
              <w:rPr>
                <w:sz w:val="20"/>
                <w:szCs w:val="20"/>
              </w:rPr>
              <w:fldChar w:fldCharType="separate"/>
            </w:r>
            <w:r w:rsidRPr="00CB1AF3">
              <w:rPr>
                <w:sz w:val="20"/>
                <w:szCs w:val="20"/>
              </w:rPr>
              <w:fldChar w:fldCharType="end"/>
            </w:r>
            <w:bookmarkEnd w:id="309"/>
            <w:r>
              <w:t xml:space="preserve">   </w:t>
            </w:r>
            <w:r w:rsidRPr="00884A97">
              <w:t>and/or</w:t>
            </w:r>
            <w:r>
              <w:t xml:space="preserve"> </w:t>
            </w:r>
            <w:r w:rsidRPr="00884A97">
              <w:t xml:space="preserve"> </w:t>
            </w:r>
            <w:r>
              <w:t xml:space="preserve"> </w:t>
            </w:r>
            <w:r w:rsidRPr="00884A97">
              <w:t xml:space="preserve"> </w:t>
            </w:r>
            <w:r w:rsidRPr="00634720">
              <w:rPr>
                <w:sz w:val="20"/>
                <w:szCs w:val="20"/>
              </w:rPr>
              <w:fldChar w:fldCharType="begin">
                <w:ffData>
                  <w:name w:val="ckbx_dqar_daa"/>
                  <w:enabled/>
                  <w:calcOnExit w:val="0"/>
                  <w:checkBox>
                    <w:sizeAuto/>
                    <w:default w:val="0"/>
                    <w:checked w:val="0"/>
                  </w:checkBox>
                </w:ffData>
              </w:fldChar>
            </w:r>
            <w:bookmarkStart w:id="310" w:name="ckbx_dqar_daa"/>
            <w:r w:rsidRPr="00634720">
              <w:rPr>
                <w:sz w:val="20"/>
                <w:szCs w:val="20"/>
              </w:rPr>
              <w:instrText xml:space="preserve"> FORMCHECKBOX </w:instrText>
            </w:r>
            <w:r w:rsidR="008A17A4">
              <w:rPr>
                <w:sz w:val="20"/>
                <w:szCs w:val="20"/>
              </w:rPr>
            </w:r>
            <w:r w:rsidR="008A17A4">
              <w:rPr>
                <w:sz w:val="20"/>
                <w:szCs w:val="20"/>
              </w:rPr>
              <w:fldChar w:fldCharType="separate"/>
            </w:r>
            <w:r w:rsidRPr="00634720">
              <w:rPr>
                <w:sz w:val="20"/>
                <w:szCs w:val="20"/>
              </w:rPr>
              <w:fldChar w:fldCharType="end"/>
            </w:r>
            <w:bookmarkEnd w:id="310"/>
            <w:r w:rsidRPr="00884A97">
              <w:t xml:space="preserve">Design acceptance </w:t>
            </w:r>
            <w:r>
              <w:t>authority</w:t>
            </w:r>
          </w:p>
        </w:tc>
        <w:tc>
          <w:tcPr>
            <w:tcW w:w="142" w:type="dxa"/>
            <w:tcBorders>
              <w:top w:val="nil"/>
              <w:left w:val="nil"/>
              <w:bottom w:val="nil"/>
              <w:right w:val="single" w:sz="4" w:space="0" w:color="auto"/>
            </w:tcBorders>
            <w:vAlign w:val="center"/>
          </w:tcPr>
          <w:p w14:paraId="78C8C8F1" w14:textId="77777777" w:rsidR="001A3161" w:rsidRPr="00884A97" w:rsidRDefault="001A3161" w:rsidP="00FD16A1">
            <w:pPr>
              <w:pStyle w:val="Table8ptText-ASDEFCON"/>
            </w:pPr>
          </w:p>
        </w:tc>
        <w:tc>
          <w:tcPr>
            <w:tcW w:w="3558" w:type="dxa"/>
            <w:gridSpan w:val="14"/>
            <w:tcBorders>
              <w:top w:val="single" w:sz="4" w:space="0" w:color="auto"/>
              <w:left w:val="nil"/>
              <w:bottom w:val="single" w:sz="4" w:space="0" w:color="auto"/>
              <w:right w:val="single" w:sz="4" w:space="0" w:color="auto"/>
            </w:tcBorders>
            <w:vAlign w:val="center"/>
          </w:tcPr>
          <w:p w14:paraId="49D1C36E" w14:textId="77777777" w:rsidR="001A3161" w:rsidRPr="00884A97" w:rsidRDefault="001A3161" w:rsidP="00FD16A1">
            <w:pPr>
              <w:pStyle w:val="Table8ptText-ASDEFCON"/>
              <w:rPr>
                <w:sz w:val="18"/>
              </w:rPr>
            </w:pPr>
            <w:r w:rsidRPr="00884A97">
              <w:rPr>
                <w:sz w:val="20"/>
              </w:rPr>
              <w:fldChar w:fldCharType="begin">
                <w:ffData>
                  <w:name w:val="ckbx_provided_to_ca"/>
                  <w:enabled/>
                  <w:calcOnExit w:val="0"/>
                  <w:checkBox>
                    <w:sizeAuto/>
                    <w:default w:val="0"/>
                    <w:checked w:val="0"/>
                  </w:checkBox>
                </w:ffData>
              </w:fldChar>
            </w:r>
            <w:bookmarkStart w:id="311" w:name="ckbx_provided_to_ca"/>
            <w:r w:rsidRPr="00884A97">
              <w:rPr>
                <w:sz w:val="20"/>
              </w:rPr>
              <w:instrText xml:space="preserve"> FORMCHECKBOX </w:instrText>
            </w:r>
            <w:r w:rsidR="008A17A4">
              <w:rPr>
                <w:sz w:val="20"/>
              </w:rPr>
            </w:r>
            <w:r w:rsidR="008A17A4">
              <w:rPr>
                <w:sz w:val="20"/>
              </w:rPr>
              <w:fldChar w:fldCharType="separate"/>
            </w:r>
            <w:r w:rsidRPr="00884A97">
              <w:fldChar w:fldCharType="end"/>
            </w:r>
            <w:bookmarkEnd w:id="311"/>
            <w:r>
              <w:t xml:space="preserve">  Contract authority</w:t>
            </w:r>
          </w:p>
        </w:tc>
        <w:tc>
          <w:tcPr>
            <w:tcW w:w="144" w:type="dxa"/>
            <w:tcBorders>
              <w:top w:val="nil"/>
              <w:left w:val="single" w:sz="4" w:space="0" w:color="auto"/>
              <w:bottom w:val="nil"/>
              <w:right w:val="single" w:sz="4" w:space="0" w:color="auto"/>
            </w:tcBorders>
          </w:tcPr>
          <w:p w14:paraId="0F4332CC" w14:textId="77777777" w:rsidR="001A3161" w:rsidRPr="00884A97" w:rsidRDefault="001A3161" w:rsidP="00AA6358">
            <w:pPr>
              <w:pStyle w:val="Table8ptText-ASDEFCON"/>
            </w:pPr>
          </w:p>
        </w:tc>
      </w:tr>
      <w:tr w:rsidR="001A3161" w:rsidRPr="00AB74C7" w14:paraId="6795AA94"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4D9A2A15" w14:textId="77777777" w:rsidR="00070B37" w:rsidRPr="00070B37" w:rsidRDefault="001A3161" w:rsidP="00FD16A1">
            <w:pPr>
              <w:pStyle w:val="Table8ptText-ASDEFCON"/>
            </w:pPr>
            <w:r w:rsidRPr="00AB74C7">
              <w:t xml:space="preserve">  d.  QAR  </w:t>
            </w:r>
            <w:r w:rsidRPr="00070B37">
              <w:t>(Sections a. and b. above have been completed where applicable and</w:t>
            </w:r>
          </w:p>
          <w:p w14:paraId="2E4D53D4" w14:textId="77777777" w:rsidR="001A3161" w:rsidRPr="00AB74C7" w:rsidRDefault="001A3161" w:rsidP="00FD16A1">
            <w:pPr>
              <w:pStyle w:val="Table8ptText-ASDEFCON"/>
            </w:pPr>
            <w:r w:rsidRPr="00070B37">
              <w:tab/>
              <w:t xml:space="preserve"> details supplied in Part 1 are assessed as being complete and accurate)</w:t>
            </w:r>
          </w:p>
        </w:tc>
      </w:tr>
      <w:tr w:rsidR="001A3161" w:rsidRPr="00884A97" w14:paraId="73C5480C"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73BDE34D" w14:textId="77777777" w:rsidR="001A3161" w:rsidRPr="00884A97" w:rsidRDefault="001A3161" w:rsidP="00FD16A1">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56C6049F" w14:textId="77777777" w:rsidR="001A3161" w:rsidRPr="0061575D" w:rsidRDefault="001A3161" w:rsidP="00FD16A1">
            <w:pPr>
              <w:pStyle w:val="Table8ptText-ASDEFCON"/>
            </w:pPr>
            <w:r w:rsidRPr="00884A97">
              <w:t>Signature</w:t>
            </w:r>
          </w:p>
        </w:tc>
        <w:tc>
          <w:tcPr>
            <w:tcW w:w="2798" w:type="dxa"/>
            <w:gridSpan w:val="10"/>
            <w:tcBorders>
              <w:top w:val="single" w:sz="4" w:space="0" w:color="auto"/>
              <w:left w:val="single" w:sz="4" w:space="0" w:color="auto"/>
              <w:bottom w:val="single" w:sz="4" w:space="0" w:color="auto"/>
              <w:right w:val="single" w:sz="4" w:space="0" w:color="auto"/>
            </w:tcBorders>
          </w:tcPr>
          <w:p w14:paraId="05AC2726" w14:textId="77777777" w:rsidR="001A3161" w:rsidRPr="00884A97" w:rsidRDefault="001A3161" w:rsidP="00FD16A1">
            <w:pPr>
              <w:pStyle w:val="Table8ptText-ASDEFCON"/>
            </w:pPr>
            <w:r w:rsidRPr="00884A97">
              <w:t>Printed name</w:t>
            </w:r>
          </w:p>
          <w:p w14:paraId="3866990C" w14:textId="4C66369C" w:rsidR="001A3161" w:rsidRPr="00884A97" w:rsidRDefault="001A3161" w:rsidP="00FD16A1">
            <w:pPr>
              <w:pStyle w:val="Table8ptText-ASDEFCON"/>
            </w:pPr>
            <w:r w:rsidRPr="00884A97">
              <w:fldChar w:fldCharType="begin">
                <w:ffData>
                  <w:name w:val="txt_dqar_name"/>
                  <w:enabled/>
                  <w:calcOnExit w:val="0"/>
                  <w:textInput>
                    <w:maxLength w:val="62"/>
                  </w:textInput>
                </w:ffData>
              </w:fldChar>
            </w:r>
            <w:bookmarkStart w:id="312" w:name="txt_dqar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12"/>
          </w:p>
        </w:tc>
        <w:tc>
          <w:tcPr>
            <w:tcW w:w="1853" w:type="dxa"/>
            <w:gridSpan w:val="10"/>
            <w:tcBorders>
              <w:top w:val="single" w:sz="4" w:space="0" w:color="auto"/>
              <w:left w:val="single" w:sz="4" w:space="0" w:color="auto"/>
              <w:bottom w:val="single" w:sz="4" w:space="0" w:color="auto"/>
              <w:right w:val="single" w:sz="4" w:space="0" w:color="auto"/>
            </w:tcBorders>
          </w:tcPr>
          <w:p w14:paraId="530A3CB2" w14:textId="77777777" w:rsidR="001A3161" w:rsidRPr="00884A97" w:rsidRDefault="001A3161" w:rsidP="00FD16A1">
            <w:pPr>
              <w:pStyle w:val="Table8ptText-ASDEFCON"/>
            </w:pPr>
            <w:r w:rsidRPr="00884A97">
              <w:t>Appointment</w:t>
            </w:r>
          </w:p>
          <w:p w14:paraId="4AC7629D" w14:textId="7D82F6AF" w:rsidR="001A3161" w:rsidRPr="00884A97" w:rsidRDefault="001A3161" w:rsidP="00FD16A1">
            <w:pPr>
              <w:pStyle w:val="Table8ptText-ASDEFCON"/>
              <w:rPr>
                <w:sz w:val="18"/>
              </w:rPr>
            </w:pPr>
            <w:r w:rsidRPr="00884A97">
              <w:fldChar w:fldCharType="begin">
                <w:ffData>
                  <w:name w:val="txt_dqar_app"/>
                  <w:enabled/>
                  <w:calcOnExit w:val="0"/>
                  <w:textInput>
                    <w:maxLength w:val="60"/>
                  </w:textInput>
                </w:ffData>
              </w:fldChar>
            </w:r>
            <w:bookmarkStart w:id="313" w:name="txt_dqar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13"/>
          </w:p>
        </w:tc>
        <w:tc>
          <w:tcPr>
            <w:tcW w:w="1701" w:type="dxa"/>
            <w:gridSpan w:val="8"/>
            <w:tcBorders>
              <w:top w:val="single" w:sz="4" w:space="0" w:color="auto"/>
              <w:left w:val="single" w:sz="4" w:space="0" w:color="auto"/>
              <w:bottom w:val="single" w:sz="4" w:space="0" w:color="auto"/>
              <w:right w:val="single" w:sz="4" w:space="0" w:color="auto"/>
            </w:tcBorders>
          </w:tcPr>
          <w:p w14:paraId="5E1EF4BB" w14:textId="77777777" w:rsidR="001A3161" w:rsidRPr="00884A97" w:rsidRDefault="001A3161" w:rsidP="00FD16A1">
            <w:pPr>
              <w:pStyle w:val="Table8ptText-ASDEFCON"/>
            </w:pPr>
            <w:r w:rsidRPr="00884A97">
              <w:t>Phone number</w:t>
            </w:r>
          </w:p>
          <w:p w14:paraId="649F7FA6" w14:textId="0EA4ACAB" w:rsidR="001A3161" w:rsidRPr="00884A97" w:rsidRDefault="001A3161" w:rsidP="00FD16A1">
            <w:pPr>
              <w:pStyle w:val="Table8ptText-ASDEFCON"/>
              <w:rPr>
                <w:sz w:val="18"/>
              </w:rPr>
            </w:pPr>
            <w:r w:rsidRPr="00884A97">
              <w:fldChar w:fldCharType="begin">
                <w:ffData>
                  <w:name w:val="txt_dqar_phno"/>
                  <w:enabled/>
                  <w:calcOnExit w:val="0"/>
                  <w:textInput>
                    <w:maxLength w:val="16"/>
                  </w:textInput>
                </w:ffData>
              </w:fldChar>
            </w:r>
            <w:bookmarkStart w:id="314" w:name="txt_dqar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14"/>
          </w:p>
        </w:tc>
        <w:tc>
          <w:tcPr>
            <w:tcW w:w="1276" w:type="dxa"/>
            <w:gridSpan w:val="2"/>
            <w:tcBorders>
              <w:top w:val="single" w:sz="4" w:space="0" w:color="auto"/>
              <w:left w:val="single" w:sz="4" w:space="0" w:color="auto"/>
              <w:bottom w:val="single" w:sz="4" w:space="0" w:color="auto"/>
              <w:right w:val="single" w:sz="4" w:space="0" w:color="auto"/>
            </w:tcBorders>
          </w:tcPr>
          <w:p w14:paraId="55F0FBB7" w14:textId="77777777" w:rsidR="001A3161" w:rsidRPr="00884A97" w:rsidRDefault="001A3161" w:rsidP="00FD16A1">
            <w:pPr>
              <w:pStyle w:val="Table8ptText-ASDEFCON"/>
            </w:pPr>
            <w:r w:rsidRPr="00884A97">
              <w:t>Date</w:t>
            </w:r>
          </w:p>
          <w:p w14:paraId="18F5715A" w14:textId="5A97620C" w:rsidR="001A3161" w:rsidRPr="00884A97" w:rsidRDefault="001A3161" w:rsidP="00FD16A1">
            <w:pPr>
              <w:pStyle w:val="Table8ptText-ASDEFCON"/>
              <w:rPr>
                <w:sz w:val="18"/>
              </w:rPr>
            </w:pPr>
            <w:r w:rsidRPr="00884A97">
              <w:fldChar w:fldCharType="begin">
                <w:ffData>
                  <w:name w:val="dt_dqar"/>
                  <w:enabled/>
                  <w:calcOnExit w:val="0"/>
                  <w:textInput>
                    <w:type w:val="date"/>
                    <w:format w:val="dd/MM/yyyy"/>
                  </w:textInput>
                </w:ffData>
              </w:fldChar>
            </w:r>
            <w:bookmarkStart w:id="315" w:name="dt_dqar"/>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15"/>
          </w:p>
        </w:tc>
        <w:tc>
          <w:tcPr>
            <w:tcW w:w="144" w:type="dxa"/>
            <w:tcBorders>
              <w:top w:val="nil"/>
              <w:left w:val="single" w:sz="4" w:space="0" w:color="auto"/>
              <w:bottom w:val="nil"/>
              <w:right w:val="single" w:sz="4" w:space="0" w:color="auto"/>
            </w:tcBorders>
          </w:tcPr>
          <w:p w14:paraId="1B0A4351" w14:textId="77777777" w:rsidR="001A3161" w:rsidRPr="00884A97" w:rsidRDefault="001A3161" w:rsidP="00AA6358">
            <w:pPr>
              <w:pStyle w:val="Table8ptText-ASDEFCON"/>
            </w:pPr>
          </w:p>
        </w:tc>
      </w:tr>
      <w:tr w:rsidR="001A3161" w:rsidRPr="00884A97" w14:paraId="66E07E29"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7269FB74" w14:textId="77777777" w:rsidR="001A3161" w:rsidRPr="00884A97" w:rsidRDefault="001A3161" w:rsidP="003737E1">
            <w:pPr>
              <w:tabs>
                <w:tab w:val="left" w:pos="4140"/>
                <w:tab w:val="left" w:pos="5040"/>
                <w:tab w:val="left" w:pos="7200"/>
              </w:tabs>
              <w:rPr>
                <w:sz w:val="2"/>
              </w:rPr>
            </w:pPr>
          </w:p>
        </w:tc>
      </w:tr>
      <w:tr w:rsidR="001A3161" w:rsidRPr="00884A97" w14:paraId="49B59ED4" w14:textId="77777777" w:rsidTr="00070B37">
        <w:trPr>
          <w:gridBefore w:val="1"/>
          <w:wBefore w:w="8" w:type="dxa"/>
          <w:cantSplit/>
          <w:trHeight w:val="70"/>
        </w:trPr>
        <w:tc>
          <w:tcPr>
            <w:tcW w:w="10632" w:type="dxa"/>
            <w:gridSpan w:val="43"/>
            <w:tcBorders>
              <w:top w:val="nil"/>
              <w:left w:val="nil"/>
              <w:bottom w:val="single" w:sz="4" w:space="0" w:color="auto"/>
              <w:right w:val="nil"/>
            </w:tcBorders>
            <w:vAlign w:val="bottom"/>
          </w:tcPr>
          <w:p w14:paraId="4D54CFD3" w14:textId="77777777" w:rsidR="001A3161" w:rsidRPr="00884A97" w:rsidRDefault="001A3161" w:rsidP="009C34A3">
            <w:pPr>
              <w:pStyle w:val="Table10ptHeading-ASDEFCON"/>
              <w:jc w:val="left"/>
              <w:rPr>
                <w:sz w:val="18"/>
              </w:rPr>
            </w:pPr>
            <w:r w:rsidRPr="00884A97">
              <w:t>Part 3 – To be completed by the User Authority</w:t>
            </w:r>
            <w:r w:rsidRPr="009C34A3">
              <w:rPr>
                <w:b w:val="0"/>
              </w:rPr>
              <w:t xml:space="preserve"> </w:t>
            </w:r>
            <w:r w:rsidRPr="009C34A3">
              <w:rPr>
                <w:b w:val="0"/>
                <w:i/>
                <w:sz w:val="16"/>
                <w:szCs w:val="16"/>
              </w:rPr>
              <w:t>(Where applicable to in-service requirements)</w:t>
            </w:r>
          </w:p>
        </w:tc>
      </w:tr>
      <w:tr w:rsidR="001A3161" w:rsidRPr="00884A97" w14:paraId="719A5147" w14:textId="77777777" w:rsidTr="00070B37">
        <w:trPr>
          <w:gridBefore w:val="1"/>
          <w:wBefore w:w="8" w:type="dxa"/>
          <w:cantSplit/>
          <w:trHeight w:val="70"/>
        </w:trPr>
        <w:tc>
          <w:tcPr>
            <w:tcW w:w="10632" w:type="dxa"/>
            <w:gridSpan w:val="43"/>
            <w:tcBorders>
              <w:top w:val="single" w:sz="4" w:space="0" w:color="auto"/>
              <w:left w:val="single" w:sz="4" w:space="0" w:color="auto"/>
              <w:bottom w:val="nil"/>
              <w:right w:val="single" w:sz="4" w:space="0" w:color="auto"/>
            </w:tcBorders>
          </w:tcPr>
          <w:p w14:paraId="579B084D" w14:textId="77777777" w:rsidR="001A3161" w:rsidRPr="00884A97" w:rsidRDefault="001A3161" w:rsidP="00FD16A1">
            <w:pPr>
              <w:pStyle w:val="Table8ptText-ASDEFCON"/>
              <w:rPr>
                <w:i/>
              </w:rPr>
            </w:pPr>
            <w:r w:rsidRPr="00884A97">
              <w:t xml:space="preserve">  a.  Application is</w:t>
            </w:r>
          </w:p>
        </w:tc>
      </w:tr>
      <w:tr w:rsidR="001A3161" w:rsidRPr="00884A97" w14:paraId="08EE39A3" w14:textId="77777777" w:rsidTr="00070B37">
        <w:trPr>
          <w:gridBefore w:val="1"/>
          <w:wBefore w:w="8" w:type="dxa"/>
          <w:cantSplit/>
          <w:trHeight w:val="305"/>
        </w:trPr>
        <w:tc>
          <w:tcPr>
            <w:tcW w:w="134" w:type="dxa"/>
            <w:gridSpan w:val="2"/>
            <w:tcBorders>
              <w:top w:val="nil"/>
              <w:left w:val="single" w:sz="4" w:space="0" w:color="auto"/>
              <w:bottom w:val="nil"/>
              <w:right w:val="single" w:sz="4" w:space="0" w:color="auto"/>
            </w:tcBorders>
          </w:tcPr>
          <w:p w14:paraId="482D12CB" w14:textId="77777777" w:rsidR="001A3161" w:rsidRPr="00884A97" w:rsidRDefault="001A3161" w:rsidP="00AA6358">
            <w:pPr>
              <w:pStyle w:val="Table8ptText-ASDEFCON"/>
            </w:pPr>
          </w:p>
        </w:tc>
        <w:tc>
          <w:tcPr>
            <w:tcW w:w="2970" w:type="dxa"/>
            <w:gridSpan w:val="11"/>
            <w:tcBorders>
              <w:top w:val="single" w:sz="4" w:space="0" w:color="auto"/>
              <w:left w:val="single" w:sz="4" w:space="0" w:color="auto"/>
              <w:bottom w:val="single" w:sz="4" w:space="0" w:color="auto"/>
              <w:right w:val="nil"/>
            </w:tcBorders>
            <w:vAlign w:val="center"/>
          </w:tcPr>
          <w:p w14:paraId="0436D549" w14:textId="77777777" w:rsidR="001A3161" w:rsidRPr="00884A97" w:rsidRDefault="001A3161" w:rsidP="00FD16A1">
            <w:pPr>
              <w:pStyle w:val="Table8ptText-ASDEFCON"/>
              <w:rPr>
                <w:sz w:val="18"/>
              </w:rPr>
            </w:pPr>
            <w:r w:rsidRPr="00884A97">
              <w:fldChar w:fldCharType="begin">
                <w:ffData>
                  <w:name w:val="ckbx_ua_endorsed"/>
                  <w:enabled/>
                  <w:calcOnExit w:val="0"/>
                  <w:checkBox>
                    <w:sizeAuto/>
                    <w:default w:val="0"/>
                    <w:checked w:val="0"/>
                  </w:checkBox>
                </w:ffData>
              </w:fldChar>
            </w:r>
            <w:bookmarkStart w:id="316" w:name="ckbx_ua_endorsed"/>
            <w:r w:rsidRPr="00884A97">
              <w:instrText xml:space="preserve"> FORMCHECKBOX </w:instrText>
            </w:r>
            <w:r w:rsidR="008A17A4">
              <w:fldChar w:fldCharType="separate"/>
            </w:r>
            <w:r w:rsidRPr="00884A97">
              <w:fldChar w:fldCharType="end"/>
            </w:r>
            <w:bookmarkEnd w:id="316"/>
            <w:r w:rsidRPr="00884A97">
              <w:t xml:space="preserve"> </w:t>
            </w:r>
            <w:r>
              <w:t xml:space="preserve"> </w:t>
            </w:r>
            <w:r w:rsidRPr="00884A97">
              <w:t>Endorsed</w:t>
            </w:r>
          </w:p>
        </w:tc>
        <w:tc>
          <w:tcPr>
            <w:tcW w:w="1983" w:type="dxa"/>
            <w:gridSpan w:val="7"/>
            <w:tcBorders>
              <w:top w:val="single" w:sz="4" w:space="0" w:color="auto"/>
              <w:left w:val="nil"/>
              <w:bottom w:val="single" w:sz="4" w:space="0" w:color="auto"/>
              <w:right w:val="nil"/>
            </w:tcBorders>
            <w:vAlign w:val="center"/>
          </w:tcPr>
          <w:p w14:paraId="46A0F556" w14:textId="77777777" w:rsidR="001A3161" w:rsidRPr="00884A97" w:rsidRDefault="001A3161" w:rsidP="00FD16A1">
            <w:pPr>
              <w:pStyle w:val="Table8ptText-ASDEFCON"/>
            </w:pPr>
            <w:r w:rsidRPr="00884A97">
              <w:t>Is restriction attached?</w:t>
            </w:r>
          </w:p>
        </w:tc>
        <w:tc>
          <w:tcPr>
            <w:tcW w:w="1701" w:type="dxa"/>
            <w:gridSpan w:val="7"/>
            <w:tcBorders>
              <w:top w:val="single" w:sz="4" w:space="0" w:color="auto"/>
              <w:left w:val="nil"/>
              <w:bottom w:val="single" w:sz="4" w:space="0" w:color="auto"/>
              <w:right w:val="nil"/>
            </w:tcBorders>
            <w:vAlign w:val="center"/>
          </w:tcPr>
          <w:p w14:paraId="27F0B757" w14:textId="77777777" w:rsidR="001A3161" w:rsidRPr="00884A97" w:rsidRDefault="001A3161" w:rsidP="00FD16A1">
            <w:pPr>
              <w:pStyle w:val="Table8ptText-ASDEFCON"/>
              <w:rPr>
                <w:sz w:val="18"/>
              </w:rPr>
            </w:pPr>
            <w:r w:rsidRPr="00884A97">
              <w:rPr>
                <w:sz w:val="20"/>
              </w:rPr>
              <w:fldChar w:fldCharType="begin">
                <w:ffData>
                  <w:name w:val="ckbx_ua_restrict_yes"/>
                  <w:enabled/>
                  <w:calcOnExit w:val="0"/>
                  <w:checkBox>
                    <w:sizeAuto/>
                    <w:default w:val="0"/>
                    <w:checked w:val="0"/>
                  </w:checkBox>
                </w:ffData>
              </w:fldChar>
            </w:r>
            <w:bookmarkStart w:id="317" w:name="ckbx_ua_restrict_yes"/>
            <w:r w:rsidRPr="00884A97">
              <w:rPr>
                <w:sz w:val="20"/>
              </w:rPr>
              <w:instrText xml:space="preserve"> FORMCHECKBOX </w:instrText>
            </w:r>
            <w:r w:rsidR="008A17A4">
              <w:rPr>
                <w:sz w:val="20"/>
              </w:rPr>
            </w:r>
            <w:r w:rsidR="008A17A4">
              <w:rPr>
                <w:sz w:val="20"/>
              </w:rPr>
              <w:fldChar w:fldCharType="separate"/>
            </w:r>
            <w:r w:rsidRPr="00884A97">
              <w:fldChar w:fldCharType="end"/>
            </w:r>
            <w:bookmarkEnd w:id="317"/>
            <w:r>
              <w:t xml:space="preserve"> </w:t>
            </w:r>
            <w:r w:rsidRPr="00884A97">
              <w:t>Yes</w:t>
            </w:r>
            <w:r>
              <w:br/>
              <w:t xml:space="preserve">     </w:t>
            </w:r>
            <w:r w:rsidRPr="00CB1AF3">
              <w:rPr>
                <w:i/>
              </w:rPr>
              <w:t>(Attach response)</w:t>
            </w:r>
          </w:p>
        </w:tc>
        <w:tc>
          <w:tcPr>
            <w:tcW w:w="1985" w:type="dxa"/>
            <w:gridSpan w:val="10"/>
            <w:tcBorders>
              <w:top w:val="single" w:sz="4" w:space="0" w:color="auto"/>
              <w:left w:val="nil"/>
              <w:bottom w:val="single" w:sz="4" w:space="0" w:color="auto"/>
              <w:right w:val="nil"/>
            </w:tcBorders>
            <w:vAlign w:val="center"/>
          </w:tcPr>
          <w:p w14:paraId="58B648F0" w14:textId="77777777" w:rsidR="001A3161" w:rsidRPr="00884A97" w:rsidRDefault="001A3161" w:rsidP="00FD16A1">
            <w:pPr>
              <w:pStyle w:val="Table8ptText-ASDEFCON"/>
              <w:rPr>
                <w:sz w:val="18"/>
              </w:rPr>
            </w:pPr>
            <w:r w:rsidRPr="00884A97">
              <w:fldChar w:fldCharType="begin">
                <w:ffData>
                  <w:name w:val="ckbx_ua_restrict_no"/>
                  <w:enabled/>
                  <w:calcOnExit w:val="0"/>
                  <w:checkBox>
                    <w:sizeAuto/>
                    <w:default w:val="0"/>
                    <w:checked w:val="0"/>
                  </w:checkBox>
                </w:ffData>
              </w:fldChar>
            </w:r>
            <w:bookmarkStart w:id="318" w:name="ckbx_ua_restrict_no"/>
            <w:r w:rsidRPr="00884A97">
              <w:instrText xml:space="preserve"> FORMCHECKBOX </w:instrText>
            </w:r>
            <w:r w:rsidR="008A17A4">
              <w:fldChar w:fldCharType="separate"/>
            </w:r>
            <w:r w:rsidRPr="00884A97">
              <w:fldChar w:fldCharType="end"/>
            </w:r>
            <w:bookmarkEnd w:id="318"/>
            <w:r>
              <w:t xml:space="preserve"> </w:t>
            </w:r>
            <w:r w:rsidRPr="00884A97">
              <w:t>No</w:t>
            </w:r>
          </w:p>
        </w:tc>
        <w:tc>
          <w:tcPr>
            <w:tcW w:w="1715" w:type="dxa"/>
            <w:gridSpan w:val="5"/>
            <w:tcBorders>
              <w:top w:val="single" w:sz="4" w:space="0" w:color="auto"/>
              <w:left w:val="nil"/>
              <w:bottom w:val="single" w:sz="4" w:space="0" w:color="auto"/>
              <w:right w:val="single" w:sz="4" w:space="0" w:color="auto"/>
            </w:tcBorders>
            <w:vAlign w:val="center"/>
          </w:tcPr>
          <w:p w14:paraId="64191233" w14:textId="77777777" w:rsidR="001A3161" w:rsidRPr="00884A97" w:rsidRDefault="001A3161" w:rsidP="00FD16A1">
            <w:pPr>
              <w:pStyle w:val="Table8ptText-ASDEFCON"/>
              <w:rPr>
                <w:sz w:val="18"/>
              </w:rPr>
            </w:pPr>
            <w:r w:rsidRPr="00884A97">
              <w:rPr>
                <w:sz w:val="20"/>
              </w:rPr>
              <w:fldChar w:fldCharType="begin">
                <w:ffData>
                  <w:name w:val="ckbx_ua_not_endorsed"/>
                  <w:enabled/>
                  <w:calcOnExit w:val="0"/>
                  <w:checkBox>
                    <w:sizeAuto/>
                    <w:default w:val="0"/>
                    <w:checked w:val="0"/>
                  </w:checkBox>
                </w:ffData>
              </w:fldChar>
            </w:r>
            <w:bookmarkStart w:id="319" w:name="ckbx_ua_not_endorsed"/>
            <w:r w:rsidRPr="00884A97">
              <w:rPr>
                <w:sz w:val="20"/>
              </w:rPr>
              <w:instrText xml:space="preserve"> FORMCHECKBOX </w:instrText>
            </w:r>
            <w:r w:rsidR="008A17A4">
              <w:rPr>
                <w:sz w:val="20"/>
              </w:rPr>
            </w:r>
            <w:r w:rsidR="008A17A4">
              <w:rPr>
                <w:sz w:val="20"/>
              </w:rPr>
              <w:fldChar w:fldCharType="separate"/>
            </w:r>
            <w:r w:rsidRPr="00884A97">
              <w:fldChar w:fldCharType="end"/>
            </w:r>
            <w:bookmarkEnd w:id="319"/>
            <w:r w:rsidRPr="00884A97">
              <w:t xml:space="preserve"> </w:t>
            </w:r>
            <w:r>
              <w:t>Not endorsed</w:t>
            </w:r>
            <w:r>
              <w:br/>
              <w:t xml:space="preserve">     </w:t>
            </w:r>
            <w:r w:rsidRPr="00CB1AF3">
              <w:rPr>
                <w:i/>
              </w:rPr>
              <w:t>(Attach reasons)</w:t>
            </w:r>
          </w:p>
        </w:tc>
        <w:tc>
          <w:tcPr>
            <w:tcW w:w="144" w:type="dxa"/>
            <w:tcBorders>
              <w:top w:val="nil"/>
              <w:left w:val="single" w:sz="4" w:space="0" w:color="auto"/>
              <w:bottom w:val="nil"/>
              <w:right w:val="single" w:sz="4" w:space="0" w:color="auto"/>
            </w:tcBorders>
          </w:tcPr>
          <w:p w14:paraId="30DC27C3" w14:textId="77777777" w:rsidR="001A3161" w:rsidRPr="00884A97" w:rsidRDefault="001A3161" w:rsidP="00FD16A1">
            <w:pPr>
              <w:pStyle w:val="Table8ptText-ASDEFCON"/>
            </w:pPr>
          </w:p>
        </w:tc>
      </w:tr>
      <w:tr w:rsidR="001A3161" w:rsidRPr="00884A97" w14:paraId="64641A65"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3625D4DE" w14:textId="77777777" w:rsidR="001A3161" w:rsidRPr="00884A97" w:rsidRDefault="001A3161" w:rsidP="00FD16A1">
            <w:pPr>
              <w:pStyle w:val="Table8ptText-ASDEFCON"/>
              <w:rPr>
                <w:i/>
              </w:rPr>
            </w:pPr>
            <w:r w:rsidRPr="00884A97">
              <w:t xml:space="preserve">  b.  User representative</w:t>
            </w:r>
          </w:p>
        </w:tc>
      </w:tr>
      <w:tr w:rsidR="001A3161" w:rsidRPr="00884A97" w14:paraId="5B786B74" w14:textId="77777777" w:rsidTr="00070B37">
        <w:trPr>
          <w:gridBefore w:val="1"/>
          <w:wBefore w:w="8" w:type="dxa"/>
          <w:cantSplit/>
          <w:trHeight w:val="567"/>
        </w:trPr>
        <w:tc>
          <w:tcPr>
            <w:tcW w:w="134" w:type="dxa"/>
            <w:gridSpan w:val="2"/>
            <w:tcBorders>
              <w:top w:val="nil"/>
              <w:left w:val="single" w:sz="4" w:space="0" w:color="auto"/>
              <w:bottom w:val="nil"/>
              <w:right w:val="single" w:sz="4" w:space="0" w:color="auto"/>
            </w:tcBorders>
          </w:tcPr>
          <w:p w14:paraId="6F55750C" w14:textId="77777777" w:rsidR="001A3161" w:rsidRPr="00884A97" w:rsidRDefault="001A3161" w:rsidP="00AA6358">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3C783DD4" w14:textId="77777777" w:rsidR="001A3161" w:rsidRPr="0061575D" w:rsidRDefault="001A3161" w:rsidP="00FD16A1">
            <w:pPr>
              <w:pStyle w:val="Table8ptText-ASDEFCON"/>
            </w:pPr>
            <w:r w:rsidRPr="00884A97">
              <w:t>Signature</w:t>
            </w:r>
          </w:p>
        </w:tc>
        <w:tc>
          <w:tcPr>
            <w:tcW w:w="2798" w:type="dxa"/>
            <w:gridSpan w:val="10"/>
            <w:tcBorders>
              <w:top w:val="single" w:sz="4" w:space="0" w:color="auto"/>
              <w:left w:val="single" w:sz="4" w:space="0" w:color="auto"/>
              <w:bottom w:val="single" w:sz="4" w:space="0" w:color="auto"/>
              <w:right w:val="single" w:sz="4" w:space="0" w:color="auto"/>
            </w:tcBorders>
          </w:tcPr>
          <w:p w14:paraId="6BE8BA37" w14:textId="77777777" w:rsidR="001A3161" w:rsidRPr="00884A97" w:rsidRDefault="001A3161" w:rsidP="00FD16A1">
            <w:pPr>
              <w:pStyle w:val="Table8ptText-ASDEFCON"/>
            </w:pPr>
            <w:r w:rsidRPr="00884A97">
              <w:t>Printed name</w:t>
            </w:r>
          </w:p>
          <w:p w14:paraId="5A3CC5C4" w14:textId="0EEA8ADC" w:rsidR="001A3161" w:rsidRPr="00884A97" w:rsidRDefault="001A3161" w:rsidP="00FD16A1">
            <w:pPr>
              <w:pStyle w:val="Table8ptText-ASDEFCON"/>
            </w:pPr>
            <w:r w:rsidRPr="00884A97">
              <w:fldChar w:fldCharType="begin">
                <w:ffData>
                  <w:name w:val="txt_ua_name"/>
                  <w:enabled/>
                  <w:calcOnExit w:val="0"/>
                  <w:textInput>
                    <w:maxLength w:val="62"/>
                  </w:textInput>
                </w:ffData>
              </w:fldChar>
            </w:r>
            <w:bookmarkStart w:id="320" w:name="txt_ua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20"/>
          </w:p>
        </w:tc>
        <w:tc>
          <w:tcPr>
            <w:tcW w:w="1853" w:type="dxa"/>
            <w:gridSpan w:val="10"/>
            <w:tcBorders>
              <w:top w:val="single" w:sz="4" w:space="0" w:color="auto"/>
              <w:left w:val="single" w:sz="4" w:space="0" w:color="auto"/>
              <w:bottom w:val="single" w:sz="4" w:space="0" w:color="auto"/>
              <w:right w:val="single" w:sz="4" w:space="0" w:color="auto"/>
            </w:tcBorders>
          </w:tcPr>
          <w:p w14:paraId="687BDEB8" w14:textId="77777777" w:rsidR="001A3161" w:rsidRPr="00884A97" w:rsidRDefault="001A3161" w:rsidP="00FD16A1">
            <w:pPr>
              <w:pStyle w:val="Table8ptText-ASDEFCON"/>
            </w:pPr>
            <w:r w:rsidRPr="00884A97">
              <w:t>Appointment</w:t>
            </w:r>
          </w:p>
          <w:p w14:paraId="731C35F9" w14:textId="7009F696" w:rsidR="001A3161" w:rsidRPr="00884A97" w:rsidRDefault="001A3161" w:rsidP="00FD16A1">
            <w:pPr>
              <w:pStyle w:val="Table8ptText-ASDEFCON"/>
              <w:rPr>
                <w:sz w:val="18"/>
              </w:rPr>
            </w:pPr>
            <w:r w:rsidRPr="00884A97">
              <w:fldChar w:fldCharType="begin">
                <w:ffData>
                  <w:name w:val="txt_ua_app"/>
                  <w:enabled/>
                  <w:calcOnExit w:val="0"/>
                  <w:textInput>
                    <w:maxLength w:val="60"/>
                  </w:textInput>
                </w:ffData>
              </w:fldChar>
            </w:r>
            <w:bookmarkStart w:id="321" w:name="txt_ua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21"/>
          </w:p>
        </w:tc>
        <w:tc>
          <w:tcPr>
            <w:tcW w:w="1701" w:type="dxa"/>
            <w:gridSpan w:val="8"/>
            <w:tcBorders>
              <w:top w:val="single" w:sz="4" w:space="0" w:color="auto"/>
              <w:left w:val="single" w:sz="4" w:space="0" w:color="auto"/>
              <w:bottom w:val="single" w:sz="4" w:space="0" w:color="auto"/>
              <w:right w:val="single" w:sz="4" w:space="0" w:color="auto"/>
            </w:tcBorders>
          </w:tcPr>
          <w:p w14:paraId="1C4F7856" w14:textId="77777777" w:rsidR="001A3161" w:rsidRPr="00884A97" w:rsidRDefault="001A3161" w:rsidP="00FD16A1">
            <w:pPr>
              <w:pStyle w:val="Table8ptText-ASDEFCON"/>
            </w:pPr>
            <w:r w:rsidRPr="00884A97">
              <w:t>Phone number</w:t>
            </w:r>
          </w:p>
          <w:p w14:paraId="2FC83DDB" w14:textId="7A9F79AF" w:rsidR="001A3161" w:rsidRPr="00884A97" w:rsidRDefault="001A3161" w:rsidP="00FD16A1">
            <w:pPr>
              <w:pStyle w:val="Table8ptText-ASDEFCON"/>
              <w:rPr>
                <w:sz w:val="18"/>
              </w:rPr>
            </w:pPr>
            <w:r w:rsidRPr="00884A97">
              <w:fldChar w:fldCharType="begin">
                <w:ffData>
                  <w:name w:val="txt_ua_phno"/>
                  <w:enabled/>
                  <w:calcOnExit w:val="0"/>
                  <w:textInput>
                    <w:maxLength w:val="16"/>
                  </w:textInput>
                </w:ffData>
              </w:fldChar>
            </w:r>
            <w:bookmarkStart w:id="322" w:name="txt_ua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22"/>
          </w:p>
        </w:tc>
        <w:tc>
          <w:tcPr>
            <w:tcW w:w="1276" w:type="dxa"/>
            <w:gridSpan w:val="2"/>
            <w:tcBorders>
              <w:top w:val="single" w:sz="4" w:space="0" w:color="auto"/>
              <w:left w:val="single" w:sz="4" w:space="0" w:color="auto"/>
              <w:bottom w:val="single" w:sz="4" w:space="0" w:color="auto"/>
              <w:right w:val="single" w:sz="4" w:space="0" w:color="auto"/>
            </w:tcBorders>
          </w:tcPr>
          <w:p w14:paraId="2FF9C065" w14:textId="77777777" w:rsidR="001A3161" w:rsidRPr="00884A97" w:rsidRDefault="001A3161" w:rsidP="00FD16A1">
            <w:pPr>
              <w:pStyle w:val="Table8ptText-ASDEFCON"/>
            </w:pPr>
            <w:r w:rsidRPr="00884A97">
              <w:t>Date</w:t>
            </w:r>
          </w:p>
          <w:p w14:paraId="1B56A142" w14:textId="4DF80CE5" w:rsidR="001A3161" w:rsidRPr="00884A97" w:rsidRDefault="001A3161" w:rsidP="00FD16A1">
            <w:pPr>
              <w:pStyle w:val="Table8ptText-ASDEFCON"/>
              <w:rPr>
                <w:sz w:val="18"/>
              </w:rPr>
            </w:pPr>
            <w:r w:rsidRPr="00884A97">
              <w:fldChar w:fldCharType="begin">
                <w:ffData>
                  <w:name w:val="dt_ua"/>
                  <w:enabled/>
                  <w:calcOnExit w:val="0"/>
                  <w:textInput>
                    <w:type w:val="date"/>
                    <w:format w:val="dd/MM/yyyy"/>
                  </w:textInput>
                </w:ffData>
              </w:fldChar>
            </w:r>
            <w:bookmarkStart w:id="323" w:name="dt_ua"/>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23"/>
          </w:p>
        </w:tc>
        <w:tc>
          <w:tcPr>
            <w:tcW w:w="144" w:type="dxa"/>
            <w:tcBorders>
              <w:top w:val="nil"/>
              <w:left w:val="single" w:sz="4" w:space="0" w:color="auto"/>
              <w:bottom w:val="nil"/>
              <w:right w:val="single" w:sz="4" w:space="0" w:color="auto"/>
            </w:tcBorders>
          </w:tcPr>
          <w:p w14:paraId="65752E27" w14:textId="77777777" w:rsidR="001A3161" w:rsidRPr="00884A97" w:rsidRDefault="001A3161" w:rsidP="00FD16A1">
            <w:pPr>
              <w:pStyle w:val="Table8ptText-ASDEFCON"/>
            </w:pPr>
          </w:p>
        </w:tc>
      </w:tr>
      <w:tr w:rsidR="001A3161" w:rsidRPr="00884A97" w14:paraId="004CB76B"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35BF2073" w14:textId="77777777" w:rsidR="001A3161" w:rsidRPr="00884A97" w:rsidRDefault="001A3161" w:rsidP="003737E1">
            <w:pPr>
              <w:tabs>
                <w:tab w:val="left" w:pos="4140"/>
                <w:tab w:val="left" w:pos="5040"/>
                <w:tab w:val="left" w:pos="7200"/>
              </w:tabs>
              <w:rPr>
                <w:sz w:val="2"/>
              </w:rPr>
            </w:pPr>
          </w:p>
        </w:tc>
      </w:tr>
      <w:tr w:rsidR="001A3161" w:rsidRPr="00884A97" w14:paraId="21A0B94F" w14:textId="77777777" w:rsidTr="00070B37">
        <w:trPr>
          <w:gridBefore w:val="1"/>
          <w:wBefore w:w="8" w:type="dxa"/>
          <w:cantSplit/>
          <w:trHeight w:val="70"/>
        </w:trPr>
        <w:tc>
          <w:tcPr>
            <w:tcW w:w="10632" w:type="dxa"/>
            <w:gridSpan w:val="43"/>
            <w:tcBorders>
              <w:top w:val="nil"/>
              <w:left w:val="nil"/>
              <w:bottom w:val="single" w:sz="4" w:space="0" w:color="auto"/>
              <w:right w:val="nil"/>
            </w:tcBorders>
            <w:vAlign w:val="bottom"/>
          </w:tcPr>
          <w:p w14:paraId="1A253CF8" w14:textId="77777777" w:rsidR="001A3161" w:rsidRPr="00884A97" w:rsidRDefault="001A3161" w:rsidP="009C34A3">
            <w:pPr>
              <w:pStyle w:val="Table10ptHeading-ASDEFCON"/>
              <w:jc w:val="left"/>
              <w:rPr>
                <w:sz w:val="18"/>
              </w:rPr>
            </w:pPr>
            <w:r w:rsidRPr="00884A97">
              <w:t xml:space="preserve">Part 4 – To be completed by the Design Acceptance </w:t>
            </w:r>
            <w:r>
              <w:t>Authority</w:t>
            </w:r>
            <w:r w:rsidRPr="00884A97">
              <w:t xml:space="preserve"> or delegate</w:t>
            </w:r>
          </w:p>
        </w:tc>
      </w:tr>
      <w:tr w:rsidR="001A3161" w:rsidRPr="00884A97" w14:paraId="300286C5" w14:textId="77777777" w:rsidTr="00070B37">
        <w:trPr>
          <w:gridBefore w:val="1"/>
          <w:wBefore w:w="8" w:type="dxa"/>
          <w:cantSplit/>
          <w:trHeight w:val="70"/>
        </w:trPr>
        <w:tc>
          <w:tcPr>
            <w:tcW w:w="10632" w:type="dxa"/>
            <w:gridSpan w:val="43"/>
            <w:tcBorders>
              <w:top w:val="single" w:sz="4" w:space="0" w:color="auto"/>
              <w:left w:val="single" w:sz="4" w:space="0" w:color="auto"/>
              <w:bottom w:val="nil"/>
              <w:right w:val="single" w:sz="4" w:space="0" w:color="auto"/>
            </w:tcBorders>
          </w:tcPr>
          <w:p w14:paraId="2DF1CAEC" w14:textId="77777777" w:rsidR="001A3161" w:rsidRPr="00884A97" w:rsidRDefault="001A3161" w:rsidP="003737E1">
            <w:pPr>
              <w:tabs>
                <w:tab w:val="left" w:pos="4140"/>
                <w:tab w:val="left" w:pos="5040"/>
                <w:tab w:val="left" w:pos="7200"/>
              </w:tabs>
              <w:rPr>
                <w:sz w:val="2"/>
              </w:rPr>
            </w:pPr>
          </w:p>
        </w:tc>
      </w:tr>
      <w:tr w:rsidR="001A3161" w:rsidRPr="00884A97" w14:paraId="3F7AB13D" w14:textId="77777777" w:rsidTr="00070B37">
        <w:trPr>
          <w:gridBefore w:val="1"/>
          <w:wBefore w:w="8" w:type="dxa"/>
          <w:cantSplit/>
          <w:trHeight w:val="255"/>
        </w:trPr>
        <w:tc>
          <w:tcPr>
            <w:tcW w:w="134" w:type="dxa"/>
            <w:gridSpan w:val="2"/>
            <w:tcBorders>
              <w:top w:val="nil"/>
              <w:left w:val="single" w:sz="4" w:space="0" w:color="auto"/>
              <w:bottom w:val="nil"/>
              <w:right w:val="nil"/>
            </w:tcBorders>
          </w:tcPr>
          <w:p w14:paraId="6BF8EE88" w14:textId="77777777" w:rsidR="001A3161" w:rsidRPr="00884A97" w:rsidRDefault="001A3161" w:rsidP="00FD16A1">
            <w:pPr>
              <w:pStyle w:val="Table8ptText-ASDEFCON"/>
            </w:pPr>
          </w:p>
        </w:tc>
        <w:tc>
          <w:tcPr>
            <w:tcW w:w="2276" w:type="dxa"/>
            <w:gridSpan w:val="7"/>
            <w:vMerge w:val="restart"/>
            <w:tcBorders>
              <w:top w:val="single" w:sz="4" w:space="0" w:color="auto"/>
              <w:left w:val="single" w:sz="4" w:space="0" w:color="auto"/>
              <w:right w:val="single" w:sz="4" w:space="0" w:color="auto"/>
            </w:tcBorders>
          </w:tcPr>
          <w:p w14:paraId="47E3D5BC" w14:textId="77777777" w:rsidR="001A3161" w:rsidRPr="00884A97" w:rsidRDefault="001A3161" w:rsidP="00FD16A1">
            <w:pPr>
              <w:pStyle w:val="Table8ptText-ASDEFCON"/>
              <w:rPr>
                <w:i/>
              </w:rPr>
            </w:pPr>
            <w:r w:rsidRPr="00884A97">
              <w:t>a.  Category</w:t>
            </w:r>
          </w:p>
          <w:p w14:paraId="0A8B70BB" w14:textId="77777777" w:rsidR="001A3161" w:rsidRPr="00884A97" w:rsidRDefault="001A3161" w:rsidP="00FD16A1">
            <w:pPr>
              <w:pStyle w:val="Table8ptText-ASDEFCON"/>
              <w:rPr>
                <w:i/>
              </w:rPr>
            </w:pPr>
            <w:r w:rsidRPr="00884A97">
              <w:fldChar w:fldCharType="begin">
                <w:ffData>
                  <w:name w:val="dd_major_minor"/>
                  <w:enabled/>
                  <w:calcOnExit w:val="0"/>
                  <w:ddList>
                    <w:listEntry w:val=" "/>
                    <w:listEntry w:val="Critical"/>
                    <w:listEntry w:val="Major"/>
                    <w:listEntry w:val="Minor"/>
                  </w:ddList>
                </w:ffData>
              </w:fldChar>
            </w:r>
            <w:bookmarkStart w:id="324" w:name="dd_major_minor"/>
            <w:r w:rsidRPr="00884A97">
              <w:instrText xml:space="preserve"> FORMDROPDOWN </w:instrText>
            </w:r>
            <w:r w:rsidR="008A17A4">
              <w:fldChar w:fldCharType="separate"/>
            </w:r>
            <w:r w:rsidRPr="00884A97">
              <w:fldChar w:fldCharType="end"/>
            </w:r>
            <w:bookmarkEnd w:id="324"/>
          </w:p>
        </w:tc>
        <w:tc>
          <w:tcPr>
            <w:tcW w:w="8078" w:type="dxa"/>
            <w:gridSpan w:val="33"/>
            <w:tcBorders>
              <w:top w:val="single" w:sz="4" w:space="0" w:color="auto"/>
              <w:left w:val="single" w:sz="4" w:space="0" w:color="auto"/>
              <w:bottom w:val="single" w:sz="4" w:space="0" w:color="auto"/>
              <w:right w:val="single" w:sz="4" w:space="0" w:color="auto"/>
            </w:tcBorders>
            <w:vAlign w:val="center"/>
          </w:tcPr>
          <w:p w14:paraId="22706AD6" w14:textId="77777777" w:rsidR="001A3161" w:rsidRPr="00884A97" w:rsidRDefault="001A3161" w:rsidP="00AA6358">
            <w:pPr>
              <w:pStyle w:val="Table8ptText-ASDEFCON"/>
              <w:rPr>
                <w:i/>
              </w:rPr>
            </w:pPr>
            <w:r w:rsidRPr="00884A97">
              <w:t>Category guidelines</w:t>
            </w:r>
          </w:p>
        </w:tc>
        <w:tc>
          <w:tcPr>
            <w:tcW w:w="144" w:type="dxa"/>
            <w:tcBorders>
              <w:top w:val="nil"/>
              <w:left w:val="single" w:sz="4" w:space="0" w:color="auto"/>
              <w:bottom w:val="nil"/>
              <w:right w:val="single" w:sz="4" w:space="0" w:color="auto"/>
            </w:tcBorders>
          </w:tcPr>
          <w:p w14:paraId="4DBF505C" w14:textId="77777777" w:rsidR="001A3161" w:rsidRPr="00884A97" w:rsidRDefault="001A3161" w:rsidP="00AA6358">
            <w:pPr>
              <w:pStyle w:val="Table8ptText-ASDEFCON"/>
            </w:pPr>
          </w:p>
        </w:tc>
      </w:tr>
      <w:tr w:rsidR="001A3161" w:rsidRPr="00884A97" w14:paraId="1B13B5B2"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60EE4680" w14:textId="77777777" w:rsidR="001A3161" w:rsidRPr="00884A97" w:rsidRDefault="001A3161" w:rsidP="00AA6358">
            <w:pPr>
              <w:pStyle w:val="Table8ptText-ASDEFCON"/>
            </w:pPr>
          </w:p>
        </w:tc>
        <w:tc>
          <w:tcPr>
            <w:tcW w:w="2276" w:type="dxa"/>
            <w:gridSpan w:val="7"/>
            <w:vMerge/>
            <w:tcBorders>
              <w:left w:val="single" w:sz="4" w:space="0" w:color="auto"/>
              <w:right w:val="single" w:sz="4" w:space="0" w:color="auto"/>
            </w:tcBorders>
            <w:vAlign w:val="center"/>
          </w:tcPr>
          <w:p w14:paraId="3013986F" w14:textId="77777777" w:rsidR="001A3161" w:rsidRPr="00884A97" w:rsidRDefault="001A3161" w:rsidP="00AA6358">
            <w:pPr>
              <w:pStyle w:val="Table8ptText-ASDEFCON"/>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7ACB9E6E" w14:textId="77777777" w:rsidR="001A3161" w:rsidRPr="00884A97" w:rsidRDefault="001A3161" w:rsidP="009C34A3">
            <w:pPr>
              <w:pStyle w:val="Table8ptHeading-ASDEFCON"/>
              <w:jc w:val="left"/>
            </w:pPr>
            <w:r w:rsidRPr="00884A97">
              <w:t>Critical</w:t>
            </w:r>
          </w:p>
        </w:tc>
        <w:tc>
          <w:tcPr>
            <w:tcW w:w="7086" w:type="dxa"/>
            <w:gridSpan w:val="27"/>
            <w:tcBorders>
              <w:top w:val="single" w:sz="4" w:space="0" w:color="auto"/>
              <w:left w:val="single" w:sz="4" w:space="0" w:color="auto"/>
              <w:bottom w:val="single" w:sz="4" w:space="0" w:color="auto"/>
              <w:right w:val="single" w:sz="4" w:space="0" w:color="auto"/>
            </w:tcBorders>
            <w:vAlign w:val="center"/>
          </w:tcPr>
          <w:p w14:paraId="7089E66E" w14:textId="77777777" w:rsidR="001A3161" w:rsidRPr="00884A97" w:rsidRDefault="001A3161" w:rsidP="00AA6358">
            <w:pPr>
              <w:pStyle w:val="Table8ptText-ASDEFCON"/>
            </w:pPr>
            <w:r w:rsidRPr="00884A97">
              <w:t>Mission critical and/or threat to life</w:t>
            </w:r>
          </w:p>
        </w:tc>
        <w:tc>
          <w:tcPr>
            <w:tcW w:w="144" w:type="dxa"/>
            <w:tcBorders>
              <w:top w:val="nil"/>
              <w:left w:val="single" w:sz="4" w:space="0" w:color="auto"/>
              <w:bottom w:val="nil"/>
              <w:right w:val="single" w:sz="4" w:space="0" w:color="auto"/>
            </w:tcBorders>
          </w:tcPr>
          <w:p w14:paraId="755A0F8E" w14:textId="77777777" w:rsidR="001A3161" w:rsidRPr="00884A97" w:rsidRDefault="001A3161" w:rsidP="00AA6358">
            <w:pPr>
              <w:pStyle w:val="Table8ptText-ASDEFCON"/>
            </w:pPr>
          </w:p>
        </w:tc>
      </w:tr>
      <w:tr w:rsidR="001A3161" w:rsidRPr="00884A97" w14:paraId="72599E5F"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5E2E31EC" w14:textId="77777777" w:rsidR="001A3161" w:rsidRPr="00884A97" w:rsidRDefault="001A3161" w:rsidP="00AA6358">
            <w:pPr>
              <w:pStyle w:val="Table8ptText-ASDEFCON"/>
            </w:pPr>
          </w:p>
        </w:tc>
        <w:tc>
          <w:tcPr>
            <w:tcW w:w="2276" w:type="dxa"/>
            <w:gridSpan w:val="7"/>
            <w:vMerge/>
            <w:tcBorders>
              <w:left w:val="single" w:sz="4" w:space="0" w:color="auto"/>
              <w:right w:val="single" w:sz="4" w:space="0" w:color="auto"/>
            </w:tcBorders>
            <w:vAlign w:val="center"/>
          </w:tcPr>
          <w:p w14:paraId="2D3E16C8" w14:textId="77777777" w:rsidR="001A3161" w:rsidRPr="00884A97" w:rsidRDefault="001A3161" w:rsidP="00AA6358">
            <w:pPr>
              <w:pStyle w:val="Table8ptText-ASDEFCON"/>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41FCCDA6" w14:textId="77777777" w:rsidR="001A3161" w:rsidRPr="00884A97" w:rsidRDefault="001A3161" w:rsidP="009C34A3">
            <w:pPr>
              <w:pStyle w:val="Table8ptHeading-ASDEFCON"/>
              <w:jc w:val="left"/>
            </w:pPr>
            <w:r w:rsidRPr="00884A97">
              <w:t>Major</w:t>
            </w:r>
          </w:p>
        </w:tc>
        <w:tc>
          <w:tcPr>
            <w:tcW w:w="7086" w:type="dxa"/>
            <w:gridSpan w:val="27"/>
            <w:tcBorders>
              <w:top w:val="single" w:sz="4" w:space="0" w:color="auto"/>
              <w:left w:val="single" w:sz="4" w:space="0" w:color="auto"/>
              <w:bottom w:val="single" w:sz="4" w:space="0" w:color="auto"/>
              <w:right w:val="single" w:sz="4" w:space="0" w:color="auto"/>
            </w:tcBorders>
            <w:vAlign w:val="center"/>
          </w:tcPr>
          <w:p w14:paraId="1A6A2EBA" w14:textId="77777777" w:rsidR="001A3161" w:rsidRPr="00884A97" w:rsidRDefault="001A3161" w:rsidP="00AA6358">
            <w:pPr>
              <w:pStyle w:val="Table8ptText-ASDEFCON"/>
            </w:pPr>
            <w:r w:rsidRPr="00884A97">
              <w:t>Significant issues that do not affect the mission or pose no threat to life</w:t>
            </w:r>
            <w:r>
              <w:t>.</w:t>
            </w:r>
          </w:p>
        </w:tc>
        <w:tc>
          <w:tcPr>
            <w:tcW w:w="144" w:type="dxa"/>
            <w:tcBorders>
              <w:top w:val="nil"/>
              <w:left w:val="single" w:sz="4" w:space="0" w:color="auto"/>
              <w:bottom w:val="nil"/>
              <w:right w:val="single" w:sz="4" w:space="0" w:color="auto"/>
            </w:tcBorders>
          </w:tcPr>
          <w:p w14:paraId="768F4BBE" w14:textId="77777777" w:rsidR="001A3161" w:rsidRPr="00884A97" w:rsidRDefault="001A3161" w:rsidP="00AA6358">
            <w:pPr>
              <w:pStyle w:val="Table8ptText-ASDEFCON"/>
            </w:pPr>
          </w:p>
        </w:tc>
      </w:tr>
      <w:tr w:rsidR="001A3161" w:rsidRPr="00884A97" w14:paraId="6629DE01"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731DA782" w14:textId="77777777" w:rsidR="001A3161" w:rsidRPr="00884A97" w:rsidRDefault="001A3161" w:rsidP="00AA6358">
            <w:pPr>
              <w:pStyle w:val="Table8ptText-ASDEFCON"/>
            </w:pPr>
          </w:p>
        </w:tc>
        <w:tc>
          <w:tcPr>
            <w:tcW w:w="2276" w:type="dxa"/>
            <w:gridSpan w:val="7"/>
            <w:vMerge/>
            <w:tcBorders>
              <w:left w:val="single" w:sz="4" w:space="0" w:color="auto"/>
              <w:bottom w:val="single" w:sz="4" w:space="0" w:color="auto"/>
              <w:right w:val="single" w:sz="4" w:space="0" w:color="auto"/>
            </w:tcBorders>
            <w:vAlign w:val="center"/>
          </w:tcPr>
          <w:p w14:paraId="53B00FF3" w14:textId="77777777" w:rsidR="001A3161" w:rsidRPr="00884A97" w:rsidRDefault="001A3161" w:rsidP="00AA6358">
            <w:pPr>
              <w:pStyle w:val="Table8ptText-ASDEFCON"/>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2460C282" w14:textId="77777777" w:rsidR="001A3161" w:rsidRPr="00884A97" w:rsidRDefault="001A3161" w:rsidP="009C34A3">
            <w:pPr>
              <w:pStyle w:val="Table8ptHeading-ASDEFCON"/>
              <w:jc w:val="left"/>
            </w:pPr>
            <w:r w:rsidRPr="00884A97">
              <w:t>Minor</w:t>
            </w:r>
          </w:p>
        </w:tc>
        <w:tc>
          <w:tcPr>
            <w:tcW w:w="7086" w:type="dxa"/>
            <w:gridSpan w:val="27"/>
            <w:tcBorders>
              <w:top w:val="single" w:sz="4" w:space="0" w:color="auto"/>
              <w:left w:val="single" w:sz="4" w:space="0" w:color="auto"/>
              <w:bottom w:val="single" w:sz="4" w:space="0" w:color="auto"/>
              <w:right w:val="single" w:sz="4" w:space="0" w:color="auto"/>
            </w:tcBorders>
            <w:vAlign w:val="center"/>
          </w:tcPr>
          <w:p w14:paraId="2F12B7EA" w14:textId="77777777" w:rsidR="001A3161" w:rsidRPr="00884A97" w:rsidRDefault="001A3161" w:rsidP="00AA6358">
            <w:pPr>
              <w:pStyle w:val="Table8ptText-ASDEFCON"/>
            </w:pPr>
            <w:r w:rsidRPr="00884A97">
              <w:t>Lesser issues affecting configuration.</w:t>
            </w:r>
          </w:p>
        </w:tc>
        <w:tc>
          <w:tcPr>
            <w:tcW w:w="144" w:type="dxa"/>
            <w:tcBorders>
              <w:top w:val="nil"/>
              <w:left w:val="single" w:sz="4" w:space="0" w:color="auto"/>
              <w:bottom w:val="nil"/>
              <w:right w:val="single" w:sz="4" w:space="0" w:color="auto"/>
            </w:tcBorders>
          </w:tcPr>
          <w:p w14:paraId="7C2658CE" w14:textId="77777777" w:rsidR="001A3161" w:rsidRPr="00884A97" w:rsidRDefault="001A3161" w:rsidP="00AA6358">
            <w:pPr>
              <w:pStyle w:val="Table8ptText-ASDEFCON"/>
            </w:pPr>
          </w:p>
        </w:tc>
      </w:tr>
      <w:tr w:rsidR="001A3161" w:rsidRPr="00884A97" w14:paraId="227B3D8F"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6F36C046" w14:textId="77777777" w:rsidR="001A3161" w:rsidRPr="00884A97" w:rsidRDefault="001A3161" w:rsidP="00FD16A1">
            <w:pPr>
              <w:pStyle w:val="Table8ptText-ASDEFCON"/>
              <w:rPr>
                <w:i/>
              </w:rPr>
            </w:pPr>
            <w:r w:rsidRPr="00884A97">
              <w:t xml:space="preserve">  b.  Need for permanent design change is agreed</w:t>
            </w:r>
            <w:r w:rsidRPr="00884A97">
              <w:tab/>
            </w:r>
            <w:r>
              <w:t xml:space="preserve">    c</w:t>
            </w:r>
            <w:r w:rsidRPr="00884A97">
              <w:t>.  If ‘No’, return to agreed specification by</w:t>
            </w:r>
          </w:p>
        </w:tc>
      </w:tr>
      <w:tr w:rsidR="001A3161" w:rsidRPr="00884A97" w14:paraId="316CBBD2" w14:textId="77777777" w:rsidTr="00070B37">
        <w:trPr>
          <w:gridBefore w:val="1"/>
          <w:wBefore w:w="8" w:type="dxa"/>
          <w:cantSplit/>
          <w:trHeight w:val="374"/>
        </w:trPr>
        <w:tc>
          <w:tcPr>
            <w:tcW w:w="134" w:type="dxa"/>
            <w:gridSpan w:val="2"/>
            <w:tcBorders>
              <w:top w:val="nil"/>
              <w:left w:val="single" w:sz="4" w:space="0" w:color="auto"/>
              <w:bottom w:val="nil"/>
              <w:right w:val="single" w:sz="4" w:space="0" w:color="auto"/>
            </w:tcBorders>
          </w:tcPr>
          <w:p w14:paraId="6CF561CD" w14:textId="77777777" w:rsidR="001A3161" w:rsidRPr="00884A97" w:rsidRDefault="001A3161" w:rsidP="00AA6358">
            <w:pPr>
              <w:pStyle w:val="Table8ptText-ASDEFCON"/>
            </w:pPr>
          </w:p>
        </w:tc>
        <w:tc>
          <w:tcPr>
            <w:tcW w:w="3552" w:type="dxa"/>
            <w:gridSpan w:val="14"/>
            <w:tcBorders>
              <w:top w:val="single" w:sz="4" w:space="0" w:color="auto"/>
              <w:left w:val="single" w:sz="4" w:space="0" w:color="auto"/>
              <w:bottom w:val="single" w:sz="4" w:space="0" w:color="auto"/>
              <w:right w:val="single" w:sz="4" w:space="0" w:color="auto"/>
            </w:tcBorders>
            <w:vAlign w:val="center"/>
          </w:tcPr>
          <w:p w14:paraId="1CB5E0EC" w14:textId="77777777" w:rsidR="001A3161" w:rsidRPr="00884A97" w:rsidRDefault="001A3161" w:rsidP="00AA6358">
            <w:pPr>
              <w:pStyle w:val="Table8ptText-ASDEFCON"/>
            </w:pPr>
            <w:r w:rsidRPr="00884A97">
              <w:tab/>
            </w:r>
            <w:r w:rsidRPr="00634720">
              <w:fldChar w:fldCharType="begin">
                <w:ffData>
                  <w:name w:val="ckbx_daa_perm_yes"/>
                  <w:enabled/>
                  <w:calcOnExit w:val="0"/>
                  <w:checkBox>
                    <w:sizeAuto/>
                    <w:default w:val="0"/>
                    <w:checked w:val="0"/>
                  </w:checkBox>
                </w:ffData>
              </w:fldChar>
            </w:r>
            <w:bookmarkStart w:id="325" w:name="ckbx_daa_perm_yes"/>
            <w:r w:rsidRPr="00634720">
              <w:instrText xml:space="preserve"> FORMCHECKBOX </w:instrText>
            </w:r>
            <w:r w:rsidR="008A17A4">
              <w:fldChar w:fldCharType="separate"/>
            </w:r>
            <w:r w:rsidRPr="00634720">
              <w:fldChar w:fldCharType="end"/>
            </w:r>
            <w:bookmarkEnd w:id="325"/>
            <w:r w:rsidRPr="00884A97">
              <w:t xml:space="preserve">  Yes</w:t>
            </w:r>
            <w:r w:rsidRPr="00884A97">
              <w:tab/>
            </w:r>
            <w:r>
              <w:tab/>
            </w:r>
            <w:r w:rsidRPr="00634720">
              <w:fldChar w:fldCharType="begin">
                <w:ffData>
                  <w:name w:val="ckbx_daa_perm_no"/>
                  <w:enabled/>
                  <w:calcOnExit w:val="0"/>
                  <w:checkBox>
                    <w:sizeAuto/>
                    <w:default w:val="0"/>
                    <w:checked w:val="0"/>
                  </w:checkBox>
                </w:ffData>
              </w:fldChar>
            </w:r>
            <w:bookmarkStart w:id="326" w:name="ckbx_daa_perm_no"/>
            <w:r w:rsidRPr="00634720">
              <w:instrText xml:space="preserve"> FORMCHECKBOX </w:instrText>
            </w:r>
            <w:r w:rsidR="008A17A4">
              <w:fldChar w:fldCharType="separate"/>
            </w:r>
            <w:r w:rsidRPr="00634720">
              <w:fldChar w:fldCharType="end"/>
            </w:r>
            <w:bookmarkEnd w:id="326"/>
            <w:r w:rsidRPr="00884A97">
              <w:t xml:space="preserve"> </w:t>
            </w:r>
            <w:r>
              <w:t xml:space="preserve"> </w:t>
            </w:r>
            <w:r w:rsidRPr="00884A97">
              <w:t>No</w:t>
            </w:r>
          </w:p>
        </w:tc>
        <w:tc>
          <w:tcPr>
            <w:tcW w:w="142" w:type="dxa"/>
            <w:gridSpan w:val="2"/>
            <w:tcBorders>
              <w:top w:val="nil"/>
              <w:left w:val="single" w:sz="4" w:space="0" w:color="auto"/>
              <w:bottom w:val="nil"/>
              <w:right w:val="single" w:sz="4" w:space="0" w:color="auto"/>
            </w:tcBorders>
          </w:tcPr>
          <w:p w14:paraId="0882837F" w14:textId="77777777" w:rsidR="001A3161" w:rsidRPr="00884A97" w:rsidRDefault="001A3161" w:rsidP="00AA6358">
            <w:pPr>
              <w:pStyle w:val="Table8ptText-ASDEFCON"/>
            </w:pPr>
          </w:p>
        </w:tc>
        <w:tc>
          <w:tcPr>
            <w:tcW w:w="1134" w:type="dxa"/>
            <w:tcBorders>
              <w:top w:val="single" w:sz="4" w:space="0" w:color="auto"/>
              <w:left w:val="single" w:sz="4" w:space="0" w:color="auto"/>
              <w:bottom w:val="single" w:sz="4" w:space="0" w:color="auto"/>
              <w:right w:val="nil"/>
            </w:tcBorders>
          </w:tcPr>
          <w:p w14:paraId="11FB56BD" w14:textId="77777777" w:rsidR="001A3161" w:rsidRPr="00884A97" w:rsidRDefault="001A3161" w:rsidP="00AA6358">
            <w:pPr>
              <w:pStyle w:val="Table8ptText-ASDEFCON"/>
              <w:rPr>
                <w:sz w:val="18"/>
              </w:rPr>
            </w:pPr>
            <w:r w:rsidRPr="00884A97">
              <w:t>Date</w:t>
            </w:r>
          </w:p>
        </w:tc>
        <w:tc>
          <w:tcPr>
            <w:tcW w:w="2537" w:type="dxa"/>
            <w:gridSpan w:val="12"/>
            <w:tcBorders>
              <w:top w:val="single" w:sz="4" w:space="0" w:color="auto"/>
              <w:left w:val="nil"/>
              <w:bottom w:val="single" w:sz="4" w:space="0" w:color="auto"/>
              <w:right w:val="single" w:sz="4" w:space="0" w:color="auto"/>
            </w:tcBorders>
            <w:vAlign w:val="center"/>
          </w:tcPr>
          <w:p w14:paraId="723B3B97" w14:textId="66499747" w:rsidR="001A3161" w:rsidRPr="00884A97" w:rsidRDefault="001A3161" w:rsidP="00FD16A1">
            <w:pPr>
              <w:pStyle w:val="Table8ptText-ASDEFCON"/>
              <w:rPr>
                <w:sz w:val="18"/>
              </w:rPr>
            </w:pPr>
            <w:r w:rsidRPr="00884A97">
              <w:fldChar w:fldCharType="begin">
                <w:ffData>
                  <w:name w:val="dt_daa_return_by"/>
                  <w:enabled/>
                  <w:calcOnExit w:val="0"/>
                  <w:textInput>
                    <w:type w:val="date"/>
                    <w:format w:val="dd/MM/yyyy"/>
                  </w:textInput>
                </w:ffData>
              </w:fldChar>
            </w:r>
            <w:bookmarkStart w:id="327" w:name="dt_daa_return_by"/>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27"/>
          </w:p>
        </w:tc>
        <w:tc>
          <w:tcPr>
            <w:tcW w:w="3133" w:type="dxa"/>
            <w:gridSpan w:val="12"/>
            <w:tcBorders>
              <w:top w:val="nil"/>
              <w:left w:val="nil"/>
              <w:bottom w:val="nil"/>
              <w:right w:val="single" w:sz="4" w:space="0" w:color="auto"/>
            </w:tcBorders>
          </w:tcPr>
          <w:p w14:paraId="656A1321" w14:textId="77777777" w:rsidR="001A3161" w:rsidRPr="00884A97" w:rsidRDefault="001A3161" w:rsidP="00FD16A1">
            <w:pPr>
              <w:pStyle w:val="Table8ptText-ASDEFCON"/>
            </w:pPr>
          </w:p>
        </w:tc>
      </w:tr>
      <w:tr w:rsidR="001A3161" w:rsidRPr="00884A97" w14:paraId="25611C35"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336E312B" w14:textId="77777777" w:rsidR="001A3161" w:rsidRPr="00884A97" w:rsidRDefault="001A3161" w:rsidP="00FD16A1">
            <w:pPr>
              <w:pStyle w:val="Table8ptText-ASDEFCON"/>
              <w:rPr>
                <w:i/>
              </w:rPr>
            </w:pPr>
            <w:r w:rsidRPr="00884A97">
              <w:t xml:space="preserve">  d.  Comments</w:t>
            </w:r>
          </w:p>
        </w:tc>
      </w:tr>
      <w:tr w:rsidR="001A3161" w:rsidRPr="00884A97" w14:paraId="5A9AD1A2" w14:textId="77777777" w:rsidTr="00070B37">
        <w:trPr>
          <w:gridBefore w:val="1"/>
          <w:wBefore w:w="8" w:type="dxa"/>
          <w:cantSplit/>
          <w:trHeight w:val="393"/>
        </w:trPr>
        <w:tc>
          <w:tcPr>
            <w:tcW w:w="134" w:type="dxa"/>
            <w:gridSpan w:val="2"/>
            <w:tcBorders>
              <w:top w:val="nil"/>
              <w:left w:val="single" w:sz="4" w:space="0" w:color="auto"/>
              <w:bottom w:val="nil"/>
              <w:right w:val="single" w:sz="4" w:space="0" w:color="auto"/>
            </w:tcBorders>
          </w:tcPr>
          <w:p w14:paraId="1983F213" w14:textId="77777777" w:rsidR="001A3161" w:rsidRPr="00884A97" w:rsidRDefault="001A3161" w:rsidP="00AA6358">
            <w:pPr>
              <w:pStyle w:val="Table10ptText-ASDEFCON"/>
            </w:pPr>
          </w:p>
        </w:tc>
        <w:tc>
          <w:tcPr>
            <w:tcW w:w="10354" w:type="dxa"/>
            <w:gridSpan w:val="40"/>
            <w:tcBorders>
              <w:top w:val="single" w:sz="4" w:space="0" w:color="auto"/>
              <w:left w:val="single" w:sz="4" w:space="0" w:color="auto"/>
              <w:bottom w:val="single" w:sz="4" w:space="0" w:color="auto"/>
              <w:right w:val="single" w:sz="4" w:space="0" w:color="auto"/>
            </w:tcBorders>
          </w:tcPr>
          <w:p w14:paraId="75EA8E0D" w14:textId="1078FEB7" w:rsidR="001A3161" w:rsidRPr="00884A97" w:rsidRDefault="001A3161" w:rsidP="00FD16A1">
            <w:pPr>
              <w:pStyle w:val="Table8ptText-ASDEFCON"/>
            </w:pPr>
            <w:r w:rsidRPr="00884A97">
              <w:fldChar w:fldCharType="begin">
                <w:ffData>
                  <w:name w:val="txt_daa_comments"/>
                  <w:enabled/>
                  <w:calcOnExit w:val="0"/>
                  <w:textInput>
                    <w:maxLength w:val="1600"/>
                  </w:textInput>
                </w:ffData>
              </w:fldChar>
            </w:r>
            <w:bookmarkStart w:id="328" w:name="txt_daa_comments"/>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28"/>
          </w:p>
        </w:tc>
        <w:tc>
          <w:tcPr>
            <w:tcW w:w="144" w:type="dxa"/>
            <w:tcBorders>
              <w:top w:val="nil"/>
              <w:left w:val="single" w:sz="4" w:space="0" w:color="auto"/>
              <w:bottom w:val="nil"/>
              <w:right w:val="single" w:sz="4" w:space="0" w:color="auto"/>
            </w:tcBorders>
          </w:tcPr>
          <w:p w14:paraId="4258900B" w14:textId="77777777" w:rsidR="001A3161" w:rsidRPr="00884A97" w:rsidRDefault="001A3161" w:rsidP="00AA6358">
            <w:pPr>
              <w:pStyle w:val="Table10ptText-ASDEFCON"/>
            </w:pPr>
          </w:p>
        </w:tc>
      </w:tr>
      <w:tr w:rsidR="001A3161" w:rsidRPr="00884A97" w14:paraId="5A16A746"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00691350" w14:textId="77777777" w:rsidR="001A3161" w:rsidRPr="00884A97" w:rsidRDefault="001A3161" w:rsidP="00FD16A1">
            <w:pPr>
              <w:pStyle w:val="Table8ptText-ASDEFCON"/>
              <w:rPr>
                <w:i/>
              </w:rPr>
            </w:pPr>
            <w:r w:rsidRPr="008F2EE3">
              <w:t xml:space="preserve">  e.  Technical endorsement</w:t>
            </w:r>
            <w:r w:rsidRPr="00884A97">
              <w:rPr>
                <w:sz w:val="18"/>
              </w:rPr>
              <w:tab/>
            </w:r>
            <w:r w:rsidRPr="00CB1AF3">
              <w:rPr>
                <w:szCs w:val="20"/>
              </w:rPr>
              <w:fldChar w:fldCharType="begin">
                <w:ffData>
                  <w:name w:val="ckbx_daa_endorsed"/>
                  <w:enabled/>
                  <w:calcOnExit w:val="0"/>
                  <w:checkBox>
                    <w:sizeAuto/>
                    <w:default w:val="0"/>
                    <w:checked w:val="0"/>
                  </w:checkBox>
                </w:ffData>
              </w:fldChar>
            </w:r>
            <w:bookmarkStart w:id="329" w:name="ckbx_daa_endorsed"/>
            <w:r w:rsidRPr="00CB1AF3">
              <w:rPr>
                <w:szCs w:val="20"/>
              </w:rPr>
              <w:instrText xml:space="preserve"> FORMCHECKBOX </w:instrText>
            </w:r>
            <w:r w:rsidR="008A17A4">
              <w:rPr>
                <w:szCs w:val="20"/>
              </w:rPr>
            </w:r>
            <w:r w:rsidR="008A17A4">
              <w:rPr>
                <w:szCs w:val="20"/>
              </w:rPr>
              <w:fldChar w:fldCharType="separate"/>
            </w:r>
            <w:r w:rsidRPr="00CB1AF3">
              <w:rPr>
                <w:szCs w:val="20"/>
              </w:rPr>
              <w:fldChar w:fldCharType="end"/>
            </w:r>
            <w:bookmarkEnd w:id="329"/>
            <w:r w:rsidRPr="008463A8">
              <w:t xml:space="preserve"> Endorsed</w:t>
            </w:r>
            <w:r w:rsidRPr="008463A8">
              <w:tab/>
            </w:r>
            <w:r w:rsidRPr="00CB1AF3">
              <w:rPr>
                <w:szCs w:val="20"/>
              </w:rPr>
              <w:fldChar w:fldCharType="begin">
                <w:ffData>
                  <w:name w:val="ckbx_daa_notendorsed"/>
                  <w:enabled/>
                  <w:calcOnExit w:val="0"/>
                  <w:checkBox>
                    <w:sizeAuto/>
                    <w:default w:val="0"/>
                    <w:checked w:val="0"/>
                  </w:checkBox>
                </w:ffData>
              </w:fldChar>
            </w:r>
            <w:bookmarkStart w:id="330" w:name="ckbx_daa_notendorsed"/>
            <w:r w:rsidRPr="00CB1AF3">
              <w:rPr>
                <w:szCs w:val="20"/>
              </w:rPr>
              <w:instrText xml:space="preserve"> FORMCHECKBOX </w:instrText>
            </w:r>
            <w:r w:rsidR="008A17A4">
              <w:rPr>
                <w:szCs w:val="20"/>
              </w:rPr>
            </w:r>
            <w:r w:rsidR="008A17A4">
              <w:rPr>
                <w:szCs w:val="20"/>
              </w:rPr>
              <w:fldChar w:fldCharType="separate"/>
            </w:r>
            <w:r w:rsidRPr="00CB1AF3">
              <w:rPr>
                <w:szCs w:val="20"/>
              </w:rPr>
              <w:fldChar w:fldCharType="end"/>
            </w:r>
            <w:bookmarkEnd w:id="330"/>
            <w:r w:rsidRPr="00884A97">
              <w:rPr>
                <w:b/>
              </w:rPr>
              <w:t xml:space="preserve"> </w:t>
            </w:r>
            <w:r w:rsidRPr="008463A8">
              <w:t>Not endorsed</w:t>
            </w:r>
          </w:p>
        </w:tc>
      </w:tr>
      <w:tr w:rsidR="001A3161" w:rsidRPr="00884A97" w14:paraId="0BC5F533" w14:textId="77777777" w:rsidTr="00070B37">
        <w:trPr>
          <w:gridBefore w:val="1"/>
          <w:wBefore w:w="8" w:type="dxa"/>
          <w:cantSplit/>
          <w:trHeight w:val="459"/>
        </w:trPr>
        <w:tc>
          <w:tcPr>
            <w:tcW w:w="134" w:type="dxa"/>
            <w:gridSpan w:val="2"/>
            <w:tcBorders>
              <w:top w:val="nil"/>
              <w:left w:val="single" w:sz="4" w:space="0" w:color="auto"/>
              <w:bottom w:val="nil"/>
              <w:right w:val="single" w:sz="4" w:space="0" w:color="auto"/>
            </w:tcBorders>
          </w:tcPr>
          <w:p w14:paraId="321BFFA6" w14:textId="77777777" w:rsidR="001A3161" w:rsidRPr="00884A97" w:rsidRDefault="001A3161" w:rsidP="00AA6358">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772B55A6" w14:textId="77777777" w:rsidR="001A3161" w:rsidRPr="00884A97" w:rsidRDefault="001A3161" w:rsidP="00AA6358">
            <w:pPr>
              <w:pStyle w:val="Table8ptText-ASDEFCON"/>
              <w:rPr>
                <w:sz w:val="20"/>
              </w:rPr>
            </w:pPr>
            <w:r w:rsidRPr="00884A97">
              <w:t>Signature</w:t>
            </w:r>
          </w:p>
        </w:tc>
        <w:tc>
          <w:tcPr>
            <w:tcW w:w="2798" w:type="dxa"/>
            <w:gridSpan w:val="10"/>
            <w:tcBorders>
              <w:top w:val="single" w:sz="4" w:space="0" w:color="auto"/>
              <w:left w:val="single" w:sz="4" w:space="0" w:color="auto"/>
              <w:bottom w:val="single" w:sz="4" w:space="0" w:color="auto"/>
              <w:right w:val="single" w:sz="4" w:space="0" w:color="auto"/>
            </w:tcBorders>
          </w:tcPr>
          <w:p w14:paraId="5481B30B" w14:textId="77777777" w:rsidR="001A3161" w:rsidRPr="00884A97" w:rsidRDefault="001A3161" w:rsidP="00FD16A1">
            <w:pPr>
              <w:pStyle w:val="Table8ptText-ASDEFCON"/>
            </w:pPr>
            <w:r w:rsidRPr="00884A97">
              <w:t>Printed name</w:t>
            </w:r>
          </w:p>
          <w:p w14:paraId="0EBEA303" w14:textId="029860CB" w:rsidR="001A3161" w:rsidRPr="00884A97" w:rsidRDefault="001A3161" w:rsidP="00FD16A1">
            <w:pPr>
              <w:pStyle w:val="Table8ptText-ASDEFCON"/>
            </w:pPr>
            <w:r w:rsidRPr="00884A97">
              <w:fldChar w:fldCharType="begin">
                <w:ffData>
                  <w:name w:val="txt_daa_name"/>
                  <w:enabled/>
                  <w:calcOnExit w:val="0"/>
                  <w:textInput>
                    <w:maxLength w:val="62"/>
                  </w:textInput>
                </w:ffData>
              </w:fldChar>
            </w:r>
            <w:bookmarkStart w:id="331" w:name="txt_daa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31"/>
          </w:p>
        </w:tc>
        <w:tc>
          <w:tcPr>
            <w:tcW w:w="1853" w:type="dxa"/>
            <w:gridSpan w:val="10"/>
            <w:tcBorders>
              <w:top w:val="single" w:sz="4" w:space="0" w:color="auto"/>
              <w:left w:val="single" w:sz="4" w:space="0" w:color="auto"/>
              <w:bottom w:val="single" w:sz="4" w:space="0" w:color="auto"/>
              <w:right w:val="single" w:sz="4" w:space="0" w:color="auto"/>
            </w:tcBorders>
          </w:tcPr>
          <w:p w14:paraId="428060CA" w14:textId="77777777" w:rsidR="001A3161" w:rsidRPr="00884A97" w:rsidRDefault="001A3161" w:rsidP="00FD16A1">
            <w:pPr>
              <w:pStyle w:val="Table8ptText-ASDEFCON"/>
            </w:pPr>
            <w:r w:rsidRPr="00884A97">
              <w:t>Appointment</w:t>
            </w:r>
          </w:p>
          <w:p w14:paraId="520DEFC9" w14:textId="6A31691C" w:rsidR="001A3161" w:rsidRPr="00884A97" w:rsidRDefault="001A3161" w:rsidP="00FD16A1">
            <w:pPr>
              <w:pStyle w:val="Table8ptText-ASDEFCON"/>
              <w:rPr>
                <w:sz w:val="18"/>
              </w:rPr>
            </w:pPr>
            <w:r w:rsidRPr="00884A97">
              <w:fldChar w:fldCharType="begin">
                <w:ffData>
                  <w:name w:val="txt_daa_app"/>
                  <w:enabled/>
                  <w:calcOnExit w:val="0"/>
                  <w:textInput>
                    <w:maxLength w:val="60"/>
                  </w:textInput>
                </w:ffData>
              </w:fldChar>
            </w:r>
            <w:bookmarkStart w:id="332" w:name="txt_daa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32"/>
          </w:p>
        </w:tc>
        <w:tc>
          <w:tcPr>
            <w:tcW w:w="1701" w:type="dxa"/>
            <w:gridSpan w:val="8"/>
            <w:tcBorders>
              <w:top w:val="single" w:sz="4" w:space="0" w:color="auto"/>
              <w:left w:val="nil"/>
              <w:bottom w:val="single" w:sz="4" w:space="0" w:color="auto"/>
              <w:right w:val="single" w:sz="4" w:space="0" w:color="auto"/>
            </w:tcBorders>
          </w:tcPr>
          <w:p w14:paraId="7BB4DA04" w14:textId="77777777" w:rsidR="001A3161" w:rsidRPr="00884A97" w:rsidRDefault="001A3161" w:rsidP="00FD16A1">
            <w:pPr>
              <w:pStyle w:val="Table8ptText-ASDEFCON"/>
            </w:pPr>
            <w:r w:rsidRPr="00884A97">
              <w:t>Phone number</w:t>
            </w:r>
          </w:p>
          <w:p w14:paraId="641CD026" w14:textId="747E8C4B" w:rsidR="001A3161" w:rsidRPr="00884A97" w:rsidRDefault="001A3161" w:rsidP="00FD16A1">
            <w:pPr>
              <w:pStyle w:val="Table8ptText-ASDEFCON"/>
              <w:rPr>
                <w:sz w:val="18"/>
              </w:rPr>
            </w:pPr>
            <w:r w:rsidRPr="00884A97">
              <w:fldChar w:fldCharType="begin">
                <w:ffData>
                  <w:name w:val="txt_daa_phno"/>
                  <w:enabled/>
                  <w:calcOnExit w:val="0"/>
                  <w:textInput>
                    <w:maxLength w:val="16"/>
                  </w:textInput>
                </w:ffData>
              </w:fldChar>
            </w:r>
            <w:bookmarkStart w:id="333" w:name="txt_daa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33"/>
          </w:p>
        </w:tc>
        <w:tc>
          <w:tcPr>
            <w:tcW w:w="1276" w:type="dxa"/>
            <w:gridSpan w:val="2"/>
            <w:tcBorders>
              <w:top w:val="single" w:sz="4" w:space="0" w:color="auto"/>
              <w:left w:val="nil"/>
              <w:bottom w:val="single" w:sz="4" w:space="0" w:color="auto"/>
              <w:right w:val="single" w:sz="4" w:space="0" w:color="auto"/>
            </w:tcBorders>
          </w:tcPr>
          <w:p w14:paraId="406A3605" w14:textId="77777777" w:rsidR="001A3161" w:rsidRPr="00884A97" w:rsidRDefault="001A3161" w:rsidP="00FD16A1">
            <w:pPr>
              <w:pStyle w:val="Table8ptText-ASDEFCON"/>
            </w:pPr>
            <w:r w:rsidRPr="00884A97">
              <w:t>Date</w:t>
            </w:r>
          </w:p>
          <w:p w14:paraId="45A72D17" w14:textId="02889DC6" w:rsidR="001A3161" w:rsidRPr="00884A97" w:rsidRDefault="001A3161" w:rsidP="00FD16A1">
            <w:pPr>
              <w:pStyle w:val="Table8ptText-ASDEFCON"/>
              <w:rPr>
                <w:sz w:val="18"/>
              </w:rPr>
            </w:pPr>
            <w:r w:rsidRPr="00884A97">
              <w:fldChar w:fldCharType="begin">
                <w:ffData>
                  <w:name w:val="dt_daa"/>
                  <w:enabled/>
                  <w:calcOnExit w:val="0"/>
                  <w:textInput>
                    <w:type w:val="date"/>
                    <w:format w:val="dd/MM/yyyy"/>
                  </w:textInput>
                </w:ffData>
              </w:fldChar>
            </w:r>
            <w:bookmarkStart w:id="334" w:name="dt_daa"/>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34"/>
          </w:p>
        </w:tc>
        <w:tc>
          <w:tcPr>
            <w:tcW w:w="144" w:type="dxa"/>
            <w:tcBorders>
              <w:top w:val="nil"/>
              <w:left w:val="single" w:sz="4" w:space="0" w:color="auto"/>
              <w:bottom w:val="nil"/>
              <w:right w:val="single" w:sz="4" w:space="0" w:color="auto"/>
            </w:tcBorders>
          </w:tcPr>
          <w:p w14:paraId="3979ABF0" w14:textId="77777777" w:rsidR="001A3161" w:rsidRPr="00884A97" w:rsidRDefault="001A3161" w:rsidP="00AA6358">
            <w:pPr>
              <w:pStyle w:val="Table8ptText-ASDEFCON"/>
            </w:pPr>
          </w:p>
        </w:tc>
      </w:tr>
      <w:tr w:rsidR="001A3161" w:rsidRPr="00884A97" w14:paraId="27A6B7D4"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445C654B" w14:textId="77777777" w:rsidR="001A3161" w:rsidRPr="00884A97" w:rsidRDefault="001A3161" w:rsidP="003737E1">
            <w:pPr>
              <w:tabs>
                <w:tab w:val="left" w:pos="4140"/>
                <w:tab w:val="left" w:pos="5040"/>
                <w:tab w:val="left" w:pos="7200"/>
              </w:tabs>
              <w:rPr>
                <w:sz w:val="2"/>
              </w:rPr>
            </w:pPr>
          </w:p>
        </w:tc>
      </w:tr>
      <w:tr w:rsidR="001A3161" w:rsidRPr="00884A97" w14:paraId="563A21DF" w14:textId="77777777" w:rsidTr="00070B37">
        <w:trPr>
          <w:gridBefore w:val="1"/>
          <w:wBefore w:w="8" w:type="dxa"/>
          <w:cantSplit/>
          <w:trHeight w:val="70"/>
        </w:trPr>
        <w:tc>
          <w:tcPr>
            <w:tcW w:w="10632" w:type="dxa"/>
            <w:gridSpan w:val="43"/>
            <w:tcBorders>
              <w:top w:val="nil"/>
              <w:left w:val="nil"/>
              <w:bottom w:val="single" w:sz="4" w:space="0" w:color="auto"/>
              <w:right w:val="nil"/>
            </w:tcBorders>
            <w:vAlign w:val="bottom"/>
          </w:tcPr>
          <w:p w14:paraId="41E701BA" w14:textId="77777777" w:rsidR="001A3161" w:rsidRPr="00884A97" w:rsidRDefault="001A3161" w:rsidP="009C34A3">
            <w:pPr>
              <w:pStyle w:val="Table10ptHeading-ASDEFCON"/>
              <w:jc w:val="left"/>
              <w:rPr>
                <w:sz w:val="18"/>
              </w:rPr>
            </w:pPr>
            <w:r w:rsidRPr="00884A97">
              <w:t xml:space="preserve">Part 5 – </w:t>
            </w:r>
            <w:r>
              <w:t xml:space="preserve">Approval — </w:t>
            </w:r>
            <w:r w:rsidRPr="00884A97">
              <w:t xml:space="preserve">To be completed by the </w:t>
            </w:r>
            <w:r>
              <w:t>Contract</w:t>
            </w:r>
            <w:r w:rsidRPr="00884A97">
              <w:t xml:space="preserve"> </w:t>
            </w:r>
            <w:r>
              <w:t>Authority or r</w:t>
            </w:r>
            <w:r w:rsidRPr="00884A97">
              <w:t>epresentative</w:t>
            </w:r>
          </w:p>
        </w:tc>
      </w:tr>
      <w:tr w:rsidR="001A3161" w:rsidRPr="00884A97" w14:paraId="1967F397"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0F325808" w14:textId="77777777" w:rsidR="001A3161" w:rsidRPr="00884A97" w:rsidRDefault="001A3161" w:rsidP="009C34A3">
            <w:pPr>
              <w:pStyle w:val="Table8ptText-ASDEFCON"/>
              <w:jc w:val="left"/>
            </w:pPr>
            <w:r>
              <w:rPr>
                <w:sz w:val="18"/>
              </w:rPr>
              <w:t>Contract authority or representative</w:t>
            </w:r>
            <w:r>
              <w:rPr>
                <w:sz w:val="18"/>
              </w:rPr>
              <w:br/>
            </w:r>
            <w:r w:rsidRPr="009D0620">
              <w:rPr>
                <w:i/>
              </w:rPr>
              <w:t>(Cost and schedule implications have been accessed)</w:t>
            </w:r>
            <w:r w:rsidRPr="009D0620">
              <w:rPr>
                <w:i/>
              </w:rPr>
              <w:tab/>
            </w:r>
            <w:r w:rsidRPr="009D0620">
              <w:rPr>
                <w:i/>
              </w:rPr>
              <w:tab/>
            </w:r>
            <w:r w:rsidRPr="009D0620">
              <w:rPr>
                <w:i/>
              </w:rPr>
              <w:tab/>
              <w:t xml:space="preserve">          (CCP and/or ECP action has been initiated)</w:t>
            </w:r>
          </w:p>
        </w:tc>
      </w:tr>
      <w:tr w:rsidR="001A3161" w:rsidRPr="00A55901" w14:paraId="412A320D"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43F8A2AD" w14:textId="77777777" w:rsidR="001A3161" w:rsidRPr="00A55901" w:rsidRDefault="001A3161" w:rsidP="00AA6358">
            <w:pPr>
              <w:pStyle w:val="Table8ptText-ASDEFCON"/>
            </w:pPr>
          </w:p>
        </w:tc>
        <w:tc>
          <w:tcPr>
            <w:tcW w:w="1651" w:type="dxa"/>
            <w:gridSpan w:val="4"/>
            <w:tcBorders>
              <w:top w:val="single" w:sz="4" w:space="0" w:color="auto"/>
              <w:left w:val="single" w:sz="4" w:space="0" w:color="auto"/>
              <w:bottom w:val="single" w:sz="4" w:space="0" w:color="auto"/>
              <w:right w:val="nil"/>
            </w:tcBorders>
            <w:vAlign w:val="center"/>
          </w:tcPr>
          <w:p w14:paraId="348590E1" w14:textId="77777777" w:rsidR="001A3161" w:rsidRPr="00A55901" w:rsidRDefault="001A3161" w:rsidP="00FD16A1">
            <w:pPr>
              <w:pStyle w:val="Table8ptText-ASDEFCON"/>
            </w:pPr>
            <w:r w:rsidRPr="00A55901">
              <w:t>Application is:</w:t>
            </w:r>
          </w:p>
        </w:tc>
        <w:tc>
          <w:tcPr>
            <w:tcW w:w="1435" w:type="dxa"/>
            <w:gridSpan w:val="8"/>
            <w:tcBorders>
              <w:top w:val="single" w:sz="4" w:space="0" w:color="auto"/>
              <w:left w:val="nil"/>
              <w:bottom w:val="single" w:sz="4" w:space="0" w:color="auto"/>
              <w:right w:val="nil"/>
            </w:tcBorders>
          </w:tcPr>
          <w:p w14:paraId="0313CCE7" w14:textId="77777777" w:rsidR="001A3161" w:rsidRPr="00A55901" w:rsidRDefault="001A3161" w:rsidP="00FD16A1">
            <w:pPr>
              <w:pStyle w:val="Table8ptText-ASDEFCON"/>
            </w:pPr>
            <w:r w:rsidRPr="008B3667">
              <w:fldChar w:fldCharType="begin">
                <w:ffData>
                  <w:name w:val="ckbx_ca_approved"/>
                  <w:enabled/>
                  <w:calcOnExit w:val="0"/>
                  <w:checkBox>
                    <w:sizeAuto/>
                    <w:default w:val="0"/>
                    <w:checked w:val="0"/>
                  </w:checkBox>
                </w:ffData>
              </w:fldChar>
            </w:r>
            <w:bookmarkStart w:id="335" w:name="ckbx_ca_approved"/>
            <w:r w:rsidRPr="008B3667">
              <w:instrText xml:space="preserve"> FORMCHECKBOX </w:instrText>
            </w:r>
            <w:r w:rsidR="008A17A4">
              <w:fldChar w:fldCharType="separate"/>
            </w:r>
            <w:r w:rsidRPr="008B3667">
              <w:fldChar w:fldCharType="end"/>
            </w:r>
            <w:bookmarkEnd w:id="335"/>
            <w:r>
              <w:t xml:space="preserve"> </w:t>
            </w:r>
            <w:r w:rsidRPr="00A55901">
              <w:t xml:space="preserve">Approved </w:t>
            </w:r>
          </w:p>
        </w:tc>
        <w:tc>
          <w:tcPr>
            <w:tcW w:w="2879" w:type="dxa"/>
            <w:gridSpan w:val="11"/>
            <w:tcBorders>
              <w:top w:val="single" w:sz="4" w:space="0" w:color="auto"/>
              <w:left w:val="nil"/>
              <w:bottom w:val="single" w:sz="4" w:space="0" w:color="auto"/>
              <w:right w:val="single" w:sz="4" w:space="0" w:color="auto"/>
            </w:tcBorders>
          </w:tcPr>
          <w:p w14:paraId="29A86022" w14:textId="77777777" w:rsidR="001A3161" w:rsidRPr="00A55901" w:rsidRDefault="001A3161" w:rsidP="00FD16A1">
            <w:pPr>
              <w:pStyle w:val="Table8ptText-ASDEFCON"/>
            </w:pPr>
            <w:r w:rsidRPr="008B3667">
              <w:rPr>
                <w:sz w:val="20"/>
                <w:szCs w:val="20"/>
              </w:rPr>
              <w:fldChar w:fldCharType="begin">
                <w:ffData>
                  <w:name w:val="ckbx_ca_not_approved"/>
                  <w:enabled/>
                  <w:calcOnExit w:val="0"/>
                  <w:checkBox>
                    <w:sizeAuto/>
                    <w:default w:val="0"/>
                    <w:checked w:val="0"/>
                  </w:checkBox>
                </w:ffData>
              </w:fldChar>
            </w:r>
            <w:bookmarkStart w:id="336" w:name="ckbx_ca_not_approved"/>
            <w:r w:rsidRPr="008B3667">
              <w:rPr>
                <w:sz w:val="20"/>
                <w:szCs w:val="20"/>
              </w:rPr>
              <w:instrText xml:space="preserve"> FORMCHECKBOX </w:instrText>
            </w:r>
            <w:r w:rsidR="008A17A4">
              <w:rPr>
                <w:sz w:val="20"/>
                <w:szCs w:val="20"/>
              </w:rPr>
            </w:r>
            <w:r w:rsidR="008A17A4">
              <w:rPr>
                <w:sz w:val="20"/>
                <w:szCs w:val="20"/>
              </w:rPr>
              <w:fldChar w:fldCharType="separate"/>
            </w:r>
            <w:r w:rsidRPr="008B3667">
              <w:rPr>
                <w:sz w:val="20"/>
                <w:szCs w:val="20"/>
              </w:rPr>
              <w:fldChar w:fldCharType="end"/>
            </w:r>
            <w:bookmarkEnd w:id="336"/>
            <w:r>
              <w:rPr>
                <w:sz w:val="20"/>
                <w:szCs w:val="20"/>
              </w:rPr>
              <w:t xml:space="preserve"> </w:t>
            </w:r>
            <w:r w:rsidRPr="00A55901">
              <w:t xml:space="preserve">Not Approved </w:t>
            </w:r>
            <w:r w:rsidRPr="008463A8">
              <w:rPr>
                <w:i/>
              </w:rPr>
              <w:t>(Attach reasons)</w:t>
            </w:r>
            <w:r w:rsidRPr="00A55901">
              <w:t xml:space="preserve"> </w:t>
            </w:r>
          </w:p>
        </w:tc>
        <w:tc>
          <w:tcPr>
            <w:tcW w:w="180" w:type="dxa"/>
            <w:tcBorders>
              <w:top w:val="nil"/>
              <w:left w:val="single" w:sz="4" w:space="0" w:color="auto"/>
              <w:bottom w:val="nil"/>
              <w:right w:val="single" w:sz="4" w:space="0" w:color="auto"/>
            </w:tcBorders>
          </w:tcPr>
          <w:p w14:paraId="3B7CC442" w14:textId="77777777" w:rsidR="001A3161" w:rsidRPr="00A55901" w:rsidRDefault="001A3161" w:rsidP="00FD16A1">
            <w:pPr>
              <w:pStyle w:val="Table8ptText-ASDEFCON"/>
            </w:pPr>
          </w:p>
        </w:tc>
        <w:tc>
          <w:tcPr>
            <w:tcW w:w="1440" w:type="dxa"/>
            <w:gridSpan w:val="8"/>
            <w:tcBorders>
              <w:top w:val="single" w:sz="4" w:space="0" w:color="auto"/>
              <w:left w:val="single" w:sz="4" w:space="0" w:color="auto"/>
              <w:bottom w:val="single" w:sz="4" w:space="0" w:color="auto"/>
              <w:right w:val="single" w:sz="4" w:space="0" w:color="auto"/>
            </w:tcBorders>
          </w:tcPr>
          <w:p w14:paraId="3C81E288" w14:textId="77777777" w:rsidR="001A3161" w:rsidRPr="00A55901" w:rsidRDefault="001A3161" w:rsidP="00FD16A1">
            <w:pPr>
              <w:pStyle w:val="Table8ptText-ASDEFCON"/>
            </w:pPr>
            <w:r w:rsidRPr="008B3667">
              <w:fldChar w:fldCharType="begin">
                <w:ffData>
                  <w:name w:val="ckbx_ca_ccp"/>
                  <w:enabled/>
                  <w:calcOnExit w:val="0"/>
                  <w:checkBox>
                    <w:sizeAuto/>
                    <w:default w:val="0"/>
                    <w:checked w:val="0"/>
                  </w:checkBox>
                </w:ffData>
              </w:fldChar>
            </w:r>
            <w:bookmarkStart w:id="337" w:name="ckbx_ca_ccp"/>
            <w:r w:rsidRPr="008B3667">
              <w:instrText xml:space="preserve"> FORMCHECKBOX </w:instrText>
            </w:r>
            <w:r w:rsidR="008A17A4">
              <w:fldChar w:fldCharType="separate"/>
            </w:r>
            <w:r w:rsidRPr="008B3667">
              <w:fldChar w:fldCharType="end"/>
            </w:r>
            <w:bookmarkEnd w:id="337"/>
            <w:r>
              <w:t xml:space="preserve"> </w:t>
            </w:r>
            <w:r w:rsidRPr="00A55901">
              <w:t>C</w:t>
            </w:r>
            <w:r>
              <w:t>C</w:t>
            </w:r>
            <w:r w:rsidRPr="00A55901">
              <w:t xml:space="preserve">P </w:t>
            </w:r>
          </w:p>
        </w:tc>
        <w:tc>
          <w:tcPr>
            <w:tcW w:w="1493" w:type="dxa"/>
            <w:gridSpan w:val="6"/>
            <w:tcBorders>
              <w:top w:val="single" w:sz="4" w:space="0" w:color="auto"/>
              <w:left w:val="nil"/>
              <w:bottom w:val="single" w:sz="4" w:space="0" w:color="auto"/>
              <w:right w:val="single" w:sz="4" w:space="0" w:color="auto"/>
            </w:tcBorders>
          </w:tcPr>
          <w:p w14:paraId="5DDC4AFB" w14:textId="77777777" w:rsidR="001A3161" w:rsidRPr="00A55901" w:rsidRDefault="001A3161" w:rsidP="00FD16A1">
            <w:pPr>
              <w:pStyle w:val="Table8ptText-ASDEFCON"/>
            </w:pPr>
            <w:r w:rsidRPr="008B3667">
              <w:fldChar w:fldCharType="begin">
                <w:ffData>
                  <w:name w:val="ckbx_ca_ecp"/>
                  <w:enabled/>
                  <w:calcOnExit w:val="0"/>
                  <w:checkBox>
                    <w:sizeAuto/>
                    <w:default w:val="0"/>
                    <w:checked w:val="0"/>
                  </w:checkBox>
                </w:ffData>
              </w:fldChar>
            </w:r>
            <w:bookmarkStart w:id="338" w:name="ckbx_ca_ecp"/>
            <w:r w:rsidRPr="008B3667">
              <w:instrText xml:space="preserve"> FORMCHECKBOX </w:instrText>
            </w:r>
            <w:r w:rsidR="008A17A4">
              <w:fldChar w:fldCharType="separate"/>
            </w:r>
            <w:r w:rsidRPr="008B3667">
              <w:fldChar w:fldCharType="end"/>
            </w:r>
            <w:bookmarkEnd w:id="338"/>
            <w:r>
              <w:t xml:space="preserve"> </w:t>
            </w:r>
            <w:r w:rsidRPr="00A55901">
              <w:t xml:space="preserve">ECP </w:t>
            </w:r>
          </w:p>
        </w:tc>
        <w:tc>
          <w:tcPr>
            <w:tcW w:w="1276" w:type="dxa"/>
            <w:gridSpan w:val="2"/>
            <w:tcBorders>
              <w:top w:val="single" w:sz="4" w:space="0" w:color="auto"/>
              <w:left w:val="nil"/>
              <w:bottom w:val="single" w:sz="4" w:space="0" w:color="auto"/>
              <w:right w:val="single" w:sz="4" w:space="0" w:color="auto"/>
            </w:tcBorders>
          </w:tcPr>
          <w:p w14:paraId="67355546" w14:textId="77777777" w:rsidR="001A3161" w:rsidRPr="00A55901" w:rsidRDefault="001A3161" w:rsidP="00FD16A1">
            <w:pPr>
              <w:pStyle w:val="Table8ptText-ASDEFCON"/>
            </w:pPr>
            <w:r w:rsidRPr="008B3667">
              <w:fldChar w:fldCharType="begin">
                <w:ffData>
                  <w:name w:val="ckbx_ca_na"/>
                  <w:enabled/>
                  <w:calcOnExit w:val="0"/>
                  <w:checkBox>
                    <w:sizeAuto/>
                    <w:default w:val="0"/>
                    <w:checked w:val="0"/>
                  </w:checkBox>
                </w:ffData>
              </w:fldChar>
            </w:r>
            <w:bookmarkStart w:id="339" w:name="ckbx_ca_na"/>
            <w:r w:rsidRPr="008B3667">
              <w:instrText xml:space="preserve"> FORMCHECKBOX </w:instrText>
            </w:r>
            <w:r w:rsidR="008A17A4">
              <w:fldChar w:fldCharType="separate"/>
            </w:r>
            <w:r w:rsidRPr="008B3667">
              <w:fldChar w:fldCharType="end"/>
            </w:r>
            <w:bookmarkEnd w:id="339"/>
            <w:r>
              <w:t xml:space="preserve"> </w:t>
            </w:r>
            <w:r w:rsidRPr="00A55901">
              <w:t xml:space="preserve">N/A </w:t>
            </w:r>
          </w:p>
        </w:tc>
        <w:tc>
          <w:tcPr>
            <w:tcW w:w="144" w:type="dxa"/>
            <w:tcBorders>
              <w:top w:val="nil"/>
              <w:left w:val="single" w:sz="4" w:space="0" w:color="auto"/>
              <w:bottom w:val="nil"/>
              <w:right w:val="single" w:sz="4" w:space="0" w:color="auto"/>
            </w:tcBorders>
          </w:tcPr>
          <w:p w14:paraId="04155352" w14:textId="77777777" w:rsidR="001A3161" w:rsidRPr="00A55901" w:rsidRDefault="001A3161" w:rsidP="00AA6358">
            <w:pPr>
              <w:pStyle w:val="Table8ptText-ASDEFCON"/>
            </w:pPr>
          </w:p>
        </w:tc>
      </w:tr>
      <w:tr w:rsidR="001A3161" w:rsidRPr="00884A97" w14:paraId="42095626" w14:textId="77777777" w:rsidTr="00070B37">
        <w:trPr>
          <w:gridBefore w:val="1"/>
          <w:wBefore w:w="8" w:type="dxa"/>
          <w:cantSplit/>
          <w:trHeight w:hRule="exact" w:val="113"/>
        </w:trPr>
        <w:tc>
          <w:tcPr>
            <w:tcW w:w="10632" w:type="dxa"/>
            <w:gridSpan w:val="43"/>
            <w:tcBorders>
              <w:top w:val="nil"/>
              <w:left w:val="single" w:sz="4" w:space="0" w:color="auto"/>
              <w:bottom w:val="nil"/>
              <w:right w:val="single" w:sz="4" w:space="0" w:color="auto"/>
            </w:tcBorders>
          </w:tcPr>
          <w:p w14:paraId="0ACEFE95" w14:textId="77777777" w:rsidR="001A3161" w:rsidRPr="00884A97" w:rsidRDefault="001A3161" w:rsidP="00FD16A1">
            <w:pPr>
              <w:pStyle w:val="Table8ptText-ASDEFCON"/>
            </w:pPr>
          </w:p>
        </w:tc>
      </w:tr>
      <w:tr w:rsidR="001A3161" w:rsidRPr="00884A97" w14:paraId="21C2AE81"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7B3AB63C" w14:textId="77777777" w:rsidR="001A3161" w:rsidRPr="00884A97" w:rsidRDefault="001A3161" w:rsidP="00AA6358">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166E121D" w14:textId="77777777" w:rsidR="001A3161" w:rsidRPr="0061575D" w:rsidRDefault="001A3161" w:rsidP="00FD16A1">
            <w:pPr>
              <w:pStyle w:val="Table8ptText-ASDEFCON"/>
            </w:pPr>
            <w:r w:rsidRPr="00884A97">
              <w:t>Signature</w:t>
            </w:r>
          </w:p>
        </w:tc>
        <w:tc>
          <w:tcPr>
            <w:tcW w:w="2808" w:type="dxa"/>
            <w:gridSpan w:val="11"/>
            <w:tcBorders>
              <w:top w:val="single" w:sz="4" w:space="0" w:color="auto"/>
              <w:left w:val="single" w:sz="4" w:space="0" w:color="auto"/>
              <w:bottom w:val="single" w:sz="4" w:space="0" w:color="auto"/>
              <w:right w:val="single" w:sz="4" w:space="0" w:color="auto"/>
            </w:tcBorders>
          </w:tcPr>
          <w:p w14:paraId="17B98ED2" w14:textId="77777777" w:rsidR="001A3161" w:rsidRPr="00884A97" w:rsidRDefault="001A3161" w:rsidP="00FD16A1">
            <w:pPr>
              <w:pStyle w:val="Table8ptText-ASDEFCON"/>
            </w:pPr>
            <w:r w:rsidRPr="00884A97">
              <w:t>Printed name</w:t>
            </w:r>
          </w:p>
          <w:p w14:paraId="44A8CF2D" w14:textId="3DD49AF1" w:rsidR="001A3161" w:rsidRPr="00884A97" w:rsidRDefault="001A3161" w:rsidP="00FD16A1">
            <w:pPr>
              <w:pStyle w:val="Table8ptText-ASDEFCON"/>
            </w:pPr>
            <w:r w:rsidRPr="00884A97">
              <w:fldChar w:fldCharType="begin">
                <w:ffData>
                  <w:name w:val="txt_ca_name"/>
                  <w:enabled/>
                  <w:calcOnExit w:val="0"/>
                  <w:textInput>
                    <w:maxLength w:val="62"/>
                  </w:textInput>
                </w:ffData>
              </w:fldChar>
            </w:r>
            <w:bookmarkStart w:id="340" w:name="txt_ca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40"/>
          </w:p>
        </w:tc>
        <w:tc>
          <w:tcPr>
            <w:tcW w:w="1843" w:type="dxa"/>
            <w:gridSpan w:val="9"/>
            <w:tcBorders>
              <w:top w:val="single" w:sz="4" w:space="0" w:color="auto"/>
              <w:left w:val="single" w:sz="4" w:space="0" w:color="auto"/>
              <w:bottom w:val="single" w:sz="4" w:space="0" w:color="auto"/>
              <w:right w:val="single" w:sz="4" w:space="0" w:color="auto"/>
            </w:tcBorders>
          </w:tcPr>
          <w:p w14:paraId="1B20D6BA" w14:textId="77777777" w:rsidR="001A3161" w:rsidRPr="00884A97" w:rsidRDefault="001A3161" w:rsidP="00FD16A1">
            <w:pPr>
              <w:pStyle w:val="Table8ptText-ASDEFCON"/>
            </w:pPr>
            <w:r w:rsidRPr="00884A97">
              <w:t>Appointment</w:t>
            </w:r>
          </w:p>
          <w:p w14:paraId="55DA6E31" w14:textId="15188E61" w:rsidR="001A3161" w:rsidRPr="00884A97" w:rsidRDefault="001A3161" w:rsidP="00FD16A1">
            <w:pPr>
              <w:pStyle w:val="Table8ptText-ASDEFCON"/>
              <w:rPr>
                <w:sz w:val="18"/>
              </w:rPr>
            </w:pPr>
            <w:r w:rsidRPr="00884A97">
              <w:fldChar w:fldCharType="begin">
                <w:ffData>
                  <w:name w:val="txt_ca_app"/>
                  <w:enabled/>
                  <w:calcOnExit w:val="0"/>
                  <w:textInput>
                    <w:maxLength w:val="60"/>
                  </w:textInput>
                </w:ffData>
              </w:fldChar>
            </w:r>
            <w:bookmarkStart w:id="341" w:name="txt_ca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41"/>
          </w:p>
        </w:tc>
        <w:tc>
          <w:tcPr>
            <w:tcW w:w="1701" w:type="dxa"/>
            <w:gridSpan w:val="8"/>
            <w:tcBorders>
              <w:top w:val="single" w:sz="4" w:space="0" w:color="auto"/>
              <w:left w:val="nil"/>
              <w:bottom w:val="single" w:sz="4" w:space="0" w:color="auto"/>
              <w:right w:val="single" w:sz="4" w:space="0" w:color="auto"/>
            </w:tcBorders>
          </w:tcPr>
          <w:p w14:paraId="37C238B9" w14:textId="77777777" w:rsidR="001A3161" w:rsidRPr="00884A97" w:rsidRDefault="001A3161" w:rsidP="00FD16A1">
            <w:pPr>
              <w:pStyle w:val="Table8ptText-ASDEFCON"/>
            </w:pPr>
            <w:r w:rsidRPr="00884A97">
              <w:t>Phone number</w:t>
            </w:r>
          </w:p>
          <w:p w14:paraId="3106F2C4" w14:textId="6BE7BE01" w:rsidR="001A3161" w:rsidRPr="00884A97" w:rsidRDefault="001A3161" w:rsidP="00FD16A1">
            <w:pPr>
              <w:pStyle w:val="Table8ptText-ASDEFCON"/>
              <w:rPr>
                <w:sz w:val="18"/>
              </w:rPr>
            </w:pPr>
            <w:r w:rsidRPr="00884A97">
              <w:fldChar w:fldCharType="begin">
                <w:ffData>
                  <w:name w:val="txt_ca_phno"/>
                  <w:enabled/>
                  <w:calcOnExit w:val="0"/>
                  <w:textInput>
                    <w:maxLength w:val="16"/>
                  </w:textInput>
                </w:ffData>
              </w:fldChar>
            </w:r>
            <w:bookmarkStart w:id="342" w:name="txt_ca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42"/>
          </w:p>
        </w:tc>
        <w:tc>
          <w:tcPr>
            <w:tcW w:w="1276" w:type="dxa"/>
            <w:gridSpan w:val="2"/>
            <w:tcBorders>
              <w:top w:val="single" w:sz="4" w:space="0" w:color="auto"/>
              <w:left w:val="nil"/>
              <w:bottom w:val="single" w:sz="4" w:space="0" w:color="auto"/>
              <w:right w:val="single" w:sz="4" w:space="0" w:color="auto"/>
            </w:tcBorders>
          </w:tcPr>
          <w:p w14:paraId="729C0FB5" w14:textId="77777777" w:rsidR="001A3161" w:rsidRPr="00884A97" w:rsidRDefault="001A3161" w:rsidP="00FD16A1">
            <w:pPr>
              <w:pStyle w:val="Table8ptText-ASDEFCON"/>
            </w:pPr>
            <w:r w:rsidRPr="00884A97">
              <w:t>Date</w:t>
            </w:r>
          </w:p>
          <w:p w14:paraId="68139008" w14:textId="077A60B9" w:rsidR="001A3161" w:rsidRPr="00884A97" w:rsidRDefault="001A3161" w:rsidP="00FD16A1">
            <w:pPr>
              <w:pStyle w:val="Table8ptText-ASDEFCON"/>
              <w:rPr>
                <w:sz w:val="18"/>
              </w:rPr>
            </w:pPr>
            <w:r w:rsidRPr="00884A97">
              <w:fldChar w:fldCharType="begin">
                <w:ffData>
                  <w:name w:val="dt_ca"/>
                  <w:enabled/>
                  <w:calcOnExit w:val="0"/>
                  <w:textInput>
                    <w:type w:val="date"/>
                    <w:format w:val="dd/MM/yyyy"/>
                  </w:textInput>
                </w:ffData>
              </w:fldChar>
            </w:r>
            <w:bookmarkStart w:id="343" w:name="dt_ca"/>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43"/>
          </w:p>
        </w:tc>
        <w:tc>
          <w:tcPr>
            <w:tcW w:w="144" w:type="dxa"/>
            <w:tcBorders>
              <w:top w:val="nil"/>
              <w:left w:val="single" w:sz="4" w:space="0" w:color="auto"/>
              <w:bottom w:val="nil"/>
              <w:right w:val="single" w:sz="4" w:space="0" w:color="auto"/>
            </w:tcBorders>
          </w:tcPr>
          <w:p w14:paraId="518977B8" w14:textId="77777777" w:rsidR="001A3161" w:rsidRPr="00884A97" w:rsidRDefault="001A3161" w:rsidP="00AA6358">
            <w:pPr>
              <w:pStyle w:val="Table8ptText-ASDEFCON"/>
            </w:pPr>
          </w:p>
        </w:tc>
      </w:tr>
      <w:tr w:rsidR="001A3161" w:rsidRPr="00884A97" w14:paraId="470F0C54"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44AD4A7A" w14:textId="77777777" w:rsidR="001A3161" w:rsidRPr="00884A97" w:rsidRDefault="001A3161" w:rsidP="003737E1">
            <w:pPr>
              <w:tabs>
                <w:tab w:val="left" w:pos="4140"/>
                <w:tab w:val="left" w:pos="5040"/>
                <w:tab w:val="left" w:pos="7200"/>
              </w:tabs>
              <w:rPr>
                <w:sz w:val="2"/>
              </w:rPr>
            </w:pPr>
          </w:p>
        </w:tc>
      </w:tr>
      <w:tr w:rsidR="001A3161" w:rsidRPr="00884A97" w14:paraId="12432C27" w14:textId="77777777" w:rsidTr="00070B37">
        <w:trPr>
          <w:gridBefore w:val="1"/>
          <w:wBefore w:w="8" w:type="dxa"/>
          <w:cantSplit/>
          <w:trHeight w:val="70"/>
        </w:trPr>
        <w:tc>
          <w:tcPr>
            <w:tcW w:w="10632" w:type="dxa"/>
            <w:gridSpan w:val="43"/>
            <w:tcBorders>
              <w:top w:val="nil"/>
              <w:left w:val="nil"/>
              <w:bottom w:val="single" w:sz="4" w:space="0" w:color="auto"/>
              <w:right w:val="nil"/>
            </w:tcBorders>
            <w:vAlign w:val="bottom"/>
          </w:tcPr>
          <w:p w14:paraId="2758BC79" w14:textId="77777777" w:rsidR="001A3161" w:rsidRPr="00884A97" w:rsidRDefault="001A3161" w:rsidP="009C34A3">
            <w:pPr>
              <w:pStyle w:val="Table10ptHeading-ASDEFCON"/>
              <w:jc w:val="left"/>
              <w:rPr>
                <w:sz w:val="18"/>
              </w:rPr>
            </w:pPr>
            <w:r w:rsidRPr="00884A97">
              <w:t>Part 6 – To be completed by the Defence Quality Assurance Representative</w:t>
            </w:r>
          </w:p>
        </w:tc>
      </w:tr>
      <w:tr w:rsidR="001A3161" w:rsidRPr="00884A97" w14:paraId="725EE663"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36017E81" w14:textId="77777777" w:rsidR="001A3161" w:rsidRPr="00884A97" w:rsidRDefault="001A3161" w:rsidP="00AA6358">
            <w:pPr>
              <w:pStyle w:val="Table8ptText-ASDEFCON"/>
            </w:pPr>
            <w:r w:rsidRPr="00884A97">
              <w:rPr>
                <w:sz w:val="18"/>
              </w:rPr>
              <w:t xml:space="preserve">  Application close out </w:t>
            </w:r>
            <w:r w:rsidRPr="009D0620">
              <w:rPr>
                <w:i/>
              </w:rPr>
              <w:t>(The details on this form have been recorded and copies dispatched as per distribution list)</w:t>
            </w:r>
          </w:p>
        </w:tc>
      </w:tr>
      <w:tr w:rsidR="001A3161" w:rsidRPr="00884A97" w14:paraId="497D667C"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3DB967C4" w14:textId="77777777" w:rsidR="001A3161" w:rsidRPr="00884A97" w:rsidRDefault="001A3161" w:rsidP="00AA6358">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0CCE912A" w14:textId="77777777" w:rsidR="001A3161" w:rsidRPr="00884A97" w:rsidRDefault="001A3161" w:rsidP="00FD16A1">
            <w:pPr>
              <w:pStyle w:val="Table8ptText-ASDEFCON"/>
              <w:rPr>
                <w:sz w:val="20"/>
              </w:rPr>
            </w:pPr>
            <w:r w:rsidRPr="00884A97">
              <w:t>Signature</w:t>
            </w:r>
          </w:p>
          <w:p w14:paraId="6BA3AC41" w14:textId="77777777" w:rsidR="001A3161" w:rsidRPr="00884A97" w:rsidRDefault="001A3161" w:rsidP="00FD16A1">
            <w:pPr>
              <w:pStyle w:val="Table8ptText-ASDEFCON"/>
            </w:pPr>
          </w:p>
        </w:tc>
        <w:tc>
          <w:tcPr>
            <w:tcW w:w="2808" w:type="dxa"/>
            <w:gridSpan w:val="11"/>
            <w:tcBorders>
              <w:top w:val="single" w:sz="4" w:space="0" w:color="auto"/>
              <w:left w:val="single" w:sz="4" w:space="0" w:color="auto"/>
              <w:bottom w:val="single" w:sz="4" w:space="0" w:color="auto"/>
              <w:right w:val="single" w:sz="4" w:space="0" w:color="auto"/>
            </w:tcBorders>
          </w:tcPr>
          <w:p w14:paraId="01143C11" w14:textId="77777777" w:rsidR="001A3161" w:rsidRPr="00884A97" w:rsidRDefault="001A3161" w:rsidP="00FD16A1">
            <w:pPr>
              <w:pStyle w:val="Table8ptText-ASDEFCON"/>
            </w:pPr>
            <w:r w:rsidRPr="00884A97">
              <w:t>Printed name</w:t>
            </w:r>
          </w:p>
          <w:p w14:paraId="005114CC" w14:textId="095E2795" w:rsidR="001A3161" w:rsidRPr="00884A97" w:rsidRDefault="001A3161" w:rsidP="00FD16A1">
            <w:pPr>
              <w:pStyle w:val="Table8ptText-ASDEFCON"/>
            </w:pPr>
            <w:r w:rsidRPr="00884A97">
              <w:fldChar w:fldCharType="begin">
                <w:ffData>
                  <w:name w:val="txt_dqar_final_name"/>
                  <w:enabled/>
                  <w:calcOnExit w:val="0"/>
                  <w:textInput>
                    <w:maxLength w:val="62"/>
                  </w:textInput>
                </w:ffData>
              </w:fldChar>
            </w:r>
            <w:bookmarkStart w:id="344" w:name="txt_dqar_final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44"/>
          </w:p>
        </w:tc>
        <w:tc>
          <w:tcPr>
            <w:tcW w:w="1843" w:type="dxa"/>
            <w:gridSpan w:val="9"/>
            <w:tcBorders>
              <w:top w:val="single" w:sz="4" w:space="0" w:color="auto"/>
              <w:left w:val="single" w:sz="4" w:space="0" w:color="auto"/>
              <w:bottom w:val="single" w:sz="4" w:space="0" w:color="auto"/>
              <w:right w:val="single" w:sz="4" w:space="0" w:color="auto"/>
            </w:tcBorders>
          </w:tcPr>
          <w:p w14:paraId="41978790" w14:textId="77777777" w:rsidR="001A3161" w:rsidRPr="00884A97" w:rsidRDefault="001A3161" w:rsidP="00FD16A1">
            <w:pPr>
              <w:pStyle w:val="Table8ptText-ASDEFCON"/>
            </w:pPr>
            <w:r w:rsidRPr="00884A97">
              <w:t>Appointment</w:t>
            </w:r>
          </w:p>
          <w:p w14:paraId="6D388027" w14:textId="4796325A" w:rsidR="001A3161" w:rsidRPr="00884A97" w:rsidRDefault="001A3161" w:rsidP="00FD16A1">
            <w:pPr>
              <w:pStyle w:val="Table8ptText-ASDEFCON"/>
              <w:rPr>
                <w:sz w:val="18"/>
              </w:rPr>
            </w:pPr>
            <w:r w:rsidRPr="00884A97">
              <w:fldChar w:fldCharType="begin">
                <w:ffData>
                  <w:name w:val="txt_dqar_final_app"/>
                  <w:enabled/>
                  <w:calcOnExit w:val="0"/>
                  <w:textInput>
                    <w:maxLength w:val="60"/>
                  </w:textInput>
                </w:ffData>
              </w:fldChar>
            </w:r>
            <w:bookmarkStart w:id="345" w:name="txt_dqar_final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45"/>
          </w:p>
        </w:tc>
        <w:tc>
          <w:tcPr>
            <w:tcW w:w="1701" w:type="dxa"/>
            <w:gridSpan w:val="8"/>
            <w:tcBorders>
              <w:top w:val="single" w:sz="4" w:space="0" w:color="auto"/>
              <w:left w:val="nil"/>
              <w:bottom w:val="single" w:sz="4" w:space="0" w:color="auto"/>
              <w:right w:val="single" w:sz="4" w:space="0" w:color="auto"/>
            </w:tcBorders>
          </w:tcPr>
          <w:p w14:paraId="2B994EA2" w14:textId="77777777" w:rsidR="001A3161" w:rsidRPr="00884A97" w:rsidRDefault="001A3161" w:rsidP="00FD16A1">
            <w:pPr>
              <w:pStyle w:val="Table8ptText-ASDEFCON"/>
            </w:pPr>
            <w:r w:rsidRPr="00884A97">
              <w:t>Phone number</w:t>
            </w:r>
          </w:p>
          <w:p w14:paraId="336A5712" w14:textId="7909A678" w:rsidR="001A3161" w:rsidRPr="00884A97" w:rsidRDefault="001A3161" w:rsidP="00FD16A1">
            <w:pPr>
              <w:pStyle w:val="Table8ptText-ASDEFCON"/>
              <w:rPr>
                <w:sz w:val="18"/>
              </w:rPr>
            </w:pPr>
            <w:r w:rsidRPr="00884A97">
              <w:fldChar w:fldCharType="begin">
                <w:ffData>
                  <w:name w:val="txt_dqar_final_phno"/>
                  <w:enabled/>
                  <w:calcOnExit w:val="0"/>
                  <w:textInput>
                    <w:maxLength w:val="16"/>
                  </w:textInput>
                </w:ffData>
              </w:fldChar>
            </w:r>
            <w:bookmarkStart w:id="346" w:name="txt_dqar_final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46"/>
          </w:p>
        </w:tc>
        <w:tc>
          <w:tcPr>
            <w:tcW w:w="1276" w:type="dxa"/>
            <w:gridSpan w:val="2"/>
            <w:tcBorders>
              <w:top w:val="single" w:sz="4" w:space="0" w:color="auto"/>
              <w:left w:val="nil"/>
              <w:bottom w:val="single" w:sz="4" w:space="0" w:color="auto"/>
              <w:right w:val="single" w:sz="4" w:space="0" w:color="auto"/>
            </w:tcBorders>
          </w:tcPr>
          <w:p w14:paraId="119B2C8D" w14:textId="77777777" w:rsidR="001A3161" w:rsidRPr="00884A97" w:rsidRDefault="001A3161" w:rsidP="00FD16A1">
            <w:pPr>
              <w:pStyle w:val="Table8ptText-ASDEFCON"/>
            </w:pPr>
            <w:r w:rsidRPr="00884A97">
              <w:t>Date</w:t>
            </w:r>
          </w:p>
          <w:p w14:paraId="0908DCFE" w14:textId="4ABE559A" w:rsidR="001A3161" w:rsidRPr="00884A97" w:rsidRDefault="001A3161" w:rsidP="00FD16A1">
            <w:pPr>
              <w:pStyle w:val="Table8ptText-ASDEFCON"/>
              <w:rPr>
                <w:sz w:val="18"/>
              </w:rPr>
            </w:pPr>
            <w:r w:rsidRPr="00884A97">
              <w:fldChar w:fldCharType="begin">
                <w:ffData>
                  <w:name w:val="dt_dqar_final"/>
                  <w:enabled/>
                  <w:calcOnExit w:val="0"/>
                  <w:textInput>
                    <w:type w:val="date"/>
                    <w:format w:val="dd/MM/yyyy"/>
                  </w:textInput>
                </w:ffData>
              </w:fldChar>
            </w:r>
            <w:bookmarkStart w:id="347" w:name="dt_dqar_final"/>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47"/>
          </w:p>
        </w:tc>
        <w:tc>
          <w:tcPr>
            <w:tcW w:w="144" w:type="dxa"/>
            <w:tcBorders>
              <w:top w:val="nil"/>
              <w:left w:val="single" w:sz="4" w:space="0" w:color="auto"/>
              <w:bottom w:val="nil"/>
              <w:right w:val="single" w:sz="4" w:space="0" w:color="auto"/>
            </w:tcBorders>
          </w:tcPr>
          <w:p w14:paraId="34129F7E" w14:textId="77777777" w:rsidR="001A3161" w:rsidRPr="00884A97" w:rsidRDefault="001A3161" w:rsidP="00AA6358">
            <w:pPr>
              <w:pStyle w:val="Table8ptText-ASDEFCON"/>
            </w:pPr>
          </w:p>
        </w:tc>
      </w:tr>
      <w:tr w:rsidR="001A3161" w:rsidRPr="00884A97" w14:paraId="0368AE5B"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6AD18859" w14:textId="77777777" w:rsidR="001A3161" w:rsidRPr="00884A97" w:rsidRDefault="001A3161" w:rsidP="003737E1">
            <w:pPr>
              <w:tabs>
                <w:tab w:val="left" w:pos="4140"/>
                <w:tab w:val="left" w:pos="5040"/>
                <w:tab w:val="left" w:pos="7200"/>
              </w:tabs>
              <w:rPr>
                <w:sz w:val="2"/>
              </w:rPr>
            </w:pPr>
          </w:p>
        </w:tc>
      </w:tr>
    </w:tbl>
    <w:p w14:paraId="61F57B73" w14:textId="77777777" w:rsidR="00072BCA" w:rsidRPr="00070B37" w:rsidRDefault="00072BCA" w:rsidP="00070B37">
      <w:pPr>
        <w:pStyle w:val="ASDEFCONNormal"/>
        <w:rPr>
          <w:sz w:val="2"/>
          <w:szCs w:val="2"/>
        </w:rPr>
      </w:pPr>
    </w:p>
    <w:sectPr w:rsidR="00072BCA" w:rsidRPr="00070B37" w:rsidSect="009D0620">
      <w:headerReference w:type="default" r:id="rId33"/>
      <w:footerReference w:type="default" r:id="rId34"/>
      <w:pgSz w:w="11906" w:h="16838"/>
      <w:pgMar w:top="567" w:right="567" w:bottom="567" w:left="567"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4F5D7" w14:textId="77777777" w:rsidR="008A17A4" w:rsidRDefault="008A17A4">
      <w:r>
        <w:separator/>
      </w:r>
    </w:p>
  </w:endnote>
  <w:endnote w:type="continuationSeparator" w:id="0">
    <w:p w14:paraId="43BCB974" w14:textId="77777777" w:rsidR="008A17A4" w:rsidRDefault="008A17A4">
      <w:r>
        <w:continuationSeparator/>
      </w:r>
    </w:p>
  </w:endnote>
  <w:endnote w:type="continuationNotice" w:id="1">
    <w:p w14:paraId="11A0C097" w14:textId="77777777" w:rsidR="008A17A4" w:rsidRDefault="008A17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81C4B" w14:textId="0878D15E" w:rsidR="00FA1B1F" w:rsidRDefault="00FA1B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3FEA">
      <w:rPr>
        <w:rStyle w:val="PageNumber"/>
        <w:noProof/>
      </w:rPr>
      <w:t>1</w:t>
    </w:r>
    <w:r>
      <w:rPr>
        <w:rStyle w:val="PageNumber"/>
      </w:rPr>
      <w:fldChar w:fldCharType="end"/>
    </w:r>
  </w:p>
  <w:p w14:paraId="7F425331" w14:textId="77777777" w:rsidR="00FA1B1F" w:rsidRDefault="00FA1B1F">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A703E0" w14:paraId="59B076A8" w14:textId="77777777" w:rsidTr="00B24806">
      <w:tc>
        <w:tcPr>
          <w:tcW w:w="2500" w:type="pct"/>
        </w:tcPr>
        <w:p w14:paraId="16289FB3" w14:textId="3BB75B78" w:rsidR="00FA1B1F" w:rsidRPr="00A703E0" w:rsidRDefault="00FA1B1F" w:rsidP="007155E7">
          <w:pPr>
            <w:pStyle w:val="ASDEFCONHeaderFooterLeft"/>
            <w:rPr>
              <w:sz w:val="20"/>
              <w:szCs w:val="20"/>
            </w:rPr>
          </w:pPr>
          <w:r>
            <w:rPr>
              <w:sz w:val="20"/>
              <w:szCs w:val="20"/>
            </w:rPr>
            <w:fldChar w:fldCharType="begin"/>
          </w:r>
          <w:r>
            <w:rPr>
              <w:sz w:val="20"/>
              <w:szCs w:val="20"/>
            </w:rPr>
            <w:instrText xml:space="preserve"> DOCPROPERTY Footer_Left </w:instrText>
          </w:r>
          <w:r>
            <w:rPr>
              <w:sz w:val="20"/>
              <w:szCs w:val="20"/>
            </w:rPr>
            <w:fldChar w:fldCharType="separate"/>
          </w:r>
          <w:r w:rsidR="00103FEA">
            <w:rPr>
              <w:sz w:val="20"/>
              <w:szCs w:val="20"/>
            </w:rPr>
            <w:t>Attachments to Draft Conditions of Deed</w:t>
          </w:r>
          <w:r>
            <w:rPr>
              <w:sz w:val="20"/>
              <w:szCs w:val="20"/>
            </w:rPr>
            <w:fldChar w:fldCharType="end"/>
          </w:r>
          <w:r>
            <w:rPr>
              <w:sz w:val="20"/>
              <w:szCs w:val="20"/>
            </w:rPr>
            <w:t xml:space="preserve"> </w:t>
          </w:r>
          <w:ins w:id="258" w:author="Prabhu, Akshata MS" w:date="2024-08-23T14:32:00Z">
            <w:r w:rsidR="003D0D68">
              <w:rPr>
                <w:sz w:val="20"/>
                <w:szCs w:val="20"/>
              </w:rPr>
              <w:t>(</w:t>
            </w:r>
          </w:ins>
          <w:r>
            <w:rPr>
              <w:sz w:val="20"/>
              <w:szCs w:val="20"/>
            </w:rPr>
            <w:fldChar w:fldCharType="begin"/>
          </w:r>
          <w:r>
            <w:rPr>
              <w:sz w:val="20"/>
              <w:szCs w:val="20"/>
            </w:rPr>
            <w:instrText xml:space="preserve"> DOCPROPERTY Version </w:instrText>
          </w:r>
          <w:r>
            <w:rPr>
              <w:sz w:val="20"/>
              <w:szCs w:val="20"/>
            </w:rPr>
            <w:fldChar w:fldCharType="separate"/>
          </w:r>
          <w:del w:id="259" w:author="Prabhu, Akshata MS" w:date="2024-08-23T14:32:00Z">
            <w:r w:rsidR="004E3990">
              <w:rPr>
                <w:sz w:val="20"/>
                <w:szCs w:val="20"/>
              </w:rPr>
              <w:delText>(V2.6)</w:delText>
            </w:r>
          </w:del>
          <w:ins w:id="260" w:author="Prabhu, Akshata MS" w:date="2024-08-23T14:32:00Z">
            <w:r w:rsidR="00103FEA">
              <w:rPr>
                <w:sz w:val="20"/>
                <w:szCs w:val="20"/>
              </w:rPr>
              <w:t>V3.1</w:t>
            </w:r>
          </w:ins>
          <w:r>
            <w:rPr>
              <w:sz w:val="20"/>
              <w:szCs w:val="20"/>
            </w:rPr>
            <w:fldChar w:fldCharType="end"/>
          </w:r>
          <w:ins w:id="261" w:author="Prabhu, Akshata MS" w:date="2024-08-23T14:32:00Z">
            <w:r w:rsidR="003D0D68">
              <w:rPr>
                <w:sz w:val="20"/>
                <w:szCs w:val="20"/>
              </w:rPr>
              <w:t>)</w:t>
            </w:r>
          </w:ins>
          <w:r w:rsidRPr="00A703E0">
            <w:rPr>
              <w:sz w:val="20"/>
              <w:szCs w:val="20"/>
            </w:rPr>
            <w:t xml:space="preserve"> </w:t>
          </w:r>
        </w:p>
      </w:tc>
      <w:tc>
        <w:tcPr>
          <w:tcW w:w="2500" w:type="pct"/>
        </w:tcPr>
        <w:p w14:paraId="2F834310" w14:textId="7003A17E" w:rsidR="00FA1B1F" w:rsidRPr="00A703E0" w:rsidRDefault="00FA1B1F" w:rsidP="00B24806">
          <w:pPr>
            <w:pStyle w:val="ASDEFCONHeaderFooterRight"/>
          </w:pPr>
          <w:r>
            <w:rPr>
              <w:rStyle w:val="PageNumber"/>
              <w:color w:val="auto"/>
              <w:sz w:val="20"/>
            </w:rPr>
            <w:t>G-</w:t>
          </w:r>
          <w:r w:rsidRPr="00A703E0">
            <w:rPr>
              <w:rStyle w:val="PageNumber"/>
              <w:color w:val="auto"/>
              <w:sz w:val="20"/>
            </w:rPr>
            <w:fldChar w:fldCharType="begin"/>
          </w:r>
          <w:r w:rsidRPr="00A703E0">
            <w:rPr>
              <w:rStyle w:val="PageNumber"/>
              <w:color w:val="auto"/>
              <w:sz w:val="20"/>
            </w:rPr>
            <w:instrText xml:space="preserve"> PAGE </w:instrText>
          </w:r>
          <w:r w:rsidRPr="00A703E0">
            <w:rPr>
              <w:rStyle w:val="PageNumber"/>
              <w:color w:val="auto"/>
              <w:sz w:val="20"/>
            </w:rPr>
            <w:fldChar w:fldCharType="separate"/>
          </w:r>
          <w:r w:rsidR="004C03F1">
            <w:rPr>
              <w:rStyle w:val="PageNumber"/>
              <w:noProof/>
              <w:color w:val="auto"/>
              <w:sz w:val="20"/>
            </w:rPr>
            <w:t>1</w:t>
          </w:r>
          <w:r w:rsidRPr="00A703E0">
            <w:rPr>
              <w:rStyle w:val="PageNumber"/>
              <w:color w:val="auto"/>
              <w:sz w:val="20"/>
            </w:rPr>
            <w:fldChar w:fldCharType="end"/>
          </w:r>
        </w:p>
      </w:tc>
    </w:tr>
    <w:tr w:rsidR="00FA1B1F" w:rsidRPr="00A703E0" w14:paraId="5ADA81AE" w14:textId="77777777" w:rsidTr="00B24806">
      <w:tc>
        <w:tcPr>
          <w:tcW w:w="5000" w:type="pct"/>
          <w:gridSpan w:val="2"/>
        </w:tcPr>
        <w:p w14:paraId="61C4ED8F" w14:textId="043CCE1C" w:rsidR="00FA1B1F" w:rsidRPr="00A703E0" w:rsidRDefault="004E3990" w:rsidP="00B24806">
          <w:pPr>
            <w:pStyle w:val="ASDEFCONHeaderFooterClassification"/>
            <w:rPr>
              <w:szCs w:val="20"/>
            </w:rPr>
          </w:pPr>
          <w:del w:id="262" w:author="Prabhu, Akshata MS" w:date="2024-08-23T14:32:00Z">
            <w:r>
              <w:rPr>
                <w:szCs w:val="20"/>
              </w:rPr>
              <w:fldChar w:fldCharType="begin"/>
            </w:r>
            <w:r>
              <w:rPr>
                <w:szCs w:val="20"/>
              </w:rPr>
              <w:delInstrText xml:space="preserve"> DOCPROPERTY  Classification  \* MERGEFORMAT </w:delInstrText>
            </w:r>
            <w:r>
              <w:rPr>
                <w:szCs w:val="20"/>
              </w:rPr>
              <w:fldChar w:fldCharType="separate"/>
            </w:r>
            <w:r>
              <w:rPr>
                <w:szCs w:val="20"/>
              </w:rPr>
              <w:delText>OFFICIAL</w:delText>
            </w:r>
            <w:r>
              <w:rPr>
                <w:szCs w:val="20"/>
              </w:rPr>
              <w:fldChar w:fldCharType="end"/>
            </w:r>
          </w:del>
          <w:ins w:id="263" w:author="Prabhu, Akshata MS" w:date="2024-08-23T14:32:00Z">
            <w:r w:rsidR="00FA1B1F">
              <w:rPr>
                <w:szCs w:val="20"/>
              </w:rPr>
              <w:t>OFFICIAL</w:t>
            </w:r>
          </w:ins>
        </w:p>
      </w:tc>
    </w:tr>
  </w:tbl>
  <w:p w14:paraId="0BADDE49" w14:textId="77777777" w:rsidR="00FA1B1F" w:rsidRPr="001B122F" w:rsidRDefault="00FA1B1F" w:rsidP="001B122F">
    <w:pPr>
      <w:pStyle w:val="ASDEFCONHeaderFooter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41" w:type="pct"/>
      <w:tblLook w:val="0000" w:firstRow="0" w:lastRow="0" w:firstColumn="0" w:lastColumn="0" w:noHBand="0" w:noVBand="0"/>
    </w:tblPr>
    <w:tblGrid>
      <w:gridCol w:w="7959"/>
      <w:gridCol w:w="7960"/>
    </w:tblGrid>
    <w:tr w:rsidR="00647F43" w:rsidRPr="00A703E0" w14:paraId="53057AEE" w14:textId="77777777" w:rsidTr="00647F43">
      <w:trPr>
        <w:trHeight w:val="382"/>
      </w:trPr>
      <w:tc>
        <w:tcPr>
          <w:tcW w:w="2500" w:type="pct"/>
        </w:tcPr>
        <w:p w14:paraId="6CD6AE62" w14:textId="3D0B6718" w:rsidR="00647F43" w:rsidRPr="00A703E0" w:rsidRDefault="00647F43" w:rsidP="00647F43">
          <w:pPr>
            <w:pStyle w:val="ASDEFCONHeaderFooterLeft"/>
            <w:rPr>
              <w:sz w:val="20"/>
              <w:szCs w:val="20"/>
            </w:rPr>
          </w:pPr>
          <w:r>
            <w:rPr>
              <w:sz w:val="20"/>
              <w:szCs w:val="20"/>
            </w:rPr>
            <w:fldChar w:fldCharType="begin"/>
          </w:r>
          <w:r>
            <w:rPr>
              <w:sz w:val="20"/>
              <w:szCs w:val="20"/>
            </w:rPr>
            <w:instrText xml:space="preserve"> DOCPROPERTY Footer_Left </w:instrText>
          </w:r>
          <w:r>
            <w:rPr>
              <w:sz w:val="20"/>
              <w:szCs w:val="20"/>
            </w:rPr>
            <w:fldChar w:fldCharType="separate"/>
          </w:r>
          <w:r w:rsidR="00103FEA">
            <w:rPr>
              <w:sz w:val="20"/>
              <w:szCs w:val="20"/>
            </w:rPr>
            <w:t>Attachments to Draft Conditions of Deed</w:t>
          </w:r>
          <w:r>
            <w:rPr>
              <w:sz w:val="20"/>
              <w:szCs w:val="20"/>
            </w:rPr>
            <w:fldChar w:fldCharType="end"/>
          </w:r>
          <w:r>
            <w:rPr>
              <w:sz w:val="20"/>
              <w:szCs w:val="20"/>
            </w:rPr>
            <w:t xml:space="preserve"> </w:t>
          </w:r>
          <w:r w:rsidR="003D0D68">
            <w:rPr>
              <w:sz w:val="20"/>
              <w:szCs w:val="20"/>
            </w:rPr>
            <w:t>(</w:t>
          </w:r>
          <w:r>
            <w:rPr>
              <w:sz w:val="20"/>
              <w:szCs w:val="20"/>
            </w:rPr>
            <w:fldChar w:fldCharType="begin"/>
          </w:r>
          <w:r>
            <w:rPr>
              <w:sz w:val="20"/>
              <w:szCs w:val="20"/>
            </w:rPr>
            <w:instrText xml:space="preserve"> DOCPROPERTY Version </w:instrText>
          </w:r>
          <w:r>
            <w:rPr>
              <w:sz w:val="20"/>
              <w:szCs w:val="20"/>
            </w:rPr>
            <w:fldChar w:fldCharType="separate"/>
          </w:r>
          <w:r w:rsidR="00103FEA">
            <w:rPr>
              <w:sz w:val="20"/>
              <w:szCs w:val="20"/>
            </w:rPr>
            <w:t>V3.1</w:t>
          </w:r>
          <w:r>
            <w:rPr>
              <w:sz w:val="20"/>
              <w:szCs w:val="20"/>
            </w:rPr>
            <w:fldChar w:fldCharType="end"/>
          </w:r>
          <w:r w:rsidR="003D0D68">
            <w:rPr>
              <w:sz w:val="20"/>
              <w:szCs w:val="20"/>
            </w:rPr>
            <w:t>)</w:t>
          </w:r>
          <w:r w:rsidRPr="00A703E0">
            <w:rPr>
              <w:sz w:val="20"/>
              <w:szCs w:val="20"/>
            </w:rPr>
            <w:t xml:space="preserve"> </w:t>
          </w:r>
        </w:p>
      </w:tc>
      <w:tc>
        <w:tcPr>
          <w:tcW w:w="2500" w:type="pct"/>
        </w:tcPr>
        <w:p w14:paraId="02ECD71F" w14:textId="0B446208" w:rsidR="00647F43" w:rsidRPr="00A703E0" w:rsidRDefault="00647F43" w:rsidP="00647F43">
          <w:pPr>
            <w:pStyle w:val="ASDEFCONHeaderFooterRight"/>
          </w:pPr>
          <w:r>
            <w:rPr>
              <w:rStyle w:val="PageNumber"/>
              <w:color w:val="auto"/>
              <w:sz w:val="20"/>
            </w:rPr>
            <w:t>H-</w:t>
          </w:r>
          <w:r w:rsidRPr="00A703E0">
            <w:rPr>
              <w:rStyle w:val="PageNumber"/>
              <w:color w:val="auto"/>
              <w:sz w:val="20"/>
            </w:rPr>
            <w:fldChar w:fldCharType="begin"/>
          </w:r>
          <w:r w:rsidRPr="00A703E0">
            <w:rPr>
              <w:rStyle w:val="PageNumber"/>
              <w:color w:val="auto"/>
              <w:sz w:val="20"/>
            </w:rPr>
            <w:instrText xml:space="preserve"> PAGE </w:instrText>
          </w:r>
          <w:r w:rsidRPr="00A703E0">
            <w:rPr>
              <w:rStyle w:val="PageNumber"/>
              <w:color w:val="auto"/>
              <w:sz w:val="20"/>
            </w:rPr>
            <w:fldChar w:fldCharType="separate"/>
          </w:r>
          <w:r w:rsidR="004C03F1">
            <w:rPr>
              <w:rStyle w:val="PageNumber"/>
              <w:noProof/>
              <w:color w:val="auto"/>
              <w:sz w:val="20"/>
            </w:rPr>
            <w:t>1</w:t>
          </w:r>
          <w:r w:rsidRPr="00A703E0">
            <w:rPr>
              <w:rStyle w:val="PageNumber"/>
              <w:color w:val="auto"/>
              <w:sz w:val="20"/>
            </w:rPr>
            <w:fldChar w:fldCharType="end"/>
          </w:r>
        </w:p>
      </w:tc>
    </w:tr>
    <w:tr w:rsidR="00647F43" w:rsidRPr="00A703E0" w14:paraId="70F9C1C6" w14:textId="77777777" w:rsidTr="00647F43">
      <w:trPr>
        <w:trHeight w:val="200"/>
      </w:trPr>
      <w:tc>
        <w:tcPr>
          <w:tcW w:w="5000" w:type="pct"/>
          <w:gridSpan w:val="2"/>
        </w:tcPr>
        <w:p w14:paraId="1449DEEC" w14:textId="25D85A9A" w:rsidR="00647F43" w:rsidRPr="00A703E0" w:rsidRDefault="00647F43" w:rsidP="00647F43">
          <w:pPr>
            <w:pStyle w:val="ASDEFCONHeaderFooterClassification"/>
            <w:rPr>
              <w:szCs w:val="20"/>
            </w:rPr>
          </w:pPr>
          <w:r>
            <w:rPr>
              <w:szCs w:val="20"/>
            </w:rPr>
            <w:t>OFFICIAL</w:t>
          </w:r>
        </w:p>
      </w:tc>
    </w:tr>
  </w:tbl>
  <w:p w14:paraId="29DE0ADC" w14:textId="77777777" w:rsidR="00FA1B1F" w:rsidRDefault="00FA1B1F" w:rsidP="00FA1B1F">
    <w:pPr>
      <w:pStyle w:val="ASDEFCONHeaderFooterLef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A703E0" w14:paraId="037F888D" w14:textId="77777777" w:rsidTr="008A17A4">
      <w:tc>
        <w:tcPr>
          <w:tcW w:w="2500" w:type="pct"/>
        </w:tcPr>
        <w:p w14:paraId="063D032D" w14:textId="5A23979B" w:rsidR="00FA1B1F" w:rsidRPr="00A703E0" w:rsidRDefault="00FA1B1F" w:rsidP="007155E7">
          <w:pPr>
            <w:pStyle w:val="ASDEFCONHeaderFooterLeft"/>
            <w:rPr>
              <w:sz w:val="20"/>
              <w:szCs w:val="20"/>
            </w:rPr>
          </w:pPr>
          <w:r>
            <w:rPr>
              <w:sz w:val="20"/>
              <w:szCs w:val="20"/>
            </w:rPr>
            <w:fldChar w:fldCharType="begin"/>
          </w:r>
          <w:r>
            <w:rPr>
              <w:sz w:val="20"/>
              <w:szCs w:val="20"/>
            </w:rPr>
            <w:instrText xml:space="preserve"> DOCPROPERTY Footer_Left </w:instrText>
          </w:r>
          <w:r>
            <w:rPr>
              <w:sz w:val="20"/>
              <w:szCs w:val="20"/>
            </w:rPr>
            <w:fldChar w:fldCharType="separate"/>
          </w:r>
          <w:r w:rsidR="00103FEA">
            <w:rPr>
              <w:sz w:val="20"/>
              <w:szCs w:val="20"/>
            </w:rPr>
            <w:t>Attachments to Draft Conditions of Deed</w:t>
          </w:r>
          <w:r>
            <w:rPr>
              <w:sz w:val="20"/>
              <w:szCs w:val="20"/>
            </w:rPr>
            <w:fldChar w:fldCharType="end"/>
          </w:r>
          <w:r>
            <w:rPr>
              <w:sz w:val="20"/>
              <w:szCs w:val="20"/>
            </w:rPr>
            <w:t xml:space="preserve"> </w:t>
          </w:r>
          <w:ins w:id="270" w:author="Prabhu, Akshata MS" w:date="2024-08-23T14:32:00Z">
            <w:r w:rsidR="003D0D68">
              <w:rPr>
                <w:sz w:val="20"/>
                <w:szCs w:val="20"/>
              </w:rPr>
              <w:t>(</w:t>
            </w:r>
          </w:ins>
          <w:r>
            <w:rPr>
              <w:sz w:val="20"/>
              <w:szCs w:val="20"/>
            </w:rPr>
            <w:fldChar w:fldCharType="begin"/>
          </w:r>
          <w:r>
            <w:rPr>
              <w:sz w:val="20"/>
              <w:szCs w:val="20"/>
            </w:rPr>
            <w:instrText xml:space="preserve"> DOCPROPERTY Version </w:instrText>
          </w:r>
          <w:r>
            <w:rPr>
              <w:sz w:val="20"/>
              <w:szCs w:val="20"/>
            </w:rPr>
            <w:fldChar w:fldCharType="separate"/>
          </w:r>
          <w:del w:id="271" w:author="Prabhu, Akshata MS" w:date="2024-08-23T14:32:00Z">
            <w:r w:rsidR="004E3990">
              <w:rPr>
                <w:sz w:val="20"/>
                <w:szCs w:val="20"/>
              </w:rPr>
              <w:delText>(V2.6)</w:delText>
            </w:r>
          </w:del>
          <w:ins w:id="272" w:author="Prabhu, Akshata MS" w:date="2024-08-23T14:32:00Z">
            <w:r w:rsidR="00103FEA">
              <w:rPr>
                <w:sz w:val="20"/>
                <w:szCs w:val="20"/>
              </w:rPr>
              <w:t>V3.1</w:t>
            </w:r>
          </w:ins>
          <w:r>
            <w:rPr>
              <w:sz w:val="20"/>
              <w:szCs w:val="20"/>
            </w:rPr>
            <w:fldChar w:fldCharType="end"/>
          </w:r>
          <w:ins w:id="273" w:author="Prabhu, Akshata MS" w:date="2024-08-23T14:32:00Z">
            <w:r w:rsidR="003D0D68">
              <w:rPr>
                <w:sz w:val="20"/>
                <w:szCs w:val="20"/>
              </w:rPr>
              <w:t>)</w:t>
            </w:r>
          </w:ins>
          <w:r w:rsidRPr="00A703E0">
            <w:rPr>
              <w:sz w:val="20"/>
              <w:szCs w:val="20"/>
            </w:rPr>
            <w:t xml:space="preserve"> </w:t>
          </w:r>
        </w:p>
      </w:tc>
      <w:tc>
        <w:tcPr>
          <w:tcW w:w="2500" w:type="pct"/>
        </w:tcPr>
        <w:p w14:paraId="6DAF91F6" w14:textId="42F9276A" w:rsidR="00FA1B1F" w:rsidRPr="00A703E0" w:rsidRDefault="00FA1B1F" w:rsidP="00B24806">
          <w:pPr>
            <w:pStyle w:val="ASDEFCONHeaderFooterRight"/>
          </w:pPr>
          <w:r>
            <w:rPr>
              <w:rStyle w:val="PageNumber"/>
              <w:color w:val="auto"/>
              <w:sz w:val="20"/>
            </w:rPr>
            <w:t>H-</w:t>
          </w:r>
          <w:r w:rsidRPr="00A703E0">
            <w:rPr>
              <w:rStyle w:val="PageNumber"/>
              <w:color w:val="auto"/>
              <w:sz w:val="20"/>
            </w:rPr>
            <w:fldChar w:fldCharType="begin"/>
          </w:r>
          <w:r w:rsidRPr="00A703E0">
            <w:rPr>
              <w:rStyle w:val="PageNumber"/>
              <w:color w:val="auto"/>
              <w:sz w:val="20"/>
            </w:rPr>
            <w:instrText xml:space="preserve"> PAGE </w:instrText>
          </w:r>
          <w:r w:rsidRPr="00A703E0">
            <w:rPr>
              <w:rStyle w:val="PageNumber"/>
              <w:color w:val="auto"/>
              <w:sz w:val="20"/>
            </w:rPr>
            <w:fldChar w:fldCharType="separate"/>
          </w:r>
          <w:r w:rsidR="004C03F1">
            <w:rPr>
              <w:rStyle w:val="PageNumber"/>
              <w:noProof/>
              <w:color w:val="auto"/>
              <w:sz w:val="20"/>
            </w:rPr>
            <w:t>1</w:t>
          </w:r>
          <w:r w:rsidRPr="00A703E0">
            <w:rPr>
              <w:rStyle w:val="PageNumber"/>
              <w:color w:val="auto"/>
              <w:sz w:val="20"/>
            </w:rPr>
            <w:fldChar w:fldCharType="end"/>
          </w:r>
        </w:p>
      </w:tc>
    </w:tr>
    <w:tr w:rsidR="00FA1B1F" w:rsidRPr="00A703E0" w14:paraId="59C6F875" w14:textId="77777777" w:rsidTr="008A17A4">
      <w:tc>
        <w:tcPr>
          <w:tcW w:w="5000" w:type="pct"/>
          <w:gridSpan w:val="2"/>
        </w:tcPr>
        <w:p w14:paraId="4EA63834" w14:textId="227C0D59" w:rsidR="00FA1B1F" w:rsidRPr="00A703E0" w:rsidRDefault="004E3990" w:rsidP="00B24806">
          <w:pPr>
            <w:pStyle w:val="ASDEFCONHeaderFooterClassification"/>
            <w:rPr>
              <w:szCs w:val="20"/>
            </w:rPr>
          </w:pPr>
          <w:del w:id="274" w:author="Prabhu, Akshata MS" w:date="2024-08-23T14:32:00Z">
            <w:r>
              <w:rPr>
                <w:szCs w:val="20"/>
              </w:rPr>
              <w:fldChar w:fldCharType="begin"/>
            </w:r>
            <w:r>
              <w:rPr>
                <w:szCs w:val="20"/>
              </w:rPr>
              <w:delInstrText xml:space="preserve"> DOCPROPERTY  Author  \* MERGEFORMAT </w:delInstrText>
            </w:r>
            <w:r>
              <w:rPr>
                <w:szCs w:val="20"/>
              </w:rPr>
              <w:fldChar w:fldCharType="end"/>
            </w:r>
            <w:r>
              <w:rPr>
                <w:szCs w:val="20"/>
              </w:rPr>
              <w:fldChar w:fldCharType="begin"/>
            </w:r>
            <w:r>
              <w:rPr>
                <w:szCs w:val="20"/>
              </w:rPr>
              <w:delInstrText xml:space="preserve"> DOCPROPERTY  Classification  \* MERGEFORMAT </w:delInstrText>
            </w:r>
            <w:r>
              <w:rPr>
                <w:szCs w:val="20"/>
              </w:rPr>
              <w:fldChar w:fldCharType="separate"/>
            </w:r>
            <w:r>
              <w:rPr>
                <w:szCs w:val="20"/>
              </w:rPr>
              <w:delText>OFFICIAL</w:delText>
            </w:r>
            <w:r>
              <w:rPr>
                <w:szCs w:val="20"/>
              </w:rPr>
              <w:fldChar w:fldCharType="end"/>
            </w:r>
          </w:del>
          <w:ins w:id="275" w:author="Prabhu, Akshata MS" w:date="2024-08-23T14:32:00Z">
            <w:r w:rsidR="00FA1B1F">
              <w:rPr>
                <w:szCs w:val="20"/>
              </w:rPr>
              <w:t>OFFICIAL</w:t>
            </w:r>
          </w:ins>
        </w:p>
      </w:tc>
    </w:tr>
  </w:tbl>
  <w:p w14:paraId="41368AFA" w14:textId="77777777" w:rsidR="00FA1B1F" w:rsidRPr="001B122F" w:rsidRDefault="00FA1B1F" w:rsidP="001B122F">
    <w:pPr>
      <w:pStyle w:val="ASDEFCONHeaderFooterLef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A1B1F" w:rsidRPr="00A703E0" w14:paraId="3F825C75" w14:textId="77777777" w:rsidTr="00B24806">
      <w:tc>
        <w:tcPr>
          <w:tcW w:w="2500" w:type="pct"/>
        </w:tcPr>
        <w:p w14:paraId="62A567B1" w14:textId="0C18C25D" w:rsidR="00FA1B1F" w:rsidRPr="00A703E0" w:rsidRDefault="00FA1B1F" w:rsidP="007155E7">
          <w:pPr>
            <w:pStyle w:val="ASDEFCONHeaderFooterLeft"/>
            <w:rPr>
              <w:sz w:val="20"/>
              <w:szCs w:val="20"/>
            </w:rPr>
          </w:pPr>
          <w:r>
            <w:rPr>
              <w:sz w:val="20"/>
              <w:szCs w:val="20"/>
            </w:rPr>
            <w:fldChar w:fldCharType="begin"/>
          </w:r>
          <w:r>
            <w:rPr>
              <w:sz w:val="20"/>
              <w:szCs w:val="20"/>
            </w:rPr>
            <w:instrText xml:space="preserve"> DOCPROPERTY Footer_Left </w:instrText>
          </w:r>
          <w:r>
            <w:rPr>
              <w:sz w:val="20"/>
              <w:szCs w:val="20"/>
            </w:rPr>
            <w:fldChar w:fldCharType="separate"/>
          </w:r>
          <w:r w:rsidR="00103FEA">
            <w:rPr>
              <w:sz w:val="20"/>
              <w:szCs w:val="20"/>
            </w:rPr>
            <w:t>Attachments to Draft Conditions of Deed</w:t>
          </w:r>
          <w:r>
            <w:rPr>
              <w:sz w:val="20"/>
              <w:szCs w:val="20"/>
            </w:rPr>
            <w:fldChar w:fldCharType="end"/>
          </w:r>
          <w:r>
            <w:rPr>
              <w:sz w:val="20"/>
              <w:szCs w:val="20"/>
            </w:rPr>
            <w:t xml:space="preserve"> </w:t>
          </w:r>
          <w:ins w:id="283" w:author="Prabhu, Akshata MS" w:date="2024-08-23T14:32:00Z">
            <w:r w:rsidR="003D0D68">
              <w:rPr>
                <w:sz w:val="20"/>
                <w:szCs w:val="20"/>
              </w:rPr>
              <w:t>(</w:t>
            </w:r>
          </w:ins>
          <w:r>
            <w:rPr>
              <w:sz w:val="20"/>
              <w:szCs w:val="20"/>
            </w:rPr>
            <w:fldChar w:fldCharType="begin"/>
          </w:r>
          <w:r>
            <w:rPr>
              <w:sz w:val="20"/>
              <w:szCs w:val="20"/>
            </w:rPr>
            <w:instrText xml:space="preserve"> DOCPROPERTY Version </w:instrText>
          </w:r>
          <w:r>
            <w:rPr>
              <w:sz w:val="20"/>
              <w:szCs w:val="20"/>
            </w:rPr>
            <w:fldChar w:fldCharType="separate"/>
          </w:r>
          <w:del w:id="284" w:author="Prabhu, Akshata MS" w:date="2024-08-23T14:32:00Z">
            <w:r w:rsidR="004E3990">
              <w:rPr>
                <w:sz w:val="20"/>
                <w:szCs w:val="20"/>
              </w:rPr>
              <w:delText>(V2.6)</w:delText>
            </w:r>
          </w:del>
          <w:ins w:id="285" w:author="Prabhu, Akshata MS" w:date="2024-08-23T14:32:00Z">
            <w:r w:rsidR="00103FEA">
              <w:rPr>
                <w:sz w:val="20"/>
                <w:szCs w:val="20"/>
              </w:rPr>
              <w:t>V3.1</w:t>
            </w:r>
          </w:ins>
          <w:r>
            <w:rPr>
              <w:sz w:val="20"/>
              <w:szCs w:val="20"/>
            </w:rPr>
            <w:fldChar w:fldCharType="end"/>
          </w:r>
          <w:ins w:id="286" w:author="Prabhu, Akshata MS" w:date="2024-08-23T14:32:00Z">
            <w:r w:rsidR="003D0D68">
              <w:rPr>
                <w:sz w:val="20"/>
                <w:szCs w:val="20"/>
              </w:rPr>
              <w:t>)</w:t>
            </w:r>
          </w:ins>
          <w:r w:rsidRPr="00A703E0">
            <w:rPr>
              <w:sz w:val="20"/>
              <w:szCs w:val="20"/>
            </w:rPr>
            <w:t xml:space="preserve"> </w:t>
          </w:r>
        </w:p>
      </w:tc>
      <w:tc>
        <w:tcPr>
          <w:tcW w:w="2500" w:type="pct"/>
        </w:tcPr>
        <w:p w14:paraId="7E87EC54" w14:textId="77777777" w:rsidR="00FA1B1F" w:rsidRPr="00A703E0" w:rsidRDefault="00FA1B1F" w:rsidP="00B24806">
          <w:pPr>
            <w:pStyle w:val="ASDEFCONHeaderFooterRight"/>
          </w:pPr>
          <w:r>
            <w:rPr>
              <w:rStyle w:val="PageNumber"/>
              <w:color w:val="auto"/>
              <w:sz w:val="20"/>
            </w:rPr>
            <w:t>I-1</w:t>
          </w:r>
        </w:p>
      </w:tc>
    </w:tr>
    <w:tr w:rsidR="00FA1B1F" w:rsidRPr="00A703E0" w14:paraId="3945FD00" w14:textId="77777777" w:rsidTr="00B24806">
      <w:tc>
        <w:tcPr>
          <w:tcW w:w="5000" w:type="pct"/>
          <w:gridSpan w:val="2"/>
        </w:tcPr>
        <w:p w14:paraId="0721DDC8" w14:textId="2CE511A6" w:rsidR="00FA1B1F" w:rsidRPr="00A703E0" w:rsidRDefault="004E3990" w:rsidP="00B24806">
          <w:pPr>
            <w:pStyle w:val="ASDEFCONHeaderFooterClassification"/>
            <w:rPr>
              <w:szCs w:val="20"/>
            </w:rPr>
          </w:pPr>
          <w:del w:id="287" w:author="Prabhu, Akshata MS" w:date="2024-08-23T14:32:00Z">
            <w:r>
              <w:rPr>
                <w:szCs w:val="20"/>
              </w:rPr>
              <w:fldChar w:fldCharType="begin"/>
            </w:r>
            <w:r>
              <w:rPr>
                <w:szCs w:val="20"/>
              </w:rPr>
              <w:delInstrText xml:space="preserve"> DOCPROPERTY  Classification  \* MERGEFORMAT </w:delInstrText>
            </w:r>
            <w:r>
              <w:rPr>
                <w:szCs w:val="20"/>
              </w:rPr>
              <w:fldChar w:fldCharType="separate"/>
            </w:r>
            <w:r>
              <w:rPr>
                <w:szCs w:val="20"/>
              </w:rPr>
              <w:delText>OFFICIAL</w:delText>
            </w:r>
            <w:r>
              <w:rPr>
                <w:szCs w:val="20"/>
              </w:rPr>
              <w:fldChar w:fldCharType="end"/>
            </w:r>
          </w:del>
          <w:ins w:id="288" w:author="Prabhu, Akshata MS" w:date="2024-08-23T14:32:00Z">
            <w:r w:rsidR="00FA1B1F">
              <w:rPr>
                <w:szCs w:val="20"/>
              </w:rPr>
              <w:t>OFFICIAL</w:t>
            </w:r>
          </w:ins>
        </w:p>
      </w:tc>
    </w:tr>
  </w:tbl>
  <w:p w14:paraId="4D07BD72" w14:textId="77777777" w:rsidR="00FA1B1F" w:rsidRPr="001B122F" w:rsidRDefault="00FA1B1F" w:rsidP="001B122F">
    <w:pPr>
      <w:pStyle w:val="ASDEFCONHeaderFooterLeft"/>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386"/>
      <w:gridCol w:w="5386"/>
    </w:tblGrid>
    <w:tr w:rsidR="00FA1B1F" w:rsidRPr="00A703E0" w14:paraId="3E0FA295" w14:textId="77777777" w:rsidTr="00B24806">
      <w:tc>
        <w:tcPr>
          <w:tcW w:w="2500" w:type="pct"/>
        </w:tcPr>
        <w:p w14:paraId="30439D6E" w14:textId="1BADE06E" w:rsidR="00FA1B1F" w:rsidRPr="00002811" w:rsidRDefault="008A17A4" w:rsidP="007155E7">
          <w:pPr>
            <w:pStyle w:val="ASDEFCONHeaderFooterLeft"/>
          </w:pPr>
          <w:r>
            <w:fldChar w:fldCharType="begin"/>
          </w:r>
          <w:r>
            <w:instrText xml:space="preserve"> DOCPROPERTY Footer_Left </w:instrText>
          </w:r>
          <w:r>
            <w:fldChar w:fldCharType="separate"/>
          </w:r>
          <w:r w:rsidR="00103FEA">
            <w:t>Attachments to Draft Conditions of Deed</w:t>
          </w:r>
          <w:r>
            <w:fldChar w:fldCharType="end"/>
          </w:r>
          <w:r w:rsidR="00FA1B1F" w:rsidRPr="00002811">
            <w:t xml:space="preserve"> </w:t>
          </w:r>
          <w:ins w:id="350" w:author="Prabhu, Akshata MS" w:date="2024-08-23T14:32:00Z">
            <w:r w:rsidR="003D0D68">
              <w:t>(</w:t>
            </w:r>
          </w:ins>
          <w:r>
            <w:fldChar w:fldCharType="begin"/>
          </w:r>
          <w:r>
            <w:instrText xml:space="preserve"> DOCPROPERTY Version </w:instrText>
          </w:r>
          <w:r>
            <w:fldChar w:fldCharType="separate"/>
          </w:r>
          <w:del w:id="351" w:author="Prabhu, Akshata MS" w:date="2024-08-23T14:32:00Z">
            <w:r w:rsidR="004E3990">
              <w:delText>(V2.6)</w:delText>
            </w:r>
          </w:del>
          <w:ins w:id="352" w:author="Prabhu, Akshata MS" w:date="2024-08-23T14:32:00Z">
            <w:r w:rsidR="00103FEA">
              <w:t>V3.1</w:t>
            </w:r>
          </w:ins>
          <w:r>
            <w:fldChar w:fldCharType="end"/>
          </w:r>
          <w:ins w:id="353" w:author="Prabhu, Akshata MS" w:date="2024-08-23T14:32:00Z">
            <w:r w:rsidR="003D0D68">
              <w:t>)</w:t>
            </w:r>
          </w:ins>
          <w:r w:rsidR="00FA1B1F" w:rsidRPr="00002811">
            <w:t xml:space="preserve"> </w:t>
          </w:r>
        </w:p>
      </w:tc>
      <w:tc>
        <w:tcPr>
          <w:tcW w:w="2500" w:type="pct"/>
        </w:tcPr>
        <w:p w14:paraId="2CFB4194" w14:textId="0686D893" w:rsidR="00FA1B1F" w:rsidRPr="00002811" w:rsidRDefault="00FA1B1F" w:rsidP="00002811">
          <w:pPr>
            <w:pStyle w:val="ASDEFCONHeaderFooterRight"/>
          </w:pPr>
          <w:r w:rsidRPr="00002811">
            <w:t>J-</w:t>
          </w:r>
          <w:r w:rsidRPr="00002811">
            <w:fldChar w:fldCharType="begin"/>
          </w:r>
          <w:r w:rsidRPr="00002811">
            <w:instrText xml:space="preserve"> PAGE  \* Arabic </w:instrText>
          </w:r>
          <w:r w:rsidRPr="00002811">
            <w:fldChar w:fldCharType="separate"/>
          </w:r>
          <w:r w:rsidR="004C03F1">
            <w:rPr>
              <w:noProof/>
            </w:rPr>
            <w:t>3</w:t>
          </w:r>
          <w:r w:rsidRPr="00002811">
            <w:fldChar w:fldCharType="end"/>
          </w:r>
        </w:p>
      </w:tc>
    </w:tr>
    <w:tr w:rsidR="00FA1B1F" w:rsidRPr="00A703E0" w14:paraId="51DB0E86" w14:textId="77777777" w:rsidTr="00B24806">
      <w:tc>
        <w:tcPr>
          <w:tcW w:w="5000" w:type="pct"/>
          <w:gridSpan w:val="2"/>
        </w:tcPr>
        <w:p w14:paraId="78DD0378" w14:textId="788796A0" w:rsidR="00FA1B1F" w:rsidRPr="00A703E0" w:rsidRDefault="004E3990" w:rsidP="00B24806">
          <w:pPr>
            <w:pStyle w:val="ASDEFCONHeaderFooterClassification"/>
            <w:rPr>
              <w:szCs w:val="20"/>
            </w:rPr>
          </w:pPr>
          <w:del w:id="354" w:author="Prabhu, Akshata MS" w:date="2024-08-23T14:32:00Z">
            <w:r>
              <w:rPr>
                <w:szCs w:val="20"/>
              </w:rPr>
              <w:fldChar w:fldCharType="begin"/>
            </w:r>
            <w:r>
              <w:rPr>
                <w:szCs w:val="20"/>
              </w:rPr>
              <w:delInstrText xml:space="preserve"> DOCPROPERTY  Classification  \* MERGEFORMAT </w:delInstrText>
            </w:r>
            <w:r>
              <w:rPr>
                <w:szCs w:val="20"/>
              </w:rPr>
              <w:fldChar w:fldCharType="separate"/>
            </w:r>
            <w:r>
              <w:rPr>
                <w:szCs w:val="20"/>
              </w:rPr>
              <w:delText>OFFICIAL</w:delText>
            </w:r>
            <w:r>
              <w:rPr>
                <w:szCs w:val="20"/>
              </w:rPr>
              <w:fldChar w:fldCharType="end"/>
            </w:r>
          </w:del>
          <w:ins w:id="355" w:author="Prabhu, Akshata MS" w:date="2024-08-23T14:32:00Z">
            <w:r w:rsidR="00FA1B1F">
              <w:rPr>
                <w:szCs w:val="20"/>
              </w:rPr>
              <w:t>OFFICIAL</w:t>
            </w:r>
          </w:ins>
        </w:p>
      </w:tc>
    </w:tr>
  </w:tbl>
  <w:p w14:paraId="5BC9154D" w14:textId="77777777" w:rsidR="00FA1B1F" w:rsidRPr="001B122F" w:rsidRDefault="00FA1B1F" w:rsidP="001B122F">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002811" w14:paraId="321ED84A" w14:textId="77777777" w:rsidTr="00A703E0">
      <w:tc>
        <w:tcPr>
          <w:tcW w:w="2500" w:type="pct"/>
        </w:tcPr>
        <w:p w14:paraId="44F52575" w14:textId="2D48EAA1" w:rsidR="00FA1B1F" w:rsidRPr="00002811" w:rsidRDefault="008A17A4" w:rsidP="007155E7">
          <w:pPr>
            <w:pStyle w:val="ASDEFCONHeaderFooterLeft"/>
          </w:pPr>
          <w:r>
            <w:fldChar w:fldCharType="begin"/>
          </w:r>
          <w:r>
            <w:instrText xml:space="preserve"> DOCPROPERTY Footer_Left </w:instrText>
          </w:r>
          <w:r>
            <w:fldChar w:fldCharType="separate"/>
          </w:r>
          <w:r w:rsidR="00103FEA">
            <w:t>Attachments to Draft Conditions of Deed</w:t>
          </w:r>
          <w:r>
            <w:fldChar w:fldCharType="end"/>
          </w:r>
          <w:r w:rsidR="00FA1B1F" w:rsidRPr="00002811">
            <w:t xml:space="preserve"> </w:t>
          </w:r>
          <w:ins w:id="29" w:author="Prabhu, Akshata MS" w:date="2024-08-23T14:32:00Z">
            <w:r w:rsidR="003D0D68">
              <w:t>(</w:t>
            </w:r>
          </w:ins>
          <w:r>
            <w:fldChar w:fldCharType="begin"/>
          </w:r>
          <w:r>
            <w:instrText xml:space="preserve"> DOCPROPERTY Version </w:instrText>
          </w:r>
          <w:r>
            <w:fldChar w:fldCharType="separate"/>
          </w:r>
          <w:del w:id="30" w:author="Prabhu, Akshata MS" w:date="2024-08-23T14:32:00Z">
            <w:r w:rsidR="004E3990">
              <w:delText>(V2.6)</w:delText>
            </w:r>
          </w:del>
          <w:ins w:id="31" w:author="Prabhu, Akshata MS" w:date="2024-08-23T14:32:00Z">
            <w:r w:rsidR="00103FEA">
              <w:t>V3.1</w:t>
            </w:r>
          </w:ins>
          <w:r>
            <w:fldChar w:fldCharType="end"/>
          </w:r>
          <w:ins w:id="32" w:author="Prabhu, Akshata MS" w:date="2024-08-23T14:32:00Z">
            <w:r w:rsidR="003D0D68">
              <w:t>)</w:t>
            </w:r>
          </w:ins>
          <w:r w:rsidR="00FA1B1F" w:rsidRPr="00002811">
            <w:t xml:space="preserve"> </w:t>
          </w:r>
        </w:p>
      </w:tc>
      <w:tc>
        <w:tcPr>
          <w:tcW w:w="2500" w:type="pct"/>
        </w:tcPr>
        <w:p w14:paraId="0BAACA48" w14:textId="03948FB4" w:rsidR="00FA1B1F" w:rsidRPr="00002811" w:rsidRDefault="00FA1B1F" w:rsidP="00002811">
          <w:pPr>
            <w:pStyle w:val="ASDEFCONHeaderFooterRight"/>
          </w:pPr>
          <w:r w:rsidRPr="00002811">
            <w:t>A-</w:t>
          </w:r>
          <w:r w:rsidRPr="00002811">
            <w:fldChar w:fldCharType="begin"/>
          </w:r>
          <w:r w:rsidRPr="00002811">
            <w:instrText xml:space="preserve"> PAGE </w:instrText>
          </w:r>
          <w:r w:rsidRPr="00002811">
            <w:fldChar w:fldCharType="separate"/>
          </w:r>
          <w:r w:rsidR="004C03F1">
            <w:rPr>
              <w:noProof/>
            </w:rPr>
            <w:t>1</w:t>
          </w:r>
          <w:r w:rsidRPr="00002811">
            <w:fldChar w:fldCharType="end"/>
          </w:r>
        </w:p>
      </w:tc>
    </w:tr>
    <w:tr w:rsidR="00FA1B1F" w:rsidRPr="00A703E0" w14:paraId="481633C9" w14:textId="77777777" w:rsidTr="00A703E0">
      <w:tc>
        <w:tcPr>
          <w:tcW w:w="5000" w:type="pct"/>
          <w:gridSpan w:val="2"/>
        </w:tcPr>
        <w:p w14:paraId="645C6832" w14:textId="06B5E144" w:rsidR="00FA1B1F" w:rsidRPr="00A703E0" w:rsidRDefault="00FA1B1F" w:rsidP="00A703E0">
          <w:pPr>
            <w:pStyle w:val="ASDEFCONHeaderFooterClassification"/>
            <w:rPr>
              <w:szCs w:val="20"/>
            </w:rPr>
          </w:pPr>
          <w:r>
            <w:rPr>
              <w:szCs w:val="20"/>
            </w:rPr>
            <w:t>OFFICIAL</w:t>
          </w:r>
        </w:p>
      </w:tc>
    </w:tr>
  </w:tbl>
  <w:p w14:paraId="16CD75E5" w14:textId="77777777" w:rsidR="00FA1B1F" w:rsidRPr="00002811" w:rsidRDefault="00FA1B1F" w:rsidP="00002811">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E5C42" w14:textId="77777777" w:rsidR="003D0D68" w:rsidRDefault="003D0D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1B1F" w:rsidRPr="00002811" w14:paraId="038962F4" w14:textId="77777777" w:rsidTr="00A703E0">
      <w:tc>
        <w:tcPr>
          <w:tcW w:w="2500" w:type="pct"/>
        </w:tcPr>
        <w:p w14:paraId="12A327DF" w14:textId="695EC575" w:rsidR="00FA1B1F" w:rsidRPr="00002811" w:rsidRDefault="008A17A4" w:rsidP="007155E7">
          <w:pPr>
            <w:pStyle w:val="ASDEFCONHeaderFooterLeft"/>
          </w:pPr>
          <w:r>
            <w:fldChar w:fldCharType="begin"/>
          </w:r>
          <w:r>
            <w:instrText xml:space="preserve"> DOCPROPERTY Footer_Left </w:instrText>
          </w:r>
          <w:r>
            <w:fldChar w:fldCharType="separate"/>
          </w:r>
          <w:r w:rsidR="00103FEA">
            <w:t>Attachments to Draft Conditions of Deed</w:t>
          </w:r>
          <w:r>
            <w:fldChar w:fldCharType="end"/>
          </w:r>
          <w:ins w:id="54" w:author="Prabhu, Akshata MS" w:date="2024-08-23T14:32:00Z">
            <w:r w:rsidR="003D0D68">
              <w:t xml:space="preserve"> (</w:t>
            </w:r>
          </w:ins>
          <w:r>
            <w:fldChar w:fldCharType="begin"/>
          </w:r>
          <w:r>
            <w:instrText xml:space="preserve"> DOCPROPERTY Version </w:instrText>
          </w:r>
          <w:r>
            <w:fldChar w:fldCharType="separate"/>
          </w:r>
          <w:del w:id="55" w:author="Prabhu, Akshata MS" w:date="2024-08-23T14:32:00Z">
            <w:r w:rsidR="004E3990">
              <w:delText>(V2.6)</w:delText>
            </w:r>
          </w:del>
          <w:ins w:id="56" w:author="Prabhu, Akshata MS" w:date="2024-08-23T14:32:00Z">
            <w:r w:rsidR="00103FEA">
              <w:t>V3.1</w:t>
            </w:r>
          </w:ins>
          <w:r>
            <w:fldChar w:fldCharType="end"/>
          </w:r>
          <w:ins w:id="57" w:author="Prabhu, Akshata MS" w:date="2024-08-23T14:32:00Z">
            <w:r w:rsidR="003D0D68">
              <w:t>)</w:t>
            </w:r>
          </w:ins>
        </w:p>
      </w:tc>
      <w:tc>
        <w:tcPr>
          <w:tcW w:w="2500" w:type="pct"/>
        </w:tcPr>
        <w:p w14:paraId="183D5242" w14:textId="128C94FD" w:rsidR="00FA1B1F" w:rsidRPr="00002811" w:rsidRDefault="00FA1B1F" w:rsidP="00002811">
          <w:pPr>
            <w:pStyle w:val="ASDEFCONHeaderFooterRight"/>
          </w:pPr>
          <w:r w:rsidRPr="00002811">
            <w:t>B-</w:t>
          </w:r>
          <w:r w:rsidRPr="00002811">
            <w:fldChar w:fldCharType="begin"/>
          </w:r>
          <w:r w:rsidRPr="00002811">
            <w:instrText xml:space="preserve"> PAGE </w:instrText>
          </w:r>
          <w:r w:rsidRPr="00002811">
            <w:fldChar w:fldCharType="separate"/>
          </w:r>
          <w:r w:rsidR="004C03F1">
            <w:rPr>
              <w:noProof/>
            </w:rPr>
            <w:t>4</w:t>
          </w:r>
          <w:r w:rsidRPr="00002811">
            <w:fldChar w:fldCharType="end"/>
          </w:r>
        </w:p>
      </w:tc>
    </w:tr>
    <w:tr w:rsidR="00FA1B1F" w14:paraId="20B0FAC4" w14:textId="77777777" w:rsidTr="00A703E0">
      <w:tc>
        <w:tcPr>
          <w:tcW w:w="5000" w:type="pct"/>
          <w:gridSpan w:val="2"/>
        </w:tcPr>
        <w:p w14:paraId="48A5EE3A" w14:textId="5CEDF153" w:rsidR="00FA1B1F" w:rsidRDefault="00FA1B1F" w:rsidP="00A703E0">
          <w:pPr>
            <w:pStyle w:val="ASDEFCONHeaderFooterClassification"/>
          </w:pPr>
          <w:r>
            <w:t>OFFICIAL</w:t>
          </w:r>
        </w:p>
      </w:tc>
    </w:tr>
  </w:tbl>
  <w:p w14:paraId="409106EC" w14:textId="77777777" w:rsidR="00FA1B1F" w:rsidRPr="005A6506" w:rsidRDefault="00FA1B1F" w:rsidP="001B122F">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002811" w14:paraId="239E547E" w14:textId="77777777" w:rsidTr="00A703E0">
      <w:tc>
        <w:tcPr>
          <w:tcW w:w="2500" w:type="pct"/>
        </w:tcPr>
        <w:p w14:paraId="53FF52E6" w14:textId="73CA167B" w:rsidR="00FA1B1F" w:rsidRPr="00002811" w:rsidRDefault="008A17A4" w:rsidP="007155E7">
          <w:pPr>
            <w:pStyle w:val="ASDEFCONHeaderFooterLeft"/>
          </w:pPr>
          <w:r>
            <w:fldChar w:fldCharType="begin"/>
          </w:r>
          <w:r>
            <w:instrText xml:space="preserve"> DOCPROPERTY Footer_Left </w:instrText>
          </w:r>
          <w:r>
            <w:fldChar w:fldCharType="separate"/>
          </w:r>
          <w:r w:rsidR="00103FEA">
            <w:t>Attachments to Draft Conditions of Deed</w:t>
          </w:r>
          <w:r>
            <w:fldChar w:fldCharType="end"/>
          </w:r>
          <w:r w:rsidR="00FA1B1F" w:rsidRPr="00002811">
            <w:t xml:space="preserve"> </w:t>
          </w:r>
          <w:ins w:id="75" w:author="Prabhu, Akshata MS" w:date="2024-08-23T14:32:00Z">
            <w:r w:rsidR="003D0D68">
              <w:t>(</w:t>
            </w:r>
          </w:ins>
          <w:r>
            <w:fldChar w:fldCharType="begin"/>
          </w:r>
          <w:r>
            <w:instrText xml:space="preserve"> DOCPROPERTY Version </w:instrText>
          </w:r>
          <w:r>
            <w:fldChar w:fldCharType="separate"/>
          </w:r>
          <w:del w:id="76" w:author="Prabhu, Akshata MS" w:date="2024-08-23T14:32:00Z">
            <w:r w:rsidR="004E3990">
              <w:delText>(V2.6)</w:delText>
            </w:r>
          </w:del>
          <w:ins w:id="77" w:author="Prabhu, Akshata MS" w:date="2024-08-23T14:32:00Z">
            <w:r w:rsidR="00103FEA">
              <w:t>V3.1</w:t>
            </w:r>
          </w:ins>
          <w:r>
            <w:fldChar w:fldCharType="end"/>
          </w:r>
          <w:ins w:id="78" w:author="Prabhu, Akshata MS" w:date="2024-08-23T14:32:00Z">
            <w:r w:rsidR="003D0D68">
              <w:t>)</w:t>
            </w:r>
          </w:ins>
          <w:r w:rsidR="00FA1B1F" w:rsidRPr="00002811">
            <w:t xml:space="preserve"> </w:t>
          </w:r>
        </w:p>
      </w:tc>
      <w:tc>
        <w:tcPr>
          <w:tcW w:w="2500" w:type="pct"/>
        </w:tcPr>
        <w:p w14:paraId="051C2404" w14:textId="56062EAD" w:rsidR="00FA1B1F" w:rsidRPr="00002811" w:rsidRDefault="00FA1B1F" w:rsidP="00002811">
          <w:pPr>
            <w:pStyle w:val="ASDEFCONHeaderFooterRight"/>
          </w:pPr>
          <w:r w:rsidRPr="00002811">
            <w:t>C-</w:t>
          </w:r>
          <w:r w:rsidRPr="00002811">
            <w:fldChar w:fldCharType="begin"/>
          </w:r>
          <w:r w:rsidRPr="00002811">
            <w:instrText xml:space="preserve"> PAGE </w:instrText>
          </w:r>
          <w:r w:rsidRPr="00002811">
            <w:fldChar w:fldCharType="separate"/>
          </w:r>
          <w:r w:rsidR="004C03F1">
            <w:rPr>
              <w:noProof/>
            </w:rPr>
            <w:t>1</w:t>
          </w:r>
          <w:r w:rsidRPr="00002811">
            <w:fldChar w:fldCharType="end"/>
          </w:r>
        </w:p>
      </w:tc>
    </w:tr>
    <w:tr w:rsidR="00FA1B1F" w:rsidRPr="00A703E0" w14:paraId="30A7B3E4" w14:textId="77777777" w:rsidTr="00A703E0">
      <w:tc>
        <w:tcPr>
          <w:tcW w:w="5000" w:type="pct"/>
          <w:gridSpan w:val="2"/>
        </w:tcPr>
        <w:p w14:paraId="0C1C319B" w14:textId="2A95638D" w:rsidR="00FA1B1F" w:rsidRPr="00A703E0" w:rsidRDefault="00FA1B1F" w:rsidP="00A703E0">
          <w:pPr>
            <w:pStyle w:val="ASDEFCONHeaderFooterClassification"/>
            <w:rPr>
              <w:szCs w:val="20"/>
            </w:rPr>
          </w:pPr>
          <w:r>
            <w:rPr>
              <w:szCs w:val="20"/>
            </w:rPr>
            <w:t>OFFICIAL</w:t>
          </w:r>
        </w:p>
      </w:tc>
    </w:tr>
  </w:tbl>
  <w:p w14:paraId="2CAD0E97" w14:textId="77777777" w:rsidR="00FA1B1F" w:rsidRPr="00002811" w:rsidRDefault="00FA1B1F" w:rsidP="00002811">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1B1F" w:rsidRPr="00002811" w14:paraId="6047BE6E" w14:textId="77777777" w:rsidTr="00A703E0">
      <w:tc>
        <w:tcPr>
          <w:tcW w:w="2500" w:type="pct"/>
        </w:tcPr>
        <w:p w14:paraId="079FB5B7" w14:textId="25B493C4" w:rsidR="00FA1B1F" w:rsidRPr="00002811" w:rsidRDefault="008A17A4" w:rsidP="007155E7">
          <w:pPr>
            <w:pStyle w:val="ASDEFCONHeaderFooterLeft"/>
          </w:pPr>
          <w:r>
            <w:fldChar w:fldCharType="begin"/>
          </w:r>
          <w:r>
            <w:instrText xml:space="preserve"> DOCPROPERTY Footer_Left </w:instrText>
          </w:r>
          <w:r>
            <w:fldChar w:fldCharType="separate"/>
          </w:r>
          <w:r w:rsidR="00103FEA">
            <w:t>Attachments to Draft Conditions of Deed</w:t>
          </w:r>
          <w:r>
            <w:fldChar w:fldCharType="end"/>
          </w:r>
          <w:r w:rsidR="00FA1B1F" w:rsidRPr="00002811">
            <w:t xml:space="preserve"> </w:t>
          </w:r>
          <w:ins w:id="84" w:author="Prabhu, Akshata MS" w:date="2024-08-23T14:32:00Z">
            <w:r w:rsidR="003D0D68">
              <w:t>(</w:t>
            </w:r>
          </w:ins>
          <w:r>
            <w:fldChar w:fldCharType="begin"/>
          </w:r>
          <w:r>
            <w:instrText xml:space="preserve"> DOCPROPERTY Version </w:instrText>
          </w:r>
          <w:r>
            <w:fldChar w:fldCharType="separate"/>
          </w:r>
          <w:del w:id="85" w:author="Prabhu, Akshata MS" w:date="2024-08-23T14:32:00Z">
            <w:r w:rsidR="004E3990">
              <w:delText>(V2.6)</w:delText>
            </w:r>
          </w:del>
          <w:ins w:id="86" w:author="Prabhu, Akshata MS" w:date="2024-08-23T14:32:00Z">
            <w:r w:rsidR="00103FEA">
              <w:t>V3.1</w:t>
            </w:r>
          </w:ins>
          <w:r>
            <w:fldChar w:fldCharType="end"/>
          </w:r>
          <w:ins w:id="87" w:author="Prabhu, Akshata MS" w:date="2024-08-23T14:32:00Z">
            <w:r w:rsidR="003D0D68">
              <w:t>)</w:t>
            </w:r>
          </w:ins>
          <w:r w:rsidR="00FA1B1F" w:rsidRPr="00002811">
            <w:t xml:space="preserve"> </w:t>
          </w:r>
        </w:p>
      </w:tc>
      <w:tc>
        <w:tcPr>
          <w:tcW w:w="2500" w:type="pct"/>
        </w:tcPr>
        <w:p w14:paraId="150AF438" w14:textId="608F772A" w:rsidR="00FA1B1F" w:rsidRPr="00002811" w:rsidRDefault="00FA1B1F" w:rsidP="00002811">
          <w:pPr>
            <w:pStyle w:val="ASDEFCONHeaderFooterRight"/>
          </w:pPr>
          <w:r w:rsidRPr="00002811">
            <w:t>C-</w:t>
          </w:r>
          <w:r w:rsidRPr="00002811">
            <w:fldChar w:fldCharType="begin"/>
          </w:r>
          <w:r w:rsidRPr="00002811">
            <w:instrText xml:space="preserve"> PAGE </w:instrText>
          </w:r>
          <w:r w:rsidRPr="00002811">
            <w:fldChar w:fldCharType="separate"/>
          </w:r>
          <w:r w:rsidR="004C03F1">
            <w:rPr>
              <w:noProof/>
            </w:rPr>
            <w:t>2</w:t>
          </w:r>
          <w:r w:rsidRPr="00002811">
            <w:fldChar w:fldCharType="end"/>
          </w:r>
        </w:p>
      </w:tc>
    </w:tr>
    <w:tr w:rsidR="00FA1B1F" w:rsidRPr="00A703E0" w14:paraId="255717A4" w14:textId="77777777" w:rsidTr="00A703E0">
      <w:tc>
        <w:tcPr>
          <w:tcW w:w="5000" w:type="pct"/>
          <w:gridSpan w:val="2"/>
        </w:tcPr>
        <w:p w14:paraId="3B617876" w14:textId="33BE7396" w:rsidR="00FA1B1F" w:rsidRPr="00A703E0" w:rsidRDefault="00FA1B1F" w:rsidP="00A703E0">
          <w:pPr>
            <w:pStyle w:val="ASDEFCONHeaderFooterClassification"/>
            <w:rPr>
              <w:szCs w:val="20"/>
            </w:rPr>
          </w:pPr>
          <w:r>
            <w:rPr>
              <w:szCs w:val="20"/>
            </w:rPr>
            <w:t>OFFICIAL</w:t>
          </w:r>
        </w:p>
      </w:tc>
    </w:tr>
  </w:tbl>
  <w:p w14:paraId="1932C114" w14:textId="77777777" w:rsidR="00FA1B1F" w:rsidRPr="00002811" w:rsidRDefault="00FA1B1F" w:rsidP="00002811">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002811" w14:paraId="26D70AC0" w14:textId="77777777" w:rsidTr="00B24806">
      <w:tc>
        <w:tcPr>
          <w:tcW w:w="2500" w:type="pct"/>
        </w:tcPr>
        <w:p w14:paraId="2F3F49B4" w14:textId="530D5B7E" w:rsidR="00FA1B1F" w:rsidRPr="00002811" w:rsidRDefault="008A17A4" w:rsidP="007155E7">
          <w:pPr>
            <w:pStyle w:val="ASDEFCONHeaderFooterLeft"/>
          </w:pPr>
          <w:r>
            <w:fldChar w:fldCharType="begin"/>
          </w:r>
          <w:r>
            <w:instrText xml:space="preserve"> DOCPROPERTY Footer_Left </w:instrText>
          </w:r>
          <w:r>
            <w:fldChar w:fldCharType="separate"/>
          </w:r>
          <w:r w:rsidR="00103FEA">
            <w:t>Attachments to Draft Conditions of Deed</w:t>
          </w:r>
          <w:r>
            <w:fldChar w:fldCharType="end"/>
          </w:r>
          <w:r w:rsidR="00FA1B1F" w:rsidRPr="00002811">
            <w:t xml:space="preserve"> </w:t>
          </w:r>
          <w:ins w:id="93" w:author="Prabhu, Akshata MS" w:date="2024-08-23T14:32:00Z">
            <w:r w:rsidR="003D0D68">
              <w:t>(</w:t>
            </w:r>
          </w:ins>
          <w:r>
            <w:fldChar w:fldCharType="begin"/>
          </w:r>
          <w:r>
            <w:instrText xml:space="preserve"> DOCPROPERTY Version </w:instrText>
          </w:r>
          <w:r>
            <w:fldChar w:fldCharType="separate"/>
          </w:r>
          <w:del w:id="94" w:author="Prabhu, Akshata MS" w:date="2024-08-23T14:32:00Z">
            <w:r w:rsidR="004E3990">
              <w:delText>(V2.6)</w:delText>
            </w:r>
          </w:del>
          <w:ins w:id="95" w:author="Prabhu, Akshata MS" w:date="2024-08-23T14:32:00Z">
            <w:r w:rsidR="00103FEA">
              <w:t>V3.1</w:t>
            </w:r>
          </w:ins>
          <w:r>
            <w:fldChar w:fldCharType="end"/>
          </w:r>
          <w:ins w:id="96" w:author="Prabhu, Akshata MS" w:date="2024-08-23T14:32:00Z">
            <w:r w:rsidR="003D0D68">
              <w:t>)</w:t>
            </w:r>
          </w:ins>
          <w:r w:rsidR="00FA1B1F" w:rsidRPr="00002811">
            <w:t xml:space="preserve"> </w:t>
          </w:r>
        </w:p>
      </w:tc>
      <w:tc>
        <w:tcPr>
          <w:tcW w:w="2500" w:type="pct"/>
        </w:tcPr>
        <w:p w14:paraId="29FB401B" w14:textId="26218562" w:rsidR="00FA1B1F" w:rsidRPr="00002811" w:rsidRDefault="00FA1B1F" w:rsidP="00002811">
          <w:pPr>
            <w:pStyle w:val="ASDEFCONHeaderFooterRight"/>
          </w:pPr>
          <w:r w:rsidRPr="00002811">
            <w:t>D-</w:t>
          </w:r>
          <w:r w:rsidRPr="00002811">
            <w:fldChar w:fldCharType="begin"/>
          </w:r>
          <w:r w:rsidRPr="00002811">
            <w:instrText xml:space="preserve"> PAGE </w:instrText>
          </w:r>
          <w:r w:rsidRPr="00002811">
            <w:fldChar w:fldCharType="separate"/>
          </w:r>
          <w:r w:rsidR="004C03F1">
            <w:rPr>
              <w:noProof/>
            </w:rPr>
            <w:t>1</w:t>
          </w:r>
          <w:r w:rsidRPr="00002811">
            <w:fldChar w:fldCharType="end"/>
          </w:r>
        </w:p>
      </w:tc>
    </w:tr>
    <w:tr w:rsidR="00FA1B1F" w:rsidRPr="00A703E0" w14:paraId="5BA82B76" w14:textId="77777777" w:rsidTr="00B24806">
      <w:tc>
        <w:tcPr>
          <w:tcW w:w="5000" w:type="pct"/>
          <w:gridSpan w:val="2"/>
        </w:tcPr>
        <w:p w14:paraId="22C43168" w14:textId="433A7E24" w:rsidR="00FA1B1F" w:rsidRPr="00A703E0" w:rsidRDefault="00FA1B1F" w:rsidP="00B24806">
          <w:pPr>
            <w:pStyle w:val="ASDEFCONHeaderFooterClassification"/>
            <w:rPr>
              <w:szCs w:val="20"/>
            </w:rPr>
          </w:pPr>
          <w:r>
            <w:rPr>
              <w:szCs w:val="20"/>
            </w:rPr>
            <w:t>OFFICIAL</w:t>
          </w:r>
        </w:p>
      </w:tc>
    </w:tr>
  </w:tbl>
  <w:p w14:paraId="5D982F0C" w14:textId="77777777" w:rsidR="00FA1B1F" w:rsidRDefault="00FA1B1F" w:rsidP="001B122F">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002811" w14:paraId="1438FEA2" w14:textId="77777777" w:rsidTr="00B24806">
      <w:tc>
        <w:tcPr>
          <w:tcW w:w="2500" w:type="pct"/>
        </w:tcPr>
        <w:p w14:paraId="079BE447" w14:textId="427BC0CC" w:rsidR="00FA1B1F" w:rsidRPr="00002811" w:rsidRDefault="008A17A4" w:rsidP="007155E7">
          <w:pPr>
            <w:pStyle w:val="ASDEFCONHeaderFooterLeft"/>
          </w:pPr>
          <w:r>
            <w:fldChar w:fldCharType="begin"/>
          </w:r>
          <w:r>
            <w:instrText xml:space="preserve"> DOCPROPERTY Footer_Left </w:instrText>
          </w:r>
          <w:r>
            <w:fldChar w:fldCharType="separate"/>
          </w:r>
          <w:r w:rsidR="00103FEA">
            <w:t>Attachments to Draft Conditions of Deed</w:t>
          </w:r>
          <w:r>
            <w:fldChar w:fldCharType="end"/>
          </w:r>
          <w:r w:rsidR="00FA1B1F" w:rsidRPr="00002811">
            <w:t xml:space="preserve"> </w:t>
          </w:r>
          <w:ins w:id="98" w:author="Prabhu, Akshata MS" w:date="2024-08-23T14:32:00Z">
            <w:r w:rsidR="003D0D68">
              <w:t>(</w:t>
            </w:r>
          </w:ins>
          <w:r>
            <w:fldChar w:fldCharType="begin"/>
          </w:r>
          <w:r>
            <w:instrText xml:space="preserve"> DOCPROPERTY Version </w:instrText>
          </w:r>
          <w:r>
            <w:fldChar w:fldCharType="separate"/>
          </w:r>
          <w:del w:id="99" w:author="Prabhu, Akshata MS" w:date="2024-08-23T14:32:00Z">
            <w:r w:rsidR="004E3990">
              <w:delText>(V2.6)</w:delText>
            </w:r>
          </w:del>
          <w:ins w:id="100" w:author="Prabhu, Akshata MS" w:date="2024-08-23T14:32:00Z">
            <w:r w:rsidR="00103FEA">
              <w:t>V3.1</w:t>
            </w:r>
          </w:ins>
          <w:r>
            <w:fldChar w:fldCharType="end"/>
          </w:r>
          <w:ins w:id="101" w:author="Prabhu, Akshata MS" w:date="2024-08-23T14:32:00Z">
            <w:r w:rsidR="003D0D68">
              <w:t>)</w:t>
            </w:r>
          </w:ins>
          <w:r w:rsidR="00FA1B1F" w:rsidRPr="00002811">
            <w:t xml:space="preserve"> </w:t>
          </w:r>
        </w:p>
      </w:tc>
      <w:tc>
        <w:tcPr>
          <w:tcW w:w="2500" w:type="pct"/>
        </w:tcPr>
        <w:p w14:paraId="02911E03" w14:textId="17CE47C6" w:rsidR="00FA1B1F" w:rsidRPr="00002811" w:rsidRDefault="00FA1B1F" w:rsidP="00002811">
          <w:pPr>
            <w:pStyle w:val="ASDEFCONHeaderFooterRight"/>
          </w:pPr>
          <w:r w:rsidRPr="00002811">
            <w:t>E-</w:t>
          </w:r>
          <w:r w:rsidRPr="00002811">
            <w:fldChar w:fldCharType="begin"/>
          </w:r>
          <w:r w:rsidRPr="00002811">
            <w:instrText xml:space="preserve"> PAGE </w:instrText>
          </w:r>
          <w:r w:rsidRPr="00002811">
            <w:fldChar w:fldCharType="separate"/>
          </w:r>
          <w:r w:rsidR="004C03F1">
            <w:rPr>
              <w:noProof/>
            </w:rPr>
            <w:t>1</w:t>
          </w:r>
          <w:r w:rsidRPr="00002811">
            <w:fldChar w:fldCharType="end"/>
          </w:r>
        </w:p>
      </w:tc>
    </w:tr>
    <w:tr w:rsidR="00FA1B1F" w:rsidRPr="00A703E0" w14:paraId="6AEC9F0F" w14:textId="77777777" w:rsidTr="00B24806">
      <w:tc>
        <w:tcPr>
          <w:tcW w:w="5000" w:type="pct"/>
          <w:gridSpan w:val="2"/>
        </w:tcPr>
        <w:p w14:paraId="698D4067" w14:textId="20E3ADEF" w:rsidR="00FA1B1F" w:rsidRPr="00A703E0" w:rsidRDefault="00FA1B1F" w:rsidP="00B24806">
          <w:pPr>
            <w:pStyle w:val="ASDEFCONHeaderFooterClassification"/>
            <w:rPr>
              <w:szCs w:val="20"/>
            </w:rPr>
          </w:pPr>
          <w:r>
            <w:rPr>
              <w:szCs w:val="20"/>
            </w:rPr>
            <w:t>OFFICIAL</w:t>
          </w:r>
        </w:p>
      </w:tc>
    </w:tr>
  </w:tbl>
  <w:p w14:paraId="129EF505" w14:textId="77777777" w:rsidR="00FA1B1F" w:rsidRDefault="00FA1B1F" w:rsidP="001B122F">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A703E0" w14:paraId="6B89DD15" w14:textId="77777777" w:rsidTr="00B24806">
      <w:tc>
        <w:tcPr>
          <w:tcW w:w="2500" w:type="pct"/>
        </w:tcPr>
        <w:p w14:paraId="312F84C4" w14:textId="20A02BA7" w:rsidR="00FA1B1F" w:rsidRPr="00002811" w:rsidRDefault="008A17A4" w:rsidP="007155E7">
          <w:pPr>
            <w:pStyle w:val="ASDEFCONHeaderFooterLeft"/>
          </w:pPr>
          <w:r>
            <w:fldChar w:fldCharType="begin"/>
          </w:r>
          <w:r>
            <w:instrText xml:space="preserve"> DOCPROPERTY Footer_Left </w:instrText>
          </w:r>
          <w:r>
            <w:fldChar w:fldCharType="separate"/>
          </w:r>
          <w:r w:rsidR="00103FEA">
            <w:t>Attachments to Draft Conditions of Deed</w:t>
          </w:r>
          <w:r>
            <w:fldChar w:fldCharType="end"/>
          </w:r>
          <w:r w:rsidR="00FA1B1F" w:rsidRPr="00002811">
            <w:t xml:space="preserve"> </w:t>
          </w:r>
          <w:ins w:id="102" w:author="Prabhu, Akshata MS" w:date="2024-08-23T14:32:00Z">
            <w:r w:rsidR="003D0D68">
              <w:t>(</w:t>
            </w:r>
          </w:ins>
          <w:r>
            <w:fldChar w:fldCharType="begin"/>
          </w:r>
          <w:r>
            <w:instrText xml:space="preserve"> DOCPROPERTY Version </w:instrText>
          </w:r>
          <w:r>
            <w:fldChar w:fldCharType="separate"/>
          </w:r>
          <w:del w:id="103" w:author="Prabhu, Akshata MS" w:date="2024-08-23T14:32:00Z">
            <w:r w:rsidR="004E3990">
              <w:delText>(V2.6)</w:delText>
            </w:r>
          </w:del>
          <w:ins w:id="104" w:author="Prabhu, Akshata MS" w:date="2024-08-23T14:32:00Z">
            <w:r w:rsidR="00103FEA">
              <w:t>V3.1</w:t>
            </w:r>
          </w:ins>
          <w:r>
            <w:fldChar w:fldCharType="end"/>
          </w:r>
          <w:ins w:id="105" w:author="Prabhu, Akshata MS" w:date="2024-08-23T14:32:00Z">
            <w:r w:rsidR="003D0D68">
              <w:t>)</w:t>
            </w:r>
          </w:ins>
          <w:r w:rsidR="00FA1B1F" w:rsidRPr="00002811">
            <w:t xml:space="preserve"> </w:t>
          </w:r>
        </w:p>
      </w:tc>
      <w:tc>
        <w:tcPr>
          <w:tcW w:w="2500" w:type="pct"/>
        </w:tcPr>
        <w:p w14:paraId="070525DA" w14:textId="620241D4" w:rsidR="00FA1B1F" w:rsidRPr="00002811" w:rsidRDefault="00FA1B1F" w:rsidP="00002811">
          <w:pPr>
            <w:pStyle w:val="ASDEFCONHeaderFooterRight"/>
          </w:pPr>
          <w:r w:rsidRPr="00002811">
            <w:t>F-</w:t>
          </w:r>
          <w:r w:rsidRPr="00002811">
            <w:fldChar w:fldCharType="begin"/>
          </w:r>
          <w:r w:rsidRPr="00002811">
            <w:instrText xml:space="preserve"> PAGE </w:instrText>
          </w:r>
          <w:r w:rsidRPr="00002811">
            <w:fldChar w:fldCharType="separate"/>
          </w:r>
          <w:r w:rsidR="004C03F1">
            <w:rPr>
              <w:noProof/>
            </w:rPr>
            <w:t>11</w:t>
          </w:r>
          <w:r w:rsidRPr="00002811">
            <w:fldChar w:fldCharType="end"/>
          </w:r>
        </w:p>
      </w:tc>
    </w:tr>
    <w:tr w:rsidR="00FA1B1F" w:rsidRPr="00A703E0" w14:paraId="6BEAA16C" w14:textId="77777777" w:rsidTr="00B24806">
      <w:tc>
        <w:tcPr>
          <w:tcW w:w="5000" w:type="pct"/>
          <w:gridSpan w:val="2"/>
        </w:tcPr>
        <w:p w14:paraId="22F35402" w14:textId="5EA5DAE4" w:rsidR="00FA1B1F" w:rsidRPr="00A703E0" w:rsidRDefault="00FA1B1F" w:rsidP="00B24806">
          <w:pPr>
            <w:pStyle w:val="ASDEFCONHeaderFooterClassification"/>
            <w:rPr>
              <w:szCs w:val="20"/>
            </w:rPr>
          </w:pPr>
          <w:r>
            <w:rPr>
              <w:szCs w:val="20"/>
            </w:rPr>
            <w:t>OFFICIAL</w:t>
          </w:r>
        </w:p>
      </w:tc>
    </w:tr>
  </w:tbl>
  <w:p w14:paraId="233F9E21" w14:textId="77777777" w:rsidR="00FA1B1F" w:rsidRPr="001B122F" w:rsidRDefault="00FA1B1F" w:rsidP="001B122F">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6475B" w14:textId="77777777" w:rsidR="008A17A4" w:rsidRDefault="008A17A4">
      <w:r>
        <w:separator/>
      </w:r>
    </w:p>
  </w:footnote>
  <w:footnote w:type="continuationSeparator" w:id="0">
    <w:p w14:paraId="32F7E580" w14:textId="77777777" w:rsidR="008A17A4" w:rsidRDefault="008A17A4">
      <w:r>
        <w:continuationSeparator/>
      </w:r>
    </w:p>
  </w:footnote>
  <w:footnote w:type="continuationNotice" w:id="1">
    <w:p w14:paraId="6B29F5C1" w14:textId="77777777" w:rsidR="008A17A4" w:rsidRDefault="008A17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D9FDA" w14:textId="77777777" w:rsidR="003D0D68" w:rsidRDefault="003D0D6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386"/>
      <w:gridCol w:w="5386"/>
    </w:tblGrid>
    <w:tr w:rsidR="00FA1B1F" w14:paraId="254A7334" w14:textId="77777777" w:rsidTr="00B24806">
      <w:tc>
        <w:tcPr>
          <w:tcW w:w="5000" w:type="pct"/>
          <w:gridSpan w:val="2"/>
        </w:tcPr>
        <w:p w14:paraId="19607A8F" w14:textId="6AE2D90E" w:rsidR="00FA1B1F" w:rsidRDefault="00EA4CA0" w:rsidP="00B24806">
          <w:pPr>
            <w:pStyle w:val="ASDEFCONHeaderFooterClassification"/>
          </w:pPr>
          <w:del w:id="348" w:author="Prabhu, Akshata MS" w:date="2024-08-23T14:32:00Z">
            <w:r>
              <w:fldChar w:fldCharType="begin"/>
            </w:r>
            <w:r>
              <w:delInstrText xml:space="preserve"> DOCPROPERTY  Classification  \* MERGEFORMAT </w:delInstrText>
            </w:r>
            <w:r>
              <w:fldChar w:fldCharType="separate"/>
            </w:r>
            <w:r w:rsidR="004E3990">
              <w:delText>OFFICIAL</w:delText>
            </w:r>
            <w:r>
              <w:fldChar w:fldCharType="end"/>
            </w:r>
          </w:del>
          <w:ins w:id="349" w:author="Prabhu, Akshata MS" w:date="2024-08-23T14:32:00Z">
            <w:r w:rsidR="00FA1B1F">
              <w:t>OFFICIAL</w:t>
            </w:r>
          </w:ins>
        </w:p>
      </w:tc>
    </w:tr>
    <w:tr w:rsidR="00FA1B1F" w:rsidRPr="00A703E0" w14:paraId="6FC0B41E" w14:textId="77777777" w:rsidTr="00B24806">
      <w:trPr>
        <w:trHeight w:val="328"/>
      </w:trPr>
      <w:tc>
        <w:tcPr>
          <w:tcW w:w="2500" w:type="pct"/>
        </w:tcPr>
        <w:p w14:paraId="34324EA9" w14:textId="7201A179" w:rsidR="00FA1B1F" w:rsidRPr="00002811" w:rsidRDefault="008A17A4" w:rsidP="00002811">
          <w:pPr>
            <w:pStyle w:val="ASDEFCONHeaderFooterLeft"/>
          </w:pPr>
          <w:r>
            <w:fldChar w:fldCharType="begin"/>
          </w:r>
          <w:r>
            <w:instrText xml:space="preserve"> DOCPROPERTY Header_Left </w:instrText>
          </w:r>
          <w:r>
            <w:fldChar w:fldCharType="separate"/>
          </w:r>
          <w:r w:rsidR="00103FEA">
            <w:t xml:space="preserve">ASDEFCON (Standing Offer for Goods) </w:t>
          </w:r>
          <w:r>
            <w:fldChar w:fldCharType="end"/>
          </w:r>
        </w:p>
      </w:tc>
      <w:tc>
        <w:tcPr>
          <w:tcW w:w="2500" w:type="pct"/>
        </w:tcPr>
        <w:p w14:paraId="090068CA" w14:textId="693F88E6" w:rsidR="00FA1B1F" w:rsidRPr="00002811" w:rsidRDefault="008A17A4" w:rsidP="00002811">
          <w:pPr>
            <w:pStyle w:val="ASDEFCONHeaderFooterRight"/>
          </w:pPr>
          <w:r>
            <w:fldChar w:fldCharType="begin"/>
          </w:r>
          <w:r>
            <w:instrText xml:space="preserve"> DOCPROPERTY Header_Right </w:instrText>
          </w:r>
          <w:r>
            <w:fldChar w:fldCharType="separate"/>
          </w:r>
          <w:r w:rsidR="00103FEA">
            <w:t>PART 2</w:t>
          </w:r>
          <w:r>
            <w:fldChar w:fldCharType="end"/>
          </w:r>
        </w:p>
      </w:tc>
    </w:tr>
  </w:tbl>
  <w:p w14:paraId="4ECADF94" w14:textId="77777777" w:rsidR="00FA1B1F" w:rsidRPr="00EE27E5" w:rsidRDefault="00FA1B1F" w:rsidP="001B122F">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14:paraId="12BFF037" w14:textId="77777777" w:rsidTr="00A703E0">
      <w:tc>
        <w:tcPr>
          <w:tcW w:w="5000" w:type="pct"/>
          <w:gridSpan w:val="2"/>
        </w:tcPr>
        <w:p w14:paraId="14E43B34" w14:textId="30F47568" w:rsidR="00FA1B1F" w:rsidRDefault="004E3990" w:rsidP="00A703E0">
          <w:pPr>
            <w:pStyle w:val="ASDEFCONHeaderFooterClassification"/>
          </w:pPr>
          <w:del w:id="27" w:author="Prabhu, Akshata MS" w:date="2024-08-23T14:32:00Z">
            <w:r>
              <w:fldChar w:fldCharType="begin"/>
            </w:r>
            <w:r>
              <w:delInstrText xml:space="preserve"> DOCPROPERTY  Author  \* MERGEFORMAT </w:delInstrText>
            </w:r>
            <w:r>
              <w:fldChar w:fldCharType="end"/>
            </w:r>
            <w:r w:rsidR="00EA4CA0">
              <w:fldChar w:fldCharType="begin"/>
            </w:r>
            <w:r w:rsidR="00EA4CA0">
              <w:delInstrText xml:space="preserve"> DOCPROPERTY  Classification  \* MERGEFORMAT </w:delInstrText>
            </w:r>
            <w:r w:rsidR="00EA4CA0">
              <w:fldChar w:fldCharType="separate"/>
            </w:r>
            <w:r>
              <w:delText>OFFICIAL</w:delText>
            </w:r>
            <w:r w:rsidR="00EA4CA0">
              <w:fldChar w:fldCharType="end"/>
            </w:r>
          </w:del>
          <w:ins w:id="28" w:author="Prabhu, Akshata MS" w:date="2024-08-23T14:32:00Z">
            <w:r w:rsidR="00FA1B1F">
              <w:t>Official</w:t>
            </w:r>
          </w:ins>
        </w:p>
      </w:tc>
    </w:tr>
    <w:tr w:rsidR="00FA1B1F" w:rsidRPr="00002811" w14:paraId="2F2C3624" w14:textId="77777777" w:rsidTr="00002811">
      <w:trPr>
        <w:trHeight w:val="140"/>
      </w:trPr>
      <w:tc>
        <w:tcPr>
          <w:tcW w:w="2500" w:type="pct"/>
        </w:tcPr>
        <w:p w14:paraId="686F3BE7" w14:textId="1F7D9534" w:rsidR="00FA1B1F" w:rsidRPr="00002811" w:rsidRDefault="008A17A4" w:rsidP="00002811">
          <w:pPr>
            <w:pStyle w:val="ASDEFCONHeaderFooterLeft"/>
          </w:pPr>
          <w:r>
            <w:fldChar w:fldCharType="begin"/>
          </w:r>
          <w:r>
            <w:instrText xml:space="preserve"> DOCPROPERTY Header_Left </w:instrText>
          </w:r>
          <w:r>
            <w:fldChar w:fldCharType="separate"/>
          </w:r>
          <w:r w:rsidR="00103FEA">
            <w:t xml:space="preserve">ASDEFCON (Standing Offer for Goods) </w:t>
          </w:r>
          <w:r>
            <w:fldChar w:fldCharType="end"/>
          </w:r>
        </w:p>
      </w:tc>
      <w:tc>
        <w:tcPr>
          <w:tcW w:w="2500" w:type="pct"/>
        </w:tcPr>
        <w:p w14:paraId="0E5A0987" w14:textId="1CFA6FDA" w:rsidR="00FA1B1F" w:rsidRPr="00002811" w:rsidRDefault="008A17A4" w:rsidP="00002811">
          <w:pPr>
            <w:pStyle w:val="ASDEFCONHeaderFooterRight"/>
          </w:pPr>
          <w:r>
            <w:fldChar w:fldCharType="begin"/>
          </w:r>
          <w:r>
            <w:instrText xml:space="preserve"> DOCPROPERTY Header_Right </w:instrText>
          </w:r>
          <w:r>
            <w:fldChar w:fldCharType="separate"/>
          </w:r>
          <w:r w:rsidR="00103FEA">
            <w:t>PART 2</w:t>
          </w:r>
          <w:r>
            <w:fldChar w:fldCharType="end"/>
          </w:r>
        </w:p>
      </w:tc>
    </w:tr>
  </w:tbl>
  <w:p w14:paraId="4E25E276" w14:textId="77777777" w:rsidR="00FA1B1F" w:rsidRDefault="00FA1B1F" w:rsidP="00A703E0">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D5A12" w14:textId="77777777" w:rsidR="003D0D68" w:rsidRDefault="003D0D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1B1F" w14:paraId="4FC2EFEE" w14:textId="77777777" w:rsidTr="00A703E0">
      <w:tc>
        <w:tcPr>
          <w:tcW w:w="5000" w:type="pct"/>
          <w:gridSpan w:val="2"/>
        </w:tcPr>
        <w:p w14:paraId="5B225926" w14:textId="615DDFC7" w:rsidR="00FA1B1F" w:rsidRDefault="00EA4CA0" w:rsidP="00A703E0">
          <w:pPr>
            <w:pStyle w:val="ASDEFCONHeaderFooterClassification"/>
          </w:pPr>
          <w:del w:id="52" w:author="Prabhu, Akshata MS" w:date="2024-08-23T14:32:00Z">
            <w:r>
              <w:fldChar w:fldCharType="begin"/>
            </w:r>
            <w:r>
              <w:delInstrText xml:space="preserve"> DOCPROPERTY  Classification  \* MERGEFORMAT </w:delInstrText>
            </w:r>
            <w:r>
              <w:fldChar w:fldCharType="separate"/>
            </w:r>
            <w:r w:rsidR="004E3990">
              <w:delText>OFFICIAL</w:delText>
            </w:r>
            <w:r>
              <w:fldChar w:fldCharType="end"/>
            </w:r>
          </w:del>
          <w:ins w:id="53" w:author="Prabhu, Akshata MS" w:date="2024-08-23T14:32:00Z">
            <w:r w:rsidR="00FA1B1F">
              <w:t>OFFICIAL</w:t>
            </w:r>
          </w:ins>
        </w:p>
      </w:tc>
    </w:tr>
    <w:tr w:rsidR="00FA1B1F" w:rsidRPr="00A703E0" w14:paraId="294B7030" w14:textId="77777777" w:rsidTr="00A703E0">
      <w:trPr>
        <w:trHeight w:val="328"/>
      </w:trPr>
      <w:tc>
        <w:tcPr>
          <w:tcW w:w="2500" w:type="pct"/>
        </w:tcPr>
        <w:p w14:paraId="047B513C" w14:textId="673C470D" w:rsidR="00FA1B1F" w:rsidRPr="00002811" w:rsidRDefault="008A17A4" w:rsidP="00002811">
          <w:pPr>
            <w:pStyle w:val="ASDEFCONHeaderFooterLeft"/>
          </w:pPr>
          <w:r>
            <w:fldChar w:fldCharType="begin"/>
          </w:r>
          <w:r>
            <w:instrText xml:space="preserve"> DOCPROPERTY Header_Left </w:instrText>
          </w:r>
          <w:r>
            <w:fldChar w:fldCharType="separate"/>
          </w:r>
          <w:r w:rsidR="00103FEA">
            <w:t xml:space="preserve">ASDEFCON (Standing Offer for Goods) </w:t>
          </w:r>
          <w:r>
            <w:fldChar w:fldCharType="end"/>
          </w:r>
        </w:p>
      </w:tc>
      <w:tc>
        <w:tcPr>
          <w:tcW w:w="2500" w:type="pct"/>
        </w:tcPr>
        <w:p w14:paraId="09E82120" w14:textId="2B272E5D" w:rsidR="00FA1B1F" w:rsidRPr="00002811" w:rsidRDefault="008A17A4" w:rsidP="00002811">
          <w:pPr>
            <w:pStyle w:val="ASDEFCONHeaderFooterRight"/>
          </w:pPr>
          <w:r>
            <w:fldChar w:fldCharType="begin"/>
          </w:r>
          <w:r>
            <w:instrText xml:space="preserve"> DOCPROPERTY Header_Right </w:instrText>
          </w:r>
          <w:r>
            <w:fldChar w:fldCharType="separate"/>
          </w:r>
          <w:r w:rsidR="00103FEA">
            <w:t>PART 2</w:t>
          </w:r>
          <w:r>
            <w:fldChar w:fldCharType="end"/>
          </w:r>
        </w:p>
      </w:tc>
    </w:tr>
  </w:tbl>
  <w:p w14:paraId="4E1BB7AE" w14:textId="77777777" w:rsidR="00FA1B1F" w:rsidRPr="00A208B9" w:rsidRDefault="00FA1B1F" w:rsidP="001B122F">
    <w:pPr>
      <w:pStyle w:val="ASDEFCONHeaderFooter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14:paraId="524ECFA9" w14:textId="77777777" w:rsidTr="00A703E0">
      <w:tc>
        <w:tcPr>
          <w:tcW w:w="5000" w:type="pct"/>
          <w:gridSpan w:val="2"/>
        </w:tcPr>
        <w:p w14:paraId="5FF19786" w14:textId="2F4FD56B" w:rsidR="00FA1B1F" w:rsidRDefault="00FA1B1F" w:rsidP="00A703E0">
          <w:pPr>
            <w:pStyle w:val="ASDEFCONHeaderFooterClassification"/>
          </w:pPr>
          <w:r>
            <w:t>OFFICIAL</w:t>
          </w:r>
        </w:p>
      </w:tc>
    </w:tr>
    <w:tr w:rsidR="00FA1B1F" w:rsidRPr="00A703E0" w14:paraId="6237C3D3" w14:textId="77777777" w:rsidTr="00A703E0">
      <w:trPr>
        <w:trHeight w:val="328"/>
      </w:trPr>
      <w:tc>
        <w:tcPr>
          <w:tcW w:w="2500" w:type="pct"/>
        </w:tcPr>
        <w:p w14:paraId="34817A62" w14:textId="4EE9081A" w:rsidR="00FA1B1F" w:rsidRPr="00A703E0" w:rsidRDefault="008A17A4" w:rsidP="00002811">
          <w:pPr>
            <w:pStyle w:val="ASDEFCONHeaderFooterLeft"/>
          </w:pPr>
          <w:r>
            <w:fldChar w:fldCharType="begin"/>
          </w:r>
          <w:r>
            <w:instrText xml:space="preserve"> DOCPROPERTY Header_Left </w:instrText>
          </w:r>
          <w:r>
            <w:fldChar w:fldCharType="separate"/>
          </w:r>
          <w:r w:rsidR="00103FEA">
            <w:t xml:space="preserve">ASDEFCON (Standing Offer for Goods) </w:t>
          </w:r>
          <w:r>
            <w:fldChar w:fldCharType="end"/>
          </w:r>
        </w:p>
      </w:tc>
      <w:tc>
        <w:tcPr>
          <w:tcW w:w="2500" w:type="pct"/>
        </w:tcPr>
        <w:p w14:paraId="6640E255" w14:textId="64B129D4" w:rsidR="00FA1B1F" w:rsidRPr="00A703E0" w:rsidRDefault="008A17A4" w:rsidP="00002811">
          <w:pPr>
            <w:pStyle w:val="ASDEFCONHeaderFooterRight"/>
          </w:pPr>
          <w:r>
            <w:fldChar w:fldCharType="begin"/>
          </w:r>
          <w:r>
            <w:instrText xml:space="preserve"> DOCPROPERTY Header_Right </w:instrText>
          </w:r>
          <w:r>
            <w:fldChar w:fldCharType="separate"/>
          </w:r>
          <w:r w:rsidR="00103FEA">
            <w:t>PART 2</w:t>
          </w:r>
          <w:r>
            <w:fldChar w:fldCharType="end"/>
          </w:r>
        </w:p>
      </w:tc>
    </w:tr>
  </w:tbl>
  <w:p w14:paraId="1060538A" w14:textId="77777777" w:rsidR="00FA1B1F" w:rsidRPr="00A208B9" w:rsidRDefault="00FA1B1F" w:rsidP="00002811">
    <w:pPr>
      <w:pStyle w:val="ASDEFCONHeaderFooter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1B1F" w14:paraId="093D45DA" w14:textId="77777777" w:rsidTr="00A703E0">
      <w:tc>
        <w:tcPr>
          <w:tcW w:w="5000" w:type="pct"/>
          <w:gridSpan w:val="2"/>
        </w:tcPr>
        <w:p w14:paraId="039F16E0" w14:textId="2ACD6BFD" w:rsidR="00FA1B1F" w:rsidRDefault="00EA4CA0" w:rsidP="00A703E0">
          <w:pPr>
            <w:pStyle w:val="ASDEFCONHeaderFooterClassification"/>
          </w:pPr>
          <w:del w:id="82" w:author="Prabhu, Akshata MS" w:date="2024-08-23T14:32:00Z">
            <w:r>
              <w:fldChar w:fldCharType="begin"/>
            </w:r>
            <w:r>
              <w:delInstrText xml:space="preserve"> DOCPROPERTY  Classification  \* MERGEFORMAT </w:delInstrText>
            </w:r>
            <w:r>
              <w:fldChar w:fldCharType="separate"/>
            </w:r>
            <w:r w:rsidR="004E3990">
              <w:delText>OFFICIAL</w:delText>
            </w:r>
            <w:r>
              <w:fldChar w:fldCharType="end"/>
            </w:r>
          </w:del>
          <w:ins w:id="83" w:author="Prabhu, Akshata MS" w:date="2024-08-23T14:32:00Z">
            <w:r w:rsidR="00647F43">
              <w:t>OFFICIAL</w:t>
            </w:r>
          </w:ins>
        </w:p>
      </w:tc>
    </w:tr>
    <w:tr w:rsidR="00FA1B1F" w:rsidRPr="00002811" w14:paraId="363461F8" w14:textId="77777777" w:rsidTr="00A703E0">
      <w:trPr>
        <w:trHeight w:val="328"/>
      </w:trPr>
      <w:tc>
        <w:tcPr>
          <w:tcW w:w="2500" w:type="pct"/>
        </w:tcPr>
        <w:p w14:paraId="0EAD71B3" w14:textId="0C54AD4D" w:rsidR="00FA1B1F" w:rsidRPr="00002811" w:rsidRDefault="008A17A4" w:rsidP="00002811">
          <w:pPr>
            <w:pStyle w:val="ASDEFCONHeaderFooterLeft"/>
          </w:pPr>
          <w:r>
            <w:fldChar w:fldCharType="begin"/>
          </w:r>
          <w:r>
            <w:instrText xml:space="preserve"> DOCPROPERTY Header_Left </w:instrText>
          </w:r>
          <w:r>
            <w:fldChar w:fldCharType="separate"/>
          </w:r>
          <w:r w:rsidR="00103FEA">
            <w:t xml:space="preserve">ASDEFCON (Standing Offer for Goods) </w:t>
          </w:r>
          <w:r>
            <w:fldChar w:fldCharType="end"/>
          </w:r>
        </w:p>
      </w:tc>
      <w:tc>
        <w:tcPr>
          <w:tcW w:w="2500" w:type="pct"/>
        </w:tcPr>
        <w:p w14:paraId="2EEF87AA" w14:textId="529EFAE5" w:rsidR="00FA1B1F" w:rsidRPr="00002811" w:rsidRDefault="008A17A4" w:rsidP="00002811">
          <w:pPr>
            <w:pStyle w:val="ASDEFCONHeaderFooterRight"/>
          </w:pPr>
          <w:r>
            <w:fldChar w:fldCharType="begin"/>
          </w:r>
          <w:r>
            <w:instrText xml:space="preserve"> DOCPROPERTY Header_Right </w:instrText>
          </w:r>
          <w:r>
            <w:fldChar w:fldCharType="separate"/>
          </w:r>
          <w:r w:rsidR="00103FEA">
            <w:t>PART 2</w:t>
          </w:r>
          <w:r>
            <w:fldChar w:fldCharType="end"/>
          </w:r>
        </w:p>
      </w:tc>
    </w:tr>
  </w:tbl>
  <w:p w14:paraId="129F3F70" w14:textId="77777777" w:rsidR="00FA1B1F" w:rsidRDefault="00FA1B1F" w:rsidP="001B122F">
    <w:pPr>
      <w:pStyle w:val="ASDEFCONHeaderFooter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14:paraId="71B909D1" w14:textId="77777777" w:rsidTr="00B24806">
      <w:tc>
        <w:tcPr>
          <w:tcW w:w="5000" w:type="pct"/>
          <w:gridSpan w:val="2"/>
        </w:tcPr>
        <w:p w14:paraId="048B5E9B" w14:textId="1B958B4A" w:rsidR="00FA1B1F" w:rsidRDefault="004E3990" w:rsidP="00B24806">
          <w:pPr>
            <w:pStyle w:val="ASDEFCONHeaderFooterClassification"/>
          </w:pPr>
          <w:del w:id="91" w:author="Prabhu, Akshata MS" w:date="2024-08-23T14:32:00Z">
            <w:r>
              <w:fldChar w:fldCharType="begin"/>
            </w:r>
            <w:r>
              <w:delInstrText xml:space="preserve"> DOCPROPERTY  Author  \* MERGEFORMAT </w:delInstrText>
            </w:r>
            <w:r>
              <w:fldChar w:fldCharType="end"/>
            </w:r>
            <w:r w:rsidR="00EA4CA0">
              <w:fldChar w:fldCharType="begin"/>
            </w:r>
            <w:r w:rsidR="00EA4CA0">
              <w:delInstrText xml:space="preserve"> DOCPROPERTY  Classification  \* MERGEFORMAT </w:delInstrText>
            </w:r>
            <w:r w:rsidR="00EA4CA0">
              <w:fldChar w:fldCharType="separate"/>
            </w:r>
            <w:r>
              <w:delText>OFFICIAL</w:delText>
            </w:r>
            <w:r w:rsidR="00EA4CA0">
              <w:fldChar w:fldCharType="end"/>
            </w:r>
          </w:del>
          <w:ins w:id="92" w:author="Prabhu, Akshata MS" w:date="2024-08-23T14:32:00Z">
            <w:r w:rsidR="00FA1B1F">
              <w:t>OFFICIAL</w:t>
            </w:r>
          </w:ins>
        </w:p>
      </w:tc>
    </w:tr>
    <w:tr w:rsidR="00FA1B1F" w:rsidRPr="00002811" w14:paraId="2A47DB6E" w14:textId="77777777" w:rsidTr="00B24806">
      <w:trPr>
        <w:trHeight w:val="328"/>
      </w:trPr>
      <w:tc>
        <w:tcPr>
          <w:tcW w:w="2500" w:type="pct"/>
        </w:tcPr>
        <w:p w14:paraId="62BA88E4" w14:textId="40559DCD" w:rsidR="00FA1B1F" w:rsidRPr="00002811" w:rsidRDefault="008A17A4" w:rsidP="00002811">
          <w:pPr>
            <w:pStyle w:val="ASDEFCONHeaderFooterLeft"/>
          </w:pPr>
          <w:r>
            <w:fldChar w:fldCharType="begin"/>
          </w:r>
          <w:r>
            <w:instrText xml:space="preserve"> DOCPROPERTY Header_Left </w:instrText>
          </w:r>
          <w:r>
            <w:fldChar w:fldCharType="separate"/>
          </w:r>
          <w:r w:rsidR="00103FEA">
            <w:t xml:space="preserve">ASDEFCON (Standing Offer for Goods) </w:t>
          </w:r>
          <w:r>
            <w:fldChar w:fldCharType="end"/>
          </w:r>
        </w:p>
      </w:tc>
      <w:tc>
        <w:tcPr>
          <w:tcW w:w="2500" w:type="pct"/>
        </w:tcPr>
        <w:p w14:paraId="2922774F" w14:textId="4C0DA57E" w:rsidR="00FA1B1F" w:rsidRPr="00002811" w:rsidRDefault="008A17A4" w:rsidP="00002811">
          <w:pPr>
            <w:pStyle w:val="ASDEFCONHeaderFooterRight"/>
          </w:pPr>
          <w:r>
            <w:fldChar w:fldCharType="begin"/>
          </w:r>
          <w:r>
            <w:instrText xml:space="preserve"> DOCPROPERTY Header_Right </w:instrText>
          </w:r>
          <w:r>
            <w:fldChar w:fldCharType="separate"/>
          </w:r>
          <w:r w:rsidR="00103FEA">
            <w:t>PART 2</w:t>
          </w:r>
          <w:r>
            <w:fldChar w:fldCharType="end"/>
          </w:r>
        </w:p>
      </w:tc>
    </w:tr>
  </w:tbl>
  <w:p w14:paraId="21B9DA9D" w14:textId="77777777" w:rsidR="00FA1B1F" w:rsidRPr="00EE27E5" w:rsidRDefault="00FA1B1F" w:rsidP="001B122F">
    <w:pPr>
      <w:pStyle w:val="ASDEFCONHeaderFooter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647F43" w14:paraId="5CBEC245" w14:textId="77777777" w:rsidTr="00C61E8E">
      <w:tc>
        <w:tcPr>
          <w:tcW w:w="5000" w:type="pct"/>
          <w:gridSpan w:val="2"/>
        </w:tcPr>
        <w:p w14:paraId="363CFCE6" w14:textId="044B9070" w:rsidR="00647F43" w:rsidRDefault="00647F43" w:rsidP="00647F43">
          <w:pPr>
            <w:pStyle w:val="ASDEFCONHeaderFooterClassification"/>
          </w:pPr>
          <w:r>
            <w:t>OFFICIAL</w:t>
          </w:r>
        </w:p>
      </w:tc>
    </w:tr>
    <w:tr w:rsidR="00647F43" w:rsidRPr="00002811" w14:paraId="35435546" w14:textId="77777777" w:rsidTr="00C61E8E">
      <w:trPr>
        <w:trHeight w:val="328"/>
      </w:trPr>
      <w:tc>
        <w:tcPr>
          <w:tcW w:w="2500" w:type="pct"/>
        </w:tcPr>
        <w:p w14:paraId="1D2FB9D2" w14:textId="1272F800" w:rsidR="00647F43" w:rsidRPr="00002811" w:rsidRDefault="008A17A4" w:rsidP="00647F43">
          <w:pPr>
            <w:pStyle w:val="ASDEFCONHeaderFooterLeft"/>
          </w:pPr>
          <w:r>
            <w:fldChar w:fldCharType="begin"/>
          </w:r>
          <w:r>
            <w:instrText xml:space="preserve"> DOCPROPERTY Header_Left </w:instrText>
          </w:r>
          <w:r>
            <w:fldChar w:fldCharType="separate"/>
          </w:r>
          <w:r w:rsidR="00103FEA">
            <w:t xml:space="preserve">ASDEFCON (Standing Offer for Goods) </w:t>
          </w:r>
          <w:r>
            <w:fldChar w:fldCharType="end"/>
          </w:r>
        </w:p>
      </w:tc>
      <w:tc>
        <w:tcPr>
          <w:tcW w:w="2500" w:type="pct"/>
        </w:tcPr>
        <w:p w14:paraId="4AF85E38" w14:textId="3779CFAE" w:rsidR="00647F43" w:rsidRPr="00002811" w:rsidRDefault="008A17A4" w:rsidP="00647F43">
          <w:pPr>
            <w:pStyle w:val="ASDEFCONHeaderFooterRight"/>
          </w:pPr>
          <w:r>
            <w:fldChar w:fldCharType="begin"/>
          </w:r>
          <w:r>
            <w:instrText xml:space="preserve"> DOCPROPERTY Header_Right </w:instrText>
          </w:r>
          <w:r>
            <w:fldChar w:fldCharType="separate"/>
          </w:r>
          <w:r w:rsidR="00103FEA">
            <w:t>PART 2</w:t>
          </w:r>
          <w:r>
            <w:fldChar w:fldCharType="end"/>
          </w:r>
        </w:p>
      </w:tc>
    </w:tr>
  </w:tbl>
  <w:p w14:paraId="24DA8E9A" w14:textId="0011642F" w:rsidR="00FA1B1F" w:rsidRPr="00647F43" w:rsidRDefault="00FA1B1F" w:rsidP="00647F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47F43" w14:paraId="0BEABC35" w14:textId="77777777" w:rsidTr="00FA1B1F">
      <w:tc>
        <w:tcPr>
          <w:tcW w:w="5000" w:type="pct"/>
          <w:gridSpan w:val="2"/>
        </w:tcPr>
        <w:p w14:paraId="6D7DBDE4" w14:textId="2BBBAE89" w:rsidR="00647F43" w:rsidRDefault="00EA4CA0" w:rsidP="00FA1B1F">
          <w:pPr>
            <w:pStyle w:val="ASDEFCONHeaderFooterClassification"/>
          </w:pPr>
          <w:del w:id="267" w:author="Prabhu, Akshata MS" w:date="2024-08-23T14:32:00Z">
            <w:r>
              <w:fldChar w:fldCharType="begin"/>
            </w:r>
            <w:r>
              <w:delInstrText xml:space="preserve"> DOCPROPERTY  Classification  \* MERGEFORMAT </w:delInstrText>
            </w:r>
            <w:r>
              <w:fldChar w:fldCharType="separate"/>
            </w:r>
            <w:r w:rsidR="004E3990">
              <w:delText>OFFICIAL</w:delText>
            </w:r>
            <w:r>
              <w:fldChar w:fldCharType="end"/>
            </w:r>
          </w:del>
          <w:ins w:id="268" w:author="Prabhu, Akshata MS" w:date="2024-08-23T14:32:00Z">
            <w:r w:rsidR="00A900D4">
              <w:fldChar w:fldCharType="begin"/>
            </w:r>
            <w:r w:rsidR="00A900D4">
              <w:instrText xml:space="preserve"> DOCPROPERTY Classification </w:instrText>
            </w:r>
            <w:r w:rsidR="00A900D4">
              <w:fldChar w:fldCharType="separate"/>
            </w:r>
            <w:r w:rsidR="00103FEA">
              <w:t>UNCLASSIFIED</w:t>
            </w:r>
            <w:r w:rsidR="00A900D4">
              <w:fldChar w:fldCharType="end"/>
            </w:r>
          </w:ins>
        </w:p>
      </w:tc>
    </w:tr>
    <w:tr w:rsidR="00647F43" w14:paraId="7F7C692A" w14:textId="77777777" w:rsidTr="008A17A4">
      <w:tc>
        <w:tcPr>
          <w:tcW w:w="2500" w:type="pct"/>
        </w:tcPr>
        <w:p w14:paraId="4742F1C7" w14:textId="1E54BE37" w:rsidR="00647F43" w:rsidRPr="009B3D45" w:rsidRDefault="00A900D4" w:rsidP="00FA1B1F">
          <w:pPr>
            <w:pStyle w:val="ASDEFCONHeaderFooterLeft"/>
          </w:pPr>
          <w:r>
            <w:fldChar w:fldCharType="begin"/>
          </w:r>
          <w:r>
            <w:instrText xml:space="preserve"> DOCPROPERTY Header_Left </w:instrText>
          </w:r>
          <w:r>
            <w:fldChar w:fldCharType="separate"/>
          </w:r>
          <w:r w:rsidR="00103FEA">
            <w:t xml:space="preserve">ASDEFCON (Standing Offer for Goods) </w:t>
          </w:r>
          <w:r>
            <w:fldChar w:fldCharType="end"/>
          </w:r>
        </w:p>
      </w:tc>
      <w:tc>
        <w:tcPr>
          <w:tcW w:w="2500" w:type="pct"/>
        </w:tcPr>
        <w:p w14:paraId="6E4245CB" w14:textId="345426E1" w:rsidR="00647F43" w:rsidRPr="009B3D45" w:rsidRDefault="00A900D4" w:rsidP="00FA1B1F">
          <w:pPr>
            <w:pStyle w:val="ASDEFCONHeaderFooterRight"/>
          </w:pPr>
          <w:r>
            <w:fldChar w:fldCharType="begin"/>
          </w:r>
          <w:r>
            <w:instrText xml:space="preserve"> DOCPROPERTY Header_Right </w:instrText>
          </w:r>
          <w:r>
            <w:fldChar w:fldCharType="separate"/>
          </w:r>
          <w:r w:rsidR="00103FEA">
            <w:t>PART 2</w:t>
          </w:r>
          <w:r>
            <w:fldChar w:fldCharType="end"/>
          </w:r>
        </w:p>
      </w:tc>
    </w:tr>
  </w:tbl>
  <w:p w14:paraId="62DB6A2A" w14:textId="78188CAD" w:rsidR="00647F43" w:rsidRDefault="00647F43" w:rsidP="00FA1B1F">
    <w:pPr>
      <w:pStyle w:val="ASDEFCONTitle"/>
      <w:pPrChange w:id="269" w:author="Prabhu, Akshata MS" w:date="2024-08-23T14:32:00Z">
        <w:pPr>
          <w:pStyle w:val="Header"/>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60B59B3"/>
    <w:multiLevelType w:val="singleLevel"/>
    <w:tmpl w:val="DE7CB9E2"/>
    <w:lvl w:ilvl="0">
      <w:start w:val="12"/>
      <w:numFmt w:val="lowerLetter"/>
      <w:lvlText w:val="%1."/>
      <w:lvlJc w:val="left"/>
      <w:pPr>
        <w:tabs>
          <w:tab w:val="num" w:pos="360"/>
        </w:tabs>
        <w:ind w:left="360" w:hanging="360"/>
      </w:pPr>
      <w:rPr>
        <w:rFonts w:hint="default"/>
      </w:rPr>
    </w:lvl>
  </w:abstractNum>
  <w:abstractNum w:abstractNumId="4" w15:restartNumberingAfterBreak="0">
    <w:nsid w:val="18327664"/>
    <w:multiLevelType w:val="multilevel"/>
    <w:tmpl w:val="EF2ABA28"/>
    <w:name w:val="AGSCorp"/>
    <w:lvl w:ilvl="0">
      <w:start w:val="1"/>
      <w:numFmt w:val="decimal"/>
      <w:lvlText w:val="%1."/>
      <w:lvlJc w:val="left"/>
      <w:pPr>
        <w:tabs>
          <w:tab w:val="num" w:pos="709"/>
        </w:tabs>
        <w:ind w:left="709" w:hanging="709"/>
      </w:pPr>
      <w:rPr>
        <w:sz w:val="20"/>
      </w:rPr>
    </w:lvl>
    <w:lvl w:ilvl="1">
      <w:start w:val="1"/>
      <w:numFmt w:val="decimal"/>
      <w:lvlText w:val="%1.%2."/>
      <w:lvlJc w:val="left"/>
      <w:pPr>
        <w:tabs>
          <w:tab w:val="num" w:pos="0"/>
        </w:tabs>
        <w:ind w:left="0" w:hanging="709"/>
      </w:pPr>
      <w:rPr>
        <w:sz w:val="20"/>
      </w:rPr>
    </w:lvl>
    <w:lvl w:ilvl="2">
      <w:start w:val="1"/>
      <w:numFmt w:val="decimal"/>
      <w:lvlText w:val="%1.%2.%3."/>
      <w:lvlJc w:val="left"/>
      <w:pPr>
        <w:tabs>
          <w:tab w:val="num" w:pos="0"/>
        </w:tabs>
        <w:ind w:left="0" w:hanging="709"/>
      </w:pPr>
      <w:rPr>
        <w:sz w:val="20"/>
      </w:rPr>
    </w:lvl>
    <w:lvl w:ilvl="3">
      <w:start w:val="1"/>
      <w:numFmt w:val="lowerLetter"/>
      <w:lvlText w:val="%4."/>
      <w:lvlJc w:val="left"/>
      <w:pPr>
        <w:tabs>
          <w:tab w:val="num" w:pos="425"/>
        </w:tabs>
        <w:ind w:left="425" w:hanging="425"/>
      </w:pPr>
    </w:lvl>
    <w:lvl w:ilvl="4">
      <w:start w:val="1"/>
      <w:numFmt w:val="bullet"/>
      <w:lvlText w:val="–"/>
      <w:lvlJc w:val="left"/>
      <w:pPr>
        <w:tabs>
          <w:tab w:val="num" w:pos="850"/>
        </w:tabs>
        <w:ind w:left="850" w:hanging="425"/>
      </w:pPr>
      <w:rPr>
        <w:b w:val="0"/>
        <w:i w:val="0"/>
      </w:rPr>
    </w:lvl>
    <w:lvl w:ilvl="5">
      <w:start w:val="1"/>
      <w:numFmt w:val="bullet"/>
      <w:lvlText w:val="–"/>
      <w:lvlJc w:val="left"/>
      <w:pPr>
        <w:tabs>
          <w:tab w:val="num" w:pos="1276"/>
        </w:tabs>
        <w:ind w:left="1276" w:hanging="426"/>
      </w:pPr>
      <w:rPr>
        <w:b w:val="0"/>
        <w:i w:val="0"/>
      </w:rPr>
    </w:lvl>
    <w:lvl w:ilvl="6">
      <w:start w:val="1"/>
      <w:numFmt w:val="bullet"/>
      <w:lvlText w:val="–"/>
      <w:lvlJc w:val="left"/>
      <w:pPr>
        <w:tabs>
          <w:tab w:val="num" w:pos="1701"/>
        </w:tabs>
        <w:ind w:left="1701" w:hanging="425"/>
      </w:pPr>
      <w:rPr>
        <w:b w:val="0"/>
        <w:i w:val="0"/>
      </w:rPr>
    </w:lvl>
    <w:lvl w:ilvl="7">
      <w:start w:val="1"/>
      <w:numFmt w:val="bullet"/>
      <w:lvlText w:val="–"/>
      <w:lvlJc w:val="left"/>
      <w:pPr>
        <w:tabs>
          <w:tab w:val="num" w:pos="2126"/>
        </w:tabs>
        <w:ind w:left="2126" w:hanging="425"/>
      </w:pPr>
      <w:rPr>
        <w:b w:val="0"/>
        <w:i w:val="0"/>
      </w:rPr>
    </w:lvl>
    <w:lvl w:ilvl="8">
      <w:start w:val="1"/>
      <w:numFmt w:val="bullet"/>
      <w:lvlText w:val="–"/>
      <w:lvlJc w:val="left"/>
      <w:pPr>
        <w:tabs>
          <w:tab w:val="num" w:pos="2551"/>
        </w:tabs>
        <w:ind w:left="2551" w:hanging="425"/>
      </w:pPr>
      <w:rPr>
        <w:b w:val="0"/>
        <w:i w:val="0"/>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08C54F9"/>
    <w:multiLevelType w:val="multilevel"/>
    <w:tmpl w:val="0C04795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094242"/>
    <w:multiLevelType w:val="hybridMultilevel"/>
    <w:tmpl w:val="0DB424BC"/>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9E64403"/>
    <w:multiLevelType w:val="hybridMultilevel"/>
    <w:tmpl w:val="0DB424BC"/>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8"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0AA18C8"/>
    <w:multiLevelType w:val="singleLevel"/>
    <w:tmpl w:val="DE7CB9E2"/>
    <w:lvl w:ilvl="0">
      <w:start w:val="1"/>
      <w:numFmt w:val="lowerLetter"/>
      <w:lvlText w:val="%1."/>
      <w:lvlJc w:val="left"/>
      <w:pPr>
        <w:tabs>
          <w:tab w:val="num" w:pos="360"/>
        </w:tabs>
        <w:ind w:left="360" w:hanging="360"/>
      </w:pPr>
      <w:rPr>
        <w:rFonts w:hint="default"/>
      </w:rPr>
    </w:lvl>
  </w:abstractNum>
  <w:abstractNum w:abstractNumId="3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8"/>
  </w:num>
  <w:num w:numId="3">
    <w:abstractNumId w:val="27"/>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12"/>
  </w:num>
  <w:num w:numId="7">
    <w:abstractNumId w:val="14"/>
  </w:num>
  <w:num w:numId="8">
    <w:abstractNumId w:val="36"/>
  </w:num>
  <w:num w:numId="9">
    <w:abstractNumId w:val="21"/>
  </w:num>
  <w:num w:numId="10">
    <w:abstractNumId w:val="28"/>
  </w:num>
  <w:num w:numId="11">
    <w:abstractNumId w:val="40"/>
  </w:num>
  <w:num w:numId="12">
    <w:abstractNumId w:val="15"/>
  </w:num>
  <w:num w:numId="13">
    <w:abstractNumId w:val="18"/>
  </w:num>
  <w:num w:numId="14">
    <w:abstractNumId w:val="42"/>
  </w:num>
  <w:num w:numId="15">
    <w:abstractNumId w:val="11"/>
  </w:num>
  <w:num w:numId="16">
    <w:abstractNumId w:val="9"/>
  </w:num>
  <w:num w:numId="17">
    <w:abstractNumId w:val="1"/>
  </w:num>
  <w:num w:numId="18">
    <w:abstractNumId w:val="5"/>
  </w:num>
  <w:num w:numId="19">
    <w:abstractNumId w:val="17"/>
  </w:num>
  <w:num w:numId="20">
    <w:abstractNumId w:val="0"/>
  </w:num>
  <w:num w:numId="21">
    <w:abstractNumId w:val="24"/>
  </w:num>
  <w:num w:numId="22">
    <w:abstractNumId w:val="38"/>
  </w:num>
  <w:num w:numId="23">
    <w:abstractNumId w:val="34"/>
  </w:num>
  <w:num w:numId="24">
    <w:abstractNumId w:val="6"/>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7"/>
  </w:num>
  <w:num w:numId="31">
    <w:abstractNumId w:val="41"/>
  </w:num>
  <w:num w:numId="32">
    <w:abstractNumId w:val="16"/>
  </w:num>
  <w:num w:numId="33">
    <w:abstractNumId w:val="26"/>
  </w:num>
  <w:num w:numId="34">
    <w:abstractNumId w:val="10"/>
  </w:num>
  <w:num w:numId="35">
    <w:abstractNumId w:val="2"/>
  </w:num>
  <w:num w:numId="36">
    <w:abstractNumId w:val="30"/>
  </w:num>
  <w:num w:numId="37">
    <w:abstractNumId w:val="19"/>
  </w:num>
  <w:num w:numId="38">
    <w:abstractNumId w:val="31"/>
  </w:num>
  <w:num w:numId="39">
    <w:abstractNumId w:val="32"/>
  </w:num>
  <w:num w:numId="40">
    <w:abstractNumId w:val="3"/>
  </w:num>
  <w:num w:numId="41">
    <w:abstractNumId w:val="35"/>
  </w:num>
  <w:num w:numId="42">
    <w:abstractNumId w:val="24"/>
  </w:num>
  <w:num w:numId="43">
    <w:abstractNumId w:val="24"/>
  </w:num>
  <w:num w:numId="44">
    <w:abstractNumId w:val="24"/>
  </w:num>
  <w:num w:numId="45">
    <w:abstractNumId w:val="23"/>
  </w:num>
  <w:num w:numId="46">
    <w:abstractNumId w:val="13"/>
  </w:num>
  <w:num w:numId="47">
    <w:abstractNumId w:val="24"/>
  </w:num>
  <w:num w:numId="48">
    <w:abstractNumId w:val="24"/>
  </w:num>
  <w:num w:numId="49">
    <w:abstractNumId w:val="24"/>
  </w:num>
  <w:num w:numId="50">
    <w:abstractNumId w:val="24"/>
  </w:num>
  <w:num w:numId="51">
    <w:abstractNumId w:val="24"/>
  </w:num>
  <w:num w:numId="5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embedSystemFont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6E2"/>
    <w:rsid w:val="000001FB"/>
    <w:rsid w:val="00002811"/>
    <w:rsid w:val="000039DF"/>
    <w:rsid w:val="00006DE0"/>
    <w:rsid w:val="000152E6"/>
    <w:rsid w:val="00015CF8"/>
    <w:rsid w:val="00017E95"/>
    <w:rsid w:val="00021584"/>
    <w:rsid w:val="00023670"/>
    <w:rsid w:val="00025A2B"/>
    <w:rsid w:val="000315BB"/>
    <w:rsid w:val="00031B73"/>
    <w:rsid w:val="000335F9"/>
    <w:rsid w:val="00052F12"/>
    <w:rsid w:val="00055578"/>
    <w:rsid w:val="000600BD"/>
    <w:rsid w:val="000624F1"/>
    <w:rsid w:val="00062568"/>
    <w:rsid w:val="000626F2"/>
    <w:rsid w:val="00066C12"/>
    <w:rsid w:val="000705B6"/>
    <w:rsid w:val="00070B37"/>
    <w:rsid w:val="00072BCA"/>
    <w:rsid w:val="000779F1"/>
    <w:rsid w:val="00077EB8"/>
    <w:rsid w:val="00082EAF"/>
    <w:rsid w:val="00086E04"/>
    <w:rsid w:val="000873C9"/>
    <w:rsid w:val="0008784A"/>
    <w:rsid w:val="00092BD0"/>
    <w:rsid w:val="00093BBC"/>
    <w:rsid w:val="0009530D"/>
    <w:rsid w:val="000A0781"/>
    <w:rsid w:val="000A084B"/>
    <w:rsid w:val="000A642F"/>
    <w:rsid w:val="000B0BA0"/>
    <w:rsid w:val="000B2A40"/>
    <w:rsid w:val="000B5534"/>
    <w:rsid w:val="000B5F74"/>
    <w:rsid w:val="000C09BF"/>
    <w:rsid w:val="000C0B5C"/>
    <w:rsid w:val="000C56C2"/>
    <w:rsid w:val="000C5BAF"/>
    <w:rsid w:val="000D121D"/>
    <w:rsid w:val="000D29F8"/>
    <w:rsid w:val="000D2DA3"/>
    <w:rsid w:val="000D4B38"/>
    <w:rsid w:val="000D6EF8"/>
    <w:rsid w:val="000E1ABC"/>
    <w:rsid w:val="000F1073"/>
    <w:rsid w:val="000F76D3"/>
    <w:rsid w:val="001031A7"/>
    <w:rsid w:val="00103FEA"/>
    <w:rsid w:val="00104170"/>
    <w:rsid w:val="00107033"/>
    <w:rsid w:val="001114AC"/>
    <w:rsid w:val="00113138"/>
    <w:rsid w:val="00114624"/>
    <w:rsid w:val="00123463"/>
    <w:rsid w:val="001269F5"/>
    <w:rsid w:val="001311A0"/>
    <w:rsid w:val="00134A00"/>
    <w:rsid w:val="00135FF5"/>
    <w:rsid w:val="00137AB5"/>
    <w:rsid w:val="00142A21"/>
    <w:rsid w:val="00147BA7"/>
    <w:rsid w:val="0015033A"/>
    <w:rsid w:val="001503E2"/>
    <w:rsid w:val="00151B55"/>
    <w:rsid w:val="001602D4"/>
    <w:rsid w:val="00161D94"/>
    <w:rsid w:val="00163B0F"/>
    <w:rsid w:val="00165B70"/>
    <w:rsid w:val="00166B87"/>
    <w:rsid w:val="001705B9"/>
    <w:rsid w:val="001725B8"/>
    <w:rsid w:val="00172EB4"/>
    <w:rsid w:val="00174BB7"/>
    <w:rsid w:val="00175D00"/>
    <w:rsid w:val="00181C14"/>
    <w:rsid w:val="0018306F"/>
    <w:rsid w:val="001842BD"/>
    <w:rsid w:val="00185214"/>
    <w:rsid w:val="001855DF"/>
    <w:rsid w:val="00185C61"/>
    <w:rsid w:val="00192ADD"/>
    <w:rsid w:val="00196CEC"/>
    <w:rsid w:val="00197DCB"/>
    <w:rsid w:val="001A003C"/>
    <w:rsid w:val="001A0B8A"/>
    <w:rsid w:val="001A3161"/>
    <w:rsid w:val="001A6A83"/>
    <w:rsid w:val="001A7208"/>
    <w:rsid w:val="001A7C21"/>
    <w:rsid w:val="001B122F"/>
    <w:rsid w:val="001B5FB6"/>
    <w:rsid w:val="001C6878"/>
    <w:rsid w:val="001C7391"/>
    <w:rsid w:val="001D218E"/>
    <w:rsid w:val="001D232D"/>
    <w:rsid w:val="001D3244"/>
    <w:rsid w:val="001D4D42"/>
    <w:rsid w:val="001D6806"/>
    <w:rsid w:val="001E05A5"/>
    <w:rsid w:val="001E3BF4"/>
    <w:rsid w:val="001E5409"/>
    <w:rsid w:val="001E5659"/>
    <w:rsid w:val="001F5234"/>
    <w:rsid w:val="0020043A"/>
    <w:rsid w:val="00203E2B"/>
    <w:rsid w:val="00205373"/>
    <w:rsid w:val="00206F6A"/>
    <w:rsid w:val="00207143"/>
    <w:rsid w:val="00210565"/>
    <w:rsid w:val="00211118"/>
    <w:rsid w:val="00215D03"/>
    <w:rsid w:val="0021788B"/>
    <w:rsid w:val="002203E8"/>
    <w:rsid w:val="00222848"/>
    <w:rsid w:val="00223B82"/>
    <w:rsid w:val="0022432F"/>
    <w:rsid w:val="00230692"/>
    <w:rsid w:val="002355DB"/>
    <w:rsid w:val="002420C1"/>
    <w:rsid w:val="0025292E"/>
    <w:rsid w:val="00253183"/>
    <w:rsid w:val="0025578B"/>
    <w:rsid w:val="00256BE6"/>
    <w:rsid w:val="0026567F"/>
    <w:rsid w:val="002660E1"/>
    <w:rsid w:val="0026685F"/>
    <w:rsid w:val="0026783E"/>
    <w:rsid w:val="0027185C"/>
    <w:rsid w:val="002748DE"/>
    <w:rsid w:val="00274EA6"/>
    <w:rsid w:val="00282552"/>
    <w:rsid w:val="002836F6"/>
    <w:rsid w:val="00286708"/>
    <w:rsid w:val="00286CE8"/>
    <w:rsid w:val="00287793"/>
    <w:rsid w:val="00292B37"/>
    <w:rsid w:val="00292E07"/>
    <w:rsid w:val="00294888"/>
    <w:rsid w:val="002A0323"/>
    <w:rsid w:val="002A52D8"/>
    <w:rsid w:val="002A7A4A"/>
    <w:rsid w:val="002B095D"/>
    <w:rsid w:val="002B0E04"/>
    <w:rsid w:val="002B6C0F"/>
    <w:rsid w:val="002B7FE1"/>
    <w:rsid w:val="002C3CF8"/>
    <w:rsid w:val="002D233D"/>
    <w:rsid w:val="002D23C4"/>
    <w:rsid w:val="002F3CF1"/>
    <w:rsid w:val="00301251"/>
    <w:rsid w:val="00303085"/>
    <w:rsid w:val="0030495F"/>
    <w:rsid w:val="00304E7D"/>
    <w:rsid w:val="003053B4"/>
    <w:rsid w:val="003106CD"/>
    <w:rsid w:val="00310A0B"/>
    <w:rsid w:val="0031308E"/>
    <w:rsid w:val="003130A6"/>
    <w:rsid w:val="003130CF"/>
    <w:rsid w:val="00313211"/>
    <w:rsid w:val="00315F90"/>
    <w:rsid w:val="0031693D"/>
    <w:rsid w:val="00326F84"/>
    <w:rsid w:val="0033461B"/>
    <w:rsid w:val="00336AC2"/>
    <w:rsid w:val="00340124"/>
    <w:rsid w:val="00341697"/>
    <w:rsid w:val="003416A8"/>
    <w:rsid w:val="0034310A"/>
    <w:rsid w:val="003445E0"/>
    <w:rsid w:val="00345CE2"/>
    <w:rsid w:val="0035025F"/>
    <w:rsid w:val="00355564"/>
    <w:rsid w:val="003571D1"/>
    <w:rsid w:val="00360455"/>
    <w:rsid w:val="003619B0"/>
    <w:rsid w:val="00364DD2"/>
    <w:rsid w:val="00371880"/>
    <w:rsid w:val="003737E1"/>
    <w:rsid w:val="003752F2"/>
    <w:rsid w:val="003764D0"/>
    <w:rsid w:val="003807D7"/>
    <w:rsid w:val="00381E97"/>
    <w:rsid w:val="003839EF"/>
    <w:rsid w:val="00383B97"/>
    <w:rsid w:val="00385BE3"/>
    <w:rsid w:val="0039264B"/>
    <w:rsid w:val="003967A7"/>
    <w:rsid w:val="003A144F"/>
    <w:rsid w:val="003A1CD0"/>
    <w:rsid w:val="003A2CD3"/>
    <w:rsid w:val="003A505F"/>
    <w:rsid w:val="003A68D5"/>
    <w:rsid w:val="003B0783"/>
    <w:rsid w:val="003B4EC2"/>
    <w:rsid w:val="003B6130"/>
    <w:rsid w:val="003B68B9"/>
    <w:rsid w:val="003C1A73"/>
    <w:rsid w:val="003C1A7E"/>
    <w:rsid w:val="003D0D68"/>
    <w:rsid w:val="003D5950"/>
    <w:rsid w:val="003E3CE1"/>
    <w:rsid w:val="003E3FF7"/>
    <w:rsid w:val="003F455F"/>
    <w:rsid w:val="003F7373"/>
    <w:rsid w:val="003F750C"/>
    <w:rsid w:val="003F77EE"/>
    <w:rsid w:val="00400464"/>
    <w:rsid w:val="004016FC"/>
    <w:rsid w:val="00404BD1"/>
    <w:rsid w:val="0040524D"/>
    <w:rsid w:val="00406E53"/>
    <w:rsid w:val="00412571"/>
    <w:rsid w:val="00412EC3"/>
    <w:rsid w:val="0041378F"/>
    <w:rsid w:val="004174B8"/>
    <w:rsid w:val="004200EB"/>
    <w:rsid w:val="00423FBF"/>
    <w:rsid w:val="004252F5"/>
    <w:rsid w:val="00425658"/>
    <w:rsid w:val="0043615F"/>
    <w:rsid w:val="004432BC"/>
    <w:rsid w:val="00461197"/>
    <w:rsid w:val="00462242"/>
    <w:rsid w:val="00462C8D"/>
    <w:rsid w:val="004633DA"/>
    <w:rsid w:val="00467DA4"/>
    <w:rsid w:val="004814AC"/>
    <w:rsid w:val="0048151B"/>
    <w:rsid w:val="00487C87"/>
    <w:rsid w:val="00490B37"/>
    <w:rsid w:val="004917B1"/>
    <w:rsid w:val="00491EDD"/>
    <w:rsid w:val="004954B1"/>
    <w:rsid w:val="004969DF"/>
    <w:rsid w:val="004A1512"/>
    <w:rsid w:val="004B18D3"/>
    <w:rsid w:val="004B4169"/>
    <w:rsid w:val="004C03F1"/>
    <w:rsid w:val="004C3AA5"/>
    <w:rsid w:val="004C4300"/>
    <w:rsid w:val="004C5C17"/>
    <w:rsid w:val="004C7226"/>
    <w:rsid w:val="004D383F"/>
    <w:rsid w:val="004D4D31"/>
    <w:rsid w:val="004E030A"/>
    <w:rsid w:val="004E3990"/>
    <w:rsid w:val="004F08FA"/>
    <w:rsid w:val="004F0D64"/>
    <w:rsid w:val="004F1FC2"/>
    <w:rsid w:val="004F3F7F"/>
    <w:rsid w:val="004F5351"/>
    <w:rsid w:val="004F53F9"/>
    <w:rsid w:val="004F5B67"/>
    <w:rsid w:val="005024FC"/>
    <w:rsid w:val="00502615"/>
    <w:rsid w:val="00502B0E"/>
    <w:rsid w:val="00502C20"/>
    <w:rsid w:val="00503462"/>
    <w:rsid w:val="00507857"/>
    <w:rsid w:val="00512811"/>
    <w:rsid w:val="00514BDF"/>
    <w:rsid w:val="005152C6"/>
    <w:rsid w:val="00517A14"/>
    <w:rsid w:val="0052003A"/>
    <w:rsid w:val="0052247A"/>
    <w:rsid w:val="0052280D"/>
    <w:rsid w:val="005238C0"/>
    <w:rsid w:val="00531E31"/>
    <w:rsid w:val="00533D5F"/>
    <w:rsid w:val="00533EDC"/>
    <w:rsid w:val="005377F7"/>
    <w:rsid w:val="00540438"/>
    <w:rsid w:val="00541D15"/>
    <w:rsid w:val="00544C87"/>
    <w:rsid w:val="0054608F"/>
    <w:rsid w:val="00546B0C"/>
    <w:rsid w:val="00547804"/>
    <w:rsid w:val="00551440"/>
    <w:rsid w:val="0056050F"/>
    <w:rsid w:val="005618AB"/>
    <w:rsid w:val="005638FF"/>
    <w:rsid w:val="00567220"/>
    <w:rsid w:val="00570997"/>
    <w:rsid w:val="00571659"/>
    <w:rsid w:val="0057212A"/>
    <w:rsid w:val="00572260"/>
    <w:rsid w:val="00574778"/>
    <w:rsid w:val="00577CF2"/>
    <w:rsid w:val="005808D8"/>
    <w:rsid w:val="00580C0A"/>
    <w:rsid w:val="00580F24"/>
    <w:rsid w:val="00584677"/>
    <w:rsid w:val="00592E6A"/>
    <w:rsid w:val="0059407F"/>
    <w:rsid w:val="005A4638"/>
    <w:rsid w:val="005A6506"/>
    <w:rsid w:val="005B1CF4"/>
    <w:rsid w:val="005D198D"/>
    <w:rsid w:val="005D2179"/>
    <w:rsid w:val="005D6731"/>
    <w:rsid w:val="005D6E76"/>
    <w:rsid w:val="005E6D73"/>
    <w:rsid w:val="005F1ED0"/>
    <w:rsid w:val="005F25EB"/>
    <w:rsid w:val="005F2F21"/>
    <w:rsid w:val="005F6D41"/>
    <w:rsid w:val="00602951"/>
    <w:rsid w:val="0060308C"/>
    <w:rsid w:val="00603450"/>
    <w:rsid w:val="0060426F"/>
    <w:rsid w:val="006044DB"/>
    <w:rsid w:val="00606B75"/>
    <w:rsid w:val="0061475A"/>
    <w:rsid w:val="006160A5"/>
    <w:rsid w:val="00625FC4"/>
    <w:rsid w:val="0063098B"/>
    <w:rsid w:val="00630A46"/>
    <w:rsid w:val="00632B24"/>
    <w:rsid w:val="00635100"/>
    <w:rsid w:val="006370A3"/>
    <w:rsid w:val="006433A9"/>
    <w:rsid w:val="00647F43"/>
    <w:rsid w:val="00652966"/>
    <w:rsid w:val="00653FF9"/>
    <w:rsid w:val="0065518B"/>
    <w:rsid w:val="00656266"/>
    <w:rsid w:val="00656D2F"/>
    <w:rsid w:val="006619F1"/>
    <w:rsid w:val="006759DA"/>
    <w:rsid w:val="00676F21"/>
    <w:rsid w:val="006831DA"/>
    <w:rsid w:val="00687FD1"/>
    <w:rsid w:val="0069469B"/>
    <w:rsid w:val="00694A3B"/>
    <w:rsid w:val="00697790"/>
    <w:rsid w:val="00697B5E"/>
    <w:rsid w:val="006A0B61"/>
    <w:rsid w:val="006B552A"/>
    <w:rsid w:val="006C11AC"/>
    <w:rsid w:val="006C1540"/>
    <w:rsid w:val="006C3ACF"/>
    <w:rsid w:val="006C5154"/>
    <w:rsid w:val="006C7E9F"/>
    <w:rsid w:val="006D24F9"/>
    <w:rsid w:val="006E00B5"/>
    <w:rsid w:val="006E143F"/>
    <w:rsid w:val="006E36E2"/>
    <w:rsid w:val="006E6C8A"/>
    <w:rsid w:val="006F1057"/>
    <w:rsid w:val="006F3920"/>
    <w:rsid w:val="006F3D46"/>
    <w:rsid w:val="006F55D7"/>
    <w:rsid w:val="006F5D53"/>
    <w:rsid w:val="007014C6"/>
    <w:rsid w:val="007024A9"/>
    <w:rsid w:val="00703ACB"/>
    <w:rsid w:val="007155E7"/>
    <w:rsid w:val="00727DF0"/>
    <w:rsid w:val="007318FA"/>
    <w:rsid w:val="007329EC"/>
    <w:rsid w:val="00735E2F"/>
    <w:rsid w:val="007373AD"/>
    <w:rsid w:val="0074487A"/>
    <w:rsid w:val="00746111"/>
    <w:rsid w:val="007474A7"/>
    <w:rsid w:val="007527B6"/>
    <w:rsid w:val="00763B29"/>
    <w:rsid w:val="00763C11"/>
    <w:rsid w:val="00764376"/>
    <w:rsid w:val="00765058"/>
    <w:rsid w:val="00770B62"/>
    <w:rsid w:val="00775613"/>
    <w:rsid w:val="0077737B"/>
    <w:rsid w:val="0078010C"/>
    <w:rsid w:val="00780CD5"/>
    <w:rsid w:val="00783BD9"/>
    <w:rsid w:val="007859F7"/>
    <w:rsid w:val="00786A08"/>
    <w:rsid w:val="00792067"/>
    <w:rsid w:val="007920BE"/>
    <w:rsid w:val="0079448E"/>
    <w:rsid w:val="007A3CAE"/>
    <w:rsid w:val="007A3CCB"/>
    <w:rsid w:val="007A411E"/>
    <w:rsid w:val="007A77EE"/>
    <w:rsid w:val="007B2AB3"/>
    <w:rsid w:val="007B2DBD"/>
    <w:rsid w:val="007C5F24"/>
    <w:rsid w:val="007C77A2"/>
    <w:rsid w:val="007C7882"/>
    <w:rsid w:val="007D1FB2"/>
    <w:rsid w:val="007D2374"/>
    <w:rsid w:val="007D3FB0"/>
    <w:rsid w:val="007D5CA1"/>
    <w:rsid w:val="007D7551"/>
    <w:rsid w:val="007E1D93"/>
    <w:rsid w:val="007E20D3"/>
    <w:rsid w:val="007E2F0F"/>
    <w:rsid w:val="007E4D66"/>
    <w:rsid w:val="007E5EDC"/>
    <w:rsid w:val="007E6EDB"/>
    <w:rsid w:val="007E78F3"/>
    <w:rsid w:val="007F0B00"/>
    <w:rsid w:val="007F2393"/>
    <w:rsid w:val="00801652"/>
    <w:rsid w:val="008023E5"/>
    <w:rsid w:val="00814CE9"/>
    <w:rsid w:val="00821160"/>
    <w:rsid w:val="00823BAC"/>
    <w:rsid w:val="0082575C"/>
    <w:rsid w:val="008300FD"/>
    <w:rsid w:val="00830963"/>
    <w:rsid w:val="00830EE8"/>
    <w:rsid w:val="00842940"/>
    <w:rsid w:val="00846066"/>
    <w:rsid w:val="008500A9"/>
    <w:rsid w:val="00851924"/>
    <w:rsid w:val="00853F7E"/>
    <w:rsid w:val="00862355"/>
    <w:rsid w:val="00873E06"/>
    <w:rsid w:val="008833E5"/>
    <w:rsid w:val="0088634A"/>
    <w:rsid w:val="00886581"/>
    <w:rsid w:val="00890F3A"/>
    <w:rsid w:val="008949A7"/>
    <w:rsid w:val="008A1767"/>
    <w:rsid w:val="008A17A4"/>
    <w:rsid w:val="008A195F"/>
    <w:rsid w:val="008A467C"/>
    <w:rsid w:val="008A7555"/>
    <w:rsid w:val="008B0ED5"/>
    <w:rsid w:val="008B72D0"/>
    <w:rsid w:val="008C2923"/>
    <w:rsid w:val="008D310D"/>
    <w:rsid w:val="008D6842"/>
    <w:rsid w:val="008E1747"/>
    <w:rsid w:val="008E1ACA"/>
    <w:rsid w:val="008E1C67"/>
    <w:rsid w:val="008E4026"/>
    <w:rsid w:val="008E6C4A"/>
    <w:rsid w:val="008F2D49"/>
    <w:rsid w:val="008F2EE3"/>
    <w:rsid w:val="008F336E"/>
    <w:rsid w:val="008F48B2"/>
    <w:rsid w:val="00903EC0"/>
    <w:rsid w:val="0090553F"/>
    <w:rsid w:val="009109AB"/>
    <w:rsid w:val="00913BC8"/>
    <w:rsid w:val="0091527E"/>
    <w:rsid w:val="009232B5"/>
    <w:rsid w:val="00924FF2"/>
    <w:rsid w:val="00927CBA"/>
    <w:rsid w:val="00927F0A"/>
    <w:rsid w:val="00930B07"/>
    <w:rsid w:val="00930E20"/>
    <w:rsid w:val="00932BC1"/>
    <w:rsid w:val="00933F69"/>
    <w:rsid w:val="00935A34"/>
    <w:rsid w:val="00940381"/>
    <w:rsid w:val="009413D8"/>
    <w:rsid w:val="009418CA"/>
    <w:rsid w:val="00942C2F"/>
    <w:rsid w:val="00943876"/>
    <w:rsid w:val="0094426F"/>
    <w:rsid w:val="009444B5"/>
    <w:rsid w:val="00945A89"/>
    <w:rsid w:val="00947C2C"/>
    <w:rsid w:val="00952176"/>
    <w:rsid w:val="00961E2B"/>
    <w:rsid w:val="0097040F"/>
    <w:rsid w:val="0097098F"/>
    <w:rsid w:val="00973B2D"/>
    <w:rsid w:val="00977524"/>
    <w:rsid w:val="00985518"/>
    <w:rsid w:val="00986CCD"/>
    <w:rsid w:val="0099067F"/>
    <w:rsid w:val="00991723"/>
    <w:rsid w:val="009939C2"/>
    <w:rsid w:val="009945C7"/>
    <w:rsid w:val="00994DBE"/>
    <w:rsid w:val="009A4FB6"/>
    <w:rsid w:val="009A7CBE"/>
    <w:rsid w:val="009B2878"/>
    <w:rsid w:val="009B33E5"/>
    <w:rsid w:val="009B4C1F"/>
    <w:rsid w:val="009B5E76"/>
    <w:rsid w:val="009B68F9"/>
    <w:rsid w:val="009C18DE"/>
    <w:rsid w:val="009C19E4"/>
    <w:rsid w:val="009C34A3"/>
    <w:rsid w:val="009C3C0B"/>
    <w:rsid w:val="009C45EE"/>
    <w:rsid w:val="009C54E7"/>
    <w:rsid w:val="009D0620"/>
    <w:rsid w:val="009E569F"/>
    <w:rsid w:val="009E6872"/>
    <w:rsid w:val="009F2C4B"/>
    <w:rsid w:val="009F3C35"/>
    <w:rsid w:val="009F44D6"/>
    <w:rsid w:val="009F4A92"/>
    <w:rsid w:val="009F6F3C"/>
    <w:rsid w:val="00A03B03"/>
    <w:rsid w:val="00A07245"/>
    <w:rsid w:val="00A1129B"/>
    <w:rsid w:val="00A125BB"/>
    <w:rsid w:val="00A15D51"/>
    <w:rsid w:val="00A15F84"/>
    <w:rsid w:val="00A16F3F"/>
    <w:rsid w:val="00A17F98"/>
    <w:rsid w:val="00A208B9"/>
    <w:rsid w:val="00A2717E"/>
    <w:rsid w:val="00A27EAA"/>
    <w:rsid w:val="00A37B78"/>
    <w:rsid w:val="00A40DCC"/>
    <w:rsid w:val="00A53019"/>
    <w:rsid w:val="00A560D3"/>
    <w:rsid w:val="00A65DC5"/>
    <w:rsid w:val="00A6630E"/>
    <w:rsid w:val="00A6757B"/>
    <w:rsid w:val="00A703E0"/>
    <w:rsid w:val="00A71CE4"/>
    <w:rsid w:val="00A75994"/>
    <w:rsid w:val="00A7657A"/>
    <w:rsid w:val="00A8098D"/>
    <w:rsid w:val="00A80FC1"/>
    <w:rsid w:val="00A83791"/>
    <w:rsid w:val="00A900D4"/>
    <w:rsid w:val="00AA2044"/>
    <w:rsid w:val="00AA382F"/>
    <w:rsid w:val="00AA4093"/>
    <w:rsid w:val="00AA6358"/>
    <w:rsid w:val="00AA70A9"/>
    <w:rsid w:val="00AB1793"/>
    <w:rsid w:val="00AB4C40"/>
    <w:rsid w:val="00AB6FB2"/>
    <w:rsid w:val="00AB7E53"/>
    <w:rsid w:val="00AC05D5"/>
    <w:rsid w:val="00AC37E5"/>
    <w:rsid w:val="00AC3D67"/>
    <w:rsid w:val="00AC40DB"/>
    <w:rsid w:val="00AC5B54"/>
    <w:rsid w:val="00AC741B"/>
    <w:rsid w:val="00AD22B0"/>
    <w:rsid w:val="00AD2785"/>
    <w:rsid w:val="00AD2848"/>
    <w:rsid w:val="00AD449A"/>
    <w:rsid w:val="00AD4FFA"/>
    <w:rsid w:val="00AE1AA6"/>
    <w:rsid w:val="00AE431D"/>
    <w:rsid w:val="00AF27D3"/>
    <w:rsid w:val="00B112B7"/>
    <w:rsid w:val="00B11EB9"/>
    <w:rsid w:val="00B1246F"/>
    <w:rsid w:val="00B131FF"/>
    <w:rsid w:val="00B2025A"/>
    <w:rsid w:val="00B20EF4"/>
    <w:rsid w:val="00B22567"/>
    <w:rsid w:val="00B24806"/>
    <w:rsid w:val="00B26B17"/>
    <w:rsid w:val="00B2772F"/>
    <w:rsid w:val="00B345CE"/>
    <w:rsid w:val="00B36F03"/>
    <w:rsid w:val="00B370E6"/>
    <w:rsid w:val="00B52283"/>
    <w:rsid w:val="00B55631"/>
    <w:rsid w:val="00B56D52"/>
    <w:rsid w:val="00B60F95"/>
    <w:rsid w:val="00B61852"/>
    <w:rsid w:val="00B6191E"/>
    <w:rsid w:val="00B640E3"/>
    <w:rsid w:val="00B822E0"/>
    <w:rsid w:val="00B841DA"/>
    <w:rsid w:val="00B84EC5"/>
    <w:rsid w:val="00B926BD"/>
    <w:rsid w:val="00B929C5"/>
    <w:rsid w:val="00B95364"/>
    <w:rsid w:val="00B95726"/>
    <w:rsid w:val="00B95FED"/>
    <w:rsid w:val="00BA01FD"/>
    <w:rsid w:val="00BA1781"/>
    <w:rsid w:val="00BA21EB"/>
    <w:rsid w:val="00BA7063"/>
    <w:rsid w:val="00BA750B"/>
    <w:rsid w:val="00BB0443"/>
    <w:rsid w:val="00BB06D0"/>
    <w:rsid w:val="00BB2AD2"/>
    <w:rsid w:val="00BB46D8"/>
    <w:rsid w:val="00BC07EB"/>
    <w:rsid w:val="00BC17D8"/>
    <w:rsid w:val="00BC382E"/>
    <w:rsid w:val="00BC503B"/>
    <w:rsid w:val="00BC66E9"/>
    <w:rsid w:val="00BD1504"/>
    <w:rsid w:val="00BD55F5"/>
    <w:rsid w:val="00BD7D5D"/>
    <w:rsid w:val="00BE01DC"/>
    <w:rsid w:val="00BE1131"/>
    <w:rsid w:val="00BE5607"/>
    <w:rsid w:val="00BE6872"/>
    <w:rsid w:val="00BE6FC2"/>
    <w:rsid w:val="00BE7C6C"/>
    <w:rsid w:val="00BF192B"/>
    <w:rsid w:val="00BF3F39"/>
    <w:rsid w:val="00BF739E"/>
    <w:rsid w:val="00C00AAD"/>
    <w:rsid w:val="00C023A4"/>
    <w:rsid w:val="00C07838"/>
    <w:rsid w:val="00C10EDA"/>
    <w:rsid w:val="00C11B17"/>
    <w:rsid w:val="00C20907"/>
    <w:rsid w:val="00C21A82"/>
    <w:rsid w:val="00C4034E"/>
    <w:rsid w:val="00C47A09"/>
    <w:rsid w:val="00C530CA"/>
    <w:rsid w:val="00C560E9"/>
    <w:rsid w:val="00C63003"/>
    <w:rsid w:val="00C706E5"/>
    <w:rsid w:val="00C72923"/>
    <w:rsid w:val="00C73A57"/>
    <w:rsid w:val="00C74380"/>
    <w:rsid w:val="00C76423"/>
    <w:rsid w:val="00C80209"/>
    <w:rsid w:val="00C81642"/>
    <w:rsid w:val="00C82FED"/>
    <w:rsid w:val="00C83E95"/>
    <w:rsid w:val="00C851B9"/>
    <w:rsid w:val="00C85D63"/>
    <w:rsid w:val="00C93D88"/>
    <w:rsid w:val="00CA1147"/>
    <w:rsid w:val="00CA6FEC"/>
    <w:rsid w:val="00CA772D"/>
    <w:rsid w:val="00CB5239"/>
    <w:rsid w:val="00CC1776"/>
    <w:rsid w:val="00CC515F"/>
    <w:rsid w:val="00CC6793"/>
    <w:rsid w:val="00CD02B6"/>
    <w:rsid w:val="00CD6CF7"/>
    <w:rsid w:val="00CE0A9C"/>
    <w:rsid w:val="00CE4B3C"/>
    <w:rsid w:val="00CE7715"/>
    <w:rsid w:val="00CE7D99"/>
    <w:rsid w:val="00D0434F"/>
    <w:rsid w:val="00D108D1"/>
    <w:rsid w:val="00D12F87"/>
    <w:rsid w:val="00D13BF1"/>
    <w:rsid w:val="00D165BB"/>
    <w:rsid w:val="00D21E2E"/>
    <w:rsid w:val="00D22151"/>
    <w:rsid w:val="00D22517"/>
    <w:rsid w:val="00D316C4"/>
    <w:rsid w:val="00D335A5"/>
    <w:rsid w:val="00D33BAA"/>
    <w:rsid w:val="00D37251"/>
    <w:rsid w:val="00D41964"/>
    <w:rsid w:val="00D50699"/>
    <w:rsid w:val="00D512C8"/>
    <w:rsid w:val="00D6523E"/>
    <w:rsid w:val="00D655BE"/>
    <w:rsid w:val="00D66441"/>
    <w:rsid w:val="00D673FA"/>
    <w:rsid w:val="00D737D2"/>
    <w:rsid w:val="00D74237"/>
    <w:rsid w:val="00D80388"/>
    <w:rsid w:val="00D81BC1"/>
    <w:rsid w:val="00D82CEE"/>
    <w:rsid w:val="00D84332"/>
    <w:rsid w:val="00D95412"/>
    <w:rsid w:val="00D96170"/>
    <w:rsid w:val="00D96D69"/>
    <w:rsid w:val="00DA428D"/>
    <w:rsid w:val="00DA4728"/>
    <w:rsid w:val="00DB1769"/>
    <w:rsid w:val="00DB19CD"/>
    <w:rsid w:val="00DB44D6"/>
    <w:rsid w:val="00DB524C"/>
    <w:rsid w:val="00DC1020"/>
    <w:rsid w:val="00DC271B"/>
    <w:rsid w:val="00DC33F6"/>
    <w:rsid w:val="00DC42B3"/>
    <w:rsid w:val="00DC493C"/>
    <w:rsid w:val="00DC4FFB"/>
    <w:rsid w:val="00DC78C0"/>
    <w:rsid w:val="00DD0B58"/>
    <w:rsid w:val="00DD19F0"/>
    <w:rsid w:val="00DD1E80"/>
    <w:rsid w:val="00DD228C"/>
    <w:rsid w:val="00DD38BB"/>
    <w:rsid w:val="00DD3B4E"/>
    <w:rsid w:val="00DD40C4"/>
    <w:rsid w:val="00DD55CC"/>
    <w:rsid w:val="00DE09A0"/>
    <w:rsid w:val="00DE18CC"/>
    <w:rsid w:val="00DE1FED"/>
    <w:rsid w:val="00DE3AC6"/>
    <w:rsid w:val="00DF11C5"/>
    <w:rsid w:val="00DF1B7B"/>
    <w:rsid w:val="00DF6BCA"/>
    <w:rsid w:val="00E04486"/>
    <w:rsid w:val="00E063A7"/>
    <w:rsid w:val="00E103E0"/>
    <w:rsid w:val="00E10EBF"/>
    <w:rsid w:val="00E208A3"/>
    <w:rsid w:val="00E20DC5"/>
    <w:rsid w:val="00E23398"/>
    <w:rsid w:val="00E27F64"/>
    <w:rsid w:val="00E30A68"/>
    <w:rsid w:val="00E31889"/>
    <w:rsid w:val="00E37906"/>
    <w:rsid w:val="00E402BE"/>
    <w:rsid w:val="00E459E0"/>
    <w:rsid w:val="00E474F7"/>
    <w:rsid w:val="00E52F4C"/>
    <w:rsid w:val="00E54B72"/>
    <w:rsid w:val="00E57C7F"/>
    <w:rsid w:val="00E670E6"/>
    <w:rsid w:val="00E71C48"/>
    <w:rsid w:val="00E74D29"/>
    <w:rsid w:val="00E76EFB"/>
    <w:rsid w:val="00E80021"/>
    <w:rsid w:val="00E90440"/>
    <w:rsid w:val="00E92E18"/>
    <w:rsid w:val="00E94F36"/>
    <w:rsid w:val="00E96F43"/>
    <w:rsid w:val="00EA0459"/>
    <w:rsid w:val="00EA273E"/>
    <w:rsid w:val="00EA4CA0"/>
    <w:rsid w:val="00EA6133"/>
    <w:rsid w:val="00EB06E3"/>
    <w:rsid w:val="00EB1D5B"/>
    <w:rsid w:val="00EB41CA"/>
    <w:rsid w:val="00EB6F6C"/>
    <w:rsid w:val="00EC3A33"/>
    <w:rsid w:val="00EC4C1A"/>
    <w:rsid w:val="00EC4E1D"/>
    <w:rsid w:val="00EC5100"/>
    <w:rsid w:val="00EC6495"/>
    <w:rsid w:val="00EC78E4"/>
    <w:rsid w:val="00ED3ED7"/>
    <w:rsid w:val="00ED476F"/>
    <w:rsid w:val="00ED753B"/>
    <w:rsid w:val="00EE1304"/>
    <w:rsid w:val="00EE27E5"/>
    <w:rsid w:val="00EE33FC"/>
    <w:rsid w:val="00EE7B6F"/>
    <w:rsid w:val="00EF7660"/>
    <w:rsid w:val="00F028AB"/>
    <w:rsid w:val="00F20E87"/>
    <w:rsid w:val="00F217A2"/>
    <w:rsid w:val="00F24CA7"/>
    <w:rsid w:val="00F3040B"/>
    <w:rsid w:val="00F32414"/>
    <w:rsid w:val="00F32DF3"/>
    <w:rsid w:val="00F4746A"/>
    <w:rsid w:val="00F51475"/>
    <w:rsid w:val="00F53857"/>
    <w:rsid w:val="00F60C3F"/>
    <w:rsid w:val="00F6458A"/>
    <w:rsid w:val="00F65CB5"/>
    <w:rsid w:val="00F67242"/>
    <w:rsid w:val="00F72F77"/>
    <w:rsid w:val="00F77EC2"/>
    <w:rsid w:val="00F83875"/>
    <w:rsid w:val="00F84EFA"/>
    <w:rsid w:val="00F84F29"/>
    <w:rsid w:val="00F93AF1"/>
    <w:rsid w:val="00F93E61"/>
    <w:rsid w:val="00F94919"/>
    <w:rsid w:val="00F971D6"/>
    <w:rsid w:val="00FA0A85"/>
    <w:rsid w:val="00FA1B1F"/>
    <w:rsid w:val="00FA4240"/>
    <w:rsid w:val="00FA4FA9"/>
    <w:rsid w:val="00FA5262"/>
    <w:rsid w:val="00FA75AA"/>
    <w:rsid w:val="00FB11A0"/>
    <w:rsid w:val="00FB1F3F"/>
    <w:rsid w:val="00FB29A0"/>
    <w:rsid w:val="00FB62E8"/>
    <w:rsid w:val="00FC2DAF"/>
    <w:rsid w:val="00FC32A8"/>
    <w:rsid w:val="00FC584A"/>
    <w:rsid w:val="00FC63E1"/>
    <w:rsid w:val="00FD16A1"/>
    <w:rsid w:val="00FD607B"/>
    <w:rsid w:val="00FD684B"/>
    <w:rsid w:val="00FE3A62"/>
    <w:rsid w:val="00FE4E77"/>
    <w:rsid w:val="00FE6980"/>
    <w:rsid w:val="00FF0487"/>
    <w:rsid w:val="00FF0582"/>
    <w:rsid w:val="00FF3E67"/>
    <w:rsid w:val="00FF7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4D29B0"/>
  <w15:chartTrackingRefBased/>
  <w15:docId w15:val="{E1A4695B-CFBD-4B2E-95D6-AB2474AC9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CEE"/>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977524"/>
    <w:pPr>
      <w:keepNext/>
      <w:numPr>
        <w:numId w:val="1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977524"/>
    <w:pPr>
      <w:keepNext/>
      <w:keepLines/>
      <w:spacing w:before="200" w:after="0"/>
      <w:outlineLvl w:val="1"/>
    </w:pPr>
    <w:rPr>
      <w:rFonts w:ascii="Cambria" w:hAnsi="Cambria"/>
      <w:b/>
      <w:bCs/>
      <w:color w:val="4F81BD"/>
      <w:sz w:val="26"/>
      <w:szCs w:val="26"/>
    </w:rPr>
  </w:style>
  <w:style w:type="paragraph" w:styleId="Heading3">
    <w:name w:val="heading 3"/>
    <w:aliases w:val="not used,Para3,head3hdbk,H3,C Sub-Sub/Italic,h3 sub heading,Head 3,Head 31,Head 32,C Sub-Sub/Italic1,3,Sub2Para,h3,d,Para 3,(1),Major Sections,subsub,3 bullet,b,2"/>
    <w:basedOn w:val="Normal"/>
    <w:next w:val="Normal"/>
    <w:uiPriority w:val="9"/>
    <w:qFormat/>
    <w:rsid w:val="004F3F7F"/>
    <w:pPr>
      <w:keepNext/>
      <w:keepLines/>
      <w:numPr>
        <w:ilvl w:val="2"/>
        <w:numId w:val="3"/>
      </w:numPr>
      <w:spacing w:before="200" w:after="0"/>
      <w:outlineLvl w:val="2"/>
    </w:pPr>
    <w:rPr>
      <w:rFonts w:ascii="Times New Roman" w:hAnsi="Times New Roman"/>
      <w:b/>
      <w:bCs/>
    </w:rPr>
  </w:style>
  <w:style w:type="paragraph" w:styleId="Heading4">
    <w:name w:val="heading 4"/>
    <w:aliases w:val="Para4,h4,4 dash"/>
    <w:basedOn w:val="Normal"/>
    <w:next w:val="Normal"/>
    <w:uiPriority w:val="9"/>
    <w:qFormat/>
    <w:rsid w:val="004F3F7F"/>
    <w:pPr>
      <w:keepNext/>
      <w:keepLines/>
      <w:numPr>
        <w:ilvl w:val="3"/>
        <w:numId w:val="3"/>
      </w:numPr>
      <w:spacing w:before="200" w:after="0"/>
      <w:outlineLvl w:val="3"/>
    </w:pPr>
    <w:rPr>
      <w:rFonts w:ascii="Times New Roman" w:hAnsi="Times New Roman"/>
      <w:b/>
      <w:bCs/>
      <w:iCs/>
    </w:rPr>
  </w:style>
  <w:style w:type="paragraph" w:styleId="Heading5">
    <w:name w:val="heading 5"/>
    <w:aliases w:val="Para5,5 sub-bullet,sb,4"/>
    <w:basedOn w:val="Normal"/>
    <w:next w:val="Normal"/>
    <w:qFormat/>
    <w:rsid w:val="004F3F7F"/>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4F3F7F"/>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4F3F7F"/>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4F3F7F"/>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4F3F7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82C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CEE"/>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sz w:val="16"/>
    </w:rPr>
  </w:style>
  <w:style w:type="paragraph" w:styleId="CommentSubject">
    <w:name w:val="annotation subject"/>
    <w:basedOn w:val="CommentText"/>
    <w:next w:val="CommentText"/>
    <w:semiHidden/>
    <w:rsid w:val="0030495F"/>
    <w:rPr>
      <w:b/>
      <w:bCs/>
    </w:rPr>
  </w:style>
  <w:style w:type="paragraph" w:styleId="BalloonText">
    <w:name w:val="Balloon Text"/>
    <w:basedOn w:val="Normal"/>
    <w:autoRedefine/>
    <w:rsid w:val="0026685F"/>
    <w:rPr>
      <w:rFonts w:ascii="Times New Roman" w:hAnsi="Times New Roman"/>
      <w:sz w:val="24"/>
      <w:szCs w:val="20"/>
    </w:rPr>
  </w:style>
  <w:style w:type="paragraph" w:styleId="TOC7">
    <w:name w:val="toc 7"/>
    <w:basedOn w:val="Normal"/>
    <w:next w:val="Normal"/>
    <w:autoRedefine/>
    <w:rsid w:val="00977524"/>
    <w:pPr>
      <w:spacing w:after="100"/>
      <w:ind w:left="1200"/>
    </w:pPr>
  </w:style>
  <w:style w:type="paragraph" w:styleId="TOC8">
    <w:name w:val="toc 8"/>
    <w:basedOn w:val="Normal"/>
    <w:next w:val="Normal"/>
    <w:autoRedefine/>
    <w:rsid w:val="00977524"/>
    <w:pPr>
      <w:spacing w:after="100"/>
      <w:ind w:left="1400"/>
    </w:pPr>
  </w:style>
  <w:style w:type="table" w:styleId="TableGrid">
    <w:name w:val="Table Grid"/>
    <w:basedOn w:val="TableNormal"/>
    <w:rsid w:val="004F3F7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977524"/>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977524"/>
    <w:pPr>
      <w:spacing w:after="60"/>
      <w:ind w:left="1417" w:hanging="850"/>
    </w:pPr>
    <w:rPr>
      <w:rFonts w:ascii="Arial" w:hAnsi="Arial" w:cs="Arial"/>
      <w:szCs w:val="24"/>
    </w:rPr>
  </w:style>
  <w:style w:type="paragraph" w:styleId="BodyText">
    <w:name w:val="Body Text"/>
    <w:basedOn w:val="Normal"/>
    <w:rsid w:val="004F3F7F"/>
  </w:style>
  <w:style w:type="paragraph" w:styleId="EndnoteText">
    <w:name w:val="endnote text"/>
    <w:basedOn w:val="Normal"/>
    <w:semiHidden/>
    <w:rsid w:val="004F3F7F"/>
    <w:rPr>
      <w:szCs w:val="20"/>
    </w:rPr>
  </w:style>
  <w:style w:type="paragraph" w:styleId="BodyText2">
    <w:name w:val="Body Text 2"/>
    <w:basedOn w:val="Normal"/>
    <w:rsid w:val="00703ACB"/>
    <w:pPr>
      <w:spacing w:line="480" w:lineRule="auto"/>
    </w:pPr>
  </w:style>
  <w:style w:type="character" w:styleId="Hyperlink">
    <w:name w:val="Hyperlink"/>
    <w:uiPriority w:val="99"/>
    <w:unhideWhenUsed/>
    <w:rsid w:val="00977524"/>
    <w:rPr>
      <w:color w:val="0000FF"/>
      <w:u w:val="single"/>
    </w:rPr>
  </w:style>
  <w:style w:type="character" w:styleId="FollowedHyperlink">
    <w:name w:val="FollowedHyperlink"/>
    <w:rsid w:val="00727DF0"/>
    <w:rPr>
      <w:color w:val="800080"/>
      <w:u w:val="single"/>
    </w:rPr>
  </w:style>
  <w:style w:type="character" w:styleId="Emphasis">
    <w:name w:val="Emphasis"/>
    <w:qFormat/>
    <w:rsid w:val="00F4746A"/>
    <w:rPr>
      <w:i/>
      <w:iCs/>
    </w:rPr>
  </w:style>
  <w:style w:type="paragraph" w:styleId="TOC5">
    <w:name w:val="toc 5"/>
    <w:basedOn w:val="Normal"/>
    <w:next w:val="Normal"/>
    <w:autoRedefine/>
    <w:rsid w:val="00977524"/>
    <w:pPr>
      <w:spacing w:after="100"/>
      <w:ind w:left="800"/>
    </w:pPr>
  </w:style>
  <w:style w:type="character" w:styleId="Strong">
    <w:name w:val="Strong"/>
    <w:qFormat/>
    <w:rsid w:val="004200EB"/>
    <w:rPr>
      <w:b/>
      <w:bCs/>
    </w:rPr>
  </w:style>
  <w:style w:type="paragraph" w:customStyle="1" w:styleId="COTCOCLV2-ASDEFCON">
    <w:name w:val="COT/COC LV2 - ASDEFCON"/>
    <w:basedOn w:val="ASDEFCONNormal"/>
    <w:next w:val="COTCOCLV3-ASDEFCON"/>
    <w:rsid w:val="00977524"/>
    <w:pPr>
      <w:keepNext/>
      <w:keepLines/>
      <w:numPr>
        <w:ilvl w:val="1"/>
        <w:numId w:val="5"/>
      </w:numPr>
      <w:pBdr>
        <w:bottom w:val="single" w:sz="4" w:space="1" w:color="auto"/>
      </w:pBdr>
    </w:pPr>
    <w:rPr>
      <w:b/>
    </w:rPr>
  </w:style>
  <w:style w:type="paragraph" w:customStyle="1" w:styleId="ASDEFCONNormal">
    <w:name w:val="ASDEFCON Normal"/>
    <w:link w:val="ASDEFCONNormalChar"/>
    <w:rsid w:val="00977524"/>
    <w:pPr>
      <w:spacing w:after="120"/>
      <w:jc w:val="both"/>
    </w:pPr>
    <w:rPr>
      <w:rFonts w:ascii="Arial" w:hAnsi="Arial"/>
      <w:color w:val="000000"/>
      <w:szCs w:val="40"/>
    </w:rPr>
  </w:style>
  <w:style w:type="character" w:customStyle="1" w:styleId="ASDEFCONNormalChar">
    <w:name w:val="ASDEFCON Normal Char"/>
    <w:link w:val="ASDEFCONNormal"/>
    <w:rsid w:val="00977524"/>
    <w:rPr>
      <w:rFonts w:ascii="Arial" w:hAnsi="Arial"/>
      <w:color w:val="000000"/>
      <w:szCs w:val="40"/>
    </w:rPr>
  </w:style>
  <w:style w:type="paragraph" w:customStyle="1" w:styleId="COTCOCLV3-ASDEFCON">
    <w:name w:val="COT/COC LV3 - ASDEFCON"/>
    <w:basedOn w:val="ASDEFCONNormal"/>
    <w:rsid w:val="00977524"/>
    <w:pPr>
      <w:numPr>
        <w:ilvl w:val="2"/>
        <w:numId w:val="5"/>
      </w:numPr>
    </w:pPr>
  </w:style>
  <w:style w:type="paragraph" w:customStyle="1" w:styleId="COTCOCLV1-ASDEFCON">
    <w:name w:val="COT/COC LV1 - ASDEFCON"/>
    <w:basedOn w:val="ASDEFCONNormal"/>
    <w:next w:val="COTCOCLV2-ASDEFCON"/>
    <w:rsid w:val="00977524"/>
    <w:pPr>
      <w:keepNext/>
      <w:keepLines/>
      <w:numPr>
        <w:numId w:val="5"/>
      </w:numPr>
      <w:spacing w:before="240"/>
    </w:pPr>
    <w:rPr>
      <w:b/>
      <w:caps/>
    </w:rPr>
  </w:style>
  <w:style w:type="paragraph" w:customStyle="1" w:styleId="COTCOCLV4-ASDEFCON">
    <w:name w:val="COT/COC LV4 - ASDEFCON"/>
    <w:basedOn w:val="ASDEFCONNormal"/>
    <w:rsid w:val="00977524"/>
    <w:pPr>
      <w:numPr>
        <w:ilvl w:val="3"/>
        <w:numId w:val="5"/>
      </w:numPr>
    </w:pPr>
  </w:style>
  <w:style w:type="paragraph" w:customStyle="1" w:styleId="COTCOCLV5-ASDEFCON">
    <w:name w:val="COT/COC LV5 - ASDEFCON"/>
    <w:basedOn w:val="ASDEFCONNormal"/>
    <w:rsid w:val="00977524"/>
    <w:pPr>
      <w:numPr>
        <w:ilvl w:val="4"/>
        <w:numId w:val="5"/>
      </w:numPr>
    </w:pPr>
  </w:style>
  <w:style w:type="paragraph" w:customStyle="1" w:styleId="COTCOCLV6-ASDEFCON">
    <w:name w:val="COT/COC LV6 - ASDEFCON"/>
    <w:basedOn w:val="ASDEFCONNormal"/>
    <w:rsid w:val="00977524"/>
    <w:pPr>
      <w:keepLines/>
      <w:numPr>
        <w:ilvl w:val="5"/>
        <w:numId w:val="5"/>
      </w:numPr>
    </w:pPr>
  </w:style>
  <w:style w:type="paragraph" w:customStyle="1" w:styleId="ASDEFCONOption">
    <w:name w:val="ASDEFCON Option"/>
    <w:basedOn w:val="ASDEFCONNormal"/>
    <w:rsid w:val="00977524"/>
    <w:pPr>
      <w:keepNext/>
      <w:spacing w:before="60"/>
    </w:pPr>
    <w:rPr>
      <w:b/>
      <w:i/>
      <w:szCs w:val="24"/>
    </w:rPr>
  </w:style>
  <w:style w:type="paragraph" w:customStyle="1" w:styleId="NoteToDrafters-ASDEFCON">
    <w:name w:val="Note To Drafters - ASDEFCON"/>
    <w:basedOn w:val="ASDEFCONNormal"/>
    <w:link w:val="NoteToDrafters-ASDEFCONChar"/>
    <w:rsid w:val="00977524"/>
    <w:pPr>
      <w:keepNext/>
      <w:shd w:val="clear" w:color="auto" w:fill="000000"/>
    </w:pPr>
    <w:rPr>
      <w:b/>
      <w:i/>
      <w:color w:val="FFFFFF"/>
    </w:rPr>
  </w:style>
  <w:style w:type="paragraph" w:customStyle="1" w:styleId="NoteToTenderers-ASDEFCON">
    <w:name w:val="Note To Tenderers - ASDEFCON"/>
    <w:basedOn w:val="ASDEFCONNormal"/>
    <w:rsid w:val="00977524"/>
    <w:pPr>
      <w:keepNext/>
      <w:shd w:val="pct15" w:color="auto" w:fill="auto"/>
    </w:pPr>
    <w:rPr>
      <w:b/>
      <w:i/>
    </w:rPr>
  </w:style>
  <w:style w:type="paragraph" w:customStyle="1" w:styleId="ASDEFCONTitle">
    <w:name w:val="ASDEFCON Title"/>
    <w:basedOn w:val="Normal"/>
    <w:qFormat/>
    <w:rsid w:val="008A17A4"/>
    <w:pPr>
      <w:keepLines/>
      <w:spacing w:before="240"/>
      <w:jc w:val="center"/>
    </w:pPr>
    <w:rPr>
      <w:b/>
      <w:caps/>
    </w:rPr>
  </w:style>
  <w:style w:type="paragraph" w:customStyle="1" w:styleId="ATTANNLV1-ASDEFCON">
    <w:name w:val="ATT/ANN LV1 - ASDEFCON"/>
    <w:basedOn w:val="ASDEFCONNormal"/>
    <w:next w:val="ATTANNLV2-ASDEFCON"/>
    <w:rsid w:val="00977524"/>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77524"/>
    <w:pPr>
      <w:numPr>
        <w:ilvl w:val="1"/>
        <w:numId w:val="25"/>
      </w:numPr>
    </w:pPr>
    <w:rPr>
      <w:szCs w:val="24"/>
    </w:rPr>
  </w:style>
  <w:style w:type="character" w:customStyle="1" w:styleId="ATTANNLV2-ASDEFCONChar">
    <w:name w:val="ATT/ANN LV2 - ASDEFCON Char"/>
    <w:link w:val="ATTANNLV2-ASDEFCON"/>
    <w:rsid w:val="00977524"/>
    <w:rPr>
      <w:rFonts w:ascii="Arial" w:hAnsi="Arial"/>
      <w:color w:val="000000"/>
      <w:szCs w:val="24"/>
    </w:rPr>
  </w:style>
  <w:style w:type="paragraph" w:customStyle="1" w:styleId="ATTANNLV3-ASDEFCON">
    <w:name w:val="ATT/ANN LV3 - ASDEFCON"/>
    <w:basedOn w:val="ASDEFCONNormal"/>
    <w:rsid w:val="00977524"/>
    <w:pPr>
      <w:numPr>
        <w:ilvl w:val="2"/>
        <w:numId w:val="25"/>
      </w:numPr>
    </w:pPr>
    <w:rPr>
      <w:szCs w:val="24"/>
    </w:rPr>
  </w:style>
  <w:style w:type="paragraph" w:customStyle="1" w:styleId="ATTANNLV4-ASDEFCON">
    <w:name w:val="ATT/ANN LV4 - ASDEFCON"/>
    <w:basedOn w:val="ASDEFCONNormal"/>
    <w:rsid w:val="00977524"/>
    <w:pPr>
      <w:numPr>
        <w:ilvl w:val="3"/>
        <w:numId w:val="25"/>
      </w:numPr>
    </w:pPr>
    <w:rPr>
      <w:szCs w:val="24"/>
    </w:rPr>
  </w:style>
  <w:style w:type="paragraph" w:customStyle="1" w:styleId="ASDEFCONCoverTitle">
    <w:name w:val="ASDEFCON Cover Title"/>
    <w:rsid w:val="00977524"/>
    <w:pPr>
      <w:jc w:val="center"/>
    </w:pPr>
    <w:rPr>
      <w:rFonts w:ascii="Georgia" w:hAnsi="Georgia"/>
      <w:b/>
      <w:color w:val="000000"/>
      <w:sz w:val="100"/>
      <w:szCs w:val="24"/>
    </w:rPr>
  </w:style>
  <w:style w:type="paragraph" w:customStyle="1" w:styleId="ASDEFCONHeaderFooterLeft">
    <w:name w:val="ASDEFCON Header/Footer Left"/>
    <w:basedOn w:val="ASDEFCONNormal"/>
    <w:rsid w:val="00977524"/>
    <w:pPr>
      <w:spacing w:after="0"/>
      <w:jc w:val="left"/>
    </w:pPr>
    <w:rPr>
      <w:sz w:val="16"/>
      <w:szCs w:val="24"/>
    </w:rPr>
  </w:style>
  <w:style w:type="paragraph" w:customStyle="1" w:styleId="ASDEFCONCoverPageIncorp">
    <w:name w:val="ASDEFCON Cover Page Incorp"/>
    <w:rsid w:val="0097752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77524"/>
    <w:rPr>
      <w:b/>
      <w:i/>
    </w:rPr>
  </w:style>
  <w:style w:type="paragraph" w:customStyle="1" w:styleId="COTCOCLV2NONUM-ASDEFCON">
    <w:name w:val="COT/COC LV2 NONUM - ASDEFCON"/>
    <w:basedOn w:val="COTCOCLV2-ASDEFCON"/>
    <w:next w:val="COTCOCLV3-ASDEFCON"/>
    <w:rsid w:val="0097752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77524"/>
    <w:pPr>
      <w:keepNext w:val="0"/>
      <w:numPr>
        <w:numId w:val="0"/>
      </w:numPr>
      <w:ind w:left="851"/>
    </w:pPr>
    <w:rPr>
      <w:bCs/>
      <w:szCs w:val="20"/>
    </w:rPr>
  </w:style>
  <w:style w:type="paragraph" w:customStyle="1" w:styleId="COTCOCLV3NONUM-ASDEFCON">
    <w:name w:val="COT/COC LV3 NONUM - ASDEFCON"/>
    <w:basedOn w:val="COTCOCLV3-ASDEFCON"/>
    <w:next w:val="COTCOCLV3-ASDEFCON"/>
    <w:rsid w:val="00977524"/>
    <w:pPr>
      <w:numPr>
        <w:ilvl w:val="0"/>
        <w:numId w:val="0"/>
      </w:numPr>
      <w:ind w:left="851"/>
    </w:pPr>
    <w:rPr>
      <w:szCs w:val="20"/>
    </w:rPr>
  </w:style>
  <w:style w:type="paragraph" w:customStyle="1" w:styleId="COTCOCLV4NONUM-ASDEFCON">
    <w:name w:val="COT/COC LV4 NONUM - ASDEFCON"/>
    <w:basedOn w:val="COTCOCLV4-ASDEFCON"/>
    <w:next w:val="COTCOCLV4-ASDEFCON"/>
    <w:rsid w:val="00977524"/>
    <w:pPr>
      <w:numPr>
        <w:ilvl w:val="0"/>
        <w:numId w:val="0"/>
      </w:numPr>
      <w:ind w:left="1418"/>
    </w:pPr>
    <w:rPr>
      <w:szCs w:val="20"/>
    </w:rPr>
  </w:style>
  <w:style w:type="paragraph" w:customStyle="1" w:styleId="COTCOCLV5NONUM-ASDEFCON">
    <w:name w:val="COT/COC LV5 NONUM - ASDEFCON"/>
    <w:basedOn w:val="COTCOCLV5-ASDEFCON"/>
    <w:next w:val="COTCOCLV5-ASDEFCON"/>
    <w:rsid w:val="00977524"/>
    <w:pPr>
      <w:numPr>
        <w:ilvl w:val="0"/>
        <w:numId w:val="0"/>
      </w:numPr>
      <w:ind w:left="1985"/>
    </w:pPr>
    <w:rPr>
      <w:szCs w:val="20"/>
    </w:rPr>
  </w:style>
  <w:style w:type="paragraph" w:customStyle="1" w:styleId="COTCOCLV6NONUM-ASDEFCON">
    <w:name w:val="COT/COC LV6 NONUM - ASDEFCON"/>
    <w:basedOn w:val="COTCOCLV6-ASDEFCON"/>
    <w:next w:val="COTCOCLV6-ASDEFCON"/>
    <w:rsid w:val="00977524"/>
    <w:pPr>
      <w:numPr>
        <w:ilvl w:val="0"/>
        <w:numId w:val="0"/>
      </w:numPr>
      <w:ind w:left="2552"/>
    </w:pPr>
    <w:rPr>
      <w:szCs w:val="20"/>
    </w:rPr>
  </w:style>
  <w:style w:type="paragraph" w:customStyle="1" w:styleId="ATTANNLV1NONUM-ASDEFCON">
    <w:name w:val="ATT/ANN LV1 NONUM - ASDEFCON"/>
    <w:basedOn w:val="ATTANNLV1-ASDEFCON"/>
    <w:next w:val="ATTANNLV2-ASDEFCON"/>
    <w:rsid w:val="00977524"/>
    <w:pPr>
      <w:numPr>
        <w:numId w:val="0"/>
      </w:numPr>
      <w:ind w:left="851"/>
    </w:pPr>
    <w:rPr>
      <w:bCs/>
      <w:szCs w:val="20"/>
    </w:rPr>
  </w:style>
  <w:style w:type="paragraph" w:customStyle="1" w:styleId="ATTANNLV2NONUM-ASDEFCON">
    <w:name w:val="ATT/ANN LV2 NONUM - ASDEFCON"/>
    <w:basedOn w:val="ATTANNLV2-ASDEFCON"/>
    <w:next w:val="ATTANNLV2-ASDEFCON"/>
    <w:rsid w:val="00977524"/>
    <w:pPr>
      <w:numPr>
        <w:ilvl w:val="0"/>
        <w:numId w:val="0"/>
      </w:numPr>
      <w:ind w:left="851"/>
    </w:pPr>
    <w:rPr>
      <w:szCs w:val="20"/>
    </w:rPr>
  </w:style>
  <w:style w:type="paragraph" w:customStyle="1" w:styleId="ATTANNLV3NONUM-ASDEFCON">
    <w:name w:val="ATT/ANN LV3 NONUM - ASDEFCON"/>
    <w:basedOn w:val="ATTANNLV3-ASDEFCON"/>
    <w:next w:val="ATTANNLV3-ASDEFCON"/>
    <w:rsid w:val="00977524"/>
    <w:pPr>
      <w:numPr>
        <w:ilvl w:val="0"/>
        <w:numId w:val="0"/>
      </w:numPr>
      <w:ind w:left="1418"/>
    </w:pPr>
    <w:rPr>
      <w:szCs w:val="20"/>
    </w:rPr>
  </w:style>
  <w:style w:type="paragraph" w:customStyle="1" w:styleId="ATTANNLV4NONUM-ASDEFCON">
    <w:name w:val="ATT/ANN LV4 NONUM - ASDEFCON"/>
    <w:basedOn w:val="ATTANNLV4-ASDEFCON"/>
    <w:next w:val="ATTANNLV4-ASDEFCON"/>
    <w:rsid w:val="00977524"/>
    <w:pPr>
      <w:numPr>
        <w:ilvl w:val="0"/>
        <w:numId w:val="0"/>
      </w:numPr>
      <w:ind w:left="1985"/>
    </w:pPr>
    <w:rPr>
      <w:szCs w:val="20"/>
    </w:rPr>
  </w:style>
  <w:style w:type="paragraph" w:customStyle="1" w:styleId="NoteToDraftersBullets-ASDEFCON">
    <w:name w:val="Note To Drafters Bullets - ASDEFCON"/>
    <w:basedOn w:val="NoteToDrafters-ASDEFCON"/>
    <w:rsid w:val="00977524"/>
    <w:pPr>
      <w:numPr>
        <w:numId w:val="6"/>
      </w:numPr>
    </w:pPr>
    <w:rPr>
      <w:bCs/>
      <w:iCs/>
      <w:szCs w:val="20"/>
    </w:rPr>
  </w:style>
  <w:style w:type="paragraph" w:customStyle="1" w:styleId="NoteToDraftersList-ASDEFCON">
    <w:name w:val="Note To Drafters List - ASDEFCON"/>
    <w:basedOn w:val="NoteToDrafters-ASDEFCON"/>
    <w:rsid w:val="00977524"/>
    <w:pPr>
      <w:numPr>
        <w:numId w:val="7"/>
      </w:numPr>
    </w:pPr>
    <w:rPr>
      <w:bCs/>
      <w:iCs/>
      <w:szCs w:val="20"/>
    </w:rPr>
  </w:style>
  <w:style w:type="paragraph" w:customStyle="1" w:styleId="NoteToTenderersBullets-ASDEFCON">
    <w:name w:val="Note To Tenderers Bullets - ASDEFCON"/>
    <w:basedOn w:val="NoteToTenderers-ASDEFCON"/>
    <w:rsid w:val="00977524"/>
    <w:pPr>
      <w:numPr>
        <w:numId w:val="8"/>
      </w:numPr>
    </w:pPr>
    <w:rPr>
      <w:bCs/>
      <w:iCs/>
      <w:szCs w:val="20"/>
    </w:rPr>
  </w:style>
  <w:style w:type="paragraph" w:customStyle="1" w:styleId="NoteToTenderersList-ASDEFCON">
    <w:name w:val="Note To Tenderers List - ASDEFCON"/>
    <w:basedOn w:val="NoteToTenderers-ASDEFCON"/>
    <w:rsid w:val="00977524"/>
    <w:pPr>
      <w:numPr>
        <w:numId w:val="9"/>
      </w:numPr>
    </w:pPr>
    <w:rPr>
      <w:bCs/>
      <w:iCs/>
      <w:szCs w:val="20"/>
    </w:rPr>
  </w:style>
  <w:style w:type="paragraph" w:customStyle="1" w:styleId="SOWHL1-ASDEFCON">
    <w:name w:val="SOW HL1 - ASDEFCON"/>
    <w:basedOn w:val="ASDEFCONNormal"/>
    <w:next w:val="SOWHL2-ASDEFCON"/>
    <w:qFormat/>
    <w:rsid w:val="00977524"/>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77524"/>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77524"/>
    <w:pPr>
      <w:keepNext/>
      <w:numPr>
        <w:ilvl w:val="2"/>
        <w:numId w:val="2"/>
      </w:numPr>
    </w:pPr>
    <w:rPr>
      <w:rFonts w:eastAsia="Calibri"/>
      <w:b/>
      <w:szCs w:val="22"/>
      <w:lang w:eastAsia="en-US"/>
    </w:rPr>
  </w:style>
  <w:style w:type="paragraph" w:customStyle="1" w:styleId="SOWHL4-ASDEFCON">
    <w:name w:val="SOW HL4 - ASDEFCON"/>
    <w:basedOn w:val="ASDEFCONNormal"/>
    <w:qFormat/>
    <w:rsid w:val="00977524"/>
    <w:pPr>
      <w:keepNext/>
      <w:numPr>
        <w:ilvl w:val="3"/>
        <w:numId w:val="2"/>
      </w:numPr>
    </w:pPr>
    <w:rPr>
      <w:rFonts w:eastAsia="Calibri"/>
      <w:b/>
      <w:szCs w:val="22"/>
      <w:lang w:eastAsia="en-US"/>
    </w:rPr>
  </w:style>
  <w:style w:type="paragraph" w:customStyle="1" w:styleId="SOWHL5-ASDEFCON">
    <w:name w:val="SOW HL5 - ASDEFCON"/>
    <w:basedOn w:val="ASDEFCONNormal"/>
    <w:qFormat/>
    <w:rsid w:val="00977524"/>
    <w:pPr>
      <w:keepNext/>
      <w:numPr>
        <w:ilvl w:val="4"/>
        <w:numId w:val="2"/>
      </w:numPr>
    </w:pPr>
    <w:rPr>
      <w:rFonts w:eastAsia="Calibri"/>
      <w:b/>
      <w:szCs w:val="22"/>
      <w:lang w:eastAsia="en-US"/>
    </w:rPr>
  </w:style>
  <w:style w:type="paragraph" w:customStyle="1" w:styleId="SOWSubL1-ASDEFCON">
    <w:name w:val="SOW SubL1 - ASDEFCON"/>
    <w:basedOn w:val="ASDEFCONNormal"/>
    <w:qFormat/>
    <w:rsid w:val="00977524"/>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7752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77524"/>
    <w:pPr>
      <w:numPr>
        <w:ilvl w:val="0"/>
        <w:numId w:val="0"/>
      </w:numPr>
      <w:ind w:left="1134"/>
    </w:pPr>
    <w:rPr>
      <w:rFonts w:eastAsia="Times New Roman"/>
      <w:bCs/>
      <w:szCs w:val="20"/>
    </w:rPr>
  </w:style>
  <w:style w:type="paragraph" w:customStyle="1" w:styleId="SOWTL2-ASDEFCON">
    <w:name w:val="SOW TL2 - ASDEFCON"/>
    <w:basedOn w:val="SOWHL2-ASDEFCON"/>
    <w:rsid w:val="00977524"/>
    <w:pPr>
      <w:keepNext w:val="0"/>
      <w:pBdr>
        <w:bottom w:val="none" w:sz="0" w:space="0" w:color="auto"/>
      </w:pBdr>
    </w:pPr>
    <w:rPr>
      <w:b w:val="0"/>
    </w:rPr>
  </w:style>
  <w:style w:type="paragraph" w:customStyle="1" w:styleId="SOWTL3NONUM-ASDEFCON">
    <w:name w:val="SOW TL3 NONUM - ASDEFCON"/>
    <w:basedOn w:val="SOWTL3-ASDEFCON"/>
    <w:next w:val="SOWTL3-ASDEFCON"/>
    <w:rsid w:val="00977524"/>
    <w:pPr>
      <w:numPr>
        <w:ilvl w:val="0"/>
        <w:numId w:val="0"/>
      </w:numPr>
      <w:ind w:left="1134"/>
    </w:pPr>
    <w:rPr>
      <w:rFonts w:eastAsia="Times New Roman"/>
      <w:bCs/>
      <w:szCs w:val="20"/>
    </w:rPr>
  </w:style>
  <w:style w:type="paragraph" w:customStyle="1" w:styleId="SOWTL3-ASDEFCON">
    <w:name w:val="SOW TL3 - ASDEFCON"/>
    <w:basedOn w:val="SOWHL3-ASDEFCON"/>
    <w:rsid w:val="00977524"/>
    <w:pPr>
      <w:keepNext w:val="0"/>
    </w:pPr>
    <w:rPr>
      <w:b w:val="0"/>
    </w:rPr>
  </w:style>
  <w:style w:type="paragraph" w:customStyle="1" w:styleId="SOWTL4NONUM-ASDEFCON">
    <w:name w:val="SOW TL4 NONUM - ASDEFCON"/>
    <w:basedOn w:val="SOWTL4-ASDEFCON"/>
    <w:next w:val="SOWTL4-ASDEFCON"/>
    <w:rsid w:val="00977524"/>
    <w:pPr>
      <w:numPr>
        <w:ilvl w:val="0"/>
        <w:numId w:val="0"/>
      </w:numPr>
      <w:ind w:left="1134"/>
    </w:pPr>
    <w:rPr>
      <w:rFonts w:eastAsia="Times New Roman"/>
      <w:bCs/>
      <w:szCs w:val="20"/>
    </w:rPr>
  </w:style>
  <w:style w:type="paragraph" w:customStyle="1" w:styleId="SOWTL4-ASDEFCON">
    <w:name w:val="SOW TL4 - ASDEFCON"/>
    <w:basedOn w:val="SOWHL4-ASDEFCON"/>
    <w:rsid w:val="00977524"/>
    <w:pPr>
      <w:keepNext w:val="0"/>
    </w:pPr>
    <w:rPr>
      <w:b w:val="0"/>
    </w:rPr>
  </w:style>
  <w:style w:type="paragraph" w:customStyle="1" w:styleId="SOWTL5NONUM-ASDEFCON">
    <w:name w:val="SOW TL5 NONUM - ASDEFCON"/>
    <w:basedOn w:val="SOWHL5-ASDEFCON"/>
    <w:next w:val="SOWTL5-ASDEFCON"/>
    <w:rsid w:val="00977524"/>
    <w:pPr>
      <w:keepNext w:val="0"/>
      <w:numPr>
        <w:ilvl w:val="0"/>
        <w:numId w:val="0"/>
      </w:numPr>
      <w:ind w:left="1134"/>
    </w:pPr>
    <w:rPr>
      <w:b w:val="0"/>
    </w:rPr>
  </w:style>
  <w:style w:type="paragraph" w:customStyle="1" w:styleId="SOWTL5-ASDEFCON">
    <w:name w:val="SOW TL5 - ASDEFCON"/>
    <w:basedOn w:val="SOWHL5-ASDEFCON"/>
    <w:rsid w:val="00977524"/>
    <w:pPr>
      <w:keepNext w:val="0"/>
    </w:pPr>
    <w:rPr>
      <w:b w:val="0"/>
    </w:rPr>
  </w:style>
  <w:style w:type="paragraph" w:customStyle="1" w:styleId="SOWSubL2-ASDEFCON">
    <w:name w:val="SOW SubL2 - ASDEFCON"/>
    <w:basedOn w:val="ASDEFCONNormal"/>
    <w:qFormat/>
    <w:rsid w:val="00977524"/>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77524"/>
    <w:pPr>
      <w:numPr>
        <w:numId w:val="0"/>
      </w:numPr>
      <w:ind w:left="1701"/>
    </w:pPr>
  </w:style>
  <w:style w:type="paragraph" w:customStyle="1" w:styleId="SOWSubL2NONUM-ASDEFCON">
    <w:name w:val="SOW SubL2 NONUM - ASDEFCON"/>
    <w:basedOn w:val="SOWSubL2-ASDEFCON"/>
    <w:next w:val="SOWSubL2-ASDEFCON"/>
    <w:qFormat/>
    <w:rsid w:val="00977524"/>
    <w:pPr>
      <w:numPr>
        <w:ilvl w:val="0"/>
        <w:numId w:val="0"/>
      </w:numPr>
      <w:ind w:left="2268"/>
    </w:pPr>
  </w:style>
  <w:style w:type="paragraph" w:styleId="FootnoteText">
    <w:name w:val="footnote text"/>
    <w:basedOn w:val="Normal"/>
    <w:link w:val="FootnoteTextChar"/>
    <w:semiHidden/>
    <w:rsid w:val="00977524"/>
    <w:rPr>
      <w:szCs w:val="20"/>
    </w:rPr>
  </w:style>
  <w:style w:type="paragraph" w:customStyle="1" w:styleId="ASDEFCONTextBlock">
    <w:name w:val="ASDEFCON TextBlock"/>
    <w:basedOn w:val="ASDEFCONNormal"/>
    <w:qFormat/>
    <w:rsid w:val="0097752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77524"/>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77524"/>
    <w:pPr>
      <w:keepNext/>
      <w:spacing w:before="240"/>
    </w:pPr>
    <w:rPr>
      <w:rFonts w:ascii="Arial Bold" w:hAnsi="Arial Bold"/>
      <w:b/>
      <w:bCs/>
      <w:caps/>
      <w:szCs w:val="20"/>
    </w:rPr>
  </w:style>
  <w:style w:type="paragraph" w:customStyle="1" w:styleId="Table8ptHeading-ASDEFCON">
    <w:name w:val="Table 8pt Heading - ASDEFCON"/>
    <w:basedOn w:val="ASDEFCONNormal"/>
    <w:rsid w:val="0097752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77524"/>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77524"/>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77524"/>
    <w:rPr>
      <w:rFonts w:ascii="Arial" w:eastAsia="Calibri" w:hAnsi="Arial"/>
      <w:color w:val="000000"/>
      <w:szCs w:val="22"/>
      <w:lang w:eastAsia="en-US"/>
    </w:rPr>
  </w:style>
  <w:style w:type="paragraph" w:customStyle="1" w:styleId="Table8ptSub1-ASDEFCON">
    <w:name w:val="Table 8pt Sub1 - ASDEFCON"/>
    <w:basedOn w:val="Table8ptText-ASDEFCON"/>
    <w:rsid w:val="00977524"/>
    <w:pPr>
      <w:numPr>
        <w:ilvl w:val="1"/>
      </w:numPr>
    </w:pPr>
  </w:style>
  <w:style w:type="paragraph" w:customStyle="1" w:styleId="Table8ptSub2-ASDEFCON">
    <w:name w:val="Table 8pt Sub2 - ASDEFCON"/>
    <w:basedOn w:val="Table8ptText-ASDEFCON"/>
    <w:rsid w:val="00977524"/>
    <w:pPr>
      <w:numPr>
        <w:ilvl w:val="2"/>
      </w:numPr>
    </w:pPr>
  </w:style>
  <w:style w:type="paragraph" w:customStyle="1" w:styleId="Table10ptHeading-ASDEFCON">
    <w:name w:val="Table 10pt Heading - ASDEFCON"/>
    <w:basedOn w:val="ASDEFCONNormal"/>
    <w:rsid w:val="00977524"/>
    <w:pPr>
      <w:keepNext/>
      <w:spacing w:before="60" w:after="60"/>
      <w:jc w:val="center"/>
    </w:pPr>
    <w:rPr>
      <w:b/>
    </w:rPr>
  </w:style>
  <w:style w:type="paragraph" w:customStyle="1" w:styleId="Table8ptBP1-ASDEFCON">
    <w:name w:val="Table 8pt BP1 - ASDEFCON"/>
    <w:basedOn w:val="Table8ptText-ASDEFCON"/>
    <w:rsid w:val="00977524"/>
    <w:pPr>
      <w:numPr>
        <w:numId w:val="12"/>
      </w:numPr>
      <w:tabs>
        <w:tab w:val="clear" w:pos="284"/>
      </w:tabs>
    </w:pPr>
  </w:style>
  <w:style w:type="paragraph" w:customStyle="1" w:styleId="Table8ptBP2-ASDEFCON">
    <w:name w:val="Table 8pt BP2 - ASDEFCON"/>
    <w:basedOn w:val="Table8ptText-ASDEFCON"/>
    <w:rsid w:val="00977524"/>
    <w:pPr>
      <w:numPr>
        <w:ilvl w:val="1"/>
        <w:numId w:val="12"/>
      </w:numPr>
      <w:tabs>
        <w:tab w:val="clear" w:pos="284"/>
      </w:tabs>
    </w:pPr>
    <w:rPr>
      <w:iCs/>
    </w:rPr>
  </w:style>
  <w:style w:type="paragraph" w:customStyle="1" w:styleId="ASDEFCONBulletsLV1">
    <w:name w:val="ASDEFCON Bullets LV1"/>
    <w:basedOn w:val="ASDEFCONNormal"/>
    <w:rsid w:val="00977524"/>
    <w:pPr>
      <w:numPr>
        <w:numId w:val="14"/>
      </w:numPr>
    </w:pPr>
    <w:rPr>
      <w:rFonts w:eastAsia="Calibri"/>
      <w:szCs w:val="22"/>
      <w:lang w:eastAsia="en-US"/>
    </w:rPr>
  </w:style>
  <w:style w:type="paragraph" w:customStyle="1" w:styleId="Table10ptSub1-ASDEFCON">
    <w:name w:val="Table 10pt Sub1 - ASDEFCON"/>
    <w:basedOn w:val="Table10ptText-ASDEFCON"/>
    <w:rsid w:val="00977524"/>
    <w:pPr>
      <w:numPr>
        <w:ilvl w:val="1"/>
      </w:numPr>
      <w:jc w:val="both"/>
    </w:pPr>
  </w:style>
  <w:style w:type="paragraph" w:customStyle="1" w:styleId="Table10ptSub2-ASDEFCON">
    <w:name w:val="Table 10pt Sub2 - ASDEFCON"/>
    <w:basedOn w:val="Table10ptText-ASDEFCON"/>
    <w:rsid w:val="00977524"/>
    <w:pPr>
      <w:numPr>
        <w:ilvl w:val="2"/>
      </w:numPr>
      <w:jc w:val="both"/>
    </w:pPr>
  </w:style>
  <w:style w:type="paragraph" w:customStyle="1" w:styleId="ASDEFCONBulletsLV2">
    <w:name w:val="ASDEFCON Bullets LV2"/>
    <w:basedOn w:val="ASDEFCONNormal"/>
    <w:rsid w:val="00977524"/>
    <w:pPr>
      <w:numPr>
        <w:numId w:val="1"/>
      </w:numPr>
    </w:pPr>
  </w:style>
  <w:style w:type="paragraph" w:customStyle="1" w:styleId="Table10ptBP1-ASDEFCON">
    <w:name w:val="Table 10pt BP1 - ASDEFCON"/>
    <w:basedOn w:val="ASDEFCONNormal"/>
    <w:rsid w:val="00977524"/>
    <w:pPr>
      <w:numPr>
        <w:numId w:val="18"/>
      </w:numPr>
      <w:spacing w:before="60" w:after="60"/>
    </w:pPr>
  </w:style>
  <w:style w:type="paragraph" w:customStyle="1" w:styleId="Table10ptBP2-ASDEFCON">
    <w:name w:val="Table 10pt BP2 - ASDEFCON"/>
    <w:basedOn w:val="ASDEFCONNormal"/>
    <w:link w:val="Table10ptBP2-ASDEFCONCharChar"/>
    <w:rsid w:val="00977524"/>
    <w:pPr>
      <w:numPr>
        <w:ilvl w:val="1"/>
        <w:numId w:val="18"/>
      </w:numPr>
      <w:spacing w:before="60" w:after="60"/>
    </w:pPr>
  </w:style>
  <w:style w:type="character" w:customStyle="1" w:styleId="Table10ptBP2-ASDEFCONCharChar">
    <w:name w:val="Table 10pt BP2 - ASDEFCON Char Char"/>
    <w:link w:val="Table10ptBP2-ASDEFCON"/>
    <w:rsid w:val="00977524"/>
    <w:rPr>
      <w:rFonts w:ascii="Arial" w:hAnsi="Arial"/>
      <w:color w:val="000000"/>
      <w:szCs w:val="40"/>
    </w:rPr>
  </w:style>
  <w:style w:type="paragraph" w:customStyle="1" w:styleId="GuideMarginHead-ASDEFCON">
    <w:name w:val="Guide Margin Head - ASDEFCON"/>
    <w:basedOn w:val="ASDEFCONNormal"/>
    <w:rsid w:val="0097752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77524"/>
    <w:pPr>
      <w:ind w:left="1680"/>
    </w:pPr>
    <w:rPr>
      <w:lang w:eastAsia="en-US"/>
    </w:rPr>
  </w:style>
  <w:style w:type="paragraph" w:customStyle="1" w:styleId="GuideSublistLv1-ASDEFCON">
    <w:name w:val="Guide Sublist Lv1 - ASDEFCON"/>
    <w:basedOn w:val="ASDEFCONNormal"/>
    <w:qFormat/>
    <w:rsid w:val="00977524"/>
    <w:pPr>
      <w:numPr>
        <w:numId w:val="22"/>
      </w:numPr>
    </w:pPr>
    <w:rPr>
      <w:rFonts w:eastAsia="Calibri"/>
      <w:szCs w:val="22"/>
      <w:lang w:eastAsia="en-US"/>
    </w:rPr>
  </w:style>
  <w:style w:type="paragraph" w:customStyle="1" w:styleId="GuideBullets-ASDEFCON">
    <w:name w:val="Guide Bullets - ASDEFCON"/>
    <w:basedOn w:val="ASDEFCONNormal"/>
    <w:rsid w:val="00977524"/>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7752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77524"/>
    <w:pPr>
      <w:keepNext/>
      <w:spacing w:before="240"/>
    </w:pPr>
    <w:rPr>
      <w:rFonts w:eastAsia="Calibri"/>
      <w:b/>
      <w:caps/>
      <w:szCs w:val="20"/>
      <w:lang w:eastAsia="en-US"/>
    </w:rPr>
  </w:style>
  <w:style w:type="paragraph" w:customStyle="1" w:styleId="ASDEFCONSublist">
    <w:name w:val="ASDEFCON Sublist"/>
    <w:basedOn w:val="ASDEFCONNormal"/>
    <w:rsid w:val="00977524"/>
    <w:pPr>
      <w:numPr>
        <w:numId w:val="23"/>
      </w:numPr>
    </w:pPr>
    <w:rPr>
      <w:iCs/>
    </w:rPr>
  </w:style>
  <w:style w:type="paragraph" w:customStyle="1" w:styleId="ASDEFCONRecitals">
    <w:name w:val="ASDEFCON Recitals"/>
    <w:basedOn w:val="ASDEFCONNormal"/>
    <w:link w:val="ASDEFCONRecitalsCharChar"/>
    <w:rsid w:val="00977524"/>
    <w:pPr>
      <w:numPr>
        <w:numId w:val="15"/>
      </w:numPr>
    </w:pPr>
  </w:style>
  <w:style w:type="character" w:customStyle="1" w:styleId="ASDEFCONRecitalsCharChar">
    <w:name w:val="ASDEFCON Recitals Char Char"/>
    <w:link w:val="ASDEFCONRecitals"/>
    <w:rsid w:val="00977524"/>
    <w:rPr>
      <w:rFonts w:ascii="Arial" w:hAnsi="Arial"/>
      <w:color w:val="000000"/>
      <w:szCs w:val="40"/>
    </w:rPr>
  </w:style>
  <w:style w:type="paragraph" w:customStyle="1" w:styleId="NoteList-ASDEFCON">
    <w:name w:val="Note List - ASDEFCON"/>
    <w:basedOn w:val="ASDEFCONNormal"/>
    <w:rsid w:val="00977524"/>
    <w:pPr>
      <w:numPr>
        <w:numId w:val="16"/>
      </w:numPr>
    </w:pPr>
    <w:rPr>
      <w:b/>
      <w:bCs/>
      <w:i/>
    </w:rPr>
  </w:style>
  <w:style w:type="paragraph" w:customStyle="1" w:styleId="NoteBullets-ASDEFCON">
    <w:name w:val="Note Bullets - ASDEFCON"/>
    <w:basedOn w:val="ASDEFCONNormal"/>
    <w:rsid w:val="00977524"/>
    <w:pPr>
      <w:numPr>
        <w:numId w:val="17"/>
      </w:numPr>
    </w:pPr>
    <w:rPr>
      <w:b/>
      <w:i/>
    </w:rPr>
  </w:style>
  <w:style w:type="paragraph" w:styleId="Caption">
    <w:name w:val="caption"/>
    <w:basedOn w:val="Normal"/>
    <w:next w:val="Normal"/>
    <w:qFormat/>
    <w:rsid w:val="00977524"/>
    <w:rPr>
      <w:b/>
      <w:bCs/>
      <w:szCs w:val="20"/>
    </w:rPr>
  </w:style>
  <w:style w:type="paragraph" w:customStyle="1" w:styleId="ASDEFCONOperativePartListLV1">
    <w:name w:val="ASDEFCON Operative Part List LV1"/>
    <w:basedOn w:val="ASDEFCONNormal"/>
    <w:rsid w:val="00977524"/>
    <w:pPr>
      <w:numPr>
        <w:numId w:val="19"/>
      </w:numPr>
    </w:pPr>
    <w:rPr>
      <w:iCs/>
    </w:rPr>
  </w:style>
  <w:style w:type="paragraph" w:customStyle="1" w:styleId="ASDEFCONOperativePartListLV2">
    <w:name w:val="ASDEFCON Operative Part List LV2"/>
    <w:basedOn w:val="ASDEFCONOperativePartListLV1"/>
    <w:rsid w:val="00977524"/>
    <w:pPr>
      <w:numPr>
        <w:ilvl w:val="1"/>
      </w:numPr>
    </w:pPr>
  </w:style>
  <w:style w:type="paragraph" w:customStyle="1" w:styleId="ASDEFCONOptionSpace">
    <w:name w:val="ASDEFCON Option Space"/>
    <w:basedOn w:val="ASDEFCONNormal"/>
    <w:rsid w:val="00977524"/>
    <w:pPr>
      <w:spacing w:after="0"/>
    </w:pPr>
    <w:rPr>
      <w:bCs/>
      <w:color w:val="FFFFFF"/>
      <w:sz w:val="8"/>
    </w:rPr>
  </w:style>
  <w:style w:type="paragraph" w:customStyle="1" w:styleId="ASDEFCONHeaderFooterCenter">
    <w:name w:val="ASDEFCON Header/Footer Center"/>
    <w:basedOn w:val="ASDEFCONHeaderFooterLeft"/>
    <w:rsid w:val="00977524"/>
    <w:pPr>
      <w:jc w:val="center"/>
    </w:pPr>
    <w:rPr>
      <w:szCs w:val="20"/>
    </w:rPr>
  </w:style>
  <w:style w:type="paragraph" w:customStyle="1" w:styleId="ASDEFCONHeaderFooterRight">
    <w:name w:val="ASDEFCON Header/Footer Right"/>
    <w:basedOn w:val="ASDEFCONHeaderFooterLeft"/>
    <w:rsid w:val="00977524"/>
    <w:pPr>
      <w:jc w:val="right"/>
    </w:pPr>
    <w:rPr>
      <w:szCs w:val="20"/>
    </w:rPr>
  </w:style>
  <w:style w:type="paragraph" w:customStyle="1" w:styleId="ASDEFCONHeaderFooterClassification">
    <w:name w:val="ASDEFCON Header/Footer Classification"/>
    <w:basedOn w:val="ASDEFCONHeaderFooterLeft"/>
    <w:rsid w:val="00977524"/>
    <w:pPr>
      <w:jc w:val="center"/>
    </w:pPr>
    <w:rPr>
      <w:rFonts w:ascii="Arial Bold" w:hAnsi="Arial Bold"/>
      <w:b/>
      <w:bCs/>
      <w:caps/>
      <w:sz w:val="20"/>
    </w:rPr>
  </w:style>
  <w:style w:type="paragraph" w:customStyle="1" w:styleId="GuideLV3Head-ASDEFCON">
    <w:name w:val="Guide LV3 Head - ASDEFCON"/>
    <w:basedOn w:val="ASDEFCONNormal"/>
    <w:rsid w:val="00977524"/>
    <w:pPr>
      <w:keepNext/>
    </w:pPr>
    <w:rPr>
      <w:rFonts w:eastAsia="Calibri"/>
      <w:b/>
      <w:szCs w:val="22"/>
      <w:lang w:eastAsia="en-US"/>
    </w:rPr>
  </w:style>
  <w:style w:type="paragraph" w:customStyle="1" w:styleId="GuideSublistLv2-ASDEFCON">
    <w:name w:val="Guide Sublist Lv2 - ASDEFCON"/>
    <w:basedOn w:val="ASDEFCONNormal"/>
    <w:rsid w:val="00977524"/>
    <w:pPr>
      <w:numPr>
        <w:ilvl w:val="1"/>
        <w:numId w:val="22"/>
      </w:numPr>
    </w:pPr>
  </w:style>
  <w:style w:type="paragraph" w:styleId="TOC3">
    <w:name w:val="toc 3"/>
    <w:basedOn w:val="Normal"/>
    <w:next w:val="Normal"/>
    <w:autoRedefine/>
    <w:rsid w:val="00977524"/>
    <w:pPr>
      <w:spacing w:after="100"/>
      <w:ind w:left="400"/>
    </w:pPr>
  </w:style>
  <w:style w:type="paragraph" w:styleId="PlainText">
    <w:name w:val="Plain Text"/>
    <w:basedOn w:val="Normal"/>
    <w:rsid w:val="001A3161"/>
    <w:rPr>
      <w:rFonts w:ascii="Courier New" w:hAnsi="Courier New" w:cs="Courier New"/>
      <w:szCs w:val="20"/>
    </w:rPr>
  </w:style>
  <w:style w:type="paragraph" w:customStyle="1" w:styleId="ATTANNReferencetoCOC">
    <w:name w:val="ATT/ANN Reference to COC"/>
    <w:basedOn w:val="ASDEFCONNormal"/>
    <w:rsid w:val="00977524"/>
    <w:pPr>
      <w:keepNext/>
      <w:jc w:val="right"/>
    </w:pPr>
    <w:rPr>
      <w:i/>
      <w:iCs/>
      <w:szCs w:val="20"/>
    </w:rPr>
  </w:style>
  <w:style w:type="character" w:customStyle="1" w:styleId="FootnoteTextChar">
    <w:name w:val="Footnote Text Char"/>
    <w:link w:val="FootnoteText"/>
    <w:semiHidden/>
    <w:rsid w:val="0026685F"/>
    <w:rPr>
      <w:rFonts w:ascii="Arial" w:hAnsi="Arial"/>
    </w:rPr>
  </w:style>
  <w:style w:type="character" w:customStyle="1" w:styleId="NoteToDrafters-ASDEFCONChar">
    <w:name w:val="Note To Drafters - ASDEFCON Char"/>
    <w:link w:val="NoteToDrafters-ASDEFCON"/>
    <w:rsid w:val="0026685F"/>
    <w:rPr>
      <w:rFonts w:ascii="Arial" w:hAnsi="Arial"/>
      <w:b/>
      <w:i/>
      <w:color w:val="FFFFFF"/>
      <w:szCs w:val="40"/>
      <w:shd w:val="clear" w:color="auto" w:fill="00000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977524"/>
    <w:rPr>
      <w:rFonts w:ascii="Cambria" w:hAnsi="Cambria"/>
      <w:b/>
      <w:bCs/>
      <w:color w:val="4F81BD"/>
      <w:sz w:val="26"/>
      <w:szCs w:val="26"/>
    </w:rPr>
  </w:style>
  <w:style w:type="paragraph" w:styleId="TOC4">
    <w:name w:val="toc 4"/>
    <w:basedOn w:val="Normal"/>
    <w:next w:val="Normal"/>
    <w:autoRedefine/>
    <w:rsid w:val="00977524"/>
    <w:pPr>
      <w:spacing w:after="100"/>
      <w:ind w:left="600"/>
    </w:pPr>
  </w:style>
  <w:style w:type="paragraph" w:styleId="TOC6">
    <w:name w:val="toc 6"/>
    <w:basedOn w:val="Normal"/>
    <w:next w:val="Normal"/>
    <w:autoRedefine/>
    <w:rsid w:val="00977524"/>
    <w:pPr>
      <w:spacing w:after="100"/>
      <w:ind w:left="1000"/>
    </w:pPr>
  </w:style>
  <w:style w:type="paragraph" w:styleId="TOC9">
    <w:name w:val="toc 9"/>
    <w:basedOn w:val="Normal"/>
    <w:next w:val="Normal"/>
    <w:autoRedefine/>
    <w:rsid w:val="00977524"/>
    <w:pPr>
      <w:spacing w:after="100"/>
      <w:ind w:left="1600"/>
    </w:pPr>
  </w:style>
  <w:style w:type="paragraph" w:customStyle="1" w:styleId="ASDEFCONList">
    <w:name w:val="ASDEFCON List"/>
    <w:basedOn w:val="ASDEFCONNormal"/>
    <w:qFormat/>
    <w:rsid w:val="00977524"/>
    <w:pPr>
      <w:numPr>
        <w:numId w:val="37"/>
      </w:numPr>
    </w:pPr>
  </w:style>
  <w:style w:type="paragraph" w:customStyle="1" w:styleId="HandbookLevel2Header">
    <w:name w:val="Handbook Level 2 Header"/>
    <w:basedOn w:val="Heading2"/>
    <w:autoRedefine/>
    <w:qFormat/>
    <w:rsid w:val="00977524"/>
    <w:pPr>
      <w:pBdr>
        <w:top w:val="single" w:sz="4" w:space="1" w:color="E86D1F"/>
      </w:pBdr>
      <w:spacing w:after="240"/>
    </w:pPr>
    <w:rPr>
      <w:rFonts w:ascii="Arial Bold" w:hAnsi="Arial Bold"/>
      <w:color w:val="E86D1F"/>
      <w:sz w:val="20"/>
    </w:rPr>
  </w:style>
  <w:style w:type="character" w:customStyle="1" w:styleId="CommentTextChar">
    <w:name w:val="Comment Text Char"/>
    <w:link w:val="CommentText"/>
    <w:semiHidden/>
    <w:rsid w:val="007155E7"/>
    <w:rPr>
      <w:rFonts w:asciiTheme="minorHAnsi" w:eastAsiaTheme="minorHAnsi" w:hAnsiTheme="minorHAnsi" w:cstheme="minorBidi"/>
      <w:sz w:val="22"/>
      <w:szCs w:val="22"/>
      <w:lang w:eastAsia="en-US"/>
    </w:rPr>
  </w:style>
  <w:style w:type="paragraph" w:customStyle="1" w:styleId="DMO-HeaderFooterText">
    <w:name w:val="DMO - Header Footer Text"/>
    <w:basedOn w:val="Normal"/>
    <w:link w:val="DMO-HeaderFooterTextChar"/>
    <w:rsid w:val="009C19E4"/>
    <w:pPr>
      <w:tabs>
        <w:tab w:val="right" w:pos="9072"/>
      </w:tabs>
      <w:spacing w:after="120" w:line="240" w:lineRule="auto"/>
    </w:pPr>
    <w:rPr>
      <w:rFonts w:ascii="Arial" w:eastAsia="Calibri" w:hAnsi="Arial" w:cs="Times New Roman"/>
      <w:sz w:val="16"/>
      <w:szCs w:val="16"/>
    </w:rPr>
  </w:style>
  <w:style w:type="character" w:customStyle="1" w:styleId="DMO-HeaderFooterTextChar">
    <w:name w:val="DMO - Header Footer Text Char"/>
    <w:link w:val="DMO-HeaderFooterText"/>
    <w:rsid w:val="009C19E4"/>
    <w:rPr>
      <w:rFonts w:ascii="Arial" w:eastAsia="Calibri" w:hAnsi="Arial"/>
      <w:sz w:val="16"/>
      <w:szCs w:val="16"/>
      <w:lang w:eastAsia="en-US"/>
    </w:rPr>
  </w:style>
  <w:style w:type="paragraph" w:customStyle="1" w:styleId="DMO-TableText1SubclauseLV1">
    <w:name w:val="DMO - Table Text 1 Subclause LV1"/>
    <w:basedOn w:val="Normal"/>
    <w:rsid w:val="009C19E4"/>
    <w:pPr>
      <w:numPr>
        <w:numId w:val="41"/>
      </w:numPr>
      <w:spacing w:before="60" w:after="60" w:line="240" w:lineRule="auto"/>
    </w:pPr>
    <w:rPr>
      <w:rFonts w:ascii="Arial" w:eastAsia="Calibri" w:hAnsi="Arial" w:cs="Times New Roman"/>
      <w:sz w:val="16"/>
      <w:szCs w:val="16"/>
    </w:rPr>
  </w:style>
  <w:style w:type="paragraph" w:customStyle="1" w:styleId="DMO-TableText1SubclauseLv2">
    <w:name w:val="DMO - Table Text 1 Subclause Lv2"/>
    <w:basedOn w:val="DMO-TableText1SubclauseLV1"/>
    <w:rsid w:val="009C19E4"/>
    <w:pPr>
      <w:numPr>
        <w:ilvl w:val="1"/>
      </w:numPr>
    </w:pPr>
  </w:style>
  <w:style w:type="paragraph" w:styleId="ListParagraph">
    <w:name w:val="List Paragraph"/>
    <w:basedOn w:val="Normal"/>
    <w:uiPriority w:val="34"/>
    <w:qFormat/>
    <w:rsid w:val="007C77A2"/>
    <w:pPr>
      <w:ind w:left="720"/>
      <w:contextualSpacing/>
    </w:pPr>
  </w:style>
  <w:style w:type="paragraph" w:customStyle="1" w:styleId="DMONumListSOWSubClauseLV1OPT">
    <w:name w:val="DMO – NumList SOW SubClause LV1 OPT"/>
    <w:basedOn w:val="Normal"/>
    <w:qFormat/>
    <w:rsid w:val="002D233D"/>
    <w:pPr>
      <w:pBdr>
        <w:top w:val="single" w:sz="4" w:space="1" w:color="auto"/>
        <w:left w:val="single" w:sz="4" w:space="4" w:color="auto"/>
        <w:bottom w:val="single" w:sz="4" w:space="1" w:color="auto"/>
        <w:right w:val="single" w:sz="4" w:space="4" w:color="auto"/>
      </w:pBdr>
      <w:tabs>
        <w:tab w:val="num" w:pos="1701"/>
      </w:tabs>
      <w:spacing w:after="120" w:line="240" w:lineRule="auto"/>
      <w:ind w:left="1701" w:hanging="567"/>
      <w:jc w:val="both"/>
    </w:pPr>
    <w:rPr>
      <w:rFonts w:ascii="Arial" w:eastAsia="Calibri" w:hAnsi="Arial" w:cs="Times New Roman"/>
      <w:sz w:val="20"/>
    </w:rPr>
  </w:style>
  <w:style w:type="character" w:customStyle="1" w:styleId="CommentTextChar1">
    <w:name w:val="Comment Text Char1"/>
    <w:semiHidden/>
    <w:rsid w:val="00C706E5"/>
    <w:rPr>
      <w:rFonts w:ascii="Arial" w:eastAsia="Times New Roman" w:hAnsi="Arial" w:cs="Times New Roman"/>
      <w:sz w:val="20"/>
      <w:szCs w:val="24"/>
      <w:lang w:eastAsia="en-AU"/>
    </w:rPr>
  </w:style>
  <w:style w:type="paragraph" w:styleId="Revision">
    <w:name w:val="Revision"/>
    <w:hidden/>
    <w:uiPriority w:val="99"/>
    <w:semiHidden/>
    <w:rsid w:val="008A17A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262024">
      <w:bodyDiv w:val="1"/>
      <w:marLeft w:val="0"/>
      <w:marRight w:val="0"/>
      <w:marTop w:val="0"/>
      <w:marBottom w:val="0"/>
      <w:divBdr>
        <w:top w:val="none" w:sz="0" w:space="0" w:color="auto"/>
        <w:left w:val="none" w:sz="0" w:space="0" w:color="auto"/>
        <w:bottom w:val="none" w:sz="0" w:space="0" w:color="auto"/>
        <w:right w:val="none" w:sz="0" w:space="0" w:color="auto"/>
      </w:divBdr>
    </w:div>
    <w:div w:id="207712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1.jpeg"/><Relationship Id="rId25" Type="http://schemas.openxmlformats.org/officeDocument/2006/relationships/footer" Target="footer9.xml"/><Relationship Id="rId33"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image" Target="media/image2.png"/><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footer" Target="footer1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s://www.finance.gov.au/government/procurement/buying-australian-government/confidentiality-throughout-procurement-cycle" TargetMode="Externa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hyperlink" Target="mailto:DSA.ProjectSecurity@defence.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footer" Target="footer1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7242</Words>
  <Characters>44367</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ASDEFCON (Standing Offer for Goods)</vt:lpstr>
    </vt:vector>
  </TitlesOfParts>
  <Manager/>
  <Company/>
  <LinksUpToDate>false</LinksUpToDate>
  <CharactersWithSpaces>51506</CharactersWithSpaces>
  <SharedDoc>false</SharedDoc>
  <HLinks>
    <vt:vector size="24" baseType="variant">
      <vt:variant>
        <vt:i4>1048630</vt:i4>
      </vt:variant>
      <vt:variant>
        <vt:i4>12</vt:i4>
      </vt:variant>
      <vt:variant>
        <vt:i4>0</vt:i4>
      </vt:variant>
      <vt:variant>
        <vt:i4>5</vt:i4>
      </vt:variant>
      <vt:variant>
        <vt:lpwstr>mailto:DSA.ProjectSecurity@defence.gov.au</vt:lpwstr>
      </vt:variant>
      <vt:variant>
        <vt:lpwstr/>
      </vt:variant>
      <vt:variant>
        <vt:i4>5898261</vt:i4>
      </vt:variant>
      <vt:variant>
        <vt:i4>9</vt:i4>
      </vt:variant>
      <vt:variant>
        <vt:i4>0</vt:i4>
      </vt:variant>
      <vt:variant>
        <vt:i4>5</vt:i4>
      </vt:variant>
      <vt:variant>
        <vt:lpwstr>http://www.dpmc.gov.au/resource-centre/government/commonwealth-indigenous-procurement-policy</vt:lpwstr>
      </vt:variant>
      <vt:variant>
        <vt:lpwstr/>
      </vt:variant>
      <vt:variant>
        <vt:i4>393307</vt:i4>
      </vt:variant>
      <vt:variant>
        <vt:i4>6</vt:i4>
      </vt:variant>
      <vt:variant>
        <vt:i4>0</vt:i4>
      </vt:variant>
      <vt:variant>
        <vt:i4>5</vt:i4>
      </vt:variant>
      <vt:variant>
        <vt:lpwstr>https://www.finance.gov.au/procurement/procurement-policy-and-guidance/buying/contract-issues/confidentiality-procurement-cycle/practice.html</vt:lpwstr>
      </vt:variant>
      <vt:variant>
        <vt:lpwstr/>
      </vt:variant>
      <vt:variant>
        <vt:i4>5046360</vt:i4>
      </vt:variant>
      <vt:variant>
        <vt:i4>3</vt:i4>
      </vt:variant>
      <vt:variant>
        <vt:i4>0</vt:i4>
      </vt:variant>
      <vt:variant>
        <vt:i4>5</vt:i4>
      </vt:variant>
      <vt:variant>
        <vt:lpwstr>http://drnet.defence.gov.au/DMO/Commercial/Specialist Commercial Services/Pages/FIS-Endorsed-Indexes.aspx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dc:title>
  <dc:subject>Attachments to Draft Conditions of Deed (V2.0)</dc:subject>
  <dc:creator>Dharani, Mikael MR</dc:creator>
  <cp:keywords/>
  <dc:description/>
  <cp:lastModifiedBy>Dharani, Mikael MR</cp:lastModifiedBy>
  <cp:revision>1</cp:revision>
  <cp:lastPrinted>2015-10-06T05:10:00Z</cp:lastPrinted>
  <dcterms:created xsi:type="dcterms:W3CDTF">2019-10-08T02:33:00Z</dcterms:created>
  <dcterms:modified xsi:type="dcterms:W3CDTF">2024-08-23T04:32:00Z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BM55256278</vt:lpwstr>
  </property>
  <property fmtid="{D5CDD505-2E9C-101B-9397-08002B2CF9AE}" pid="4" name="Objective-Title">
    <vt:lpwstr>007_SOFG_V3.1_DATT</vt:lpwstr>
  </property>
  <property fmtid="{D5CDD505-2E9C-101B-9397-08002B2CF9AE}" pid="5" name="Objective-Comment">
    <vt:lpwstr/>
  </property>
  <property fmtid="{D5CDD505-2E9C-101B-9397-08002B2CF9AE}" pid="6" name="Objective-CreationStamp">
    <vt:filetime>2023-01-09T06:29:34Z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2024-08-21T05:48:30Z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Version">
    <vt:lpwstr>1.5</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UNCLASSIFIED</vt:lpwstr>
  </property>
  <property fmtid="{D5CDD505-2E9C-101B-9397-08002B2CF9AE}" pid="23" name="Header_Left">
    <vt:lpwstr>ASDEFCON (Standing Offer for Goods) </vt:lpwstr>
  </property>
  <property fmtid="{D5CDD505-2E9C-101B-9397-08002B2CF9AE}" pid="24" name="Header_Right">
    <vt:lpwstr>PART 2</vt:lpwstr>
  </property>
  <property fmtid="{D5CDD505-2E9C-101B-9397-08002B2CF9AE}" pid="25" name="Footer_Left">
    <vt:lpwstr>Attachments to Draft Conditions of Deed</vt:lpwstr>
  </property>
  <property fmtid="{D5CDD505-2E9C-101B-9397-08002B2CF9AE}" pid="26" name="Objective-Reason for Security Classification Change [system]">
    <vt:lpwstr/>
  </property>
</Properties>
</file>