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D6E05" w14:textId="77777777" w:rsidR="00434676" w:rsidRPr="00C742ED" w:rsidRDefault="00434676" w:rsidP="00434676">
      <w:pPr>
        <w:pStyle w:val="ASDEFCONTitle"/>
      </w:pPr>
      <w:bookmarkStart w:id="0" w:name="_Toc52871261"/>
      <w:bookmarkStart w:id="1" w:name="_GoBack"/>
      <w:bookmarkEnd w:id="1"/>
      <w:r w:rsidRPr="00B76CA9">
        <w:t>SCOPE of Services</w:t>
      </w:r>
      <w:r>
        <w:t xml:space="preserve"> (core)</w:t>
      </w:r>
    </w:p>
    <w:p w14:paraId="0B029A60" w14:textId="77777777" w:rsidR="00230782" w:rsidRPr="00FA1C38" w:rsidRDefault="00230782" w:rsidP="00FA1C38">
      <w:pPr>
        <w:pStyle w:val="NoteToDrafters-ASDEFCON"/>
      </w:pPr>
      <w:r w:rsidRPr="00FA1C38">
        <w:t xml:space="preserve">Note to drafters:  Prior to release of the RFT, drafters are to include a description of the scope of </w:t>
      </w:r>
      <w:r w:rsidR="001469C0" w:rsidRPr="00FA1C38">
        <w:t>S</w:t>
      </w:r>
      <w:r w:rsidRPr="00FA1C38">
        <w:t>ervices covered by this Standing Offer.</w:t>
      </w:r>
    </w:p>
    <w:p w14:paraId="7DE8FF35" w14:textId="77777777" w:rsidR="004B44ED" w:rsidRPr="00B76CA9" w:rsidRDefault="004B44ED" w:rsidP="004B44ED">
      <w:pPr>
        <w:pStyle w:val="NoteToTenderers-ASDEFCON"/>
      </w:pPr>
      <w:r w:rsidRPr="00B76CA9">
        <w:t xml:space="preserve">Note to tenderers: </w:t>
      </w:r>
      <w:r>
        <w:t xml:space="preserve"> </w:t>
      </w:r>
      <w:r w:rsidRPr="00B76CA9">
        <w:t xml:space="preserve">Attachment </w:t>
      </w:r>
      <w:r>
        <w:t>A</w:t>
      </w:r>
      <w:r w:rsidRPr="00B76CA9">
        <w:t xml:space="preserve"> will consist of an amalgamation of th</w:t>
      </w:r>
      <w:r>
        <w:t>is attachment</w:t>
      </w:r>
      <w:r w:rsidR="00DD615D">
        <w:t xml:space="preserve">, </w:t>
      </w:r>
      <w:r w:rsidRPr="00B76CA9">
        <w:t>the successful tenderer’s response</w:t>
      </w:r>
      <w:r w:rsidR="00DD615D">
        <w:t xml:space="preserve"> and any negotiated adjustments</w:t>
      </w:r>
      <w:r w:rsidRPr="00B76CA9">
        <w:t>.</w:t>
      </w:r>
    </w:p>
    <w:p w14:paraId="6E938624" w14:textId="77777777" w:rsidR="00230782" w:rsidRPr="00B76CA9" w:rsidRDefault="00230782" w:rsidP="00F3530A">
      <w:pPr>
        <w:pStyle w:val="ASDEFCONNormal"/>
      </w:pPr>
    </w:p>
    <w:p w14:paraId="2C8E16E1" w14:textId="77777777" w:rsidR="00C82356" w:rsidRPr="00F3530A" w:rsidRDefault="00C82356" w:rsidP="00F3530A">
      <w:pPr>
        <w:pStyle w:val="ASDEFCONNormal"/>
        <w:sectPr w:rsidR="00C82356" w:rsidRPr="00F3530A" w:rsidSect="00FC0C27">
          <w:headerReference w:type="default" r:id="rId8"/>
          <w:footerReference w:type="even" r:id="rId9"/>
          <w:footerReference w:type="default" r:id="rId10"/>
          <w:pgSz w:w="11907" w:h="16840" w:code="9"/>
          <w:pgMar w:top="1304" w:right="1417" w:bottom="907" w:left="1417" w:header="567" w:footer="567" w:gutter="0"/>
          <w:paperSrc w:first="7" w:other="7"/>
          <w:pgNumType w:start="1"/>
          <w:cols w:space="720"/>
          <w:docGrid w:linePitch="272"/>
        </w:sectPr>
      </w:pPr>
    </w:p>
    <w:p w14:paraId="62107CB2" w14:textId="77777777" w:rsidR="00230782" w:rsidRPr="00B76CA9" w:rsidRDefault="00230782" w:rsidP="00F3530A">
      <w:pPr>
        <w:pStyle w:val="ASDEFCONTitle"/>
      </w:pPr>
      <w:r w:rsidRPr="00B76CA9">
        <w:t>labour Rates (Core)</w:t>
      </w:r>
    </w:p>
    <w:p w14:paraId="2D8C9307" w14:textId="77777777" w:rsidR="00230782" w:rsidRPr="00B76CA9" w:rsidRDefault="00230782" w:rsidP="00F3530A">
      <w:pPr>
        <w:pStyle w:val="NoteToTenderers-ASDEFCON"/>
      </w:pPr>
      <w:r w:rsidRPr="00B76CA9">
        <w:t xml:space="preserve">Note to tenderers: </w:t>
      </w:r>
      <w:r w:rsidR="004B44ED">
        <w:t xml:space="preserve"> </w:t>
      </w:r>
      <w:r w:rsidRPr="00B76CA9">
        <w:t xml:space="preserve">Attachment B will consist of an amalgamation of the Labour Rates table at Annex C-2 to the </w:t>
      </w:r>
      <w:r w:rsidR="00BC73BE">
        <w:t>c</w:t>
      </w:r>
      <w:r w:rsidRPr="00B76CA9">
        <w:t xml:space="preserve">onditions of </w:t>
      </w:r>
      <w:r w:rsidR="00BC73BE">
        <w:t>t</w:t>
      </w:r>
      <w:r w:rsidRPr="00B76CA9">
        <w:t>ender</w:t>
      </w:r>
      <w:r w:rsidR="00B1677E">
        <w:t xml:space="preserve">, </w:t>
      </w:r>
      <w:r w:rsidR="00B1677E" w:rsidRPr="00B76CA9">
        <w:t>the successful tenderer’s response</w:t>
      </w:r>
      <w:r w:rsidR="00B1677E">
        <w:t xml:space="preserve"> and any negotiated adjustments</w:t>
      </w:r>
      <w:r w:rsidRPr="00B76CA9">
        <w:t>.</w:t>
      </w:r>
    </w:p>
    <w:p w14:paraId="04F14FA2" w14:textId="77777777" w:rsidR="00230782" w:rsidRPr="00B76CA9" w:rsidRDefault="00230782" w:rsidP="00EB77B3">
      <w:pPr>
        <w:pStyle w:val="ASDEFCONNormal"/>
      </w:pPr>
    </w:p>
    <w:p w14:paraId="3888B665" w14:textId="77777777" w:rsidR="00230782" w:rsidRPr="00B76CA9" w:rsidRDefault="00230782" w:rsidP="00B76CA9">
      <w:pPr>
        <w:sectPr w:rsidR="00230782" w:rsidRPr="00B76CA9" w:rsidSect="00FC0C27">
          <w:headerReference w:type="default" r:id="rId11"/>
          <w:footerReference w:type="default" r:id="rId12"/>
          <w:pgSz w:w="11907" w:h="16840" w:code="9"/>
          <w:pgMar w:top="1304" w:right="1417" w:bottom="907" w:left="1417" w:header="567" w:footer="567" w:gutter="0"/>
          <w:paperSrc w:first="7" w:other="7"/>
          <w:pgNumType w:start="1"/>
          <w:cols w:space="720"/>
          <w:docGrid w:linePitch="272"/>
        </w:sectPr>
      </w:pPr>
    </w:p>
    <w:p w14:paraId="6FCA1189" w14:textId="77777777" w:rsidR="00230782" w:rsidRPr="00B76CA9" w:rsidRDefault="00230782" w:rsidP="00F3530A">
      <w:pPr>
        <w:pStyle w:val="ASDEFCONTitle"/>
      </w:pPr>
      <w:bookmarkStart w:id="20" w:name="_Toc28075989"/>
      <w:bookmarkStart w:id="21" w:name="_Toc28146751"/>
      <w:r w:rsidRPr="00B76CA9">
        <w:t>TASKING STATEMENT (CORE)</w:t>
      </w:r>
      <w:bookmarkEnd w:id="20"/>
      <w:bookmarkEnd w:id="21"/>
    </w:p>
    <w:p w14:paraId="360FB499" w14:textId="77777777" w:rsidR="00230782" w:rsidRPr="00B76CA9" w:rsidRDefault="00230782" w:rsidP="00F3530A">
      <w:pPr>
        <w:pStyle w:val="NoteToDrafters-ASDEFCON"/>
      </w:pPr>
      <w:r w:rsidRPr="00B76CA9">
        <w:t>Note to drafters:  Tasking Statements can only be drafted for those Services that are within the Scope of Services at Attachment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4"/>
      </w:tblGrid>
      <w:tr w:rsidR="00230782" w:rsidRPr="00B76CA9" w14:paraId="1C3227AB" w14:textId="77777777">
        <w:trPr>
          <w:cantSplit/>
        </w:trPr>
        <w:tc>
          <w:tcPr>
            <w:tcW w:w="9287" w:type="dxa"/>
            <w:gridSpan w:val="2"/>
            <w:tcBorders>
              <w:bottom w:val="nil"/>
            </w:tcBorders>
          </w:tcPr>
          <w:p w14:paraId="139026EE" w14:textId="6C9598E1" w:rsidR="00230782" w:rsidRPr="00B76CA9" w:rsidRDefault="00230782" w:rsidP="00EB77B3">
            <w:pPr>
              <w:pStyle w:val="Table10ptText-ASDEFCON"/>
            </w:pPr>
            <w:r w:rsidRPr="00470E40">
              <w:rPr>
                <w:b/>
              </w:rPr>
              <w:t>To:</w:t>
            </w:r>
            <w:r w:rsidRPr="00B76CA9">
              <w:t xml:space="preserve"> </w:t>
            </w:r>
            <w:bookmarkStart w:id="22" w:name="Text6"/>
            <w:r w:rsidR="001002CA" w:rsidRPr="0026150A">
              <w:rPr>
                <w:b/>
              </w:rPr>
              <w:fldChar w:fldCharType="begin">
                <w:ffData>
                  <w:name w:val="Text6"/>
                  <w:enabled/>
                  <w:calcOnExit w:val="0"/>
                  <w:textInput>
                    <w:default w:val="[INSERT CONTRACTOR]"/>
                  </w:textInput>
                </w:ffData>
              </w:fldChar>
            </w:r>
            <w:r w:rsidR="001002CA" w:rsidRPr="0026150A">
              <w:rPr>
                <w:b/>
              </w:rPr>
              <w:instrText xml:space="preserve"> FORMTEXT </w:instrText>
            </w:r>
            <w:r w:rsidR="001002CA" w:rsidRPr="0026150A">
              <w:rPr>
                <w:b/>
              </w:rPr>
            </w:r>
            <w:r w:rsidR="001002CA" w:rsidRPr="0026150A">
              <w:rPr>
                <w:b/>
              </w:rPr>
              <w:fldChar w:fldCharType="separate"/>
            </w:r>
            <w:r w:rsidR="009A79B3">
              <w:rPr>
                <w:b/>
                <w:noProof/>
              </w:rPr>
              <w:t>[INSERT CONTRACTOR]</w:t>
            </w:r>
            <w:r w:rsidR="001002CA" w:rsidRPr="0026150A">
              <w:rPr>
                <w:b/>
              </w:rPr>
              <w:fldChar w:fldCharType="end"/>
            </w:r>
            <w:bookmarkEnd w:id="22"/>
          </w:p>
        </w:tc>
      </w:tr>
      <w:tr w:rsidR="00230782" w:rsidRPr="00B76CA9" w14:paraId="6E0BA88B" w14:textId="77777777">
        <w:tc>
          <w:tcPr>
            <w:tcW w:w="9287" w:type="dxa"/>
            <w:gridSpan w:val="2"/>
            <w:shd w:val="pct12" w:color="auto" w:fill="FFFFFF"/>
          </w:tcPr>
          <w:p w14:paraId="4B288F3B" w14:textId="77777777" w:rsidR="00230782" w:rsidRPr="00B76CA9" w:rsidRDefault="00230782" w:rsidP="00A128A3">
            <w:pPr>
              <w:pStyle w:val="Table10ptText-ASDEFCON"/>
            </w:pPr>
            <w:r w:rsidRPr="00470E40">
              <w:rPr>
                <w:b/>
              </w:rPr>
              <w:t xml:space="preserve">Please provide a </w:t>
            </w:r>
            <w:r w:rsidR="00512673" w:rsidRPr="00470E40">
              <w:rPr>
                <w:b/>
              </w:rPr>
              <w:t>Q</w:t>
            </w:r>
            <w:r w:rsidRPr="00470E40">
              <w:rPr>
                <w:b/>
              </w:rPr>
              <w:t>uot</w:t>
            </w:r>
            <w:r w:rsidR="00512673" w:rsidRPr="00470E40">
              <w:rPr>
                <w:b/>
              </w:rPr>
              <w:t>ation</w:t>
            </w:r>
            <w:r w:rsidRPr="00470E40">
              <w:rPr>
                <w:b/>
              </w:rPr>
              <w:t xml:space="preserve"> for the provision of </w:t>
            </w:r>
            <w:r w:rsidR="00512673" w:rsidRPr="00470E40">
              <w:rPr>
                <w:b/>
              </w:rPr>
              <w:t>S</w:t>
            </w:r>
            <w:r w:rsidRPr="00470E40">
              <w:rPr>
                <w:b/>
              </w:rPr>
              <w:t>ervices as per the following</w:t>
            </w:r>
            <w:r w:rsidRPr="00B76CA9">
              <w:t>:</w:t>
            </w:r>
          </w:p>
        </w:tc>
      </w:tr>
      <w:tr w:rsidR="00C82356" w:rsidRPr="00B76CA9" w14:paraId="5127C9AD" w14:textId="77777777">
        <w:tc>
          <w:tcPr>
            <w:tcW w:w="9287" w:type="dxa"/>
            <w:gridSpan w:val="2"/>
          </w:tcPr>
          <w:p w14:paraId="504DBBBB" w14:textId="77777777" w:rsidR="00C82356" w:rsidRPr="00B76CA9" w:rsidRDefault="00C82356" w:rsidP="00A128A3">
            <w:pPr>
              <w:pStyle w:val="Table10ptText-ASDEFCON"/>
            </w:pPr>
            <w:r w:rsidRPr="00B76CA9">
              <w:t>Deed of Standing Offer:</w:t>
            </w:r>
          </w:p>
        </w:tc>
      </w:tr>
      <w:tr w:rsidR="00230782" w:rsidRPr="00B76CA9" w14:paraId="4AC3F3C5" w14:textId="77777777">
        <w:tc>
          <w:tcPr>
            <w:tcW w:w="9287" w:type="dxa"/>
            <w:gridSpan w:val="2"/>
          </w:tcPr>
          <w:p w14:paraId="7E70DC64" w14:textId="77777777" w:rsidR="00230782" w:rsidRPr="00B76CA9" w:rsidRDefault="00230782" w:rsidP="00A128A3">
            <w:pPr>
              <w:pStyle w:val="Table10ptText-ASDEFCON"/>
            </w:pPr>
            <w:r w:rsidRPr="00B76CA9">
              <w:t xml:space="preserve">Project Number/Title (If Applicable): </w:t>
            </w:r>
          </w:p>
        </w:tc>
      </w:tr>
      <w:tr w:rsidR="00230782" w:rsidRPr="00B76CA9" w14:paraId="6F0F731F" w14:textId="77777777">
        <w:tc>
          <w:tcPr>
            <w:tcW w:w="9287" w:type="dxa"/>
            <w:gridSpan w:val="2"/>
          </w:tcPr>
          <w:p w14:paraId="5A6BA7C1" w14:textId="77777777" w:rsidR="00230782" w:rsidRPr="00B76CA9" w:rsidRDefault="00230782" w:rsidP="00A128A3">
            <w:pPr>
              <w:pStyle w:val="Table10ptText-ASDEFCON"/>
            </w:pPr>
            <w:r w:rsidRPr="00B76CA9">
              <w:t>Security Classification (If Applicable):</w:t>
            </w:r>
          </w:p>
        </w:tc>
      </w:tr>
      <w:tr w:rsidR="00183914" w:rsidRPr="00B76CA9" w14:paraId="775E5F5A" w14:textId="77777777">
        <w:tc>
          <w:tcPr>
            <w:tcW w:w="9287" w:type="dxa"/>
            <w:gridSpan w:val="2"/>
          </w:tcPr>
          <w:p w14:paraId="3EC06E90" w14:textId="77777777" w:rsidR="00183914" w:rsidRPr="00B76CA9" w:rsidRDefault="00183914" w:rsidP="00A128A3">
            <w:pPr>
              <w:pStyle w:val="Table10ptText-ASDEFCON"/>
            </w:pPr>
            <w:r>
              <w:t>Security Categorisation (If Applicable):</w:t>
            </w:r>
          </w:p>
        </w:tc>
      </w:tr>
      <w:tr w:rsidR="00230782" w:rsidRPr="00B76CA9" w14:paraId="296081A5" w14:textId="77777777">
        <w:tc>
          <w:tcPr>
            <w:tcW w:w="9287" w:type="dxa"/>
            <w:gridSpan w:val="2"/>
          </w:tcPr>
          <w:p w14:paraId="7A7D061D" w14:textId="77777777" w:rsidR="00230782" w:rsidRPr="00B76CA9" w:rsidRDefault="00230782" w:rsidP="00A128A3">
            <w:pPr>
              <w:pStyle w:val="Table10ptText-ASDEFCON"/>
            </w:pPr>
            <w:r w:rsidRPr="00B76CA9">
              <w:t>Security Guidance (If Applicable):</w:t>
            </w:r>
          </w:p>
        </w:tc>
      </w:tr>
      <w:tr w:rsidR="00230782" w:rsidRPr="00B76CA9" w14:paraId="03699F94" w14:textId="77777777">
        <w:tc>
          <w:tcPr>
            <w:tcW w:w="9287" w:type="dxa"/>
            <w:gridSpan w:val="2"/>
          </w:tcPr>
          <w:p w14:paraId="765A5B33" w14:textId="77777777" w:rsidR="00230782" w:rsidRPr="00B76CA9" w:rsidRDefault="004F3465" w:rsidP="00A128A3">
            <w:pPr>
              <w:pStyle w:val="Table10ptText-ASDEFCON"/>
            </w:pPr>
            <w:r>
              <w:t>Labour</w:t>
            </w:r>
            <w:r w:rsidRPr="00B76CA9">
              <w:t xml:space="preserve"> </w:t>
            </w:r>
            <w:r w:rsidR="00230782" w:rsidRPr="00B76CA9">
              <w:t>Category (If Applicable):</w:t>
            </w:r>
          </w:p>
        </w:tc>
      </w:tr>
      <w:tr w:rsidR="00230782" w:rsidRPr="00B76CA9" w14:paraId="5D669996" w14:textId="77777777">
        <w:tc>
          <w:tcPr>
            <w:tcW w:w="9287" w:type="dxa"/>
            <w:gridSpan w:val="2"/>
          </w:tcPr>
          <w:p w14:paraId="061BA18C" w14:textId="77777777" w:rsidR="00230782" w:rsidRPr="00B76CA9" w:rsidRDefault="00230782" w:rsidP="00A128A3">
            <w:pPr>
              <w:pStyle w:val="Table10ptText-ASDEFCON"/>
            </w:pPr>
            <w:r w:rsidRPr="00B76CA9">
              <w:t>Background:</w:t>
            </w:r>
          </w:p>
          <w:p w14:paraId="6D1134D9" w14:textId="77777777" w:rsidR="00230782" w:rsidRPr="00B76CA9" w:rsidRDefault="00230782" w:rsidP="00A128A3">
            <w:pPr>
              <w:pStyle w:val="Table10ptText-ASDEFCON"/>
            </w:pPr>
          </w:p>
          <w:p w14:paraId="4825637D" w14:textId="77777777" w:rsidR="00230782" w:rsidRPr="00B76CA9" w:rsidRDefault="00230782" w:rsidP="00A128A3">
            <w:pPr>
              <w:pStyle w:val="Table10ptText-ASDEFCON"/>
            </w:pPr>
          </w:p>
        </w:tc>
      </w:tr>
      <w:tr w:rsidR="00230782" w:rsidRPr="00B76CA9" w14:paraId="67504EC7" w14:textId="77777777">
        <w:tc>
          <w:tcPr>
            <w:tcW w:w="9287" w:type="dxa"/>
            <w:gridSpan w:val="2"/>
          </w:tcPr>
          <w:p w14:paraId="441EEDE7" w14:textId="77777777" w:rsidR="00230782" w:rsidRPr="00B76CA9" w:rsidRDefault="00230782" w:rsidP="00A128A3">
            <w:pPr>
              <w:pStyle w:val="Table10ptText-ASDEFCON"/>
            </w:pPr>
            <w:r w:rsidRPr="00B76CA9">
              <w:t>Task Description:</w:t>
            </w:r>
          </w:p>
          <w:p w14:paraId="71998BA9" w14:textId="77777777" w:rsidR="00230782" w:rsidRPr="00B76CA9" w:rsidRDefault="00230782" w:rsidP="00A128A3">
            <w:pPr>
              <w:pStyle w:val="Table10ptText-ASDEFCON"/>
            </w:pPr>
          </w:p>
          <w:p w14:paraId="2A8FBCF2" w14:textId="77777777" w:rsidR="00230782" w:rsidRPr="00B76CA9" w:rsidRDefault="00230782" w:rsidP="00A128A3">
            <w:pPr>
              <w:pStyle w:val="Table10ptText-ASDEFCON"/>
            </w:pPr>
          </w:p>
        </w:tc>
      </w:tr>
      <w:tr w:rsidR="00230782" w:rsidRPr="00B76CA9" w14:paraId="31F86F6D" w14:textId="77777777">
        <w:tc>
          <w:tcPr>
            <w:tcW w:w="9287" w:type="dxa"/>
            <w:gridSpan w:val="2"/>
          </w:tcPr>
          <w:p w14:paraId="0EEB1159" w14:textId="77777777" w:rsidR="00230782" w:rsidRPr="00B76CA9" w:rsidRDefault="00230782" w:rsidP="00A128A3">
            <w:pPr>
              <w:pStyle w:val="Table10ptText-ASDEFCON"/>
            </w:pPr>
            <w:r w:rsidRPr="00B76CA9">
              <w:t>Task Objective:</w:t>
            </w:r>
          </w:p>
          <w:p w14:paraId="6B0529C5" w14:textId="77777777" w:rsidR="00230782" w:rsidRPr="00B76CA9" w:rsidRDefault="00230782" w:rsidP="00A128A3">
            <w:pPr>
              <w:pStyle w:val="Table10ptText-ASDEFCON"/>
            </w:pPr>
          </w:p>
          <w:p w14:paraId="40204B60" w14:textId="77777777" w:rsidR="00230782" w:rsidRPr="00B76CA9" w:rsidRDefault="00230782" w:rsidP="00A128A3">
            <w:pPr>
              <w:pStyle w:val="Table10ptText-ASDEFCON"/>
            </w:pPr>
          </w:p>
        </w:tc>
      </w:tr>
      <w:tr w:rsidR="00230782" w:rsidRPr="00B76CA9" w14:paraId="5FA03CEB" w14:textId="77777777">
        <w:trPr>
          <w:cantSplit/>
        </w:trPr>
        <w:tc>
          <w:tcPr>
            <w:tcW w:w="4643" w:type="dxa"/>
          </w:tcPr>
          <w:p w14:paraId="22D7825D" w14:textId="77777777" w:rsidR="00230782" w:rsidRPr="00B76CA9" w:rsidRDefault="00230782" w:rsidP="00A128A3">
            <w:pPr>
              <w:pStyle w:val="Table10ptText-ASDEFCON"/>
            </w:pPr>
            <w:r w:rsidRPr="00B76CA9">
              <w:t>Required Start Date:</w:t>
            </w:r>
          </w:p>
        </w:tc>
        <w:tc>
          <w:tcPr>
            <w:tcW w:w="4644" w:type="dxa"/>
          </w:tcPr>
          <w:p w14:paraId="40B0F47D" w14:textId="77777777" w:rsidR="00230782" w:rsidRPr="00B76CA9" w:rsidRDefault="00230782" w:rsidP="00A128A3">
            <w:pPr>
              <w:pStyle w:val="Table10ptText-ASDEFCON"/>
            </w:pPr>
            <w:r w:rsidRPr="00B76CA9">
              <w:t>Required Completion Date:</w:t>
            </w:r>
          </w:p>
        </w:tc>
      </w:tr>
      <w:tr w:rsidR="00230782" w:rsidRPr="00B76CA9" w14:paraId="35F50508" w14:textId="77777777">
        <w:tc>
          <w:tcPr>
            <w:tcW w:w="9287" w:type="dxa"/>
            <w:gridSpan w:val="2"/>
          </w:tcPr>
          <w:p w14:paraId="214DF796" w14:textId="77777777" w:rsidR="00230782" w:rsidRPr="00B76CA9" w:rsidRDefault="00230782" w:rsidP="00A128A3">
            <w:pPr>
              <w:pStyle w:val="Table10ptText-ASDEFCON"/>
            </w:pPr>
            <w:r w:rsidRPr="00B76CA9">
              <w:t>Task Deliverables:</w:t>
            </w:r>
          </w:p>
          <w:p w14:paraId="472004C4" w14:textId="77777777" w:rsidR="00230782" w:rsidRPr="00B76CA9" w:rsidRDefault="00230782" w:rsidP="00A128A3">
            <w:pPr>
              <w:pStyle w:val="Table10ptText-ASDEFCON"/>
            </w:pPr>
          </w:p>
          <w:p w14:paraId="3263B3C9" w14:textId="77777777" w:rsidR="00230782" w:rsidRPr="00B76CA9" w:rsidRDefault="00230782" w:rsidP="00A128A3">
            <w:pPr>
              <w:pStyle w:val="Table10ptText-ASDEFCON"/>
            </w:pPr>
          </w:p>
        </w:tc>
      </w:tr>
      <w:tr w:rsidR="00230782" w:rsidRPr="00B76CA9" w14:paraId="7E35670F" w14:textId="77777777">
        <w:tc>
          <w:tcPr>
            <w:tcW w:w="9287" w:type="dxa"/>
            <w:gridSpan w:val="2"/>
          </w:tcPr>
          <w:p w14:paraId="13CEC3AC" w14:textId="77777777" w:rsidR="00230782" w:rsidRPr="00B76CA9" w:rsidRDefault="00230782" w:rsidP="00A128A3">
            <w:pPr>
              <w:pStyle w:val="Table10ptText-ASDEFCON"/>
            </w:pPr>
            <w:r w:rsidRPr="00B76CA9">
              <w:t>Allowances:</w:t>
            </w:r>
          </w:p>
        </w:tc>
      </w:tr>
      <w:tr w:rsidR="00230782" w:rsidRPr="00B76CA9" w14:paraId="1324C1D9" w14:textId="77777777">
        <w:tc>
          <w:tcPr>
            <w:tcW w:w="9287" w:type="dxa"/>
            <w:gridSpan w:val="2"/>
          </w:tcPr>
          <w:p w14:paraId="61BFB8E3" w14:textId="77777777" w:rsidR="00230782" w:rsidRPr="00B76CA9" w:rsidRDefault="00230782" w:rsidP="00A128A3">
            <w:pPr>
              <w:pStyle w:val="Table10ptText-ASDEFCON"/>
            </w:pPr>
            <w:r w:rsidRPr="00B76CA9">
              <w:t>Supplementary Conditions:</w:t>
            </w:r>
          </w:p>
        </w:tc>
      </w:tr>
      <w:tr w:rsidR="00230782" w:rsidRPr="00B76CA9" w14:paraId="58CCF947" w14:textId="77777777">
        <w:tc>
          <w:tcPr>
            <w:tcW w:w="9287" w:type="dxa"/>
            <w:gridSpan w:val="2"/>
          </w:tcPr>
          <w:p w14:paraId="042D4C18" w14:textId="77777777" w:rsidR="00230782" w:rsidRPr="00B76CA9" w:rsidRDefault="00230782" w:rsidP="00A128A3">
            <w:pPr>
              <w:pStyle w:val="Table10ptText-ASDEFCON"/>
            </w:pPr>
            <w:r w:rsidRPr="00B76CA9">
              <w:t>Documents Enclosed:</w:t>
            </w:r>
          </w:p>
        </w:tc>
      </w:tr>
      <w:tr w:rsidR="00230782" w:rsidRPr="00B76CA9" w14:paraId="44281534" w14:textId="77777777">
        <w:tc>
          <w:tcPr>
            <w:tcW w:w="9287" w:type="dxa"/>
            <w:gridSpan w:val="2"/>
          </w:tcPr>
          <w:p w14:paraId="4A83FA59" w14:textId="77777777" w:rsidR="00230782" w:rsidRPr="00B76CA9" w:rsidRDefault="00230782" w:rsidP="00A128A3">
            <w:pPr>
              <w:pStyle w:val="Table10ptText-ASDEFCON"/>
            </w:pPr>
            <w:r w:rsidRPr="00B76CA9">
              <w:t>Date Quot</w:t>
            </w:r>
            <w:r w:rsidR="00512673">
              <w:t>ation</w:t>
            </w:r>
            <w:r w:rsidRPr="00B76CA9">
              <w:t xml:space="preserve"> Required:</w:t>
            </w:r>
          </w:p>
        </w:tc>
      </w:tr>
      <w:tr w:rsidR="00230782" w:rsidRPr="00B76CA9" w14:paraId="4789CDA6" w14:textId="77777777">
        <w:trPr>
          <w:cantSplit/>
          <w:trHeight w:val="354"/>
        </w:trPr>
        <w:tc>
          <w:tcPr>
            <w:tcW w:w="9287" w:type="dxa"/>
            <w:gridSpan w:val="2"/>
            <w:tcBorders>
              <w:bottom w:val="single" w:sz="4" w:space="0" w:color="auto"/>
            </w:tcBorders>
          </w:tcPr>
          <w:p w14:paraId="50C242CF" w14:textId="77777777" w:rsidR="00230782" w:rsidRPr="00B76CA9" w:rsidRDefault="00942108" w:rsidP="00A128A3">
            <w:pPr>
              <w:pStyle w:val="Table10ptText-ASDEFCON"/>
            </w:pPr>
            <w:r>
              <w:t>Payment</w:t>
            </w:r>
            <w:r w:rsidRPr="00B76CA9">
              <w:t xml:space="preserve"> </w:t>
            </w:r>
            <w:r w:rsidR="00B35EA0" w:rsidRPr="00B76CA9">
              <w:t>Basis</w:t>
            </w:r>
            <w:r w:rsidR="00230782" w:rsidRPr="00B76CA9">
              <w:t>:</w:t>
            </w:r>
          </w:p>
        </w:tc>
      </w:tr>
    </w:tbl>
    <w:p w14:paraId="0CA339F7" w14:textId="77777777" w:rsidR="00230782" w:rsidRPr="00B76CA9" w:rsidRDefault="00230782" w:rsidP="00F3530A">
      <w:pPr>
        <w:pStyle w:val="ASDEFCON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5"/>
        <w:gridCol w:w="14"/>
        <w:gridCol w:w="3082"/>
      </w:tblGrid>
      <w:tr w:rsidR="00230782" w:rsidRPr="00B76CA9" w14:paraId="535CA9F9" w14:textId="77777777" w:rsidTr="00470E40">
        <w:trPr>
          <w:cantSplit/>
        </w:trPr>
        <w:tc>
          <w:tcPr>
            <w:tcW w:w="9286" w:type="dxa"/>
            <w:gridSpan w:val="4"/>
            <w:shd w:val="pct12" w:color="auto" w:fill="FFFFFF"/>
          </w:tcPr>
          <w:p w14:paraId="6CF37858" w14:textId="77777777" w:rsidR="00230782" w:rsidRPr="00470E40" w:rsidRDefault="00230782" w:rsidP="00A128A3">
            <w:pPr>
              <w:pStyle w:val="Table10ptText-ASDEFCON"/>
              <w:rPr>
                <w:b/>
              </w:rPr>
            </w:pPr>
            <w:r w:rsidRPr="00470E40">
              <w:rPr>
                <w:b/>
              </w:rPr>
              <w:t>Authorised Officer Details</w:t>
            </w:r>
            <w:r w:rsidR="0026150A" w:rsidRPr="00470E40">
              <w:rPr>
                <w:b/>
              </w:rPr>
              <w:t>:</w:t>
            </w:r>
          </w:p>
        </w:tc>
      </w:tr>
      <w:tr w:rsidR="00230782" w:rsidRPr="00B76CA9" w14:paraId="6571817B" w14:textId="77777777" w:rsidTr="00470E40">
        <w:trPr>
          <w:cantSplit/>
        </w:trPr>
        <w:tc>
          <w:tcPr>
            <w:tcW w:w="9286" w:type="dxa"/>
            <w:gridSpan w:val="4"/>
          </w:tcPr>
          <w:p w14:paraId="24F1A5C7" w14:textId="77777777" w:rsidR="00230782" w:rsidRPr="00B76CA9" w:rsidRDefault="00230782" w:rsidP="00A128A3">
            <w:pPr>
              <w:pStyle w:val="Table10ptText-ASDEFCON"/>
            </w:pPr>
            <w:r w:rsidRPr="00B76CA9">
              <w:t>Name:</w:t>
            </w:r>
          </w:p>
        </w:tc>
      </w:tr>
      <w:tr w:rsidR="00230782" w:rsidRPr="00B76CA9" w14:paraId="4FEA64EA" w14:textId="77777777" w:rsidTr="00470E40">
        <w:trPr>
          <w:cantSplit/>
        </w:trPr>
        <w:tc>
          <w:tcPr>
            <w:tcW w:w="9286" w:type="dxa"/>
            <w:gridSpan w:val="4"/>
          </w:tcPr>
          <w:p w14:paraId="4E8142BE" w14:textId="77777777" w:rsidR="00230782" w:rsidRPr="00B76CA9" w:rsidRDefault="00230782" w:rsidP="00A128A3">
            <w:pPr>
              <w:pStyle w:val="Table10ptText-ASDEFCON"/>
            </w:pPr>
            <w:r w:rsidRPr="00B76CA9">
              <w:t>Appointment:</w:t>
            </w:r>
          </w:p>
        </w:tc>
      </w:tr>
      <w:tr w:rsidR="00230782" w:rsidRPr="00B76CA9" w14:paraId="7FB7D64B" w14:textId="77777777" w:rsidTr="00470E40">
        <w:trPr>
          <w:cantSplit/>
        </w:trPr>
        <w:tc>
          <w:tcPr>
            <w:tcW w:w="9286" w:type="dxa"/>
            <w:gridSpan w:val="4"/>
          </w:tcPr>
          <w:p w14:paraId="6E2E4271" w14:textId="77777777" w:rsidR="00230782" w:rsidRPr="00B76CA9" w:rsidRDefault="00230782" w:rsidP="00A128A3">
            <w:pPr>
              <w:pStyle w:val="Table10ptText-ASDEFCON"/>
            </w:pPr>
            <w:r w:rsidRPr="00B76CA9">
              <w:t>Division/Branch/Section:</w:t>
            </w:r>
          </w:p>
        </w:tc>
      </w:tr>
      <w:tr w:rsidR="00230782" w:rsidRPr="00B76CA9" w14:paraId="2CDD15B5" w14:textId="77777777" w:rsidTr="00470E40">
        <w:trPr>
          <w:cantSplit/>
        </w:trPr>
        <w:tc>
          <w:tcPr>
            <w:tcW w:w="3095" w:type="dxa"/>
          </w:tcPr>
          <w:p w14:paraId="4AA4F527" w14:textId="77777777" w:rsidR="00230782" w:rsidRPr="00B76CA9" w:rsidRDefault="00230782" w:rsidP="00A128A3">
            <w:pPr>
              <w:pStyle w:val="Table10ptText-ASDEFCON"/>
            </w:pPr>
            <w:r w:rsidRPr="00B76CA9">
              <w:t>Telephone:</w:t>
            </w:r>
          </w:p>
        </w:tc>
        <w:tc>
          <w:tcPr>
            <w:tcW w:w="3095" w:type="dxa"/>
            <w:cellIns w:id="23" w:author="Prabhu, Akshata MS" w:date="2024-08-22T11:39:00Z"/>
          </w:tcPr>
          <w:p w14:paraId="355DC763" w14:textId="77777777" w:rsidR="00230782" w:rsidRPr="00B76CA9" w:rsidRDefault="00230782" w:rsidP="00A128A3">
            <w:pPr>
              <w:pStyle w:val="Table10ptText-ASDEFCON"/>
            </w:pPr>
            <w:ins w:id="24" w:author="Prabhu, Akshata MS" w:date="2024-08-22T11:39:00Z">
              <w:r w:rsidRPr="00B76CA9">
                <w:t>Fax:</w:t>
              </w:r>
            </w:ins>
          </w:p>
        </w:tc>
        <w:tc>
          <w:tcPr>
            <w:tcW w:w="3096" w:type="dxa"/>
            <w:gridSpan w:val="2"/>
          </w:tcPr>
          <w:p w14:paraId="69B70238" w14:textId="77777777" w:rsidR="00230782" w:rsidRPr="00B76CA9" w:rsidRDefault="00230782" w:rsidP="00A128A3">
            <w:pPr>
              <w:pStyle w:val="Table10ptText-ASDEFCON"/>
            </w:pPr>
            <w:r w:rsidRPr="00B76CA9">
              <w:t>E-mail:</w:t>
            </w:r>
          </w:p>
        </w:tc>
      </w:tr>
      <w:tr w:rsidR="00230782" w:rsidRPr="00B76CA9" w14:paraId="00FE15B4" w14:textId="77777777" w:rsidTr="00470E40">
        <w:trPr>
          <w:cantSplit/>
        </w:trPr>
        <w:tc>
          <w:tcPr>
            <w:tcW w:w="9286" w:type="dxa"/>
            <w:gridSpan w:val="4"/>
          </w:tcPr>
          <w:p w14:paraId="389681CB" w14:textId="77777777" w:rsidR="00230782" w:rsidRPr="00B76CA9" w:rsidRDefault="00230782" w:rsidP="00A128A3">
            <w:pPr>
              <w:pStyle w:val="Table10ptText-ASDEFCON"/>
            </w:pPr>
            <w:r w:rsidRPr="00B76CA9">
              <w:t>Address:</w:t>
            </w:r>
          </w:p>
        </w:tc>
      </w:tr>
      <w:tr w:rsidR="00230782" w:rsidRPr="00B76CA9" w14:paraId="38854128" w14:textId="77777777" w:rsidTr="00470E40">
        <w:trPr>
          <w:cantSplit/>
        </w:trPr>
        <w:tc>
          <w:tcPr>
            <w:tcW w:w="6204" w:type="dxa"/>
            <w:gridSpan w:val="3"/>
          </w:tcPr>
          <w:p w14:paraId="2E933C69" w14:textId="77777777" w:rsidR="00230782" w:rsidRPr="00B76CA9" w:rsidRDefault="00230782" w:rsidP="00A128A3">
            <w:pPr>
              <w:pStyle w:val="Table10ptText-ASDEFCON"/>
            </w:pPr>
            <w:r w:rsidRPr="00B76CA9">
              <w:t>Signature:</w:t>
            </w:r>
          </w:p>
        </w:tc>
        <w:tc>
          <w:tcPr>
            <w:tcW w:w="3082" w:type="dxa"/>
          </w:tcPr>
          <w:p w14:paraId="61814D74" w14:textId="77777777" w:rsidR="00230782" w:rsidRPr="00B76CA9" w:rsidRDefault="00230782" w:rsidP="00A128A3">
            <w:pPr>
              <w:pStyle w:val="Table10ptText-ASDEFCON"/>
            </w:pPr>
            <w:r w:rsidRPr="00B76CA9">
              <w:t>Date:</w:t>
            </w:r>
          </w:p>
        </w:tc>
      </w:tr>
    </w:tbl>
    <w:p w14:paraId="6B216DCD" w14:textId="77777777" w:rsidR="00C82356" w:rsidRPr="00B76CA9" w:rsidRDefault="00C82356" w:rsidP="00F3530A">
      <w:pPr>
        <w:pStyle w:val="ASDEFCONNormal"/>
        <w:sectPr w:rsidR="00C82356" w:rsidRPr="00B76CA9" w:rsidSect="00FC0C27">
          <w:headerReference w:type="default" r:id="rId13"/>
          <w:footerReference w:type="default" r:id="rId14"/>
          <w:pgSz w:w="11907" w:h="16840" w:code="9"/>
          <w:pgMar w:top="1304" w:right="1417" w:bottom="907" w:left="1417" w:header="567" w:footer="567" w:gutter="0"/>
          <w:paperSrc w:first="7" w:other="7"/>
          <w:pgNumType w:start="1"/>
          <w:cols w:space="720"/>
          <w:docGrid w:linePitch="272"/>
        </w:sectPr>
      </w:pPr>
    </w:p>
    <w:p w14:paraId="7C7E3C3E" w14:textId="77777777" w:rsidR="00230782" w:rsidRPr="00B76CA9" w:rsidRDefault="00230782" w:rsidP="00F3530A">
      <w:pPr>
        <w:pStyle w:val="ASDEFCONTitle"/>
      </w:pPr>
      <w:r w:rsidRPr="00B76CA9">
        <w:t>OFFICIAL ORDER (CORE)</w:t>
      </w:r>
    </w:p>
    <w:p w14:paraId="11DA1096" w14:textId="3C1ECD6A" w:rsidR="00230782" w:rsidRPr="00B76CA9" w:rsidRDefault="00230782" w:rsidP="00F3530A">
      <w:pPr>
        <w:pStyle w:val="ASDEFCONNormal"/>
      </w:pPr>
      <w:r w:rsidRPr="00B76CA9">
        <w:t xml:space="preserve">The Official Order, once executed by the Commonwealth and delivered in accordance with the </w:t>
      </w:r>
      <w:bookmarkStart w:id="34" w:name="Text7"/>
      <w:r w:rsidR="001002CA" w:rsidRPr="0026150A">
        <w:rPr>
          <w:b/>
        </w:rPr>
        <w:fldChar w:fldCharType="begin">
          <w:ffData>
            <w:name w:val="Text7"/>
            <w:enabled/>
            <w:calcOnExit w:val="0"/>
            <w:textInput>
              <w:default w:val="[INSERT STANDING OFFER NAME AND NUMBER]"/>
            </w:textInput>
          </w:ffData>
        </w:fldChar>
      </w:r>
      <w:r w:rsidR="001002CA" w:rsidRPr="0026150A">
        <w:rPr>
          <w:b/>
        </w:rPr>
        <w:instrText xml:space="preserve"> FORMTEXT </w:instrText>
      </w:r>
      <w:r w:rsidR="001002CA" w:rsidRPr="0026150A">
        <w:rPr>
          <w:b/>
        </w:rPr>
      </w:r>
      <w:r w:rsidR="001002CA" w:rsidRPr="0026150A">
        <w:rPr>
          <w:b/>
        </w:rPr>
        <w:fldChar w:fldCharType="separate"/>
      </w:r>
      <w:r w:rsidR="009A79B3">
        <w:rPr>
          <w:b/>
          <w:noProof/>
        </w:rPr>
        <w:t>[INSERT STANDING OFFER NAME AND NUMBER]</w:t>
      </w:r>
      <w:r w:rsidR="001002CA" w:rsidRPr="0026150A">
        <w:rPr>
          <w:b/>
        </w:rPr>
        <w:fldChar w:fldCharType="end"/>
      </w:r>
      <w:bookmarkEnd w:id="34"/>
      <w:r w:rsidRPr="00B76CA9">
        <w:t>, will constitute acceptance by the Commonwealth of the Contractor’s offer to supply the Services specified in this Official Order.</w:t>
      </w:r>
    </w:p>
    <w:p w14:paraId="75BAF9EB" w14:textId="39596F0B" w:rsidR="00230782" w:rsidRPr="00B76CA9" w:rsidRDefault="001002CA" w:rsidP="00F3530A">
      <w:pPr>
        <w:pStyle w:val="ASDEFCONNormal"/>
      </w:pPr>
      <w:r>
        <w:t xml:space="preserve">The conditions in the </w:t>
      </w:r>
      <w:bookmarkStart w:id="35" w:name="Text8"/>
      <w:r w:rsidRPr="0026150A">
        <w:rPr>
          <w:b/>
        </w:rPr>
        <w:fldChar w:fldCharType="begin">
          <w:ffData>
            <w:name w:val="Text8"/>
            <w:enabled/>
            <w:calcOnExit w:val="0"/>
            <w:textInput>
              <w:default w:val="[INSERT STANDING OFFER NAME AND NUMBER]"/>
            </w:textInput>
          </w:ffData>
        </w:fldChar>
      </w:r>
      <w:r w:rsidRPr="0026150A">
        <w:rPr>
          <w:b/>
        </w:rPr>
        <w:instrText xml:space="preserve"> FORMTEXT </w:instrText>
      </w:r>
      <w:r w:rsidRPr="0026150A">
        <w:rPr>
          <w:b/>
        </w:rPr>
      </w:r>
      <w:r w:rsidRPr="0026150A">
        <w:rPr>
          <w:b/>
        </w:rPr>
        <w:fldChar w:fldCharType="separate"/>
      </w:r>
      <w:r w:rsidR="009A79B3">
        <w:rPr>
          <w:b/>
          <w:noProof/>
        </w:rPr>
        <w:t>[INSERT STANDING OFFER NAME AND NUMBER]</w:t>
      </w:r>
      <w:r w:rsidRPr="0026150A">
        <w:rPr>
          <w:b/>
        </w:rPr>
        <w:fldChar w:fldCharType="end"/>
      </w:r>
      <w:bookmarkEnd w:id="35"/>
      <w:r w:rsidR="00230782" w:rsidRPr="00B76CA9">
        <w:t>, this Official Order and any other documents expressly referred to in this Official Order as forming part of the Official Order, together constitute a Contract between the Commonwealth and the Contractor.</w:t>
      </w:r>
    </w:p>
    <w:p w14:paraId="2112ABC0" w14:textId="77777777" w:rsidR="00230782" w:rsidRPr="00B76CA9" w:rsidRDefault="00230782" w:rsidP="00F3530A">
      <w:pPr>
        <w:pStyle w:val="ASDEFCON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230782" w:rsidRPr="00B76CA9" w14:paraId="0F3F003E" w14:textId="77777777" w:rsidTr="00AC6FA3">
        <w:tc>
          <w:tcPr>
            <w:tcW w:w="4643" w:type="dxa"/>
            <w:shd w:val="clear" w:color="auto" w:fill="CCCCCC"/>
          </w:tcPr>
          <w:p w14:paraId="6453B67F" w14:textId="77777777" w:rsidR="00230782" w:rsidRPr="00470E40" w:rsidRDefault="00230782" w:rsidP="00FA1C38">
            <w:pPr>
              <w:pStyle w:val="Table10ptText-ASDEFCON"/>
              <w:rPr>
                <w:b/>
              </w:rPr>
            </w:pPr>
            <w:r w:rsidRPr="00470E40">
              <w:rPr>
                <w:b/>
              </w:rPr>
              <w:t>Purchase Order Number:</w:t>
            </w:r>
          </w:p>
        </w:tc>
        <w:tc>
          <w:tcPr>
            <w:tcW w:w="4643" w:type="dxa"/>
            <w:shd w:val="clear" w:color="auto" w:fill="auto"/>
          </w:tcPr>
          <w:p w14:paraId="7A8D067E" w14:textId="0C9455D6" w:rsidR="00230782" w:rsidRPr="00FA1C38" w:rsidRDefault="00AC6FA3" w:rsidP="00FA1C38">
            <w:pPr>
              <w:pStyle w:val="Table10ptText-ASDEFCON"/>
              <w:rPr>
                <w:b/>
              </w:rPr>
            </w:pPr>
            <w:r w:rsidRPr="00FA1C38">
              <w:rPr>
                <w:b/>
              </w:rPr>
              <w:fldChar w:fldCharType="begin">
                <w:ffData>
                  <w:name w:val="Text31"/>
                  <w:enabled/>
                  <w:calcOnExit w:val="0"/>
                  <w:textInput>
                    <w:default w:val="[INSERT NUMBER]"/>
                  </w:textInput>
                </w:ffData>
              </w:fldChar>
            </w:r>
            <w:bookmarkStart w:id="36" w:name="Text31"/>
            <w:r w:rsidRPr="00FA1C38">
              <w:rPr>
                <w:b/>
              </w:rPr>
              <w:instrText xml:space="preserve"> FORMTEXT </w:instrText>
            </w:r>
            <w:r w:rsidRPr="00FA1C38">
              <w:rPr>
                <w:b/>
              </w:rPr>
            </w:r>
            <w:r w:rsidRPr="00FA1C38">
              <w:rPr>
                <w:b/>
              </w:rPr>
              <w:fldChar w:fldCharType="separate"/>
            </w:r>
            <w:r w:rsidR="009A79B3">
              <w:rPr>
                <w:b/>
                <w:noProof/>
              </w:rPr>
              <w:t>[INSERT NUMBER]</w:t>
            </w:r>
            <w:r w:rsidRPr="00FA1C38">
              <w:rPr>
                <w:b/>
              </w:rPr>
              <w:fldChar w:fldCharType="end"/>
            </w:r>
            <w:bookmarkEnd w:id="36"/>
          </w:p>
        </w:tc>
      </w:tr>
      <w:tr w:rsidR="00230782" w:rsidRPr="00B76CA9" w14:paraId="71D99483" w14:textId="77777777" w:rsidTr="00AC6FA3">
        <w:tc>
          <w:tcPr>
            <w:tcW w:w="4643" w:type="dxa"/>
            <w:shd w:val="clear" w:color="auto" w:fill="auto"/>
          </w:tcPr>
          <w:p w14:paraId="7EF916B9" w14:textId="77777777" w:rsidR="00230782" w:rsidRDefault="00230782" w:rsidP="00FA1C38">
            <w:pPr>
              <w:pStyle w:val="Table10ptText-ASDEFCON"/>
            </w:pPr>
            <w:r w:rsidRPr="00B76CA9">
              <w:t>Contract Date:</w:t>
            </w:r>
          </w:p>
          <w:p w14:paraId="34E9ACFF" w14:textId="77777777" w:rsidR="00230782" w:rsidRPr="0026150A" w:rsidRDefault="00AC6FA3" w:rsidP="00FA1C38">
            <w:pPr>
              <w:pStyle w:val="Table10ptText-ASDEFCON"/>
              <w:rPr>
                <w:b/>
              </w:rPr>
            </w:pPr>
            <w:r>
              <w:t xml:space="preserve">(Official Order will be </w:t>
            </w:r>
            <w:r w:rsidR="001755E6">
              <w:t>in accordance with</w:t>
            </w:r>
            <w:r>
              <w:t xml:space="preserve"> clause 1.7 of the Deed)</w:t>
            </w:r>
          </w:p>
        </w:tc>
        <w:bookmarkStart w:id="37" w:name="Text32"/>
        <w:tc>
          <w:tcPr>
            <w:tcW w:w="4643" w:type="dxa"/>
            <w:shd w:val="clear" w:color="auto" w:fill="auto"/>
          </w:tcPr>
          <w:p w14:paraId="039E7ACC" w14:textId="43A73AD7" w:rsidR="00230782" w:rsidRPr="00FA1C38" w:rsidRDefault="00AC6FA3" w:rsidP="00FA1C38">
            <w:pPr>
              <w:pStyle w:val="Table10ptText-ASDEFCON"/>
              <w:rPr>
                <w:b/>
              </w:rPr>
            </w:pPr>
            <w:r w:rsidRPr="00FA1C38">
              <w:rPr>
                <w:b/>
              </w:rPr>
              <w:fldChar w:fldCharType="begin">
                <w:ffData>
                  <w:name w:val="Text32"/>
                  <w:enabled/>
                  <w:calcOnExit w:val="0"/>
                  <w:textInput>
                    <w:default w:val="[INSERT DATE]"/>
                  </w:textInput>
                </w:ffData>
              </w:fldChar>
            </w:r>
            <w:r w:rsidRPr="00FA1C38">
              <w:rPr>
                <w:b/>
              </w:rPr>
              <w:instrText xml:space="preserve"> FORMTEXT </w:instrText>
            </w:r>
            <w:r w:rsidRPr="00FA1C38">
              <w:rPr>
                <w:b/>
              </w:rPr>
            </w:r>
            <w:r w:rsidRPr="00FA1C38">
              <w:rPr>
                <w:b/>
              </w:rPr>
              <w:fldChar w:fldCharType="separate"/>
            </w:r>
            <w:r w:rsidR="009A79B3">
              <w:rPr>
                <w:b/>
                <w:noProof/>
              </w:rPr>
              <w:t>[INSERT DATE]</w:t>
            </w:r>
            <w:r w:rsidRPr="00FA1C38">
              <w:rPr>
                <w:b/>
              </w:rPr>
              <w:fldChar w:fldCharType="end"/>
            </w:r>
            <w:bookmarkEnd w:id="37"/>
          </w:p>
        </w:tc>
      </w:tr>
      <w:tr w:rsidR="00230782" w:rsidRPr="00B76CA9" w14:paraId="146FEC69" w14:textId="77777777" w:rsidTr="00AC6FA3">
        <w:tc>
          <w:tcPr>
            <w:tcW w:w="4643" w:type="dxa"/>
            <w:shd w:val="clear" w:color="auto" w:fill="auto"/>
          </w:tcPr>
          <w:p w14:paraId="43234C77" w14:textId="77777777" w:rsidR="00230782" w:rsidRPr="00B76CA9" w:rsidRDefault="00230782" w:rsidP="00FA1C38">
            <w:pPr>
              <w:pStyle w:val="Table10ptText-ASDEFCON"/>
            </w:pPr>
            <w:r w:rsidRPr="00B76CA9">
              <w:t>Contractor Details:</w:t>
            </w:r>
          </w:p>
          <w:p w14:paraId="3C395A35" w14:textId="77777777" w:rsidR="00230782" w:rsidRPr="0026150A" w:rsidRDefault="00230782" w:rsidP="00FA1C38">
            <w:pPr>
              <w:pStyle w:val="Table10ptText-ASDEFCON"/>
            </w:pPr>
          </w:p>
        </w:tc>
        <w:bookmarkStart w:id="38" w:name="Text33"/>
        <w:tc>
          <w:tcPr>
            <w:tcW w:w="4643" w:type="dxa"/>
            <w:shd w:val="clear" w:color="auto" w:fill="auto"/>
          </w:tcPr>
          <w:p w14:paraId="7F466915" w14:textId="137923EB" w:rsidR="000C38AB" w:rsidRPr="00FA1C38" w:rsidRDefault="000C38AB" w:rsidP="00FA1C38">
            <w:pPr>
              <w:pStyle w:val="Table10ptText-ASDEFCON"/>
              <w:rPr>
                <w:b/>
              </w:rPr>
            </w:pPr>
            <w:r w:rsidRPr="00FA1C38">
              <w:rPr>
                <w:b/>
              </w:rPr>
              <w:fldChar w:fldCharType="begin">
                <w:ffData>
                  <w:name w:val="Text11"/>
                  <w:enabled/>
                  <w:calcOnExit w:val="0"/>
                  <w:textInput>
                    <w:default w:val="[INSERT NAME OF CONTRACTOR]"/>
                  </w:textInput>
                </w:ffData>
              </w:fldChar>
            </w:r>
            <w:r w:rsidRPr="00FA1C38">
              <w:rPr>
                <w:b/>
              </w:rPr>
              <w:instrText xml:space="preserve"> FORMTEXT </w:instrText>
            </w:r>
            <w:r w:rsidRPr="00FA1C38">
              <w:rPr>
                <w:b/>
              </w:rPr>
            </w:r>
            <w:r w:rsidRPr="00FA1C38">
              <w:rPr>
                <w:b/>
              </w:rPr>
              <w:fldChar w:fldCharType="separate"/>
            </w:r>
            <w:r w:rsidR="009A79B3">
              <w:rPr>
                <w:b/>
                <w:noProof/>
              </w:rPr>
              <w:t>[INSERT NAME OF CONTRACTOR]</w:t>
            </w:r>
            <w:r w:rsidRPr="00FA1C38">
              <w:rPr>
                <w:b/>
              </w:rPr>
              <w:fldChar w:fldCharType="end"/>
            </w:r>
          </w:p>
          <w:p w14:paraId="4B3A55EC" w14:textId="7260E42B" w:rsidR="000C38AB" w:rsidRPr="00FA1C38" w:rsidRDefault="000C38AB" w:rsidP="00FA1C38">
            <w:pPr>
              <w:pStyle w:val="Table10ptText-ASDEFCON"/>
              <w:rPr>
                <w:b/>
              </w:rPr>
            </w:pPr>
            <w:r w:rsidRPr="00FA1C38">
              <w:rPr>
                <w:b/>
              </w:rPr>
              <w:fldChar w:fldCharType="begin">
                <w:ffData>
                  <w:name w:val="Text12"/>
                  <w:enabled/>
                  <w:calcOnExit w:val="0"/>
                  <w:textInput>
                    <w:default w:val="[INSERT A.B.N/A.C.N AND A.R.B.N (IF APPLICABLE)]"/>
                  </w:textInput>
                </w:ffData>
              </w:fldChar>
            </w:r>
            <w:r w:rsidRPr="00FA1C38">
              <w:rPr>
                <w:b/>
              </w:rPr>
              <w:instrText xml:space="preserve"> FORMTEXT </w:instrText>
            </w:r>
            <w:r w:rsidRPr="00FA1C38">
              <w:rPr>
                <w:b/>
              </w:rPr>
            </w:r>
            <w:r w:rsidRPr="00FA1C38">
              <w:rPr>
                <w:b/>
              </w:rPr>
              <w:fldChar w:fldCharType="separate"/>
            </w:r>
            <w:r w:rsidR="009A79B3">
              <w:rPr>
                <w:b/>
                <w:noProof/>
              </w:rPr>
              <w:t>[INSERT A.B.N/A.C.N AND A.R.B.N (IF APPLICABLE)]</w:t>
            </w:r>
            <w:r w:rsidRPr="00FA1C38">
              <w:rPr>
                <w:b/>
              </w:rPr>
              <w:fldChar w:fldCharType="end"/>
            </w:r>
          </w:p>
          <w:p w14:paraId="17FF0BFD" w14:textId="44869720" w:rsidR="000C38AB" w:rsidRPr="00FA1C38" w:rsidRDefault="000C38AB" w:rsidP="00FA1C38">
            <w:pPr>
              <w:pStyle w:val="Table10ptText-ASDEFCON"/>
              <w:rPr>
                <w:b/>
              </w:rPr>
            </w:pPr>
            <w:r w:rsidRPr="00FA1C38">
              <w:rPr>
                <w:b/>
              </w:rPr>
              <w:fldChar w:fldCharType="begin">
                <w:ffData>
                  <w:name w:val="Text13"/>
                  <w:enabled/>
                  <w:calcOnExit w:val="0"/>
                  <w:textInput>
                    <w:default w:val="[INSERT ROMAN VENDOR NUMBER]"/>
                  </w:textInput>
                </w:ffData>
              </w:fldChar>
            </w:r>
            <w:r w:rsidRPr="00FA1C38">
              <w:rPr>
                <w:b/>
              </w:rPr>
              <w:instrText xml:space="preserve"> FORMTEXT </w:instrText>
            </w:r>
            <w:r w:rsidRPr="00FA1C38">
              <w:rPr>
                <w:b/>
              </w:rPr>
            </w:r>
            <w:r w:rsidRPr="00FA1C38">
              <w:rPr>
                <w:b/>
              </w:rPr>
              <w:fldChar w:fldCharType="separate"/>
            </w:r>
            <w:r w:rsidR="009A79B3">
              <w:rPr>
                <w:b/>
                <w:noProof/>
              </w:rPr>
              <w:t>[INSERT ROMAN VENDOR NUMBER]</w:t>
            </w:r>
            <w:r w:rsidRPr="00FA1C38">
              <w:rPr>
                <w:b/>
              </w:rPr>
              <w:fldChar w:fldCharType="end"/>
            </w:r>
          </w:p>
          <w:p w14:paraId="2E7BA6CD" w14:textId="646C388C" w:rsidR="000C38AB" w:rsidRPr="00FA1C38" w:rsidRDefault="000C38AB" w:rsidP="00FA1C38">
            <w:pPr>
              <w:pStyle w:val="Table10ptText-ASDEFCON"/>
              <w:rPr>
                <w:b/>
              </w:rPr>
            </w:pPr>
            <w:r w:rsidRPr="00FA1C38">
              <w:rPr>
                <w:b/>
              </w:rPr>
              <w:fldChar w:fldCharType="begin">
                <w:ffData>
                  <w:name w:val=""/>
                  <w:enabled/>
                  <w:calcOnExit w:val="0"/>
                  <w:textInput>
                    <w:default w:val="[INSERT POSTAL ADDRESS AND EMAIL]"/>
                  </w:textInput>
                </w:ffData>
              </w:fldChar>
            </w:r>
            <w:r w:rsidRPr="00FA1C38">
              <w:rPr>
                <w:b/>
              </w:rPr>
              <w:instrText xml:space="preserve"> FORMTEXT </w:instrText>
            </w:r>
            <w:r w:rsidRPr="00FA1C38">
              <w:rPr>
                <w:b/>
              </w:rPr>
            </w:r>
            <w:r w:rsidRPr="00FA1C38">
              <w:rPr>
                <w:b/>
              </w:rPr>
              <w:fldChar w:fldCharType="separate"/>
            </w:r>
            <w:r w:rsidR="009A79B3">
              <w:rPr>
                <w:b/>
                <w:noProof/>
              </w:rPr>
              <w:t>[INSERT POSTAL ADDRESS AND EMAIL]</w:t>
            </w:r>
            <w:r w:rsidRPr="00FA1C38">
              <w:rPr>
                <w:b/>
              </w:rPr>
              <w:fldChar w:fldCharType="end"/>
            </w:r>
          </w:p>
          <w:p w14:paraId="58BAE1A9" w14:textId="17F88A10" w:rsidR="00230782" w:rsidRPr="00B76CA9" w:rsidRDefault="00312A80" w:rsidP="00FA1C38">
            <w:pPr>
              <w:pStyle w:val="Table10ptText-ASDEFCON"/>
            </w:pPr>
            <w:del w:id="39" w:author="Prabhu, Akshata MS" w:date="2024-08-22T11:39:00Z">
              <w:r>
                <w:rPr>
                  <w:b/>
                </w:rPr>
                <w:fldChar w:fldCharType="begin">
                  <w:ffData>
                    <w:name w:val=""/>
                    <w:enabled/>
                    <w:calcOnExit w:val="0"/>
                    <w:textInput>
                      <w:default w:val="[INSERT PHONE NUMBER]"/>
                    </w:textInput>
                  </w:ffData>
                </w:fldChar>
              </w:r>
              <w:r>
                <w:rPr>
                  <w:b/>
                </w:rPr>
                <w:delInstrText xml:space="preserve"> FORMTEXT </w:delInstrText>
              </w:r>
              <w:r>
                <w:rPr>
                  <w:b/>
                </w:rPr>
              </w:r>
              <w:r>
                <w:rPr>
                  <w:b/>
                </w:rPr>
                <w:fldChar w:fldCharType="separate"/>
              </w:r>
              <w:r>
                <w:rPr>
                  <w:b/>
                  <w:noProof/>
                </w:rPr>
                <w:delText>[INSERT PHONE NUMBER]</w:delText>
              </w:r>
              <w:r>
                <w:rPr>
                  <w:b/>
                </w:rPr>
                <w:fldChar w:fldCharType="end"/>
              </w:r>
              <w:r w:rsidR="000C38AB" w:rsidRPr="000C38AB">
                <w:delText>.</w:delText>
              </w:r>
            </w:del>
            <w:ins w:id="40" w:author="Prabhu, Akshata MS" w:date="2024-08-22T11:39:00Z">
              <w:r w:rsidR="000C38AB" w:rsidRPr="00FA1C38">
                <w:rPr>
                  <w:b/>
                </w:rPr>
                <w:fldChar w:fldCharType="begin">
                  <w:ffData>
                    <w:name w:val="Text15"/>
                    <w:enabled/>
                    <w:calcOnExit w:val="0"/>
                    <w:textInput>
                      <w:default w:val="[INSERT PHONE AND FAX NUMBERS]"/>
                    </w:textInput>
                  </w:ffData>
                </w:fldChar>
              </w:r>
              <w:r w:rsidR="000C38AB" w:rsidRPr="00FA1C38">
                <w:rPr>
                  <w:b/>
                </w:rPr>
                <w:instrText xml:space="preserve"> FORMTEXT </w:instrText>
              </w:r>
              <w:r w:rsidR="000C38AB" w:rsidRPr="00FA1C38">
                <w:rPr>
                  <w:b/>
                </w:rPr>
              </w:r>
              <w:r w:rsidR="000C38AB" w:rsidRPr="00FA1C38">
                <w:rPr>
                  <w:b/>
                </w:rPr>
                <w:fldChar w:fldCharType="separate"/>
              </w:r>
              <w:r w:rsidR="009A79B3">
                <w:rPr>
                  <w:b/>
                  <w:noProof/>
                </w:rPr>
                <w:t>[INSERT PHONE AND FAX NUMBERS]</w:t>
              </w:r>
              <w:r w:rsidR="000C38AB" w:rsidRPr="00FA1C38">
                <w:rPr>
                  <w:b/>
                </w:rPr>
                <w:fldChar w:fldCharType="end"/>
              </w:r>
              <w:r w:rsidR="000C38AB" w:rsidRPr="000C38AB">
                <w:t>.</w:t>
              </w:r>
            </w:ins>
            <w:bookmarkEnd w:id="38"/>
          </w:p>
        </w:tc>
      </w:tr>
      <w:tr w:rsidR="00230782" w:rsidRPr="00B76CA9" w14:paraId="79DDD679" w14:textId="77777777" w:rsidTr="00AC6FA3">
        <w:tc>
          <w:tcPr>
            <w:tcW w:w="4643" w:type="dxa"/>
            <w:shd w:val="clear" w:color="auto" w:fill="auto"/>
          </w:tcPr>
          <w:p w14:paraId="24CD2DB8" w14:textId="77777777" w:rsidR="00230782" w:rsidRPr="00B76CA9" w:rsidRDefault="00230782" w:rsidP="00FA1C38">
            <w:pPr>
              <w:pStyle w:val="Table10ptText-ASDEFCON"/>
            </w:pPr>
            <w:r w:rsidRPr="00B76CA9">
              <w:t>Commonwealth Details:</w:t>
            </w:r>
          </w:p>
          <w:p w14:paraId="6E5FC0CF" w14:textId="77777777" w:rsidR="00230782" w:rsidRPr="0026150A" w:rsidRDefault="00230782" w:rsidP="00FA1C38">
            <w:pPr>
              <w:pStyle w:val="Table10ptText-ASDEFCON"/>
            </w:pPr>
          </w:p>
        </w:tc>
        <w:tc>
          <w:tcPr>
            <w:tcW w:w="4643" w:type="dxa"/>
            <w:shd w:val="clear" w:color="auto" w:fill="auto"/>
          </w:tcPr>
          <w:p w14:paraId="6A74C4A6" w14:textId="789A1E4B" w:rsidR="000C38AB" w:rsidRPr="00FA1C38" w:rsidRDefault="000C38AB" w:rsidP="00FA1C38">
            <w:pPr>
              <w:pStyle w:val="Table10ptText-ASDEFCON"/>
              <w:rPr>
                <w:b/>
              </w:rPr>
            </w:pPr>
            <w:r w:rsidRPr="00FA1C38">
              <w:rPr>
                <w:b/>
              </w:rPr>
              <w:fldChar w:fldCharType="begin">
                <w:ffData>
                  <w:name w:val=""/>
                  <w:enabled/>
                  <w:calcOnExit w:val="0"/>
                  <w:textInput>
                    <w:default w:val="[INSERT NAME OF AUTHOROSED OFFICER]"/>
                  </w:textInput>
                </w:ffData>
              </w:fldChar>
            </w:r>
            <w:r w:rsidRPr="00FA1C38">
              <w:rPr>
                <w:b/>
              </w:rPr>
              <w:instrText xml:space="preserve"> FORMTEXT </w:instrText>
            </w:r>
            <w:r w:rsidRPr="00FA1C38">
              <w:rPr>
                <w:b/>
              </w:rPr>
            </w:r>
            <w:r w:rsidRPr="00FA1C38">
              <w:rPr>
                <w:b/>
              </w:rPr>
              <w:fldChar w:fldCharType="separate"/>
            </w:r>
            <w:r w:rsidR="009A79B3">
              <w:rPr>
                <w:b/>
                <w:noProof/>
              </w:rPr>
              <w:t>[INSERT NAME OF AUTHOROSED OFFICER]</w:t>
            </w:r>
            <w:r w:rsidRPr="00FA1C38">
              <w:rPr>
                <w:b/>
              </w:rPr>
              <w:fldChar w:fldCharType="end"/>
            </w:r>
          </w:p>
          <w:p w14:paraId="1CA91376" w14:textId="6752A240" w:rsidR="000C38AB" w:rsidRPr="00FA1C38" w:rsidRDefault="000C38AB" w:rsidP="00FA1C38">
            <w:pPr>
              <w:pStyle w:val="Table10ptText-ASDEFCON"/>
              <w:rPr>
                <w:b/>
              </w:rPr>
            </w:pPr>
            <w:r w:rsidRPr="00FA1C38">
              <w:rPr>
                <w:b/>
              </w:rPr>
              <w:fldChar w:fldCharType="begin">
                <w:ffData>
                  <w:name w:val=""/>
                  <w:enabled/>
                  <w:calcOnExit w:val="0"/>
                  <w:textInput>
                    <w:default w:val="[INSERT POSTAL ADDRESS AND EMAIL]"/>
                  </w:textInput>
                </w:ffData>
              </w:fldChar>
            </w:r>
            <w:r w:rsidRPr="00FA1C38">
              <w:rPr>
                <w:b/>
              </w:rPr>
              <w:instrText xml:space="preserve"> FORMTEXT </w:instrText>
            </w:r>
            <w:r w:rsidRPr="00FA1C38">
              <w:rPr>
                <w:b/>
              </w:rPr>
            </w:r>
            <w:r w:rsidRPr="00FA1C38">
              <w:rPr>
                <w:b/>
              </w:rPr>
              <w:fldChar w:fldCharType="separate"/>
            </w:r>
            <w:r w:rsidR="009A79B3">
              <w:rPr>
                <w:b/>
                <w:noProof/>
              </w:rPr>
              <w:t>[INSERT POSTAL ADDRESS AND EMAIL]</w:t>
            </w:r>
            <w:r w:rsidRPr="00FA1C38">
              <w:rPr>
                <w:b/>
              </w:rPr>
              <w:fldChar w:fldCharType="end"/>
            </w:r>
          </w:p>
          <w:p w14:paraId="1D5C52B6" w14:textId="34D552F7" w:rsidR="00230782" w:rsidRPr="00B76CA9" w:rsidRDefault="00312A80" w:rsidP="00FA1C38">
            <w:pPr>
              <w:pStyle w:val="Table10ptText-ASDEFCON"/>
            </w:pPr>
            <w:del w:id="41" w:author="Prabhu, Akshata MS" w:date="2024-08-22T11:39:00Z">
              <w:r>
                <w:rPr>
                  <w:b/>
                </w:rPr>
                <w:fldChar w:fldCharType="begin">
                  <w:ffData>
                    <w:name w:val=""/>
                    <w:enabled/>
                    <w:calcOnExit w:val="0"/>
                    <w:textInput>
                      <w:default w:val="[INSERT PHONE NUMBER]"/>
                    </w:textInput>
                  </w:ffData>
                </w:fldChar>
              </w:r>
              <w:r>
                <w:rPr>
                  <w:b/>
                </w:rPr>
                <w:delInstrText xml:space="preserve"> FORMTEXT </w:delInstrText>
              </w:r>
              <w:r>
                <w:rPr>
                  <w:b/>
                </w:rPr>
              </w:r>
              <w:r>
                <w:rPr>
                  <w:b/>
                </w:rPr>
                <w:fldChar w:fldCharType="separate"/>
              </w:r>
              <w:r>
                <w:rPr>
                  <w:b/>
                  <w:noProof/>
                </w:rPr>
                <w:delText>[INSERT PHONE NUMBER]</w:delText>
              </w:r>
              <w:r>
                <w:rPr>
                  <w:b/>
                </w:rPr>
                <w:fldChar w:fldCharType="end"/>
              </w:r>
              <w:r w:rsidR="000C38AB" w:rsidRPr="000C38AB">
                <w:delText>.</w:delText>
              </w:r>
            </w:del>
            <w:ins w:id="42" w:author="Prabhu, Akshata MS" w:date="2024-08-22T11:39:00Z">
              <w:r w:rsidR="000C38AB" w:rsidRPr="00FA1C38">
                <w:rPr>
                  <w:b/>
                </w:rPr>
                <w:fldChar w:fldCharType="begin">
                  <w:ffData>
                    <w:name w:val="Text15"/>
                    <w:enabled/>
                    <w:calcOnExit w:val="0"/>
                    <w:textInput>
                      <w:default w:val="[INSERT PHONE AND FAX NUMBERS]"/>
                    </w:textInput>
                  </w:ffData>
                </w:fldChar>
              </w:r>
              <w:r w:rsidR="000C38AB" w:rsidRPr="00FA1C38">
                <w:rPr>
                  <w:b/>
                </w:rPr>
                <w:instrText xml:space="preserve"> FORMTEXT </w:instrText>
              </w:r>
              <w:r w:rsidR="000C38AB" w:rsidRPr="00FA1C38">
                <w:rPr>
                  <w:b/>
                </w:rPr>
              </w:r>
              <w:r w:rsidR="000C38AB" w:rsidRPr="00FA1C38">
                <w:rPr>
                  <w:b/>
                </w:rPr>
                <w:fldChar w:fldCharType="separate"/>
              </w:r>
              <w:r w:rsidR="009A79B3">
                <w:rPr>
                  <w:b/>
                  <w:noProof/>
                </w:rPr>
                <w:t>[INSERT PHONE AND FAX NUMBERS]</w:t>
              </w:r>
              <w:r w:rsidR="000C38AB" w:rsidRPr="00FA1C38">
                <w:rPr>
                  <w:b/>
                </w:rPr>
                <w:fldChar w:fldCharType="end"/>
              </w:r>
              <w:r w:rsidR="000C38AB" w:rsidRPr="000C38AB">
                <w:t>.</w:t>
              </w:r>
            </w:ins>
          </w:p>
        </w:tc>
      </w:tr>
    </w:tbl>
    <w:p w14:paraId="4E79CF4D" w14:textId="77777777" w:rsidR="00230782" w:rsidRPr="00B76CA9" w:rsidRDefault="00230782" w:rsidP="00F3530A">
      <w:pPr>
        <w:pStyle w:val="ASDEFCONNormal"/>
      </w:pPr>
    </w:p>
    <w:p w14:paraId="321293D1" w14:textId="77777777" w:rsidR="00230782" w:rsidRPr="00434676" w:rsidRDefault="00230782" w:rsidP="00434676">
      <w:pPr>
        <w:pStyle w:val="NoteToTenderers-ASDEFCON"/>
      </w:pPr>
      <w:r w:rsidRPr="00434676">
        <w:t xml:space="preserve">Note to tenderers:  The Official Order will consist of an amalgamation of this </w:t>
      </w:r>
      <w:r w:rsidR="00AB6AD7" w:rsidRPr="00434676">
        <w:t>a</w:t>
      </w:r>
      <w:r w:rsidRPr="00434676">
        <w:t>ttachment and the successful tenderer’s Quotation.</w:t>
      </w:r>
    </w:p>
    <w:p w14:paraId="0DBD8069" w14:textId="77777777" w:rsidR="00230782" w:rsidRPr="00B76CA9" w:rsidRDefault="00230782" w:rsidP="00F3530A">
      <w:pPr>
        <w:pStyle w:val="NoteToDrafters-ASDEFCON"/>
      </w:pPr>
      <w:r w:rsidRPr="00B76CA9">
        <w:rPr>
          <w:highlight w:val="black"/>
        </w:rPr>
        <w:t xml:space="preserve">Note to drafters:  This </w:t>
      </w:r>
      <w:r w:rsidR="00AB6AD7">
        <w:rPr>
          <w:highlight w:val="black"/>
        </w:rPr>
        <w:t>a</w:t>
      </w:r>
      <w:r w:rsidRPr="00B76CA9">
        <w:rPr>
          <w:highlight w:val="black"/>
        </w:rPr>
        <w:t>ttachment provides example clauses only for writing a Statement of Work.</w:t>
      </w:r>
      <w:r w:rsidR="00B74010" w:rsidRPr="00B76CA9">
        <w:rPr>
          <w:highlight w:val="black"/>
        </w:rPr>
        <w:t xml:space="preserve"> </w:t>
      </w:r>
    </w:p>
    <w:p w14:paraId="39F3FA8F" w14:textId="77777777" w:rsidR="00230782" w:rsidRPr="00B76CA9" w:rsidRDefault="00230782" w:rsidP="00F3530A">
      <w:pPr>
        <w:pStyle w:val="ATTANNLV1-ASDEFCON"/>
      </w:pPr>
      <w:r w:rsidRPr="00B76CA9">
        <w:t>INTRODUCTION (core)</w:t>
      </w:r>
    </w:p>
    <w:bookmarkStart w:id="43" w:name="Text12"/>
    <w:p w14:paraId="5FE0258D" w14:textId="1B4EABE2" w:rsidR="00230782" w:rsidRPr="00AB6AD7" w:rsidRDefault="00A641F6" w:rsidP="00F3530A">
      <w:pPr>
        <w:pStyle w:val="ATTANNLV2-ASDEFCON"/>
        <w:rPr>
          <w:b/>
        </w:rPr>
      </w:pPr>
      <w:r w:rsidRPr="00AB6AD7">
        <w:rPr>
          <w:b/>
        </w:rPr>
        <w:fldChar w:fldCharType="begin">
          <w:ffData>
            <w:name w:val="Text12"/>
            <w:enabled/>
            <w:calcOnExit w:val="0"/>
            <w:textInput>
              <w:default w:val="[INSERT SUMMARY OF REQUIREMENT]"/>
            </w:textInput>
          </w:ffData>
        </w:fldChar>
      </w:r>
      <w:r w:rsidRPr="00AB6AD7">
        <w:rPr>
          <w:b/>
        </w:rPr>
        <w:instrText xml:space="preserve"> FORMTEXT </w:instrText>
      </w:r>
      <w:r w:rsidRPr="00AB6AD7">
        <w:rPr>
          <w:b/>
        </w:rPr>
      </w:r>
      <w:r w:rsidRPr="00AB6AD7">
        <w:rPr>
          <w:b/>
        </w:rPr>
        <w:fldChar w:fldCharType="separate"/>
      </w:r>
      <w:r w:rsidR="009A79B3">
        <w:rPr>
          <w:b/>
          <w:noProof/>
        </w:rPr>
        <w:t>[INSERT SUMMARY OF REQUIREMENT]</w:t>
      </w:r>
      <w:r w:rsidRPr="00AB6AD7">
        <w:rPr>
          <w:b/>
        </w:rPr>
        <w:fldChar w:fldCharType="end"/>
      </w:r>
      <w:bookmarkEnd w:id="43"/>
    </w:p>
    <w:bookmarkStart w:id="44" w:name="Text13"/>
    <w:p w14:paraId="350D77C0" w14:textId="1D55C7C8" w:rsidR="00230782" w:rsidRPr="00AB6AD7" w:rsidRDefault="00A641F6" w:rsidP="00F3530A">
      <w:pPr>
        <w:pStyle w:val="ATTANNLV2-ASDEFCON"/>
        <w:rPr>
          <w:b/>
        </w:rPr>
      </w:pPr>
      <w:r w:rsidRPr="00AB6AD7">
        <w:rPr>
          <w:b/>
        </w:rPr>
        <w:fldChar w:fldCharType="begin">
          <w:ffData>
            <w:name w:val="Text13"/>
            <w:enabled/>
            <w:calcOnExit w:val="0"/>
            <w:textInput>
              <w:default w:val="[INSERT BACKGROUND TO REQUIREMENT]"/>
            </w:textInput>
          </w:ffData>
        </w:fldChar>
      </w:r>
      <w:r w:rsidRPr="00AB6AD7">
        <w:rPr>
          <w:b/>
        </w:rPr>
        <w:instrText xml:space="preserve"> FORMTEXT </w:instrText>
      </w:r>
      <w:r w:rsidRPr="00AB6AD7">
        <w:rPr>
          <w:b/>
        </w:rPr>
      </w:r>
      <w:r w:rsidRPr="00AB6AD7">
        <w:rPr>
          <w:b/>
        </w:rPr>
        <w:fldChar w:fldCharType="separate"/>
      </w:r>
      <w:r w:rsidR="009A79B3">
        <w:rPr>
          <w:b/>
          <w:noProof/>
        </w:rPr>
        <w:t>[INSERT BACKGROUND TO REQUIREMENT]</w:t>
      </w:r>
      <w:r w:rsidRPr="00AB6AD7">
        <w:rPr>
          <w:b/>
        </w:rPr>
        <w:fldChar w:fldCharType="end"/>
      </w:r>
      <w:bookmarkEnd w:id="44"/>
    </w:p>
    <w:p w14:paraId="60B7DF4F" w14:textId="77777777" w:rsidR="00230782" w:rsidRPr="00B76CA9" w:rsidRDefault="00230782" w:rsidP="00F3530A">
      <w:pPr>
        <w:pStyle w:val="ATTANNLV1-ASDEFCON"/>
      </w:pPr>
      <w:r w:rsidRPr="00B76CA9">
        <w:t>STATEMENT OF WORK (core)</w:t>
      </w:r>
    </w:p>
    <w:p w14:paraId="08FEBC62" w14:textId="77777777" w:rsidR="00230782" w:rsidRPr="00B76CA9" w:rsidRDefault="00230782" w:rsidP="00F3530A">
      <w:pPr>
        <w:pStyle w:val="NoteToDrafters-ASDEFCON"/>
      </w:pPr>
      <w:r w:rsidRPr="00805BC0">
        <w:t xml:space="preserve">Note to drafters:  There should be nothing in the </w:t>
      </w:r>
      <w:r w:rsidR="00024AE3">
        <w:t>S</w:t>
      </w:r>
      <w:r w:rsidRPr="00805BC0">
        <w:t xml:space="preserve">tatement of </w:t>
      </w:r>
      <w:r w:rsidR="00024AE3">
        <w:t>W</w:t>
      </w:r>
      <w:r w:rsidRPr="00805BC0">
        <w:t xml:space="preserve">ork that is not covered or could not be covered by the requirements of the standing offer as set out by the tenderer in Table 1 of Annex C of the </w:t>
      </w:r>
      <w:r w:rsidR="00BC73BE">
        <w:t>c</w:t>
      </w:r>
      <w:r w:rsidRPr="00805BC0">
        <w:t xml:space="preserve">onditions of </w:t>
      </w:r>
      <w:r w:rsidR="00BC73BE">
        <w:t>t</w:t>
      </w:r>
      <w:r w:rsidRPr="00805BC0">
        <w:t xml:space="preserve">ender. </w:t>
      </w:r>
      <w:bookmarkStart w:id="45" w:name="_Toc20639823"/>
      <w:bookmarkEnd w:id="45"/>
      <w:r w:rsidRPr="00805BC0">
        <w:rPr>
          <w:highlight w:val="black"/>
        </w:rPr>
        <w:t xml:space="preserve"> It is usual to either set </w:t>
      </w:r>
      <w:r w:rsidR="00D77396">
        <w:rPr>
          <w:highlight w:val="black"/>
        </w:rPr>
        <w:t>a</w:t>
      </w:r>
      <w:r w:rsidR="00D77396" w:rsidRPr="00805BC0">
        <w:rPr>
          <w:highlight w:val="black"/>
        </w:rPr>
        <w:t xml:space="preserve"> </w:t>
      </w:r>
      <w:r w:rsidR="00D77396">
        <w:rPr>
          <w:highlight w:val="black"/>
        </w:rPr>
        <w:t>s</w:t>
      </w:r>
      <w:r w:rsidRPr="00805BC0">
        <w:rPr>
          <w:highlight w:val="black"/>
        </w:rPr>
        <w:t xml:space="preserve">ervices Contract up so </w:t>
      </w:r>
      <w:r w:rsidRPr="00B76CA9">
        <w:rPr>
          <w:highlight w:val="black"/>
        </w:rPr>
        <w:t xml:space="preserve">that the Contractor is conducting the work in phases, or else is performing specific duties. </w:t>
      </w:r>
      <w:r w:rsidRPr="00B76CA9">
        <w:t xml:space="preserve">Detailed below are two examples of drafting SOWs to reflect this need. </w:t>
      </w:r>
      <w:r w:rsidR="00AB6AD7">
        <w:t xml:space="preserve"> </w:t>
      </w:r>
      <w:r w:rsidRPr="00B76CA9">
        <w:t xml:space="preserve">Please note the following example assumes that there is no right for the Commonwealth to terminate the </w:t>
      </w:r>
      <w:r w:rsidR="001755E6">
        <w:t>C</w:t>
      </w:r>
      <w:r w:rsidRPr="00B76CA9">
        <w:t>ontract at the completion of each phase.</w:t>
      </w:r>
    </w:p>
    <w:p w14:paraId="2F8DB78C" w14:textId="77777777" w:rsidR="00230782" w:rsidRDefault="00230782" w:rsidP="00F3530A">
      <w:pPr>
        <w:pStyle w:val="ASDEFCONNormal"/>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1BB2AD1F" w14:textId="77777777" w:rsidTr="000B378D">
        <w:tc>
          <w:tcPr>
            <w:tcW w:w="9287" w:type="dxa"/>
            <w:shd w:val="clear" w:color="auto" w:fill="auto"/>
          </w:tcPr>
          <w:p w14:paraId="6AC73552" w14:textId="77777777" w:rsidR="000B378D" w:rsidRPr="000B378D" w:rsidRDefault="000B378D" w:rsidP="000B378D">
            <w:pPr>
              <w:pStyle w:val="ASDEFCONOption"/>
              <w:rPr>
                <w:rFonts w:eastAsia="Calibri"/>
              </w:rPr>
            </w:pPr>
            <w:r>
              <w:rPr>
                <w:rFonts w:eastAsia="Calibri"/>
              </w:rPr>
              <w:t>Option</w:t>
            </w:r>
            <w:r w:rsidRPr="000B378D">
              <w:rPr>
                <w:rFonts w:eastAsia="Calibri"/>
              </w:rPr>
              <w:t xml:space="preserve"> A:  For when a Contractor is performing a specific </w:t>
            </w:r>
            <w:r w:rsidR="003263F7">
              <w:rPr>
                <w:rFonts w:eastAsia="Calibri"/>
              </w:rPr>
              <w:t>task</w:t>
            </w:r>
            <w:r w:rsidRPr="000B378D">
              <w:rPr>
                <w:rFonts w:eastAsia="Calibri"/>
              </w:rPr>
              <w:t xml:space="preserve"> (produce a report etc) </w:t>
            </w:r>
            <w:r w:rsidR="003263F7" w:rsidRPr="000B378D">
              <w:rPr>
                <w:rFonts w:eastAsia="Calibri"/>
              </w:rPr>
              <w:t xml:space="preserve">use the following clauses </w:t>
            </w:r>
            <w:r w:rsidR="003263F7">
              <w:rPr>
                <w:rFonts w:eastAsia="Calibri"/>
              </w:rPr>
              <w:t xml:space="preserve">or </w:t>
            </w:r>
            <w:r w:rsidR="003263F7" w:rsidRPr="000B378D">
              <w:rPr>
                <w:rFonts w:eastAsia="Calibri"/>
              </w:rPr>
              <w:t>similar</w:t>
            </w:r>
            <w:r w:rsidR="00C15A61">
              <w:rPr>
                <w:rFonts w:eastAsia="Calibri"/>
              </w:rPr>
              <w:t>.</w:t>
            </w:r>
          </w:p>
          <w:p w14:paraId="77558538" w14:textId="77777777" w:rsidR="000B378D" w:rsidRPr="000E3A6F" w:rsidRDefault="000B378D" w:rsidP="000B378D">
            <w:pPr>
              <w:pStyle w:val="ATTANNLV2-ASDEFCON"/>
              <w:rPr>
                <w:rFonts w:eastAsia="Calibri"/>
              </w:rPr>
            </w:pPr>
            <w:r w:rsidRPr="000E3A6F">
              <w:rPr>
                <w:rFonts w:eastAsia="Calibri"/>
              </w:rPr>
              <w:t>The Contractor shall undertake the work in the following phases:</w:t>
            </w:r>
          </w:p>
          <w:p w14:paraId="26E4AE0E" w14:textId="1120AC96" w:rsidR="000B378D" w:rsidRPr="00B76CA9" w:rsidRDefault="000B378D" w:rsidP="000B378D">
            <w:pPr>
              <w:pStyle w:val="ATTANNLV3-ASDEFCON"/>
            </w:pPr>
            <w:r w:rsidRPr="00B76CA9">
              <w:t>Phase 1:</w:t>
            </w:r>
            <w:r w:rsidRPr="00B76CA9">
              <w:tab/>
            </w:r>
            <w:bookmarkStart w:id="46" w:name="Text1"/>
            <w:r w:rsidR="001D2373" w:rsidRPr="00466B26">
              <w:rPr>
                <w:b/>
              </w:rPr>
              <w:fldChar w:fldCharType="begin">
                <w:ffData>
                  <w:name w:val="Text1"/>
                  <w:enabled/>
                  <w:calcOnExit w:val="0"/>
                  <w:textInput>
                    <w:default w:val="[INSERT DETAILS]"/>
                  </w:textInput>
                </w:ffData>
              </w:fldChar>
            </w:r>
            <w:r w:rsidR="001D2373" w:rsidRPr="00466B26">
              <w:rPr>
                <w:b/>
              </w:rPr>
              <w:instrText xml:space="preserve"> FORMTEXT </w:instrText>
            </w:r>
            <w:r w:rsidR="001D2373" w:rsidRPr="00466B26">
              <w:rPr>
                <w:b/>
              </w:rPr>
            </w:r>
            <w:r w:rsidR="001D2373" w:rsidRPr="00466B26">
              <w:rPr>
                <w:b/>
              </w:rPr>
              <w:fldChar w:fldCharType="separate"/>
            </w:r>
            <w:r w:rsidR="009A79B3">
              <w:rPr>
                <w:b/>
                <w:noProof/>
              </w:rPr>
              <w:t>[INSERT DETAILS]</w:t>
            </w:r>
            <w:r w:rsidR="001D2373" w:rsidRPr="00466B26">
              <w:rPr>
                <w:b/>
              </w:rPr>
              <w:fldChar w:fldCharType="end"/>
            </w:r>
            <w:bookmarkEnd w:id="46"/>
            <w:r w:rsidRPr="00B76CA9">
              <w:t>;</w:t>
            </w:r>
          </w:p>
          <w:p w14:paraId="2DF61A8A" w14:textId="6BFD816F" w:rsidR="000B378D" w:rsidRPr="00B76CA9" w:rsidRDefault="000B378D" w:rsidP="000B378D">
            <w:pPr>
              <w:pStyle w:val="ATTANNLV3-ASDEFCON"/>
            </w:pPr>
            <w:r w:rsidRPr="00B76CA9">
              <w:t>Phase 2:</w:t>
            </w:r>
            <w:r w:rsidRPr="00B76CA9">
              <w:tab/>
            </w:r>
            <w:r w:rsidR="001D2373" w:rsidRPr="00466B26">
              <w:rPr>
                <w:b/>
              </w:rPr>
              <w:fldChar w:fldCharType="begin">
                <w:ffData>
                  <w:name w:val="Text1"/>
                  <w:enabled/>
                  <w:calcOnExit w:val="0"/>
                  <w:textInput>
                    <w:default w:val="[INSERT DETAILS]"/>
                  </w:textInput>
                </w:ffData>
              </w:fldChar>
            </w:r>
            <w:r w:rsidR="001D2373" w:rsidRPr="00466B26">
              <w:rPr>
                <w:b/>
              </w:rPr>
              <w:instrText xml:space="preserve"> FORMTEXT </w:instrText>
            </w:r>
            <w:r w:rsidR="001D2373" w:rsidRPr="00466B26">
              <w:rPr>
                <w:b/>
              </w:rPr>
            </w:r>
            <w:r w:rsidR="001D2373" w:rsidRPr="00466B26">
              <w:rPr>
                <w:b/>
              </w:rPr>
              <w:fldChar w:fldCharType="separate"/>
            </w:r>
            <w:r w:rsidR="009A79B3">
              <w:rPr>
                <w:b/>
                <w:noProof/>
              </w:rPr>
              <w:t>[INSERT DETAILS]</w:t>
            </w:r>
            <w:r w:rsidR="001D2373" w:rsidRPr="00466B26">
              <w:rPr>
                <w:b/>
              </w:rPr>
              <w:fldChar w:fldCharType="end"/>
            </w:r>
            <w:r w:rsidRPr="00B76CA9">
              <w:t>;</w:t>
            </w:r>
          </w:p>
          <w:p w14:paraId="5564F699" w14:textId="0B5DB99F" w:rsidR="000B378D" w:rsidRPr="00B76CA9" w:rsidRDefault="000B378D" w:rsidP="000B378D">
            <w:pPr>
              <w:pStyle w:val="ATTANNLV3-ASDEFCON"/>
            </w:pPr>
            <w:r w:rsidRPr="00B76CA9">
              <w:t>Phase 3:</w:t>
            </w:r>
            <w:r w:rsidRPr="00B76CA9">
              <w:tab/>
            </w:r>
            <w:r w:rsidR="001D2373" w:rsidRPr="00466B26">
              <w:rPr>
                <w:b/>
              </w:rPr>
              <w:fldChar w:fldCharType="begin">
                <w:ffData>
                  <w:name w:val="Text1"/>
                  <w:enabled/>
                  <w:calcOnExit w:val="0"/>
                  <w:textInput>
                    <w:default w:val="[INSERT DETAILS]"/>
                  </w:textInput>
                </w:ffData>
              </w:fldChar>
            </w:r>
            <w:r w:rsidR="001D2373" w:rsidRPr="00466B26">
              <w:rPr>
                <w:b/>
              </w:rPr>
              <w:instrText xml:space="preserve"> FORMTEXT </w:instrText>
            </w:r>
            <w:r w:rsidR="001D2373" w:rsidRPr="00466B26">
              <w:rPr>
                <w:b/>
              </w:rPr>
            </w:r>
            <w:r w:rsidR="001D2373" w:rsidRPr="00466B26">
              <w:rPr>
                <w:b/>
              </w:rPr>
              <w:fldChar w:fldCharType="separate"/>
            </w:r>
            <w:r w:rsidR="009A79B3">
              <w:rPr>
                <w:b/>
                <w:noProof/>
              </w:rPr>
              <w:t>[INSERT DETAILS]</w:t>
            </w:r>
            <w:r w:rsidR="001D2373" w:rsidRPr="00466B26">
              <w:rPr>
                <w:b/>
              </w:rPr>
              <w:fldChar w:fldCharType="end"/>
            </w:r>
            <w:r w:rsidRPr="00B76CA9">
              <w:t>; etc</w:t>
            </w:r>
          </w:p>
          <w:p w14:paraId="1D553CF3" w14:textId="0A7EAB97" w:rsidR="000B378D" w:rsidRPr="000E3A6F" w:rsidRDefault="001D2373" w:rsidP="000B378D">
            <w:pPr>
              <w:pStyle w:val="ATTANNLV2-ASDEFCON"/>
              <w:rPr>
                <w:rFonts w:eastAsia="Calibri"/>
              </w:rPr>
            </w:pPr>
            <w:r>
              <w:rPr>
                <w:rFonts w:eastAsia="Calibri"/>
              </w:rPr>
              <w:t xml:space="preserve">Phase 1: </w:t>
            </w:r>
            <w:bookmarkStart w:id="47" w:name="Text2"/>
            <w:r w:rsidRPr="00466B26">
              <w:rPr>
                <w:rFonts w:eastAsia="Calibri"/>
                <w:b/>
              </w:rPr>
              <w:fldChar w:fldCharType="begin">
                <w:ffData>
                  <w:name w:val="Text2"/>
                  <w:enabled/>
                  <w:calcOnExit w:val="0"/>
                  <w:textInput>
                    <w:default w:val="[INSERT DETAILS OF PHASE/NAME]"/>
                  </w:textInput>
                </w:ffData>
              </w:fldChar>
            </w:r>
            <w:r w:rsidRPr="00466B26">
              <w:rPr>
                <w:rFonts w:eastAsia="Calibri"/>
                <w:b/>
              </w:rPr>
              <w:instrText xml:space="preserve"> FORMTEXT </w:instrText>
            </w:r>
            <w:r w:rsidRPr="00466B26">
              <w:rPr>
                <w:rFonts w:eastAsia="Calibri"/>
                <w:b/>
              </w:rPr>
            </w:r>
            <w:r w:rsidRPr="00466B26">
              <w:rPr>
                <w:rFonts w:eastAsia="Calibri"/>
                <w:b/>
              </w:rPr>
              <w:fldChar w:fldCharType="separate"/>
            </w:r>
            <w:r w:rsidR="009A79B3">
              <w:rPr>
                <w:rFonts w:eastAsia="Calibri"/>
                <w:b/>
                <w:noProof/>
              </w:rPr>
              <w:t>[INSERT DETAILS OF PHASE/NAME]</w:t>
            </w:r>
            <w:r w:rsidRPr="00466B26">
              <w:rPr>
                <w:rFonts w:eastAsia="Calibri"/>
                <w:b/>
              </w:rPr>
              <w:fldChar w:fldCharType="end"/>
            </w:r>
            <w:bookmarkEnd w:id="47"/>
          </w:p>
          <w:p w14:paraId="6A10094C" w14:textId="77777777" w:rsidR="000B378D" w:rsidRPr="00690A7E" w:rsidRDefault="000B378D" w:rsidP="000B378D">
            <w:pPr>
              <w:pStyle w:val="ATTANNLV3-ASDEFCON"/>
            </w:pPr>
            <w:r w:rsidRPr="00690A7E">
              <w:t>The Contractor shall…….</w:t>
            </w:r>
          </w:p>
          <w:p w14:paraId="04418C58" w14:textId="77777777" w:rsidR="000B378D" w:rsidRPr="00690A7E" w:rsidRDefault="000B378D" w:rsidP="000B378D">
            <w:pPr>
              <w:pStyle w:val="ATTANNLV3-ASDEFCON"/>
            </w:pPr>
            <w:r w:rsidRPr="00690A7E">
              <w:t>The Contractor shall……..</w:t>
            </w:r>
          </w:p>
          <w:p w14:paraId="61B1B660" w14:textId="7D5A0403" w:rsidR="000B378D" w:rsidRPr="000E3A6F" w:rsidRDefault="000B378D" w:rsidP="000B378D">
            <w:pPr>
              <w:pStyle w:val="ATTANNLV2-ASDEFCON"/>
              <w:rPr>
                <w:rFonts w:eastAsia="Calibri"/>
              </w:rPr>
            </w:pPr>
            <w:r w:rsidRPr="000E3A6F">
              <w:rPr>
                <w:rFonts w:eastAsia="Calibri"/>
              </w:rPr>
              <w:t xml:space="preserve">Phase 2: </w:t>
            </w:r>
            <w:bookmarkStart w:id="48" w:name="Text3"/>
            <w:r w:rsidR="001D2373" w:rsidRPr="00466B26">
              <w:rPr>
                <w:rFonts w:eastAsia="Calibri"/>
                <w:b/>
              </w:rPr>
              <w:fldChar w:fldCharType="begin">
                <w:ffData>
                  <w:name w:val="Text3"/>
                  <w:enabled/>
                  <w:calcOnExit w:val="0"/>
                  <w:textInput>
                    <w:default w:val="[INSERT DETAILS OF THE PHASE/NAME]"/>
                  </w:textInput>
                </w:ffData>
              </w:fldChar>
            </w:r>
            <w:r w:rsidR="001D2373" w:rsidRPr="00466B26">
              <w:rPr>
                <w:rFonts w:eastAsia="Calibri"/>
                <w:b/>
              </w:rPr>
              <w:instrText xml:space="preserve"> FORMTEXT </w:instrText>
            </w:r>
            <w:r w:rsidR="001D2373" w:rsidRPr="00466B26">
              <w:rPr>
                <w:rFonts w:eastAsia="Calibri"/>
                <w:b/>
              </w:rPr>
            </w:r>
            <w:r w:rsidR="001D2373" w:rsidRPr="00466B26">
              <w:rPr>
                <w:rFonts w:eastAsia="Calibri"/>
                <w:b/>
              </w:rPr>
              <w:fldChar w:fldCharType="separate"/>
            </w:r>
            <w:r w:rsidR="009A79B3">
              <w:rPr>
                <w:rFonts w:eastAsia="Calibri"/>
                <w:b/>
                <w:noProof/>
              </w:rPr>
              <w:t>[INSERT DETAILS OF THE PHASE/NAME]</w:t>
            </w:r>
            <w:r w:rsidR="001D2373" w:rsidRPr="00466B26">
              <w:rPr>
                <w:rFonts w:eastAsia="Calibri"/>
                <w:b/>
              </w:rPr>
              <w:fldChar w:fldCharType="end"/>
            </w:r>
            <w:bookmarkEnd w:id="48"/>
          </w:p>
          <w:p w14:paraId="79AE79BB" w14:textId="77777777" w:rsidR="000B378D" w:rsidRDefault="000B378D" w:rsidP="000B378D">
            <w:pPr>
              <w:pStyle w:val="ATTANNLV3-ASDEFCON"/>
            </w:pPr>
            <w:r w:rsidRPr="00690A7E">
              <w:t>The Contractor shall…</w:t>
            </w:r>
            <w:r w:rsidRPr="00B76CA9">
              <w:t>…..</w:t>
            </w:r>
          </w:p>
          <w:p w14:paraId="3580FA9D" w14:textId="77777777" w:rsidR="000B378D" w:rsidRDefault="000B378D" w:rsidP="00470E40">
            <w:pPr>
              <w:pStyle w:val="ATTANNLV3-ASDEFCON"/>
              <w:jc w:val="left"/>
            </w:pPr>
            <w:r w:rsidRPr="00B76CA9">
              <w:t>The Contractor shall……..</w:t>
            </w:r>
          </w:p>
          <w:p w14:paraId="301B204B" w14:textId="3A0FF824" w:rsidR="00466B26" w:rsidRDefault="00466B26" w:rsidP="00466B26">
            <w:pPr>
              <w:pStyle w:val="ATTANNLV2-ASDEFCON"/>
            </w:pPr>
            <w:r w:rsidRPr="00466B26">
              <w:rPr>
                <w:rFonts w:eastAsia="Calibri"/>
              </w:rPr>
              <w:t>The</w:t>
            </w:r>
            <w:r>
              <w:t xml:space="preserve"> Contractor shall perform the Services at </w:t>
            </w:r>
            <w:r>
              <w:rPr>
                <w:b/>
              </w:rPr>
              <w:fldChar w:fldCharType="begin">
                <w:ffData>
                  <w:name w:val=""/>
                  <w:enabled/>
                  <w:calcOnExit w:val="0"/>
                  <w:textInput>
                    <w:default w:val="[INSERT LOCATION]"/>
                  </w:textInput>
                </w:ffData>
              </w:fldChar>
            </w:r>
            <w:r>
              <w:rPr>
                <w:b/>
              </w:rPr>
              <w:instrText xml:space="preserve"> FORMTEXT </w:instrText>
            </w:r>
            <w:r>
              <w:rPr>
                <w:b/>
              </w:rPr>
            </w:r>
            <w:r>
              <w:rPr>
                <w:b/>
              </w:rPr>
              <w:fldChar w:fldCharType="separate"/>
            </w:r>
            <w:r w:rsidR="009A79B3">
              <w:rPr>
                <w:b/>
                <w:noProof/>
              </w:rPr>
              <w:t>[INSERT LOCATION]</w:t>
            </w:r>
            <w:r>
              <w:rPr>
                <w:b/>
              </w:rPr>
              <w:fldChar w:fldCharType="end"/>
            </w:r>
            <w:r>
              <w:rPr>
                <w:b/>
              </w:rPr>
              <w:t>.</w:t>
            </w:r>
          </w:p>
        </w:tc>
      </w:tr>
    </w:tbl>
    <w:p w14:paraId="30A849DE" w14:textId="77777777" w:rsidR="005C7CAD" w:rsidRPr="00221D1E" w:rsidRDefault="005C7CAD" w:rsidP="000B378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44578F30" w14:textId="77777777" w:rsidTr="000B378D">
        <w:tc>
          <w:tcPr>
            <w:tcW w:w="9287" w:type="dxa"/>
            <w:shd w:val="clear" w:color="auto" w:fill="auto"/>
          </w:tcPr>
          <w:p w14:paraId="432687B0" w14:textId="77777777" w:rsidR="000B378D" w:rsidRPr="000B378D" w:rsidRDefault="000B378D" w:rsidP="000B378D">
            <w:pPr>
              <w:pStyle w:val="ASDEFCONOption"/>
              <w:rPr>
                <w:rFonts w:eastAsia="Calibri"/>
              </w:rPr>
            </w:pPr>
            <w:r>
              <w:rPr>
                <w:rFonts w:eastAsia="Calibri"/>
              </w:rPr>
              <w:t>Option</w:t>
            </w:r>
            <w:r w:rsidRPr="000B378D">
              <w:rPr>
                <w:rFonts w:eastAsia="Calibri"/>
              </w:rPr>
              <w:t xml:space="preserve"> B:  For when a Contractor is not performing a specific task </w:t>
            </w:r>
            <w:r w:rsidR="003263F7" w:rsidRPr="000B378D">
              <w:rPr>
                <w:rFonts w:eastAsia="Calibri"/>
              </w:rPr>
              <w:t xml:space="preserve">use the following clauses </w:t>
            </w:r>
            <w:r w:rsidR="003263F7">
              <w:rPr>
                <w:rFonts w:eastAsia="Calibri"/>
              </w:rPr>
              <w:t xml:space="preserve">or </w:t>
            </w:r>
            <w:r w:rsidR="003263F7" w:rsidRPr="000B378D">
              <w:rPr>
                <w:rFonts w:eastAsia="Calibri"/>
              </w:rPr>
              <w:t>similar</w:t>
            </w:r>
            <w:r w:rsidR="00C15A61">
              <w:rPr>
                <w:rFonts w:eastAsia="Calibri"/>
              </w:rPr>
              <w:t>.</w:t>
            </w:r>
          </w:p>
          <w:p w14:paraId="38305410" w14:textId="77777777" w:rsidR="000B378D" w:rsidRPr="000E3A6F" w:rsidRDefault="000B378D" w:rsidP="000B378D">
            <w:pPr>
              <w:pStyle w:val="ATTANNLV2-ASDEFCON"/>
              <w:rPr>
                <w:rFonts w:eastAsia="Calibri"/>
              </w:rPr>
            </w:pPr>
            <w:r w:rsidRPr="000E3A6F">
              <w:rPr>
                <w:rFonts w:eastAsia="Calibri"/>
              </w:rPr>
              <w:t>The Contractor shall:</w:t>
            </w:r>
          </w:p>
          <w:p w14:paraId="3115BD95" w14:textId="0FBD1A80" w:rsidR="000B378D" w:rsidRPr="004C1F81" w:rsidRDefault="00466B26" w:rsidP="000B378D">
            <w:pPr>
              <w:pStyle w:val="ATTANNLV3-ASDEFCON"/>
            </w:pPr>
            <w:r>
              <w:rPr>
                <w:b/>
              </w:rPr>
              <w:fldChar w:fldCharType="begin">
                <w:ffData>
                  <w:name w:val="Text16"/>
                  <w:enabled/>
                  <w:calcOnExit w:val="0"/>
                  <w:textInput>
                    <w:default w:val="[INSERT DETAILS AS APPROPRIATE (eg, &quot;shall provide general Project Management and ILS advice on the Project&quot;)]"/>
                  </w:textInput>
                </w:ffData>
              </w:fldChar>
            </w:r>
            <w:r>
              <w:rPr>
                <w:b/>
              </w:rPr>
              <w:instrText xml:space="preserve"> FORMTEXT </w:instrText>
            </w:r>
            <w:r>
              <w:rPr>
                <w:b/>
              </w:rPr>
            </w:r>
            <w:r>
              <w:rPr>
                <w:b/>
              </w:rPr>
              <w:fldChar w:fldCharType="separate"/>
            </w:r>
            <w:r w:rsidR="009A79B3">
              <w:rPr>
                <w:b/>
                <w:noProof/>
              </w:rPr>
              <w:t>[INSERT DETAILS AS APPROPRIATE (eg, "shall provide general Project Management and ILS advice on the Project")]</w:t>
            </w:r>
            <w:r>
              <w:rPr>
                <w:b/>
              </w:rPr>
              <w:fldChar w:fldCharType="end"/>
            </w:r>
            <w:r w:rsidR="000B378D" w:rsidRPr="004C1F81">
              <w:t>; and</w:t>
            </w:r>
          </w:p>
          <w:p w14:paraId="2A16D9D1" w14:textId="77777777" w:rsidR="000B378D" w:rsidRPr="00B76CA9" w:rsidRDefault="000B378D" w:rsidP="000B378D">
            <w:pPr>
              <w:pStyle w:val="ATTANNLV3-ASDEFCON"/>
            </w:pPr>
            <w:r w:rsidRPr="00B76CA9">
              <w:t xml:space="preserve">draft </w:t>
            </w:r>
            <w:r w:rsidRPr="00FC0C27">
              <w:t>and staff documentation</w:t>
            </w:r>
            <w:r w:rsidRPr="00B76CA9">
              <w:t xml:space="preserve"> including:</w:t>
            </w:r>
          </w:p>
          <w:p w14:paraId="49AEF4DA" w14:textId="121CE9DD" w:rsidR="00466B26" w:rsidRDefault="00466B26" w:rsidP="00470E40">
            <w:pPr>
              <w:pStyle w:val="ATTANNLV4-ASDEFCON"/>
              <w:jc w:val="left"/>
            </w:pPr>
            <w:r w:rsidRPr="00466B26">
              <w:rPr>
                <w:b/>
              </w:rPr>
              <w:fldChar w:fldCharType="begin">
                <w:ffData>
                  <w:name w:val="Text5"/>
                  <w:enabled/>
                  <w:calcOnExit w:val="0"/>
                  <w:textInput>
                    <w:default w:val="[INSERT DETAILS AS APPROPRIATE (eg, &quot;ILS Plans and / or Transition Plans&quot;)]"/>
                  </w:textInput>
                </w:ffData>
              </w:fldChar>
            </w:r>
            <w:r w:rsidRPr="00466B26">
              <w:rPr>
                <w:b/>
              </w:rPr>
              <w:instrText xml:space="preserve"> FORMTEXT </w:instrText>
            </w:r>
            <w:r w:rsidRPr="00466B26">
              <w:rPr>
                <w:b/>
              </w:rPr>
            </w:r>
            <w:r w:rsidRPr="00466B26">
              <w:rPr>
                <w:b/>
              </w:rPr>
              <w:fldChar w:fldCharType="separate"/>
            </w:r>
            <w:r w:rsidR="009A79B3">
              <w:rPr>
                <w:b/>
                <w:noProof/>
              </w:rPr>
              <w:t>[INSERT DETAILS AS APPROPRIATE (eg, "ILS Plans and / or Transition Plans")]</w:t>
            </w:r>
            <w:r w:rsidRPr="00466B26">
              <w:rPr>
                <w:b/>
              </w:rPr>
              <w:fldChar w:fldCharType="end"/>
            </w:r>
            <w:r w:rsidRPr="00466B26">
              <w:t>;</w:t>
            </w:r>
            <w:r>
              <w:t xml:space="preserve"> and</w:t>
            </w:r>
          </w:p>
          <w:p w14:paraId="57F42570" w14:textId="2DFD5A7D" w:rsidR="000B378D" w:rsidRDefault="005F5716" w:rsidP="00470E40">
            <w:pPr>
              <w:pStyle w:val="ATTANNLV4-ASDEFCON"/>
              <w:jc w:val="left"/>
            </w:pPr>
            <w:r>
              <w:rPr>
                <w:b/>
              </w:rPr>
              <w:fldChar w:fldCharType="begin">
                <w:ffData>
                  <w:name w:val=""/>
                  <w:enabled/>
                  <w:calcOnExit w:val="0"/>
                  <w:textInput>
                    <w:default w:val="[INSERT DETAILS]"/>
                  </w:textInput>
                </w:ffData>
              </w:fldChar>
            </w:r>
            <w:r>
              <w:rPr>
                <w:b/>
              </w:rPr>
              <w:instrText xml:space="preserve"> FORMTEXT </w:instrText>
            </w:r>
            <w:r>
              <w:rPr>
                <w:b/>
              </w:rPr>
            </w:r>
            <w:r>
              <w:rPr>
                <w:b/>
              </w:rPr>
              <w:fldChar w:fldCharType="separate"/>
            </w:r>
            <w:r w:rsidR="009A79B3">
              <w:rPr>
                <w:b/>
                <w:noProof/>
              </w:rPr>
              <w:t>[INSERT DETAILS]</w:t>
            </w:r>
            <w:r>
              <w:rPr>
                <w:b/>
              </w:rPr>
              <w:fldChar w:fldCharType="end"/>
            </w:r>
            <w:r w:rsidRPr="005F5716">
              <w:t>.</w:t>
            </w:r>
          </w:p>
          <w:p w14:paraId="4C4D1626" w14:textId="72983918" w:rsidR="00466B26" w:rsidRDefault="00466B26" w:rsidP="00466B26">
            <w:pPr>
              <w:pStyle w:val="ATTANNLV2-ASDEFCON"/>
            </w:pPr>
            <w:r w:rsidRPr="00466B26">
              <w:rPr>
                <w:rFonts w:eastAsia="Calibri"/>
              </w:rPr>
              <w:t xml:space="preserve">The Contractor shall perform the Services at </w:t>
            </w:r>
            <w:r w:rsidRPr="00466B26">
              <w:rPr>
                <w:rFonts w:eastAsia="Calibri"/>
                <w:b/>
              </w:rPr>
              <w:fldChar w:fldCharType="begin">
                <w:ffData>
                  <w:name w:val=""/>
                  <w:enabled/>
                  <w:calcOnExit w:val="0"/>
                  <w:textInput>
                    <w:default w:val="[INSERT LOCATION]"/>
                  </w:textInput>
                </w:ffData>
              </w:fldChar>
            </w:r>
            <w:r w:rsidRPr="00466B26">
              <w:rPr>
                <w:rFonts w:eastAsia="Calibri"/>
                <w:b/>
              </w:rPr>
              <w:instrText xml:space="preserve"> FORMTEXT </w:instrText>
            </w:r>
            <w:r w:rsidRPr="00466B26">
              <w:rPr>
                <w:rFonts w:eastAsia="Calibri"/>
                <w:b/>
              </w:rPr>
            </w:r>
            <w:r w:rsidRPr="00466B26">
              <w:rPr>
                <w:rFonts w:eastAsia="Calibri"/>
                <w:b/>
              </w:rPr>
              <w:fldChar w:fldCharType="separate"/>
            </w:r>
            <w:r w:rsidR="009A79B3">
              <w:rPr>
                <w:rFonts w:eastAsia="Calibri"/>
                <w:b/>
                <w:noProof/>
              </w:rPr>
              <w:t>[INSERT LOCATION]</w:t>
            </w:r>
            <w:r w:rsidRPr="00466B26">
              <w:rPr>
                <w:rFonts w:eastAsia="Calibri"/>
                <w:b/>
              </w:rPr>
              <w:fldChar w:fldCharType="end"/>
            </w:r>
            <w:r w:rsidRPr="00466B26">
              <w:rPr>
                <w:rFonts w:eastAsia="Calibri"/>
              </w:rPr>
              <w:t>.</w:t>
            </w:r>
          </w:p>
        </w:tc>
      </w:tr>
    </w:tbl>
    <w:p w14:paraId="6E1D070A" w14:textId="77777777" w:rsidR="00230782" w:rsidRDefault="00230782" w:rsidP="00F3530A">
      <w:pPr>
        <w:pStyle w:val="ATTANNLV1-ASDEFCON"/>
      </w:pPr>
      <w:r w:rsidRPr="00B76CA9">
        <w:t xml:space="preserve">Deliverables (core)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1B7AE935" w14:textId="77777777" w:rsidTr="000B378D">
        <w:tc>
          <w:tcPr>
            <w:tcW w:w="9287" w:type="dxa"/>
            <w:shd w:val="clear" w:color="auto" w:fill="auto"/>
          </w:tcPr>
          <w:p w14:paraId="6AA40C55" w14:textId="77777777" w:rsidR="000B378D" w:rsidRPr="000B378D" w:rsidRDefault="000B378D" w:rsidP="000B378D">
            <w:pPr>
              <w:pStyle w:val="ASDEFCONOption"/>
              <w:rPr>
                <w:rFonts w:eastAsia="Calibri"/>
              </w:rPr>
            </w:pPr>
            <w:r>
              <w:rPr>
                <w:rFonts w:eastAsia="Calibri"/>
              </w:rPr>
              <w:t xml:space="preserve">Option </w:t>
            </w:r>
            <w:r w:rsidRPr="000B378D">
              <w:rPr>
                <w:rFonts w:eastAsia="Calibri"/>
              </w:rPr>
              <w:t xml:space="preserve">A:  For when a Contractor is performing a specific task (produce a report etc) use </w:t>
            </w:r>
            <w:r w:rsidR="003263F7" w:rsidRPr="000B378D">
              <w:rPr>
                <w:rFonts w:eastAsia="Calibri"/>
              </w:rPr>
              <w:t xml:space="preserve">the following </w:t>
            </w:r>
            <w:r w:rsidRPr="000B378D">
              <w:rPr>
                <w:rFonts w:eastAsia="Calibri"/>
              </w:rPr>
              <w:t xml:space="preserve">clauses </w:t>
            </w:r>
            <w:r w:rsidR="003263F7">
              <w:rPr>
                <w:rFonts w:eastAsia="Calibri"/>
              </w:rPr>
              <w:t xml:space="preserve">or </w:t>
            </w:r>
            <w:r w:rsidRPr="000B378D">
              <w:rPr>
                <w:rFonts w:eastAsia="Calibri"/>
              </w:rPr>
              <w:t>similar</w:t>
            </w:r>
            <w:r w:rsidR="00C15A61">
              <w:rPr>
                <w:rFonts w:eastAsia="Calibri"/>
              </w:rPr>
              <w:t>.</w:t>
            </w:r>
          </w:p>
          <w:p w14:paraId="327A02E7" w14:textId="62B2D46F" w:rsidR="000B378D" w:rsidRPr="000E3A6F" w:rsidRDefault="000B378D" w:rsidP="00D767C0">
            <w:pPr>
              <w:pStyle w:val="ATTANNLV2-ASDEFCON"/>
              <w:rPr>
                <w:rFonts w:eastAsia="Calibri"/>
              </w:rPr>
            </w:pPr>
            <w:r w:rsidRPr="000E3A6F">
              <w:rPr>
                <w:rFonts w:eastAsia="Calibri"/>
              </w:rPr>
              <w:t xml:space="preserve">The Contractor shall provide </w:t>
            </w:r>
            <w:bookmarkStart w:id="49" w:name="Text14"/>
            <w:r w:rsidR="00A641F6" w:rsidRPr="00470E40">
              <w:rPr>
                <w:rFonts w:eastAsia="Calibri"/>
                <w:b/>
              </w:rPr>
              <w:fldChar w:fldCharType="begin">
                <w:ffData>
                  <w:name w:val="Text14"/>
                  <w:enabled/>
                  <w:calcOnExit w:val="0"/>
                  <w:textInput>
                    <w:default w:val="[INSERT NUMBER]"/>
                  </w:textInput>
                </w:ffData>
              </w:fldChar>
            </w:r>
            <w:r w:rsidR="00A641F6" w:rsidRPr="00470E40">
              <w:rPr>
                <w:rFonts w:eastAsia="Calibri"/>
                <w:b/>
              </w:rPr>
              <w:instrText xml:space="preserve"> FORMTEXT </w:instrText>
            </w:r>
            <w:r w:rsidR="00A641F6" w:rsidRPr="00470E40">
              <w:rPr>
                <w:rFonts w:eastAsia="Calibri"/>
                <w:b/>
              </w:rPr>
            </w:r>
            <w:r w:rsidR="00A641F6" w:rsidRPr="00470E40">
              <w:rPr>
                <w:rFonts w:eastAsia="Calibri"/>
                <w:b/>
              </w:rPr>
              <w:fldChar w:fldCharType="separate"/>
            </w:r>
            <w:r w:rsidR="009A79B3" w:rsidRPr="00470E40">
              <w:rPr>
                <w:rFonts w:eastAsia="Calibri"/>
                <w:b/>
              </w:rPr>
              <w:t>[INSERT NUMBER]</w:t>
            </w:r>
            <w:r w:rsidR="00A641F6" w:rsidRPr="00470E40">
              <w:rPr>
                <w:rFonts w:eastAsia="Calibri"/>
                <w:b/>
              </w:rPr>
              <w:fldChar w:fldCharType="end"/>
            </w:r>
            <w:bookmarkEnd w:id="49"/>
            <w:r w:rsidRPr="000E3A6F">
              <w:rPr>
                <w:rFonts w:eastAsia="Calibri"/>
              </w:rPr>
              <w:t xml:space="preserve"> hard copies and </w:t>
            </w:r>
            <w:bookmarkStart w:id="50" w:name="Text15"/>
            <w:r w:rsidR="00A641F6" w:rsidRPr="00470E40">
              <w:rPr>
                <w:rFonts w:eastAsia="Calibri"/>
                <w:b/>
              </w:rPr>
              <w:fldChar w:fldCharType="begin">
                <w:ffData>
                  <w:name w:val="Text15"/>
                  <w:enabled/>
                  <w:calcOnExit w:val="0"/>
                  <w:textInput>
                    <w:default w:val="[INSERT NUMBER]"/>
                  </w:textInput>
                </w:ffData>
              </w:fldChar>
            </w:r>
            <w:r w:rsidR="00A641F6" w:rsidRPr="00470E40">
              <w:rPr>
                <w:rFonts w:eastAsia="Calibri"/>
                <w:b/>
              </w:rPr>
              <w:instrText xml:space="preserve"> FORMTEXT </w:instrText>
            </w:r>
            <w:r w:rsidR="00A641F6" w:rsidRPr="00470E40">
              <w:rPr>
                <w:rFonts w:eastAsia="Calibri"/>
                <w:b/>
              </w:rPr>
            </w:r>
            <w:r w:rsidR="00A641F6" w:rsidRPr="00470E40">
              <w:rPr>
                <w:rFonts w:eastAsia="Calibri"/>
                <w:b/>
              </w:rPr>
              <w:fldChar w:fldCharType="separate"/>
            </w:r>
            <w:r w:rsidR="009A79B3" w:rsidRPr="00470E40">
              <w:rPr>
                <w:rFonts w:eastAsia="Calibri"/>
                <w:b/>
              </w:rPr>
              <w:t>[INSERT NUMBER]</w:t>
            </w:r>
            <w:r w:rsidR="00A641F6" w:rsidRPr="00470E40">
              <w:rPr>
                <w:rFonts w:eastAsia="Calibri"/>
                <w:b/>
              </w:rPr>
              <w:fldChar w:fldCharType="end"/>
            </w:r>
            <w:bookmarkEnd w:id="50"/>
            <w:r w:rsidRPr="000E3A6F">
              <w:rPr>
                <w:rFonts w:eastAsia="Calibri"/>
              </w:rPr>
              <w:t xml:space="preserve"> soft copies of the deliverables in accordance with the schedule detailed below:</w:t>
            </w:r>
          </w:p>
          <w:tbl>
            <w:tblPr>
              <w:tblpPr w:leftFromText="180" w:rightFromText="180" w:vertAnchor="text" w:horzAnchor="margin" w:tblpY="2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3119"/>
              <w:gridCol w:w="1701"/>
              <w:gridCol w:w="2126"/>
              <w:gridCol w:w="1554"/>
            </w:tblGrid>
            <w:tr w:rsidR="000B378D" w:rsidRPr="004C1F81" w14:paraId="420B5DBA" w14:textId="77777777" w:rsidTr="00090ECE">
              <w:trPr>
                <w:trHeight w:val="240"/>
              </w:trPr>
              <w:tc>
                <w:tcPr>
                  <w:tcW w:w="560" w:type="dxa"/>
                  <w:shd w:val="pct15" w:color="auto" w:fill="FFFFFF"/>
                </w:tcPr>
                <w:p w14:paraId="0DCE3296" w14:textId="77777777" w:rsidR="000B378D" w:rsidRPr="004C1F81" w:rsidRDefault="000B378D" w:rsidP="00470E40">
                  <w:pPr>
                    <w:pStyle w:val="Table10ptText-ASDEFCON"/>
                  </w:pPr>
                  <w:r w:rsidRPr="004C1F81">
                    <w:t>No.</w:t>
                  </w:r>
                </w:p>
              </w:tc>
              <w:tc>
                <w:tcPr>
                  <w:tcW w:w="3119" w:type="dxa"/>
                  <w:shd w:val="pct15" w:color="auto" w:fill="FFFFFF"/>
                </w:tcPr>
                <w:p w14:paraId="3A774FBA" w14:textId="77777777" w:rsidR="000B378D" w:rsidRPr="004C1F81" w:rsidRDefault="000B378D" w:rsidP="00470E40">
                  <w:pPr>
                    <w:pStyle w:val="Table10ptText-ASDEFCON"/>
                  </w:pPr>
                  <w:r w:rsidRPr="004C1F81">
                    <w:t>Deliverable</w:t>
                  </w:r>
                </w:p>
              </w:tc>
              <w:tc>
                <w:tcPr>
                  <w:tcW w:w="1701" w:type="dxa"/>
                  <w:shd w:val="pct15" w:color="auto" w:fill="FFFFFF"/>
                </w:tcPr>
                <w:p w14:paraId="0E3A64FF" w14:textId="77777777" w:rsidR="000B378D" w:rsidRPr="004C1F81" w:rsidRDefault="000B378D" w:rsidP="00470E40">
                  <w:pPr>
                    <w:pStyle w:val="Table10ptText-ASDEFCON"/>
                  </w:pPr>
                  <w:r w:rsidRPr="004C1F81">
                    <w:t>Location</w:t>
                  </w:r>
                </w:p>
              </w:tc>
              <w:tc>
                <w:tcPr>
                  <w:tcW w:w="2126" w:type="dxa"/>
                  <w:shd w:val="pct15" w:color="auto" w:fill="FFFFFF"/>
                </w:tcPr>
                <w:p w14:paraId="7141369E" w14:textId="77777777" w:rsidR="000B378D" w:rsidRPr="004C1F81" w:rsidRDefault="000B378D" w:rsidP="00470E40">
                  <w:pPr>
                    <w:pStyle w:val="Table10ptText-ASDEFCON"/>
                  </w:pPr>
                  <w:r w:rsidRPr="004C1F81">
                    <w:t>SOW Ref</w:t>
                  </w:r>
                </w:p>
              </w:tc>
              <w:tc>
                <w:tcPr>
                  <w:tcW w:w="1554" w:type="dxa"/>
                  <w:shd w:val="pct15" w:color="auto" w:fill="FFFFFF"/>
                </w:tcPr>
                <w:p w14:paraId="6DD93D23" w14:textId="77777777" w:rsidR="000B378D" w:rsidRPr="004C1F81" w:rsidRDefault="000B378D" w:rsidP="00470E40">
                  <w:pPr>
                    <w:pStyle w:val="Table10ptText-ASDEFCON"/>
                  </w:pPr>
                  <w:r w:rsidRPr="004C1F81">
                    <w:t>Delivery Date</w:t>
                  </w:r>
                </w:p>
              </w:tc>
            </w:tr>
            <w:tr w:rsidR="000B378D" w:rsidRPr="00B76CA9" w14:paraId="09D64C19" w14:textId="77777777" w:rsidTr="00090ECE">
              <w:trPr>
                <w:trHeight w:val="330"/>
              </w:trPr>
              <w:tc>
                <w:tcPr>
                  <w:tcW w:w="560" w:type="dxa"/>
                </w:tcPr>
                <w:p w14:paraId="491785B5" w14:textId="77777777" w:rsidR="000B378D" w:rsidRPr="00B76CA9" w:rsidRDefault="000B378D" w:rsidP="00FA1C38">
                  <w:pPr>
                    <w:pStyle w:val="Table10ptText-ASDEFCON"/>
                  </w:pPr>
                  <w:r w:rsidRPr="00B76CA9">
                    <w:t>1</w:t>
                  </w:r>
                </w:p>
              </w:tc>
              <w:tc>
                <w:tcPr>
                  <w:tcW w:w="3119" w:type="dxa"/>
                </w:tcPr>
                <w:p w14:paraId="26714221" w14:textId="77777777" w:rsidR="000B378D" w:rsidRPr="00B76CA9" w:rsidRDefault="000B378D" w:rsidP="00FA1C38">
                  <w:pPr>
                    <w:pStyle w:val="Table10ptText-ASDEFCON"/>
                  </w:pPr>
                </w:p>
              </w:tc>
              <w:tc>
                <w:tcPr>
                  <w:tcW w:w="1701" w:type="dxa"/>
                </w:tcPr>
                <w:p w14:paraId="6202A981" w14:textId="77777777" w:rsidR="000B378D" w:rsidRPr="00B76CA9" w:rsidRDefault="000B378D" w:rsidP="00FA1C38">
                  <w:pPr>
                    <w:pStyle w:val="Table10ptText-ASDEFCON"/>
                  </w:pPr>
                </w:p>
              </w:tc>
              <w:tc>
                <w:tcPr>
                  <w:tcW w:w="2126" w:type="dxa"/>
                </w:tcPr>
                <w:p w14:paraId="1B2D9893" w14:textId="77777777" w:rsidR="000B378D" w:rsidRPr="00B76CA9" w:rsidRDefault="000B378D" w:rsidP="00FA1C38">
                  <w:pPr>
                    <w:pStyle w:val="Table10ptText-ASDEFCON"/>
                  </w:pPr>
                </w:p>
              </w:tc>
              <w:tc>
                <w:tcPr>
                  <w:tcW w:w="1554" w:type="dxa"/>
                </w:tcPr>
                <w:p w14:paraId="3F4309A8" w14:textId="77777777" w:rsidR="000B378D" w:rsidRPr="00B76CA9" w:rsidRDefault="000B378D" w:rsidP="00FA1C38">
                  <w:pPr>
                    <w:pStyle w:val="Table10ptText-ASDEFCON"/>
                  </w:pPr>
                </w:p>
              </w:tc>
            </w:tr>
            <w:tr w:rsidR="000B378D" w:rsidRPr="00B76CA9" w14:paraId="4F84A13A" w14:textId="77777777" w:rsidTr="00090ECE">
              <w:trPr>
                <w:trHeight w:val="330"/>
              </w:trPr>
              <w:tc>
                <w:tcPr>
                  <w:tcW w:w="560" w:type="dxa"/>
                </w:tcPr>
                <w:p w14:paraId="7D321B4B" w14:textId="77777777" w:rsidR="000B378D" w:rsidRPr="00B76CA9" w:rsidRDefault="000B378D" w:rsidP="00FA1C38">
                  <w:pPr>
                    <w:pStyle w:val="Table10ptText-ASDEFCON"/>
                  </w:pPr>
                  <w:r w:rsidRPr="00B76CA9">
                    <w:t>2</w:t>
                  </w:r>
                </w:p>
              </w:tc>
              <w:tc>
                <w:tcPr>
                  <w:tcW w:w="3119" w:type="dxa"/>
                </w:tcPr>
                <w:p w14:paraId="064DFFA4" w14:textId="77777777" w:rsidR="000B378D" w:rsidRPr="00B76CA9" w:rsidRDefault="000B378D" w:rsidP="00FA1C38">
                  <w:pPr>
                    <w:pStyle w:val="Table10ptText-ASDEFCON"/>
                  </w:pPr>
                </w:p>
              </w:tc>
              <w:tc>
                <w:tcPr>
                  <w:tcW w:w="1701" w:type="dxa"/>
                </w:tcPr>
                <w:p w14:paraId="7954DF90" w14:textId="77777777" w:rsidR="000B378D" w:rsidRPr="00B76CA9" w:rsidRDefault="000B378D" w:rsidP="00FA1C38">
                  <w:pPr>
                    <w:pStyle w:val="Table10ptText-ASDEFCON"/>
                  </w:pPr>
                </w:p>
              </w:tc>
              <w:tc>
                <w:tcPr>
                  <w:tcW w:w="2126" w:type="dxa"/>
                </w:tcPr>
                <w:p w14:paraId="48117EDD" w14:textId="77777777" w:rsidR="000B378D" w:rsidRPr="00B76CA9" w:rsidRDefault="000B378D" w:rsidP="00FA1C38">
                  <w:pPr>
                    <w:pStyle w:val="Table10ptText-ASDEFCON"/>
                  </w:pPr>
                </w:p>
              </w:tc>
              <w:tc>
                <w:tcPr>
                  <w:tcW w:w="1554" w:type="dxa"/>
                </w:tcPr>
                <w:p w14:paraId="623CBF52" w14:textId="77777777" w:rsidR="000B378D" w:rsidRPr="00B76CA9" w:rsidRDefault="000B378D" w:rsidP="00FA1C38">
                  <w:pPr>
                    <w:pStyle w:val="Table10ptText-ASDEFCON"/>
                  </w:pPr>
                </w:p>
              </w:tc>
            </w:tr>
            <w:tr w:rsidR="000B378D" w:rsidRPr="00B76CA9" w14:paraId="08928BCF" w14:textId="77777777" w:rsidTr="00090ECE">
              <w:trPr>
                <w:trHeight w:val="240"/>
              </w:trPr>
              <w:tc>
                <w:tcPr>
                  <w:tcW w:w="560" w:type="dxa"/>
                </w:tcPr>
                <w:p w14:paraId="2E2A1240" w14:textId="77777777" w:rsidR="000B378D" w:rsidRPr="00B76CA9" w:rsidRDefault="000B378D" w:rsidP="00FA1C38">
                  <w:pPr>
                    <w:pStyle w:val="Table10ptText-ASDEFCON"/>
                  </w:pPr>
                  <w:r w:rsidRPr="00B76CA9">
                    <w:t>3</w:t>
                  </w:r>
                </w:p>
              </w:tc>
              <w:tc>
                <w:tcPr>
                  <w:tcW w:w="3119" w:type="dxa"/>
                </w:tcPr>
                <w:p w14:paraId="1F0AF579" w14:textId="77777777" w:rsidR="000B378D" w:rsidRPr="00B76CA9" w:rsidRDefault="000B378D" w:rsidP="00FA1C38">
                  <w:pPr>
                    <w:pStyle w:val="Table10ptText-ASDEFCON"/>
                  </w:pPr>
                </w:p>
              </w:tc>
              <w:tc>
                <w:tcPr>
                  <w:tcW w:w="1701" w:type="dxa"/>
                </w:tcPr>
                <w:p w14:paraId="0277DCBB" w14:textId="77777777" w:rsidR="000B378D" w:rsidRPr="00B76CA9" w:rsidRDefault="000B378D" w:rsidP="00FA1C38">
                  <w:pPr>
                    <w:pStyle w:val="Table10ptText-ASDEFCON"/>
                  </w:pPr>
                </w:p>
              </w:tc>
              <w:tc>
                <w:tcPr>
                  <w:tcW w:w="2126" w:type="dxa"/>
                </w:tcPr>
                <w:p w14:paraId="4B5BA722" w14:textId="77777777" w:rsidR="000B378D" w:rsidRPr="00B76CA9" w:rsidRDefault="000B378D" w:rsidP="00FA1C38">
                  <w:pPr>
                    <w:pStyle w:val="Table10ptText-ASDEFCON"/>
                  </w:pPr>
                </w:p>
              </w:tc>
              <w:tc>
                <w:tcPr>
                  <w:tcW w:w="1554" w:type="dxa"/>
                </w:tcPr>
                <w:p w14:paraId="16279BD9" w14:textId="77777777" w:rsidR="000B378D" w:rsidRPr="00B76CA9" w:rsidRDefault="000B378D" w:rsidP="00FA1C38">
                  <w:pPr>
                    <w:pStyle w:val="Table10ptText-ASDEFCON"/>
                  </w:pPr>
                </w:p>
              </w:tc>
            </w:tr>
          </w:tbl>
          <w:p w14:paraId="790A2B9C" w14:textId="77777777" w:rsidR="000B378D" w:rsidRPr="000E3A6F" w:rsidRDefault="000B378D" w:rsidP="000B378D">
            <w:pPr>
              <w:pStyle w:val="ATTANNLV2-ASDEFCON"/>
              <w:rPr>
                <w:rFonts w:eastAsia="Calibri"/>
              </w:rPr>
            </w:pPr>
            <w:r w:rsidRPr="000E3A6F">
              <w:rPr>
                <w:rFonts w:eastAsia="Calibri"/>
              </w:rPr>
              <w:t>The Contractor shall provide the deliverables in the following format</w:t>
            </w:r>
          </w:p>
          <w:p w14:paraId="76DCAEAF" w14:textId="77777777" w:rsidR="00E32CE8" w:rsidRDefault="00E32CE8" w:rsidP="00D33912">
            <w:pPr>
              <w:pStyle w:val="ASDEFCONOptionSpace"/>
              <w:rPr>
                <w:del w:id="51" w:author="Prabhu, Akshata MS" w:date="2024-08-22T11:39:00Z"/>
              </w:rPr>
            </w:pPr>
          </w:p>
          <w:p w14:paraId="1637EE58" w14:textId="5BE226D8" w:rsidR="000B378D" w:rsidRDefault="000B378D" w:rsidP="000B378D">
            <w:pPr>
              <w:pStyle w:val="ATTANNLV3-ASDEFCON"/>
            </w:pPr>
            <w:r w:rsidRPr="00B76CA9">
              <w:t xml:space="preserve">Soft copies: </w:t>
            </w:r>
            <w:bookmarkStart w:id="52" w:name="Text16"/>
            <w:r w:rsidR="00A641F6" w:rsidRPr="00D767C0">
              <w:rPr>
                <w:b/>
              </w:rPr>
              <w:fldChar w:fldCharType="begin">
                <w:ffData>
                  <w:name w:val="Text16"/>
                  <w:enabled/>
                  <w:calcOnExit w:val="0"/>
                  <w:textInput>
                    <w:default w:val="[INSERT FORMAT]"/>
                  </w:textInput>
                </w:ffData>
              </w:fldChar>
            </w:r>
            <w:r w:rsidR="00A641F6" w:rsidRPr="00D767C0">
              <w:rPr>
                <w:b/>
              </w:rPr>
              <w:instrText xml:space="preserve"> FORMTEXT </w:instrText>
            </w:r>
            <w:r w:rsidR="00A641F6" w:rsidRPr="00D767C0">
              <w:rPr>
                <w:b/>
              </w:rPr>
            </w:r>
            <w:r w:rsidR="00A641F6" w:rsidRPr="00D767C0">
              <w:rPr>
                <w:b/>
              </w:rPr>
              <w:fldChar w:fldCharType="separate"/>
            </w:r>
            <w:r w:rsidR="009A79B3">
              <w:rPr>
                <w:b/>
                <w:noProof/>
              </w:rPr>
              <w:t>[INSERT FORMAT]</w:t>
            </w:r>
            <w:r w:rsidR="00A641F6" w:rsidRPr="00D767C0">
              <w:rPr>
                <w:b/>
              </w:rPr>
              <w:fldChar w:fldCharType="end"/>
            </w:r>
            <w:bookmarkEnd w:id="52"/>
            <w:r w:rsidRPr="00B76CA9">
              <w:t>; and</w:t>
            </w:r>
          </w:p>
          <w:p w14:paraId="7ABF6461" w14:textId="1449122D" w:rsidR="000B378D" w:rsidRDefault="00A641F6" w:rsidP="00470E40">
            <w:pPr>
              <w:pStyle w:val="ATTANNLV3-ASDEFCON"/>
              <w:jc w:val="left"/>
            </w:pPr>
            <w:r>
              <w:t xml:space="preserve">Hard copies: </w:t>
            </w:r>
            <w:bookmarkStart w:id="53" w:name="Text17"/>
            <w:r w:rsidRPr="00D767C0">
              <w:rPr>
                <w:b/>
              </w:rPr>
              <w:fldChar w:fldCharType="begin">
                <w:ffData>
                  <w:name w:val="Text17"/>
                  <w:enabled/>
                  <w:calcOnExit w:val="0"/>
                  <w:textInput>
                    <w:default w:val="[INSERT FORMAT]"/>
                  </w:textInput>
                </w:ffData>
              </w:fldChar>
            </w:r>
            <w:r w:rsidRPr="00D767C0">
              <w:rPr>
                <w:b/>
              </w:rPr>
              <w:instrText xml:space="preserve"> FORMTEXT </w:instrText>
            </w:r>
            <w:r w:rsidRPr="00D767C0">
              <w:rPr>
                <w:b/>
              </w:rPr>
            </w:r>
            <w:r w:rsidRPr="00D767C0">
              <w:rPr>
                <w:b/>
              </w:rPr>
              <w:fldChar w:fldCharType="separate"/>
            </w:r>
            <w:r w:rsidR="009A79B3">
              <w:rPr>
                <w:b/>
                <w:noProof/>
              </w:rPr>
              <w:t>[INSERT FORMAT]</w:t>
            </w:r>
            <w:r w:rsidRPr="00D767C0">
              <w:rPr>
                <w:b/>
              </w:rPr>
              <w:fldChar w:fldCharType="end"/>
            </w:r>
            <w:bookmarkEnd w:id="53"/>
            <w:r w:rsidR="000B378D">
              <w:t>.</w:t>
            </w:r>
          </w:p>
        </w:tc>
      </w:tr>
    </w:tbl>
    <w:p w14:paraId="5551556B" w14:textId="77777777" w:rsidR="00462504" w:rsidRPr="00462504" w:rsidRDefault="00462504" w:rsidP="000B378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233EFAEE" w14:textId="77777777" w:rsidTr="000B378D">
        <w:tc>
          <w:tcPr>
            <w:tcW w:w="9287" w:type="dxa"/>
            <w:shd w:val="clear" w:color="auto" w:fill="auto"/>
          </w:tcPr>
          <w:p w14:paraId="2C46C86F" w14:textId="77777777" w:rsidR="000B378D" w:rsidRPr="00A221B8" w:rsidRDefault="000B378D" w:rsidP="00470E40">
            <w:pPr>
              <w:pStyle w:val="ASDEFCONOption"/>
              <w:rPr>
                <w:rFonts w:eastAsia="Calibri"/>
              </w:rPr>
            </w:pPr>
            <w:r>
              <w:rPr>
                <w:rFonts w:eastAsia="Calibri"/>
              </w:rPr>
              <w:t>Option</w:t>
            </w:r>
            <w:r w:rsidRPr="00A221B8">
              <w:rPr>
                <w:rFonts w:eastAsia="Calibri"/>
              </w:rPr>
              <w:t xml:space="preserve"> B:  For when a Contractor is not performing a </w:t>
            </w:r>
            <w:r w:rsidRPr="004F3465">
              <w:rPr>
                <w:rFonts w:eastAsia="Calibri"/>
              </w:rPr>
              <w:t xml:space="preserve">specific </w:t>
            </w:r>
            <w:r w:rsidRPr="00A221B8">
              <w:rPr>
                <w:rFonts w:eastAsia="Calibri"/>
              </w:rPr>
              <w:t xml:space="preserve">task </w:t>
            </w:r>
            <w:r w:rsidR="003263F7" w:rsidRPr="000B378D">
              <w:rPr>
                <w:rFonts w:eastAsia="Calibri"/>
              </w:rPr>
              <w:t xml:space="preserve">use the following clause </w:t>
            </w:r>
            <w:r w:rsidR="003263F7">
              <w:rPr>
                <w:rFonts w:eastAsia="Calibri"/>
              </w:rPr>
              <w:t xml:space="preserve">or </w:t>
            </w:r>
            <w:r w:rsidR="003263F7" w:rsidRPr="000B378D">
              <w:rPr>
                <w:rFonts w:eastAsia="Calibri"/>
              </w:rPr>
              <w:t>similar</w:t>
            </w:r>
            <w:r w:rsidR="003263F7">
              <w:rPr>
                <w:rFonts w:eastAsia="Calibri"/>
              </w:rPr>
              <w:t>.</w:t>
            </w:r>
          </w:p>
          <w:p w14:paraId="328406A5" w14:textId="77777777" w:rsidR="000B378D" w:rsidRPr="00A221B8" w:rsidRDefault="000B378D" w:rsidP="00434676">
            <w:pPr>
              <w:pStyle w:val="NoteToDrafters-ASDEFCON"/>
              <w:rPr>
                <w:rFonts w:eastAsia="Calibri"/>
              </w:rPr>
            </w:pPr>
            <w:r w:rsidRPr="00A221B8">
              <w:rPr>
                <w:rFonts w:eastAsia="Calibri"/>
              </w:rPr>
              <w:t>Note to drafters:  Care must be exercised when specifying tasks to minimise the risk of the Contractor being deemed to be an employee of the Commonwealth.  If necessary</w:t>
            </w:r>
            <w:r>
              <w:rPr>
                <w:rFonts w:eastAsia="Calibri"/>
              </w:rPr>
              <w:t>, drafters should consult the DPPM or seek</w:t>
            </w:r>
            <w:r w:rsidRPr="00A221B8">
              <w:rPr>
                <w:rFonts w:eastAsia="Calibri"/>
              </w:rPr>
              <w:t xml:space="preserve"> </w:t>
            </w:r>
            <w:r w:rsidRPr="00FC0C27">
              <w:rPr>
                <w:rFonts w:eastAsia="Calibri"/>
              </w:rPr>
              <w:t>assistance from the Contracting Help Desk.</w:t>
            </w:r>
          </w:p>
          <w:p w14:paraId="0DFFA3E3" w14:textId="7DEFB8EF" w:rsidR="000B378D" w:rsidRPr="003263F7" w:rsidRDefault="003263F7" w:rsidP="00434676">
            <w:pPr>
              <w:pStyle w:val="ATTANNLV2-ASDEFCON"/>
            </w:pPr>
            <w:r w:rsidRPr="00137B10">
              <w:rPr>
                <w:rFonts w:eastAsia="Calibri"/>
                <w:b/>
              </w:rPr>
              <w:fldChar w:fldCharType="begin">
                <w:ffData>
                  <w:name w:val="Text18"/>
                  <w:enabled/>
                  <w:calcOnExit w:val="0"/>
                  <w:textInput>
                    <w:default w:val="[DESCRIBE THE SERVICES (eg, “the Contractor shall provide deliverables on an ongoing basis as directed by the Authorised Officer”]"/>
                  </w:textInput>
                </w:ffData>
              </w:fldChar>
            </w:r>
            <w:r w:rsidRPr="00137B10">
              <w:rPr>
                <w:rFonts w:eastAsia="Calibri"/>
                <w:b/>
              </w:rPr>
              <w:instrText xml:space="preserve"> FORMTEXT </w:instrText>
            </w:r>
            <w:r w:rsidRPr="00137B10">
              <w:rPr>
                <w:rFonts w:eastAsia="Calibri"/>
                <w:b/>
              </w:rPr>
            </w:r>
            <w:r w:rsidRPr="00137B10">
              <w:rPr>
                <w:rFonts w:eastAsia="Calibri"/>
                <w:b/>
              </w:rPr>
              <w:fldChar w:fldCharType="separate"/>
            </w:r>
            <w:r w:rsidR="009A79B3">
              <w:rPr>
                <w:rFonts w:eastAsia="Calibri"/>
                <w:b/>
                <w:noProof/>
              </w:rPr>
              <w:t>[DESCRIBE THE SERVICES (eg, “the Contractor shall provide deliverables on an ongoing basis as directed by the Authorised Officer”]</w:t>
            </w:r>
            <w:r w:rsidRPr="00137B10">
              <w:rPr>
                <w:rFonts w:eastAsia="Calibri"/>
                <w:b/>
              </w:rPr>
              <w:fldChar w:fldCharType="end"/>
            </w:r>
            <w:r>
              <w:rPr>
                <w:rFonts w:eastAsia="Calibri"/>
              </w:rPr>
              <w:t>.</w:t>
            </w:r>
          </w:p>
        </w:tc>
      </w:tr>
    </w:tbl>
    <w:p w14:paraId="422D5088" w14:textId="77777777" w:rsidR="00230782" w:rsidRPr="00B76CA9" w:rsidRDefault="00230782" w:rsidP="00F3530A">
      <w:pPr>
        <w:pStyle w:val="ATTANNLV1-ASDEFCON"/>
      </w:pPr>
      <w:r w:rsidRPr="00B76CA9">
        <w:t>key persons (core)</w:t>
      </w:r>
    </w:p>
    <w:p w14:paraId="5F77439A" w14:textId="77777777" w:rsidR="00230782" w:rsidRPr="00B76CA9" w:rsidRDefault="00230782" w:rsidP="00F3530A">
      <w:pPr>
        <w:pStyle w:val="ATTANNLV2-ASDEFCON"/>
      </w:pPr>
      <w:r w:rsidRPr="00B76CA9">
        <w:t xml:space="preserve">The </w:t>
      </w:r>
      <w:r w:rsidR="004700E5">
        <w:t>Key P</w:t>
      </w:r>
      <w:r w:rsidRPr="00B76CA9">
        <w:t>erson</w:t>
      </w:r>
      <w:r w:rsidR="004700E5">
        <w:t>s</w:t>
      </w:r>
      <w:r w:rsidRPr="00B76CA9">
        <w:t xml:space="preserve"> identified for the performance of the Contract are:</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969"/>
        <w:gridCol w:w="3246"/>
      </w:tblGrid>
      <w:tr w:rsidR="00230782" w:rsidRPr="004C1F81" w14:paraId="1368A3C4" w14:textId="77777777" w:rsidTr="00687FDB">
        <w:tc>
          <w:tcPr>
            <w:tcW w:w="2093" w:type="dxa"/>
            <w:shd w:val="pct15" w:color="auto" w:fill="FFFFFF"/>
          </w:tcPr>
          <w:p w14:paraId="7D694EBF" w14:textId="77777777" w:rsidR="00230782" w:rsidRPr="004C1F81" w:rsidRDefault="00230782" w:rsidP="000B378D">
            <w:pPr>
              <w:pStyle w:val="Table10ptHeading-ASDEFCON"/>
            </w:pPr>
            <w:r w:rsidRPr="004C1F81">
              <w:t>Name</w:t>
            </w:r>
          </w:p>
        </w:tc>
        <w:tc>
          <w:tcPr>
            <w:tcW w:w="3969" w:type="dxa"/>
            <w:shd w:val="pct15" w:color="auto" w:fill="FFFFFF"/>
          </w:tcPr>
          <w:p w14:paraId="4BFEF37E" w14:textId="77777777" w:rsidR="00230782" w:rsidRPr="004C1F81" w:rsidRDefault="00230782" w:rsidP="000B378D">
            <w:pPr>
              <w:pStyle w:val="Table10ptHeading-ASDEFCON"/>
            </w:pPr>
            <w:r w:rsidRPr="004C1F81">
              <w:t>Task Title/ Duties</w:t>
            </w:r>
          </w:p>
        </w:tc>
        <w:tc>
          <w:tcPr>
            <w:tcW w:w="3246" w:type="dxa"/>
            <w:shd w:val="pct15" w:color="auto" w:fill="FFFFFF"/>
          </w:tcPr>
          <w:p w14:paraId="0ECFF73A" w14:textId="77777777" w:rsidR="00230782" w:rsidRPr="004C1F81" w:rsidRDefault="00230782" w:rsidP="000B378D">
            <w:pPr>
              <w:pStyle w:val="Table10ptHeading-ASDEFCON"/>
            </w:pPr>
            <w:r w:rsidRPr="004C1F81">
              <w:t>Labour Category</w:t>
            </w:r>
          </w:p>
          <w:p w14:paraId="5B4C265D" w14:textId="77777777" w:rsidR="00230782" w:rsidRPr="004C1F81" w:rsidRDefault="00230782" w:rsidP="000B378D">
            <w:pPr>
              <w:pStyle w:val="Table10ptHeading-ASDEFCON"/>
            </w:pPr>
            <w:r w:rsidRPr="004C1F81">
              <w:t>(if applicable)</w:t>
            </w:r>
          </w:p>
        </w:tc>
      </w:tr>
      <w:tr w:rsidR="00230782" w:rsidRPr="00B76CA9" w14:paraId="0381C21B" w14:textId="77777777" w:rsidTr="00687FDB">
        <w:tc>
          <w:tcPr>
            <w:tcW w:w="2093" w:type="dxa"/>
          </w:tcPr>
          <w:p w14:paraId="305F51D9" w14:textId="77777777" w:rsidR="00230782" w:rsidRPr="00B76CA9" w:rsidRDefault="00230782" w:rsidP="00F3530A">
            <w:pPr>
              <w:pStyle w:val="Table10ptText-ASDEFCON"/>
            </w:pPr>
          </w:p>
        </w:tc>
        <w:tc>
          <w:tcPr>
            <w:tcW w:w="3969" w:type="dxa"/>
          </w:tcPr>
          <w:p w14:paraId="53D3BBC9" w14:textId="77777777" w:rsidR="00230782" w:rsidRPr="00B76CA9" w:rsidRDefault="00230782" w:rsidP="00F3530A">
            <w:pPr>
              <w:pStyle w:val="Table10ptText-ASDEFCON"/>
            </w:pPr>
          </w:p>
        </w:tc>
        <w:tc>
          <w:tcPr>
            <w:tcW w:w="3246" w:type="dxa"/>
          </w:tcPr>
          <w:p w14:paraId="7CD7F292" w14:textId="77777777" w:rsidR="00230782" w:rsidRPr="00B76CA9" w:rsidRDefault="00230782" w:rsidP="00F3530A">
            <w:pPr>
              <w:pStyle w:val="Table10ptText-ASDEFCON"/>
            </w:pPr>
          </w:p>
        </w:tc>
      </w:tr>
      <w:tr w:rsidR="00230782" w:rsidRPr="00B76CA9" w14:paraId="6776DB80" w14:textId="77777777" w:rsidTr="00687FDB">
        <w:tc>
          <w:tcPr>
            <w:tcW w:w="2093" w:type="dxa"/>
          </w:tcPr>
          <w:p w14:paraId="24002B0D" w14:textId="77777777" w:rsidR="00230782" w:rsidRPr="00B76CA9" w:rsidRDefault="00230782" w:rsidP="00F3530A">
            <w:pPr>
              <w:pStyle w:val="Table10ptText-ASDEFCON"/>
            </w:pPr>
          </w:p>
        </w:tc>
        <w:tc>
          <w:tcPr>
            <w:tcW w:w="3969" w:type="dxa"/>
          </w:tcPr>
          <w:p w14:paraId="35804FC4" w14:textId="77777777" w:rsidR="00230782" w:rsidRPr="00B76CA9" w:rsidRDefault="00230782" w:rsidP="00F3530A">
            <w:pPr>
              <w:pStyle w:val="Table10ptText-ASDEFCON"/>
            </w:pPr>
          </w:p>
        </w:tc>
        <w:tc>
          <w:tcPr>
            <w:tcW w:w="3246" w:type="dxa"/>
          </w:tcPr>
          <w:p w14:paraId="1680D4F8" w14:textId="77777777" w:rsidR="00230782" w:rsidRPr="00B76CA9" w:rsidRDefault="00230782" w:rsidP="00F3530A">
            <w:pPr>
              <w:pStyle w:val="Table10ptText-ASDEFCON"/>
            </w:pPr>
          </w:p>
        </w:tc>
      </w:tr>
      <w:tr w:rsidR="00230782" w:rsidRPr="00B76CA9" w14:paraId="7F801000" w14:textId="77777777" w:rsidTr="00687FDB">
        <w:tc>
          <w:tcPr>
            <w:tcW w:w="2093" w:type="dxa"/>
          </w:tcPr>
          <w:p w14:paraId="55CF9A2F" w14:textId="77777777" w:rsidR="00230782" w:rsidRPr="00B76CA9" w:rsidRDefault="00230782" w:rsidP="00F3530A">
            <w:pPr>
              <w:pStyle w:val="Table10ptText-ASDEFCON"/>
            </w:pPr>
          </w:p>
        </w:tc>
        <w:tc>
          <w:tcPr>
            <w:tcW w:w="3969" w:type="dxa"/>
          </w:tcPr>
          <w:p w14:paraId="185AF15E" w14:textId="77777777" w:rsidR="00230782" w:rsidRPr="00B76CA9" w:rsidRDefault="00230782" w:rsidP="00F3530A">
            <w:pPr>
              <w:pStyle w:val="Table10ptText-ASDEFCON"/>
            </w:pPr>
          </w:p>
        </w:tc>
        <w:tc>
          <w:tcPr>
            <w:tcW w:w="3246" w:type="dxa"/>
          </w:tcPr>
          <w:p w14:paraId="73EA5306" w14:textId="77777777" w:rsidR="00230782" w:rsidRPr="00B76CA9" w:rsidRDefault="00230782" w:rsidP="00F3530A">
            <w:pPr>
              <w:pStyle w:val="Table10ptText-ASDEFCON"/>
            </w:pPr>
          </w:p>
        </w:tc>
      </w:tr>
    </w:tbl>
    <w:p w14:paraId="6EF2D5E5" w14:textId="77777777" w:rsidR="00B5361A" w:rsidRDefault="00B5361A" w:rsidP="00B3010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502ABF28" w14:textId="77777777" w:rsidTr="00434676">
        <w:tc>
          <w:tcPr>
            <w:tcW w:w="9287" w:type="dxa"/>
            <w:shd w:val="clear" w:color="auto" w:fill="auto"/>
          </w:tcPr>
          <w:p w14:paraId="7504A2CE" w14:textId="77777777" w:rsidR="000B378D" w:rsidRPr="000B378D" w:rsidRDefault="000B378D" w:rsidP="00470E40">
            <w:pPr>
              <w:pStyle w:val="ASDEFCONOption"/>
              <w:rPr>
                <w:rFonts w:eastAsia="Calibri"/>
              </w:rPr>
            </w:pPr>
            <w:r>
              <w:rPr>
                <w:rFonts w:eastAsia="Calibri"/>
              </w:rPr>
              <w:t xml:space="preserve">Option: </w:t>
            </w:r>
            <w:r w:rsidRPr="000B378D">
              <w:rPr>
                <w:rFonts w:eastAsia="Calibri"/>
              </w:rPr>
              <w:t xml:space="preserve"> For when Key Persons will not be required to work over the Christmas / New Years stand-down period.  </w:t>
            </w:r>
          </w:p>
          <w:p w14:paraId="4DE6B956" w14:textId="77777777" w:rsidR="000B378D" w:rsidRPr="0090198C" w:rsidRDefault="000B378D" w:rsidP="00D423AF">
            <w:pPr>
              <w:pStyle w:val="NoteToDrafters-ASDEFCON"/>
            </w:pPr>
            <w:r w:rsidRPr="00F30A8A">
              <w:t xml:space="preserve">Note to Drafters: </w:t>
            </w:r>
            <w:r w:rsidR="008D6646" w:rsidRPr="00F30A8A">
              <w:t xml:space="preserve"> </w:t>
            </w:r>
            <w:r w:rsidRPr="00F30A8A">
              <w:t>Depending on the nature of the Services to be provided, it may be necessary to avoid situations where the Contractor is working without access to guidance or management from APS/ADF personnel during the Christmas/New Year stand-down period.</w:t>
            </w:r>
            <w:r w:rsidR="00FA1C38">
              <w:t xml:space="preserve"> </w:t>
            </w:r>
            <w:r w:rsidR="00F632C9">
              <w:t xml:space="preserve">  </w:t>
            </w:r>
            <w:r w:rsidRPr="00F30A8A">
              <w:t xml:space="preserve">  This may be especially important if Commonwealth employee input or supervision is required for the Services to be satisfactory completed.</w:t>
            </w:r>
          </w:p>
          <w:p w14:paraId="276105DD" w14:textId="77777777" w:rsidR="000B378D" w:rsidRPr="000B378D" w:rsidRDefault="000B378D" w:rsidP="00470E40">
            <w:pPr>
              <w:pStyle w:val="ATTANNLV2-ASDEFCON"/>
              <w:jc w:val="left"/>
              <w:rPr>
                <w:rFonts w:eastAsia="Calibri"/>
              </w:rPr>
            </w:pPr>
            <w:r w:rsidRPr="000E3A6F">
              <w:rPr>
                <w:rFonts w:eastAsia="Calibri"/>
              </w:rPr>
              <w:t>Key Persons will not be required to work over the Christmas/New Year stand-down period scheduled from</w:t>
            </w:r>
            <w:r w:rsidR="009E0F2E">
              <w:rPr>
                <w:rFonts w:eastAsia="Calibri"/>
              </w:rPr>
              <w:t xml:space="preserve"> any day within the two week period that starts on the Saturday before Christmas Day; or if Christmas Day falls on a Saturday, Christmas Day. </w:t>
            </w:r>
          </w:p>
        </w:tc>
      </w:tr>
    </w:tbl>
    <w:p w14:paraId="12F45380" w14:textId="77777777" w:rsidR="00230782" w:rsidRPr="00B76CA9" w:rsidRDefault="00230782" w:rsidP="00F3530A">
      <w:pPr>
        <w:pStyle w:val="ATTANNLV1-ASDEFCON"/>
      </w:pPr>
      <w:r w:rsidRPr="00B76CA9">
        <w:t>GOVERNMENT FURNISHED MATERIAL (OPTIONAL)</w:t>
      </w:r>
    </w:p>
    <w:p w14:paraId="4234138A" w14:textId="77777777" w:rsidR="00230782" w:rsidRPr="00B76CA9" w:rsidRDefault="00230782" w:rsidP="00F3530A">
      <w:pPr>
        <w:pStyle w:val="NoteToDrafters-ASDEFCON"/>
      </w:pPr>
      <w:r w:rsidRPr="00B76CA9">
        <w:t xml:space="preserve">Note to drafters:  In this </w:t>
      </w:r>
      <w:r w:rsidRPr="002C4A1A">
        <w:t>instance</w:t>
      </w:r>
      <w:r w:rsidRPr="00B76CA9">
        <w:t>, GFM includes items such as work areas.</w:t>
      </w:r>
    </w:p>
    <w:p w14:paraId="62DE7E41" w14:textId="77777777" w:rsidR="00230782" w:rsidRPr="00B76CA9" w:rsidRDefault="00230782" w:rsidP="00F3530A">
      <w:pPr>
        <w:pStyle w:val="ATTANNLV2-ASDEFCON"/>
      </w:pPr>
      <w:r w:rsidRPr="00B76CA9">
        <w:t>The Commonwealth shall provide the following GFM to the Contractor at the times and places detailed below:</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8"/>
        <w:gridCol w:w="2500"/>
        <w:gridCol w:w="2600"/>
        <w:gridCol w:w="2700"/>
      </w:tblGrid>
      <w:tr w:rsidR="00F30A8A" w:rsidRPr="004C1F81" w14:paraId="1682DE71" w14:textId="77777777" w:rsidTr="00F30A8A">
        <w:tc>
          <w:tcPr>
            <w:tcW w:w="1508" w:type="dxa"/>
            <w:shd w:val="pct15" w:color="auto" w:fill="FFFFFF"/>
          </w:tcPr>
          <w:p w14:paraId="0C9E7DC0" w14:textId="77777777" w:rsidR="00F30A8A" w:rsidRPr="004C1F81" w:rsidRDefault="00F30A8A" w:rsidP="000B378D">
            <w:pPr>
              <w:pStyle w:val="Table10ptHeading-ASDEFCON"/>
            </w:pPr>
            <w:r w:rsidRPr="004C1F81">
              <w:t>Item</w:t>
            </w:r>
          </w:p>
        </w:tc>
        <w:tc>
          <w:tcPr>
            <w:tcW w:w="2500" w:type="dxa"/>
            <w:shd w:val="pct15" w:color="auto" w:fill="FFFFFF"/>
          </w:tcPr>
          <w:p w14:paraId="374AE513" w14:textId="77777777" w:rsidR="00F30A8A" w:rsidRPr="004C1F81" w:rsidRDefault="00F30A8A" w:rsidP="000B378D">
            <w:pPr>
              <w:pStyle w:val="Table10ptHeading-ASDEFCON"/>
            </w:pPr>
            <w:r w:rsidRPr="004C1F81">
              <w:t>Date Required</w:t>
            </w:r>
          </w:p>
        </w:tc>
        <w:tc>
          <w:tcPr>
            <w:tcW w:w="2600" w:type="dxa"/>
            <w:shd w:val="pct15" w:color="auto" w:fill="FFFFFF"/>
          </w:tcPr>
          <w:p w14:paraId="4F42D7D4" w14:textId="77777777" w:rsidR="00F30A8A" w:rsidRPr="004C1F81" w:rsidRDefault="00F30A8A" w:rsidP="000B378D">
            <w:pPr>
              <w:pStyle w:val="Table10ptHeading-ASDEFCON"/>
            </w:pPr>
            <w:r w:rsidRPr="004C1F81">
              <w:t>Location Required</w:t>
            </w:r>
          </w:p>
        </w:tc>
        <w:tc>
          <w:tcPr>
            <w:tcW w:w="2700" w:type="dxa"/>
            <w:shd w:val="pct15" w:color="auto" w:fill="FFFFFF"/>
          </w:tcPr>
          <w:p w14:paraId="525EB642" w14:textId="77777777" w:rsidR="00F30A8A" w:rsidRPr="004C1F81" w:rsidRDefault="00F30A8A" w:rsidP="000B378D">
            <w:pPr>
              <w:pStyle w:val="Table10ptHeading-ASDEFCON"/>
            </w:pPr>
            <w:r w:rsidRPr="00F30A8A">
              <w:t>Remarks/Intended Purpose</w:t>
            </w:r>
            <w:r w:rsidRPr="00470E40">
              <w:rPr>
                <w:b w:val="0"/>
              </w:rPr>
              <w:t xml:space="preserve"> </w:t>
            </w:r>
          </w:p>
        </w:tc>
      </w:tr>
      <w:tr w:rsidR="00F30A8A" w:rsidRPr="00B76CA9" w14:paraId="2CF8175F" w14:textId="77777777" w:rsidTr="00F30A8A">
        <w:tc>
          <w:tcPr>
            <w:tcW w:w="1508" w:type="dxa"/>
          </w:tcPr>
          <w:p w14:paraId="359C4E12" w14:textId="77777777" w:rsidR="00F30A8A" w:rsidRPr="00B76CA9" w:rsidRDefault="00F30A8A" w:rsidP="00F3530A">
            <w:pPr>
              <w:pStyle w:val="Table10ptText-ASDEFCON"/>
            </w:pPr>
          </w:p>
        </w:tc>
        <w:tc>
          <w:tcPr>
            <w:tcW w:w="2500" w:type="dxa"/>
          </w:tcPr>
          <w:p w14:paraId="486BEB25" w14:textId="77777777" w:rsidR="00F30A8A" w:rsidRPr="00B76CA9" w:rsidRDefault="00F30A8A" w:rsidP="00F3530A">
            <w:pPr>
              <w:pStyle w:val="Table10ptText-ASDEFCON"/>
            </w:pPr>
          </w:p>
        </w:tc>
        <w:tc>
          <w:tcPr>
            <w:tcW w:w="2600" w:type="dxa"/>
          </w:tcPr>
          <w:p w14:paraId="6F28C5C7" w14:textId="77777777" w:rsidR="00F30A8A" w:rsidRPr="00B76CA9" w:rsidRDefault="00F30A8A" w:rsidP="00F3530A">
            <w:pPr>
              <w:pStyle w:val="Table10ptText-ASDEFCON"/>
            </w:pPr>
          </w:p>
        </w:tc>
        <w:tc>
          <w:tcPr>
            <w:tcW w:w="2700" w:type="dxa"/>
          </w:tcPr>
          <w:p w14:paraId="0A384D3F" w14:textId="77777777" w:rsidR="00F30A8A" w:rsidRPr="00B76CA9" w:rsidRDefault="00F30A8A" w:rsidP="00F3530A">
            <w:pPr>
              <w:pStyle w:val="Table10ptText-ASDEFCON"/>
            </w:pPr>
          </w:p>
        </w:tc>
      </w:tr>
      <w:tr w:rsidR="00F30A8A" w:rsidRPr="00B76CA9" w14:paraId="26E08797" w14:textId="77777777" w:rsidTr="00F30A8A">
        <w:tc>
          <w:tcPr>
            <w:tcW w:w="1508" w:type="dxa"/>
          </w:tcPr>
          <w:p w14:paraId="44A554CE" w14:textId="77777777" w:rsidR="00F30A8A" w:rsidRPr="00B76CA9" w:rsidRDefault="00F30A8A" w:rsidP="00F3530A">
            <w:pPr>
              <w:pStyle w:val="Table10ptText-ASDEFCON"/>
            </w:pPr>
          </w:p>
        </w:tc>
        <w:tc>
          <w:tcPr>
            <w:tcW w:w="2500" w:type="dxa"/>
          </w:tcPr>
          <w:p w14:paraId="15B32CA5" w14:textId="77777777" w:rsidR="00F30A8A" w:rsidRPr="00B76CA9" w:rsidRDefault="00F30A8A" w:rsidP="00F3530A">
            <w:pPr>
              <w:pStyle w:val="Table10ptText-ASDEFCON"/>
            </w:pPr>
          </w:p>
        </w:tc>
        <w:tc>
          <w:tcPr>
            <w:tcW w:w="2600" w:type="dxa"/>
          </w:tcPr>
          <w:p w14:paraId="15C46633" w14:textId="77777777" w:rsidR="00F30A8A" w:rsidRPr="00B76CA9" w:rsidRDefault="00F30A8A" w:rsidP="00F3530A">
            <w:pPr>
              <w:pStyle w:val="Table10ptText-ASDEFCON"/>
            </w:pPr>
          </w:p>
        </w:tc>
        <w:tc>
          <w:tcPr>
            <w:tcW w:w="2700" w:type="dxa"/>
          </w:tcPr>
          <w:p w14:paraId="2A91651B" w14:textId="77777777" w:rsidR="00F30A8A" w:rsidRPr="00B76CA9" w:rsidRDefault="00F30A8A" w:rsidP="00F3530A">
            <w:pPr>
              <w:pStyle w:val="Table10ptText-ASDEFCON"/>
            </w:pPr>
          </w:p>
        </w:tc>
      </w:tr>
      <w:tr w:rsidR="00F30A8A" w:rsidRPr="00B76CA9" w14:paraId="7C72CC7D" w14:textId="77777777" w:rsidTr="00F30A8A">
        <w:trPr>
          <w:trHeight w:val="90"/>
        </w:trPr>
        <w:tc>
          <w:tcPr>
            <w:tcW w:w="1508" w:type="dxa"/>
          </w:tcPr>
          <w:p w14:paraId="0EBE69F9" w14:textId="77777777" w:rsidR="00F30A8A" w:rsidRPr="00B76CA9" w:rsidRDefault="00F30A8A" w:rsidP="00F3530A">
            <w:pPr>
              <w:pStyle w:val="Table10ptText-ASDEFCON"/>
            </w:pPr>
          </w:p>
        </w:tc>
        <w:tc>
          <w:tcPr>
            <w:tcW w:w="2500" w:type="dxa"/>
          </w:tcPr>
          <w:p w14:paraId="39F43F30" w14:textId="77777777" w:rsidR="00F30A8A" w:rsidRPr="00B76CA9" w:rsidRDefault="00F30A8A" w:rsidP="00F3530A">
            <w:pPr>
              <w:pStyle w:val="Table10ptText-ASDEFCON"/>
            </w:pPr>
          </w:p>
        </w:tc>
        <w:tc>
          <w:tcPr>
            <w:tcW w:w="2600" w:type="dxa"/>
          </w:tcPr>
          <w:p w14:paraId="6A28E416" w14:textId="77777777" w:rsidR="00F30A8A" w:rsidRPr="00B76CA9" w:rsidRDefault="00F30A8A" w:rsidP="00F3530A">
            <w:pPr>
              <w:pStyle w:val="Table10ptText-ASDEFCON"/>
            </w:pPr>
          </w:p>
        </w:tc>
        <w:tc>
          <w:tcPr>
            <w:tcW w:w="2700" w:type="dxa"/>
          </w:tcPr>
          <w:p w14:paraId="3DC2FD0E" w14:textId="77777777" w:rsidR="00F30A8A" w:rsidRPr="00B76CA9" w:rsidRDefault="00F30A8A" w:rsidP="00F3530A">
            <w:pPr>
              <w:pStyle w:val="Table10ptText-ASDEFCON"/>
            </w:pPr>
          </w:p>
        </w:tc>
      </w:tr>
    </w:tbl>
    <w:bookmarkEnd w:id="0"/>
    <w:p w14:paraId="5B1BBF69" w14:textId="77777777" w:rsidR="00230782" w:rsidRPr="00B76CA9" w:rsidRDefault="00230782" w:rsidP="00F3530A">
      <w:pPr>
        <w:pStyle w:val="ATTANNLV1-ASDEFCON"/>
      </w:pPr>
      <w:r w:rsidRPr="00B76CA9">
        <w:t>Basis of Payment (core)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4748E82C" w14:textId="77777777" w:rsidTr="000B378D">
        <w:tc>
          <w:tcPr>
            <w:tcW w:w="9287" w:type="dxa"/>
            <w:shd w:val="clear" w:color="auto" w:fill="auto"/>
          </w:tcPr>
          <w:p w14:paraId="528AFD7A" w14:textId="77777777" w:rsidR="000B378D" w:rsidRPr="00434676" w:rsidRDefault="000B378D" w:rsidP="00470E40">
            <w:pPr>
              <w:pStyle w:val="ASDEFCONOption"/>
            </w:pPr>
            <w:r w:rsidRPr="00434676">
              <w:t>Option A:  For when the Contractor will be paid at the conclusion of the task.</w:t>
            </w:r>
          </w:p>
          <w:p w14:paraId="392B2576" w14:textId="4F73C50A" w:rsidR="000B378D" w:rsidRDefault="000B378D" w:rsidP="000B378D">
            <w:pPr>
              <w:pStyle w:val="ATTANNLV2-ASDEFCON"/>
            </w:pPr>
            <w:r w:rsidRPr="00B76CA9">
              <w:t xml:space="preserve">Subject to clause 5 of the conditions of </w:t>
            </w:r>
            <w:r>
              <w:t>d</w:t>
            </w:r>
            <w:r w:rsidR="00A641F6">
              <w:t xml:space="preserve">eed, the Contract Price is </w:t>
            </w:r>
            <w:bookmarkStart w:id="54" w:name="Text21"/>
            <w:r w:rsidR="00A641F6" w:rsidRPr="00137B10">
              <w:rPr>
                <w:b/>
              </w:rPr>
              <w:fldChar w:fldCharType="begin">
                <w:ffData>
                  <w:name w:val="Text21"/>
                  <w:enabled/>
                  <w:calcOnExit w:val="0"/>
                  <w:textInput>
                    <w:default w:val="(INSERT DOLLAR AMOUNT PRIOR TO CONTRACT SIGNATURE)"/>
                  </w:textInput>
                </w:ffData>
              </w:fldChar>
            </w:r>
            <w:r w:rsidR="00A641F6" w:rsidRPr="00137B10">
              <w:rPr>
                <w:b/>
              </w:rPr>
              <w:instrText xml:space="preserve"> FORMTEXT </w:instrText>
            </w:r>
            <w:r w:rsidR="00A641F6" w:rsidRPr="00137B10">
              <w:rPr>
                <w:b/>
              </w:rPr>
            </w:r>
            <w:r w:rsidR="00A641F6" w:rsidRPr="00137B10">
              <w:rPr>
                <w:b/>
              </w:rPr>
              <w:fldChar w:fldCharType="separate"/>
            </w:r>
            <w:r w:rsidR="009A79B3">
              <w:rPr>
                <w:b/>
                <w:noProof/>
              </w:rPr>
              <w:t>(INSERT DOLLAR AMOUNT PRIOR TO CONTRACT SIGNATURE)</w:t>
            </w:r>
            <w:r w:rsidR="00A641F6" w:rsidRPr="00137B10">
              <w:rPr>
                <w:b/>
              </w:rPr>
              <w:fldChar w:fldCharType="end"/>
            </w:r>
            <w:bookmarkEnd w:id="54"/>
            <w:r w:rsidRPr="00B76CA9">
              <w:t xml:space="preserve">, and is payable upon delivery of the final </w:t>
            </w:r>
            <w:r>
              <w:t xml:space="preserve">deliverable and completion of the </w:t>
            </w:r>
            <w:r w:rsidRPr="00B76CA9">
              <w:t>Service</w:t>
            </w:r>
            <w:r>
              <w:t>s</w:t>
            </w:r>
            <w:r w:rsidRPr="00B76CA9">
              <w:t xml:space="preserve">.  The Contractor may submit a claim for payment of the Contract Price upon delivery of the final </w:t>
            </w:r>
            <w:r>
              <w:t xml:space="preserve">deliverable and completion of the </w:t>
            </w:r>
            <w:r w:rsidRPr="00B76CA9">
              <w:t>Service</w:t>
            </w:r>
            <w:r>
              <w:t>s.</w:t>
            </w:r>
          </w:p>
        </w:tc>
      </w:tr>
    </w:tbl>
    <w:p w14:paraId="52FFC4B0" w14:textId="77777777" w:rsidR="000B378D" w:rsidRDefault="000B378D" w:rsidP="000B378D">
      <w:pPr>
        <w:pStyle w:val="ASDEFCONOptionSpace"/>
        <w:rPr>
          <w:rFonts w:eastAsia="Calibri"/>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47E83CD9" w14:textId="77777777" w:rsidTr="000B378D">
        <w:tc>
          <w:tcPr>
            <w:tcW w:w="9287" w:type="dxa"/>
            <w:shd w:val="clear" w:color="auto" w:fill="auto"/>
          </w:tcPr>
          <w:p w14:paraId="39297293" w14:textId="77777777" w:rsidR="000B378D" w:rsidRPr="00434676" w:rsidRDefault="000B378D" w:rsidP="00434676">
            <w:pPr>
              <w:pStyle w:val="ASDEFCONOption"/>
              <w:rPr>
                <w:rFonts w:eastAsia="Calibri"/>
              </w:rPr>
            </w:pPr>
            <w:r w:rsidRPr="00434676">
              <w:rPr>
                <w:rFonts w:eastAsia="Calibri"/>
              </w:rPr>
              <w:t>Option B:  For when the Contractor will be paid on completion of agreed milestones</w:t>
            </w:r>
            <w:r w:rsidR="00F30A8A" w:rsidRPr="00434676">
              <w:rPr>
                <w:rFonts w:eastAsia="Calibri"/>
              </w:rPr>
              <w:t>.</w:t>
            </w:r>
          </w:p>
          <w:p w14:paraId="061D34B1" w14:textId="77777777" w:rsidR="000B378D" w:rsidRPr="00AC330B" w:rsidRDefault="000B378D" w:rsidP="00434676">
            <w:pPr>
              <w:pStyle w:val="NoteToDrafters-ASDEFCON"/>
              <w:rPr>
                <w:rFonts w:eastAsia="Calibri"/>
              </w:rPr>
            </w:pPr>
            <w:r>
              <w:rPr>
                <w:rFonts w:eastAsia="Calibri"/>
              </w:rPr>
              <w:t xml:space="preserve">Note to drafters:  </w:t>
            </w:r>
            <w:r w:rsidR="00F30A8A">
              <w:rPr>
                <w:rFonts w:eastAsia="Calibri"/>
              </w:rPr>
              <w:t>M</w:t>
            </w:r>
            <w:r w:rsidRPr="00AC330B">
              <w:rPr>
                <w:rFonts w:eastAsia="Calibri"/>
              </w:rPr>
              <w:t>ilestone details should align with the phases in the SOW.</w:t>
            </w:r>
          </w:p>
          <w:p w14:paraId="297B2220" w14:textId="692E87CA" w:rsidR="000B378D" w:rsidRPr="00AC330B" w:rsidRDefault="000B378D" w:rsidP="00434676">
            <w:pPr>
              <w:pStyle w:val="ATTANNLV2-ASDEFCON"/>
              <w:rPr>
                <w:rFonts w:eastAsia="Calibri"/>
              </w:rPr>
            </w:pPr>
            <w:r w:rsidRPr="00AC330B">
              <w:rPr>
                <w:rFonts w:eastAsia="Calibri"/>
              </w:rPr>
              <w:t xml:space="preserve">Subject to clause 5 of the conditions of </w:t>
            </w:r>
            <w:r>
              <w:rPr>
                <w:rFonts w:eastAsia="Calibri"/>
              </w:rPr>
              <w:t>d</w:t>
            </w:r>
            <w:r w:rsidR="00A641F6">
              <w:rPr>
                <w:rFonts w:eastAsia="Calibri"/>
              </w:rPr>
              <w:t xml:space="preserve">eed, the Contract Price is </w:t>
            </w:r>
            <w:bookmarkStart w:id="55" w:name="Text22"/>
            <w:r w:rsidR="00A641F6" w:rsidRPr="00137B10">
              <w:rPr>
                <w:rFonts w:eastAsia="Calibri"/>
                <w:b/>
              </w:rPr>
              <w:fldChar w:fldCharType="begin">
                <w:ffData>
                  <w:name w:val="Text22"/>
                  <w:enabled/>
                  <w:calcOnExit w:val="0"/>
                  <w:textInput>
                    <w:default w:val="(INSERT DOLLAR AMOUNT PRIOR TO CONTRACT SIGNATURE)"/>
                  </w:textInput>
                </w:ffData>
              </w:fldChar>
            </w:r>
            <w:r w:rsidR="00A641F6" w:rsidRPr="00137B10">
              <w:rPr>
                <w:rFonts w:eastAsia="Calibri"/>
                <w:b/>
              </w:rPr>
              <w:instrText xml:space="preserve"> FORMTEXT </w:instrText>
            </w:r>
            <w:r w:rsidR="00A641F6" w:rsidRPr="00137B10">
              <w:rPr>
                <w:rFonts w:eastAsia="Calibri"/>
                <w:b/>
              </w:rPr>
            </w:r>
            <w:r w:rsidR="00A641F6" w:rsidRPr="00137B10">
              <w:rPr>
                <w:rFonts w:eastAsia="Calibri"/>
                <w:b/>
              </w:rPr>
              <w:fldChar w:fldCharType="separate"/>
            </w:r>
            <w:r w:rsidR="009A79B3">
              <w:rPr>
                <w:rFonts w:eastAsia="Calibri"/>
                <w:b/>
                <w:noProof/>
              </w:rPr>
              <w:t>(INSERT DOLLAR AMOUNT PRIOR TO CONTRACT SIGNATURE)</w:t>
            </w:r>
            <w:r w:rsidR="00A641F6" w:rsidRPr="00137B10">
              <w:rPr>
                <w:rFonts w:eastAsia="Calibri"/>
                <w:b/>
              </w:rPr>
              <w:fldChar w:fldCharType="end"/>
            </w:r>
            <w:bookmarkEnd w:id="55"/>
            <w:r w:rsidRPr="00AC330B">
              <w:rPr>
                <w:rFonts w:eastAsia="Calibri"/>
              </w:rPr>
              <w:t>, and is payable</w:t>
            </w:r>
            <w:r w:rsidRPr="00AC330B" w:rsidDel="00533FEE">
              <w:rPr>
                <w:rFonts w:eastAsia="Calibri"/>
              </w:rPr>
              <w:t xml:space="preserve"> </w:t>
            </w:r>
            <w:r w:rsidRPr="00AC330B">
              <w:rPr>
                <w:rFonts w:eastAsia="Calibri"/>
              </w:rPr>
              <w:t>in the following instalments:</w:t>
            </w:r>
          </w:p>
          <w:bookmarkStart w:id="56" w:name="Text23"/>
          <w:p w14:paraId="73D8E576" w14:textId="0D3B4B8B" w:rsidR="000B378D" w:rsidRPr="00B76CA9" w:rsidRDefault="00A641F6" w:rsidP="00434676">
            <w:pPr>
              <w:pStyle w:val="ATTANNLV3-ASDEFCON"/>
            </w:pPr>
            <w:r w:rsidRPr="00137B10">
              <w:rPr>
                <w:b/>
              </w:rPr>
              <w:fldChar w:fldCharType="begin">
                <w:ffData>
                  <w:name w:val="Text23"/>
                  <w:enabled/>
                  <w:calcOnExit w:val="0"/>
                  <w:textInput>
                    <w:default w:val="[INSERT DOLLAR AMOUNT PRIOR TO CONTRACT SIGNATURE]"/>
                  </w:textInput>
                </w:ffData>
              </w:fldChar>
            </w:r>
            <w:r w:rsidRPr="00137B10">
              <w:rPr>
                <w:b/>
              </w:rPr>
              <w:instrText xml:space="preserve"> FORMTEXT </w:instrText>
            </w:r>
            <w:r w:rsidRPr="00137B10">
              <w:rPr>
                <w:b/>
              </w:rPr>
            </w:r>
            <w:r w:rsidRPr="00137B10">
              <w:rPr>
                <w:b/>
              </w:rPr>
              <w:fldChar w:fldCharType="separate"/>
            </w:r>
            <w:r w:rsidR="009A79B3">
              <w:rPr>
                <w:b/>
                <w:noProof/>
              </w:rPr>
              <w:t>[INSERT DOLLAR AMOUNT PRIOR TO CONTRACT SIGNATURE]</w:t>
            </w:r>
            <w:r w:rsidRPr="00137B10">
              <w:rPr>
                <w:b/>
              </w:rPr>
              <w:fldChar w:fldCharType="end"/>
            </w:r>
            <w:bookmarkEnd w:id="56"/>
            <w:r>
              <w:t xml:space="preserve"> upon completion of </w:t>
            </w:r>
            <w:bookmarkStart w:id="57" w:name="Text24"/>
            <w:r w:rsidRPr="00137B10">
              <w:rPr>
                <w:b/>
              </w:rPr>
              <w:fldChar w:fldCharType="begin">
                <w:ffData>
                  <w:name w:val="Text24"/>
                  <w:enabled/>
                  <w:calcOnExit w:val="0"/>
                  <w:textInput>
                    <w:default w:val="[INSERT MILESTONE DETAILS]"/>
                  </w:textInput>
                </w:ffData>
              </w:fldChar>
            </w:r>
            <w:r w:rsidRPr="00137B10">
              <w:rPr>
                <w:b/>
              </w:rPr>
              <w:instrText xml:space="preserve"> FORMTEXT </w:instrText>
            </w:r>
            <w:r w:rsidRPr="00137B10">
              <w:rPr>
                <w:b/>
              </w:rPr>
            </w:r>
            <w:r w:rsidRPr="00137B10">
              <w:rPr>
                <w:b/>
              </w:rPr>
              <w:fldChar w:fldCharType="separate"/>
            </w:r>
            <w:r w:rsidR="009A79B3">
              <w:rPr>
                <w:b/>
                <w:noProof/>
              </w:rPr>
              <w:t>[INSERT MILESTONE DETAILS]</w:t>
            </w:r>
            <w:r w:rsidRPr="00137B10">
              <w:rPr>
                <w:b/>
              </w:rPr>
              <w:fldChar w:fldCharType="end"/>
            </w:r>
            <w:bookmarkEnd w:id="57"/>
            <w:r w:rsidR="000B378D" w:rsidRPr="00B76CA9">
              <w:t>; and</w:t>
            </w:r>
          </w:p>
          <w:bookmarkStart w:id="58" w:name="Text25"/>
          <w:p w14:paraId="62E7D6C7" w14:textId="2C96072D" w:rsidR="000B378D" w:rsidRDefault="00716D3A" w:rsidP="00434676">
            <w:pPr>
              <w:pStyle w:val="ATTANNLV3-ASDEFCON"/>
            </w:pPr>
            <w:r w:rsidRPr="00137B10">
              <w:rPr>
                <w:b/>
              </w:rPr>
              <w:fldChar w:fldCharType="begin">
                <w:ffData>
                  <w:name w:val="Text25"/>
                  <w:enabled/>
                  <w:calcOnExit w:val="0"/>
                  <w:textInput>
                    <w:default w:val="[INSERT DOLLAR AMOUNT PRIOR TO CONTRACT SIGNATURE]"/>
                  </w:textInput>
                </w:ffData>
              </w:fldChar>
            </w:r>
            <w:r w:rsidRPr="00137B10">
              <w:rPr>
                <w:b/>
              </w:rPr>
              <w:instrText xml:space="preserve"> FORMTEXT </w:instrText>
            </w:r>
            <w:r w:rsidRPr="00137B10">
              <w:rPr>
                <w:b/>
              </w:rPr>
            </w:r>
            <w:r w:rsidRPr="00137B10">
              <w:rPr>
                <w:b/>
              </w:rPr>
              <w:fldChar w:fldCharType="separate"/>
            </w:r>
            <w:r w:rsidR="009A79B3">
              <w:rPr>
                <w:b/>
                <w:noProof/>
              </w:rPr>
              <w:t>[INSERT DOLLAR AMOUNT PRIOR TO CONTRACT SIGNATURE]</w:t>
            </w:r>
            <w:r w:rsidRPr="00137B10">
              <w:rPr>
                <w:b/>
              </w:rPr>
              <w:fldChar w:fldCharType="end"/>
            </w:r>
            <w:bookmarkEnd w:id="58"/>
            <w:r>
              <w:t xml:space="preserve"> upon completion of </w:t>
            </w:r>
            <w:bookmarkStart w:id="59" w:name="Text26"/>
            <w:r w:rsidRPr="00137B10">
              <w:rPr>
                <w:b/>
              </w:rPr>
              <w:fldChar w:fldCharType="begin">
                <w:ffData>
                  <w:name w:val="Text26"/>
                  <w:enabled/>
                  <w:calcOnExit w:val="0"/>
                  <w:textInput>
                    <w:default w:val="[INSERT MILESTONE DETAILS]"/>
                  </w:textInput>
                </w:ffData>
              </w:fldChar>
            </w:r>
            <w:r w:rsidRPr="00137B10">
              <w:rPr>
                <w:b/>
              </w:rPr>
              <w:instrText xml:space="preserve"> FORMTEXT </w:instrText>
            </w:r>
            <w:r w:rsidRPr="00137B10">
              <w:rPr>
                <w:b/>
              </w:rPr>
            </w:r>
            <w:r w:rsidRPr="00137B10">
              <w:rPr>
                <w:b/>
              </w:rPr>
              <w:fldChar w:fldCharType="separate"/>
            </w:r>
            <w:r w:rsidR="009A79B3">
              <w:rPr>
                <w:b/>
                <w:noProof/>
              </w:rPr>
              <w:t>[INSERT MILESTONE DETAILS]</w:t>
            </w:r>
            <w:r w:rsidRPr="00137B10">
              <w:rPr>
                <w:b/>
              </w:rPr>
              <w:fldChar w:fldCharType="end"/>
            </w:r>
            <w:bookmarkEnd w:id="59"/>
            <w:r w:rsidR="000B378D" w:rsidRPr="00B76CA9">
              <w:t>.</w:t>
            </w:r>
          </w:p>
          <w:p w14:paraId="73277452" w14:textId="77777777" w:rsidR="000B378D" w:rsidRDefault="000B378D" w:rsidP="00434676">
            <w:pPr>
              <w:pStyle w:val="ATTANNLV2-ASDEFCON"/>
            </w:pPr>
            <w:r w:rsidRPr="00B76CA9">
              <w:t>The Contractor may submit a claim for payment of each instalment following completion of the relevant milestone</w:t>
            </w:r>
            <w:r>
              <w:t>.</w:t>
            </w:r>
          </w:p>
          <w:p w14:paraId="4BA65A6F" w14:textId="77777777" w:rsidR="000B378D" w:rsidRDefault="000B378D" w:rsidP="000B378D">
            <w:pPr>
              <w:pStyle w:val="ASDEFCONOptionSpace"/>
            </w:pPr>
          </w:p>
        </w:tc>
      </w:tr>
    </w:tbl>
    <w:p w14:paraId="33733995" w14:textId="77777777" w:rsidR="000B378D" w:rsidRDefault="000B378D" w:rsidP="000B378D">
      <w:pPr>
        <w:pStyle w:val="ASDEFCONOptionSpace"/>
        <w:rPr>
          <w:rFonts w:eastAsia="Calibri"/>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63"/>
      </w:tblGrid>
      <w:tr w:rsidR="000B378D" w14:paraId="0FEBE2FF" w14:textId="77777777" w:rsidTr="00687FDB">
        <w:tc>
          <w:tcPr>
            <w:tcW w:w="9287" w:type="dxa"/>
            <w:shd w:val="clear" w:color="auto" w:fill="auto"/>
          </w:tcPr>
          <w:p w14:paraId="6674E06B" w14:textId="77777777" w:rsidR="000B378D" w:rsidRPr="000B378D" w:rsidRDefault="000B378D" w:rsidP="000B378D">
            <w:pPr>
              <w:pStyle w:val="ASDEFCONOption"/>
              <w:rPr>
                <w:rFonts w:eastAsia="Calibri"/>
              </w:rPr>
            </w:pPr>
            <w:bookmarkStart w:id="60" w:name="_Ref35398702"/>
            <w:bookmarkStart w:id="61" w:name="_Ref228693360"/>
            <w:r>
              <w:rPr>
                <w:rFonts w:eastAsia="Calibri"/>
              </w:rPr>
              <w:t>Option</w:t>
            </w:r>
            <w:r w:rsidRPr="000B378D">
              <w:rPr>
                <w:rFonts w:eastAsia="Calibri"/>
              </w:rPr>
              <w:t xml:space="preserve"> C:  For when the Contractor will be paid monthly in arrears based on pre-agreed rates that apply to defined labour categories and the Services are to be delivered within an agreed maximum (i.e. not to be exceeded) Contract Price.</w:t>
            </w:r>
          </w:p>
          <w:tbl>
            <w:tblPr>
              <w:tblpPr w:leftFromText="180" w:rightFromText="180" w:vertAnchor="text" w:horzAnchor="margin" w:tblpXSpec="center" w:tblpY="325"/>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406"/>
              <w:gridCol w:w="2633"/>
              <w:gridCol w:w="2792"/>
              <w:tblGridChange w:id="62">
                <w:tblGrid>
                  <w:gridCol w:w="3406"/>
                  <w:gridCol w:w="2633"/>
                  <w:gridCol w:w="2792"/>
                </w:tblGrid>
              </w:tblGridChange>
            </w:tblGrid>
            <w:tr w:rsidR="00470E40" w:rsidRPr="004C1F81" w14:paraId="4037752C" w14:textId="77777777" w:rsidTr="00687FDB">
              <w:trPr>
                <w:trHeight w:val="706"/>
              </w:trPr>
              <w:tc>
                <w:tcPr>
                  <w:tcW w:w="1928" w:type="pct"/>
                  <w:shd w:val="pct15" w:color="auto" w:fill="FFFFFF"/>
                </w:tcPr>
                <w:p w14:paraId="0B26716E" w14:textId="77777777" w:rsidR="00967C6C" w:rsidRPr="004C1F81" w:rsidRDefault="00967C6C" w:rsidP="00137B10">
                  <w:pPr>
                    <w:pStyle w:val="Table10ptHeading-ASDEFCON"/>
                    <w:rPr>
                      <w:moveFrom w:id="63" w:author="Prabhu, Akshata MS" w:date="2024-08-22T11:39:00Z"/>
                    </w:rPr>
                  </w:pPr>
                  <w:moveFromRangeStart w:id="64" w:author="Prabhu, Akshata MS" w:date="2024-08-22T11:39:00Z" w:name="move175219165"/>
                  <w:moveFrom w:id="65" w:author="Prabhu, Akshata MS" w:date="2024-08-22T11:39:00Z">
                    <w:r w:rsidRPr="004C1F81">
                      <w:t>Labour Category</w:t>
                    </w:r>
                  </w:moveFrom>
                </w:p>
              </w:tc>
              <w:tc>
                <w:tcPr>
                  <w:tcW w:w="1491" w:type="pct"/>
                  <w:shd w:val="pct15" w:color="auto" w:fill="FFFFFF"/>
                </w:tcPr>
                <w:p w14:paraId="5CDA3431" w14:textId="77777777" w:rsidR="00967C6C" w:rsidRPr="004C1F81" w:rsidRDefault="00967C6C" w:rsidP="00137B10">
                  <w:pPr>
                    <w:pStyle w:val="Table10ptHeading-ASDEFCON"/>
                    <w:rPr>
                      <w:moveFrom w:id="66" w:author="Prabhu, Akshata MS" w:date="2024-08-22T11:39:00Z"/>
                    </w:rPr>
                  </w:pPr>
                  <w:moveFrom w:id="67" w:author="Prabhu, Akshata MS" w:date="2024-08-22T11:39:00Z">
                    <w:r w:rsidRPr="004C1F81">
                      <w:t>Estimated Allowable Hours</w:t>
                    </w:r>
                  </w:moveFrom>
                </w:p>
              </w:tc>
              <w:tc>
                <w:tcPr>
                  <w:tcW w:w="1581" w:type="pct"/>
                  <w:shd w:val="pct15" w:color="auto" w:fill="FFFFFF"/>
                </w:tcPr>
                <w:p w14:paraId="3A113496" w14:textId="77777777" w:rsidR="00967C6C" w:rsidRPr="004C1F81" w:rsidRDefault="00967C6C" w:rsidP="00137B10">
                  <w:pPr>
                    <w:pStyle w:val="Table10ptHeading-ASDEFCON"/>
                    <w:rPr>
                      <w:moveFrom w:id="68" w:author="Prabhu, Akshata MS" w:date="2024-08-22T11:39:00Z"/>
                    </w:rPr>
                  </w:pPr>
                  <w:moveFrom w:id="69" w:author="Prabhu, Akshata MS" w:date="2024-08-22T11:39:00Z">
                    <w:r w:rsidRPr="004C1F81">
                      <w:t>Labour Rates</w:t>
                    </w:r>
                  </w:moveFrom>
                </w:p>
                <w:p w14:paraId="411B30D7" w14:textId="77777777" w:rsidR="00967C6C" w:rsidRPr="004C1F81" w:rsidRDefault="00967C6C" w:rsidP="00137B10">
                  <w:pPr>
                    <w:pStyle w:val="Table10ptHeading-ASDEFCON"/>
                    <w:rPr>
                      <w:moveFrom w:id="70" w:author="Prabhu, Akshata MS" w:date="2024-08-22T11:39:00Z"/>
                    </w:rPr>
                  </w:pPr>
                  <w:moveFrom w:id="71" w:author="Prabhu, Akshata MS" w:date="2024-08-22T11:39:00Z">
                    <w:r w:rsidRPr="004C1F81">
                      <w:t>(GST Inclusive)</w:t>
                    </w:r>
                  </w:moveFrom>
                </w:p>
              </w:tc>
            </w:tr>
            <w:tr w:rsidR="00687FDB" w:rsidRPr="00B76CA9" w14:paraId="37C16521" w14:textId="77777777" w:rsidTr="00470E40">
              <w:trPr>
                <w:trHeight w:val="707"/>
              </w:trPr>
              <w:tc>
                <w:tcPr>
                  <w:tcW w:w="1928" w:type="pct"/>
                </w:tcPr>
                <w:p w14:paraId="29B42B8C" w14:textId="77777777" w:rsidR="00967C6C" w:rsidRPr="00B76CA9" w:rsidRDefault="00967C6C" w:rsidP="00967C6C">
                  <w:pPr>
                    <w:pStyle w:val="Table10ptText-ASDEFCON"/>
                    <w:rPr>
                      <w:moveFrom w:id="72" w:author="Prabhu, Akshata MS" w:date="2024-08-22T11:39:00Z"/>
                    </w:rPr>
                  </w:pPr>
                </w:p>
              </w:tc>
              <w:tc>
                <w:tcPr>
                  <w:tcW w:w="1491" w:type="pct"/>
                </w:tcPr>
                <w:p w14:paraId="7FF768FB" w14:textId="77777777" w:rsidR="00967C6C" w:rsidRPr="00B76CA9" w:rsidRDefault="00967C6C" w:rsidP="00967C6C">
                  <w:pPr>
                    <w:pStyle w:val="Table10ptText-ASDEFCON"/>
                    <w:rPr>
                      <w:moveFrom w:id="73" w:author="Prabhu, Akshata MS" w:date="2024-08-22T11:39:00Z"/>
                    </w:rPr>
                  </w:pPr>
                </w:p>
              </w:tc>
              <w:tc>
                <w:tcPr>
                  <w:tcW w:w="1581" w:type="pct"/>
                </w:tcPr>
                <w:p w14:paraId="51835E31" w14:textId="77777777" w:rsidR="00967C6C" w:rsidRPr="00B76CA9" w:rsidRDefault="00967C6C" w:rsidP="00967C6C">
                  <w:pPr>
                    <w:pStyle w:val="Table10ptText-ASDEFCON"/>
                    <w:rPr>
                      <w:moveFrom w:id="74" w:author="Prabhu, Akshata MS" w:date="2024-08-22T11:39:00Z"/>
                    </w:rPr>
                  </w:pPr>
                </w:p>
              </w:tc>
            </w:tr>
            <w:tr w:rsidR="00687FDB" w:rsidRPr="00B76CA9" w14:paraId="3F074602" w14:textId="77777777" w:rsidTr="00470E40">
              <w:trPr>
                <w:trHeight w:val="707"/>
              </w:trPr>
              <w:tc>
                <w:tcPr>
                  <w:tcW w:w="1928" w:type="pct"/>
                </w:tcPr>
                <w:p w14:paraId="115168F9" w14:textId="77777777" w:rsidR="00967C6C" w:rsidRPr="00B76CA9" w:rsidRDefault="00967C6C" w:rsidP="00967C6C">
                  <w:pPr>
                    <w:pStyle w:val="Table10ptText-ASDEFCON"/>
                    <w:rPr>
                      <w:moveFrom w:id="75" w:author="Prabhu, Akshata MS" w:date="2024-08-22T11:39:00Z"/>
                    </w:rPr>
                  </w:pPr>
                </w:p>
              </w:tc>
              <w:tc>
                <w:tcPr>
                  <w:tcW w:w="1491" w:type="pct"/>
                </w:tcPr>
                <w:p w14:paraId="7B34E4F5" w14:textId="77777777" w:rsidR="00967C6C" w:rsidRPr="00B76CA9" w:rsidRDefault="00967C6C" w:rsidP="00967C6C">
                  <w:pPr>
                    <w:pStyle w:val="Table10ptText-ASDEFCON"/>
                    <w:rPr>
                      <w:moveFrom w:id="76" w:author="Prabhu, Akshata MS" w:date="2024-08-22T11:39:00Z"/>
                    </w:rPr>
                  </w:pPr>
                </w:p>
              </w:tc>
              <w:tc>
                <w:tcPr>
                  <w:tcW w:w="1581" w:type="pct"/>
                </w:tcPr>
                <w:p w14:paraId="3740764D" w14:textId="77777777" w:rsidR="00967C6C" w:rsidRPr="00B76CA9" w:rsidRDefault="00967C6C" w:rsidP="00967C6C">
                  <w:pPr>
                    <w:pStyle w:val="Table10ptText-ASDEFCON"/>
                    <w:rPr>
                      <w:moveFrom w:id="77" w:author="Prabhu, Akshata MS" w:date="2024-08-22T11:39:00Z"/>
                    </w:rPr>
                  </w:pPr>
                </w:p>
              </w:tc>
            </w:tr>
          </w:tbl>
          <w:p w14:paraId="2CD25A2A" w14:textId="559B75BC" w:rsidR="000B378D" w:rsidRDefault="000B378D" w:rsidP="00470E40">
            <w:pPr>
              <w:pStyle w:val="ATTANNLV2-ASDEFCON"/>
              <w:spacing w:after="0"/>
              <w:rPr>
                <w:rFonts w:eastAsia="Calibri"/>
              </w:rPr>
            </w:pPr>
            <w:bookmarkStart w:id="78" w:name="_Ref40512801"/>
            <w:moveFromRangeEnd w:id="64"/>
            <w:r w:rsidRPr="00A221B8">
              <w:rPr>
                <w:rFonts w:eastAsia="Calibri"/>
              </w:rPr>
              <w:t xml:space="preserve">Subject to clause 5 of the conditions of </w:t>
            </w:r>
            <w:r>
              <w:rPr>
                <w:rFonts w:eastAsia="Calibri"/>
              </w:rPr>
              <w:t>d</w:t>
            </w:r>
            <w:r w:rsidRPr="00A221B8">
              <w:rPr>
                <w:rFonts w:eastAsia="Calibri"/>
              </w:rPr>
              <w:t xml:space="preserve">eed, the Contract Price shall be payable progressively, monthly in arrears.  The progressive payments shall be calculated as a factor of the </w:t>
            </w:r>
            <w:r>
              <w:rPr>
                <w:rFonts w:eastAsia="Calibri"/>
              </w:rPr>
              <w:t>L</w:t>
            </w:r>
            <w:r w:rsidRPr="00A221B8">
              <w:rPr>
                <w:rFonts w:eastAsia="Calibri"/>
              </w:rPr>
              <w:t xml:space="preserve">abour </w:t>
            </w:r>
            <w:r>
              <w:rPr>
                <w:rFonts w:eastAsia="Calibri"/>
              </w:rPr>
              <w:t>R</w:t>
            </w:r>
            <w:r w:rsidRPr="00A221B8">
              <w:rPr>
                <w:rFonts w:eastAsia="Calibri"/>
              </w:rPr>
              <w:t>ates defined in the following table, the allowable hours expended on the task and any reimbursable expenses as defined in clause</w:t>
            </w:r>
            <w:r>
              <w:rPr>
                <w:rFonts w:eastAsia="Calibri"/>
              </w:rPr>
              <w:t xml:space="preserve"> </w:t>
            </w:r>
            <w:r>
              <w:rPr>
                <w:rFonts w:eastAsia="Calibri"/>
              </w:rPr>
              <w:fldChar w:fldCharType="begin"/>
            </w:r>
            <w:r>
              <w:rPr>
                <w:rFonts w:eastAsia="Calibri"/>
              </w:rPr>
              <w:instrText xml:space="preserve"> REF _Ref253739691 \r \h </w:instrText>
            </w:r>
            <w:r>
              <w:rPr>
                <w:rFonts w:eastAsia="Calibri"/>
              </w:rPr>
            </w:r>
            <w:r>
              <w:rPr>
                <w:rFonts w:eastAsia="Calibri"/>
              </w:rPr>
              <w:fldChar w:fldCharType="separate"/>
            </w:r>
            <w:r w:rsidR="00503D41">
              <w:rPr>
                <w:rFonts w:eastAsia="Calibri"/>
              </w:rPr>
              <w:t>7</w:t>
            </w:r>
            <w:r>
              <w:rPr>
                <w:rFonts w:eastAsia="Calibri"/>
              </w:rPr>
              <w:fldChar w:fldCharType="end"/>
            </w:r>
            <w:r w:rsidRPr="00A221B8">
              <w:rPr>
                <w:rFonts w:eastAsia="Calibri"/>
              </w:rPr>
              <w:t>:</w:t>
            </w:r>
            <w:bookmarkEnd w:id="78"/>
            <w:r w:rsidRPr="00A221B8">
              <w:rPr>
                <w:rFonts w:eastAsia="Calibri"/>
              </w:rPr>
              <w:t xml:space="preserve"> </w:t>
            </w:r>
            <w:ins w:id="79" w:author="Prabhu, Akshata MS" w:date="2024-08-22T11:39:00Z">
              <w:r w:rsidRPr="00A221B8">
                <w:rPr>
                  <w:rFonts w:eastAsia="Calibri"/>
                </w:rPr>
                <w:t xml:space="preserve"> </w:t>
              </w:r>
            </w:ins>
          </w:p>
          <w:tbl>
            <w:tblPr>
              <w:tblpPr w:leftFromText="180" w:rightFromText="180" w:vertAnchor="text" w:horzAnchor="margin" w:tblpXSpec="center" w:tblpY="325"/>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406"/>
              <w:gridCol w:w="2633"/>
              <w:gridCol w:w="2792"/>
              <w:tblGridChange w:id="80">
                <w:tblGrid>
                  <w:gridCol w:w="3406"/>
                  <w:gridCol w:w="2633"/>
                  <w:gridCol w:w="2792"/>
                </w:tblGrid>
              </w:tblGridChange>
            </w:tblGrid>
            <w:tr w:rsidR="00470E40" w:rsidRPr="004C1F81" w14:paraId="1EB23EE1" w14:textId="77777777" w:rsidTr="00687FDB">
              <w:trPr>
                <w:trHeight w:val="706"/>
              </w:trPr>
              <w:tc>
                <w:tcPr>
                  <w:tcW w:w="1928" w:type="pct"/>
                  <w:shd w:val="pct15" w:color="auto" w:fill="FFFFFF"/>
                </w:tcPr>
                <w:p w14:paraId="1CD9C950" w14:textId="77777777" w:rsidR="00967C6C" w:rsidRPr="004C1F81" w:rsidRDefault="00967C6C" w:rsidP="00137B10">
                  <w:pPr>
                    <w:pStyle w:val="Table10ptHeading-ASDEFCON"/>
                    <w:rPr>
                      <w:moveTo w:id="81" w:author="Prabhu, Akshata MS" w:date="2024-08-22T11:39:00Z"/>
                    </w:rPr>
                  </w:pPr>
                  <w:moveToRangeStart w:id="82" w:author="Prabhu, Akshata MS" w:date="2024-08-22T11:39:00Z" w:name="move175219165"/>
                  <w:moveTo w:id="83" w:author="Prabhu, Akshata MS" w:date="2024-08-22T11:39:00Z">
                    <w:r w:rsidRPr="004C1F81">
                      <w:t>Labour Category</w:t>
                    </w:r>
                  </w:moveTo>
                </w:p>
              </w:tc>
              <w:tc>
                <w:tcPr>
                  <w:tcW w:w="1491" w:type="pct"/>
                  <w:shd w:val="pct15" w:color="auto" w:fill="FFFFFF"/>
                </w:tcPr>
                <w:p w14:paraId="6A0CC38C" w14:textId="77777777" w:rsidR="00967C6C" w:rsidRPr="004C1F81" w:rsidRDefault="00967C6C" w:rsidP="00137B10">
                  <w:pPr>
                    <w:pStyle w:val="Table10ptHeading-ASDEFCON"/>
                    <w:rPr>
                      <w:moveTo w:id="84" w:author="Prabhu, Akshata MS" w:date="2024-08-22T11:39:00Z"/>
                    </w:rPr>
                  </w:pPr>
                  <w:moveTo w:id="85" w:author="Prabhu, Akshata MS" w:date="2024-08-22T11:39:00Z">
                    <w:r w:rsidRPr="004C1F81">
                      <w:t>Estimated Allowable Hours</w:t>
                    </w:r>
                  </w:moveTo>
                </w:p>
              </w:tc>
              <w:tc>
                <w:tcPr>
                  <w:tcW w:w="1581" w:type="pct"/>
                  <w:shd w:val="pct15" w:color="auto" w:fill="FFFFFF"/>
                </w:tcPr>
                <w:p w14:paraId="06B6C8A0" w14:textId="77777777" w:rsidR="00967C6C" w:rsidRPr="004C1F81" w:rsidRDefault="00967C6C" w:rsidP="00137B10">
                  <w:pPr>
                    <w:pStyle w:val="Table10ptHeading-ASDEFCON"/>
                    <w:rPr>
                      <w:moveTo w:id="86" w:author="Prabhu, Akshata MS" w:date="2024-08-22T11:39:00Z"/>
                    </w:rPr>
                  </w:pPr>
                  <w:moveTo w:id="87" w:author="Prabhu, Akshata MS" w:date="2024-08-22T11:39:00Z">
                    <w:r w:rsidRPr="004C1F81">
                      <w:t>Labour Rates</w:t>
                    </w:r>
                  </w:moveTo>
                </w:p>
                <w:p w14:paraId="2D3B51C8" w14:textId="77777777" w:rsidR="00967C6C" w:rsidRPr="004C1F81" w:rsidRDefault="00967C6C" w:rsidP="00137B10">
                  <w:pPr>
                    <w:pStyle w:val="Table10ptHeading-ASDEFCON"/>
                    <w:rPr>
                      <w:moveTo w:id="88" w:author="Prabhu, Akshata MS" w:date="2024-08-22T11:39:00Z"/>
                    </w:rPr>
                  </w:pPr>
                  <w:moveTo w:id="89" w:author="Prabhu, Akshata MS" w:date="2024-08-22T11:39:00Z">
                    <w:r w:rsidRPr="004C1F81">
                      <w:t>(GST Inclusive)</w:t>
                    </w:r>
                  </w:moveTo>
                </w:p>
              </w:tc>
            </w:tr>
            <w:tr w:rsidR="00687FDB" w:rsidRPr="00B76CA9" w14:paraId="2C73F859" w14:textId="77777777" w:rsidTr="00470E40">
              <w:trPr>
                <w:trHeight w:val="707"/>
              </w:trPr>
              <w:tc>
                <w:tcPr>
                  <w:tcW w:w="1928" w:type="pct"/>
                </w:tcPr>
                <w:p w14:paraId="0F7C5C5E" w14:textId="77777777" w:rsidR="00967C6C" w:rsidRPr="00B76CA9" w:rsidRDefault="00967C6C" w:rsidP="00967C6C">
                  <w:pPr>
                    <w:pStyle w:val="Table10ptText-ASDEFCON"/>
                    <w:rPr>
                      <w:moveTo w:id="90" w:author="Prabhu, Akshata MS" w:date="2024-08-22T11:39:00Z"/>
                    </w:rPr>
                  </w:pPr>
                </w:p>
              </w:tc>
              <w:tc>
                <w:tcPr>
                  <w:tcW w:w="1491" w:type="pct"/>
                </w:tcPr>
                <w:p w14:paraId="30F03D45" w14:textId="77777777" w:rsidR="00967C6C" w:rsidRPr="00B76CA9" w:rsidRDefault="00967C6C" w:rsidP="00967C6C">
                  <w:pPr>
                    <w:pStyle w:val="Table10ptText-ASDEFCON"/>
                    <w:rPr>
                      <w:moveTo w:id="91" w:author="Prabhu, Akshata MS" w:date="2024-08-22T11:39:00Z"/>
                    </w:rPr>
                  </w:pPr>
                </w:p>
              </w:tc>
              <w:tc>
                <w:tcPr>
                  <w:tcW w:w="1581" w:type="pct"/>
                </w:tcPr>
                <w:p w14:paraId="0B6B3F9C" w14:textId="77777777" w:rsidR="00967C6C" w:rsidRPr="00B76CA9" w:rsidRDefault="00967C6C" w:rsidP="00967C6C">
                  <w:pPr>
                    <w:pStyle w:val="Table10ptText-ASDEFCON"/>
                    <w:rPr>
                      <w:moveTo w:id="92" w:author="Prabhu, Akshata MS" w:date="2024-08-22T11:39:00Z"/>
                    </w:rPr>
                  </w:pPr>
                </w:p>
              </w:tc>
            </w:tr>
            <w:tr w:rsidR="00687FDB" w:rsidRPr="00B76CA9" w14:paraId="0541B480" w14:textId="77777777" w:rsidTr="00470E40">
              <w:trPr>
                <w:trHeight w:val="707"/>
              </w:trPr>
              <w:tc>
                <w:tcPr>
                  <w:tcW w:w="1928" w:type="pct"/>
                </w:tcPr>
                <w:p w14:paraId="780B3C67" w14:textId="77777777" w:rsidR="00967C6C" w:rsidRPr="00B76CA9" w:rsidRDefault="00967C6C" w:rsidP="00967C6C">
                  <w:pPr>
                    <w:pStyle w:val="Table10ptText-ASDEFCON"/>
                    <w:rPr>
                      <w:moveTo w:id="93" w:author="Prabhu, Akshata MS" w:date="2024-08-22T11:39:00Z"/>
                    </w:rPr>
                  </w:pPr>
                </w:p>
              </w:tc>
              <w:tc>
                <w:tcPr>
                  <w:tcW w:w="1491" w:type="pct"/>
                </w:tcPr>
                <w:p w14:paraId="621945F5" w14:textId="77777777" w:rsidR="00967C6C" w:rsidRPr="00B76CA9" w:rsidRDefault="00967C6C" w:rsidP="00967C6C">
                  <w:pPr>
                    <w:pStyle w:val="Table10ptText-ASDEFCON"/>
                    <w:rPr>
                      <w:moveTo w:id="94" w:author="Prabhu, Akshata MS" w:date="2024-08-22T11:39:00Z"/>
                    </w:rPr>
                  </w:pPr>
                </w:p>
              </w:tc>
              <w:tc>
                <w:tcPr>
                  <w:tcW w:w="1581" w:type="pct"/>
                </w:tcPr>
                <w:p w14:paraId="7E9DC2A8" w14:textId="77777777" w:rsidR="00967C6C" w:rsidRPr="00B76CA9" w:rsidRDefault="00967C6C" w:rsidP="00967C6C">
                  <w:pPr>
                    <w:pStyle w:val="Table10ptText-ASDEFCON"/>
                    <w:rPr>
                      <w:moveTo w:id="95" w:author="Prabhu, Akshata MS" w:date="2024-08-22T11:39:00Z"/>
                    </w:rPr>
                  </w:pPr>
                </w:p>
              </w:tc>
            </w:tr>
            <w:moveToRangeEnd w:id="82"/>
          </w:tbl>
          <w:p w14:paraId="44B64394" w14:textId="77777777" w:rsidR="000B378D" w:rsidRPr="00470E40" w:rsidRDefault="000B378D" w:rsidP="00470E40">
            <w:pPr>
              <w:pStyle w:val="ASDEFCONNormal"/>
              <w:rPr>
                <w:sz w:val="4"/>
              </w:rPr>
            </w:pPr>
          </w:p>
          <w:p w14:paraId="1F4B5DA2" w14:textId="77777777" w:rsidR="000B378D" w:rsidRPr="00A221B8" w:rsidRDefault="000B378D" w:rsidP="00470E40">
            <w:pPr>
              <w:pStyle w:val="ATTANNLV2-ASDEFCON"/>
              <w:spacing w:before="100" w:beforeAutospacing="1"/>
              <w:rPr>
                <w:rFonts w:eastAsia="Calibri"/>
              </w:rPr>
            </w:pPr>
            <w:r w:rsidRPr="00A221B8">
              <w:rPr>
                <w:rFonts w:eastAsia="Calibri"/>
              </w:rPr>
              <w:t>The Contractor may submit a claim for payment of each progress payment following the last Working Day of the relevant month.</w:t>
            </w:r>
          </w:p>
          <w:p w14:paraId="2953D3AA" w14:textId="151592FF" w:rsidR="000B378D" w:rsidRPr="000B378D" w:rsidRDefault="000B378D" w:rsidP="00470E40">
            <w:pPr>
              <w:pStyle w:val="ATTANNLV2-ASDEFCON"/>
              <w:jc w:val="left"/>
              <w:rPr>
                <w:rFonts w:eastAsia="Calibri"/>
              </w:rPr>
            </w:pPr>
            <w:r w:rsidRPr="00A221B8">
              <w:rPr>
                <w:rFonts w:eastAsia="Calibri"/>
              </w:rPr>
              <w:t xml:space="preserve">Notwithstanding clause </w:t>
            </w:r>
            <w:r w:rsidRPr="00A221B8">
              <w:rPr>
                <w:rFonts w:eastAsia="Calibri"/>
              </w:rPr>
              <w:fldChar w:fldCharType="begin"/>
            </w:r>
            <w:r w:rsidRPr="00A221B8">
              <w:rPr>
                <w:rFonts w:eastAsia="Calibri"/>
              </w:rPr>
              <w:instrText xml:space="preserve"> REF _Ref40512801 \r \h  \* MERGEFORMAT </w:instrText>
            </w:r>
            <w:r w:rsidRPr="00A221B8">
              <w:rPr>
                <w:rFonts w:eastAsia="Calibri"/>
              </w:rPr>
            </w:r>
            <w:r w:rsidRPr="00A221B8">
              <w:rPr>
                <w:rFonts w:eastAsia="Calibri"/>
              </w:rPr>
              <w:fldChar w:fldCharType="separate"/>
            </w:r>
            <w:r w:rsidR="00503D41">
              <w:rPr>
                <w:rFonts w:eastAsia="Calibri"/>
              </w:rPr>
              <w:t>6.4</w:t>
            </w:r>
            <w:r w:rsidRPr="00A221B8">
              <w:rPr>
                <w:rFonts w:eastAsia="Calibri"/>
              </w:rPr>
              <w:fldChar w:fldCharType="end"/>
            </w:r>
            <w:r w:rsidRPr="00A221B8">
              <w:rPr>
                <w:rFonts w:eastAsia="Calibri"/>
              </w:rPr>
              <w:t xml:space="preserve"> above, and subject to clause </w:t>
            </w:r>
            <w:del w:id="96" w:author="Prabhu, Akshata MS" w:date="2024-08-22T11:39:00Z">
              <w:r w:rsidR="006F6153">
                <w:rPr>
                  <w:rFonts w:eastAsia="Calibri"/>
                </w:rPr>
                <w:delText>9.1</w:delText>
              </w:r>
            </w:del>
            <w:ins w:id="97" w:author="Prabhu, Akshata MS" w:date="2024-08-22T11:39:00Z">
              <w:r w:rsidRPr="00A221B8">
                <w:rPr>
                  <w:rFonts w:eastAsia="Calibri"/>
                </w:rPr>
                <w:t>8.3</w:t>
              </w:r>
            </w:ins>
            <w:r w:rsidRPr="00A221B8">
              <w:rPr>
                <w:rFonts w:eastAsia="Calibri"/>
              </w:rPr>
              <w:t xml:space="preserve"> of the conditions of </w:t>
            </w:r>
            <w:r>
              <w:rPr>
                <w:rFonts w:eastAsia="Calibri"/>
              </w:rPr>
              <w:t>d</w:t>
            </w:r>
            <w:r w:rsidRPr="00A221B8">
              <w:rPr>
                <w:rFonts w:eastAsia="Calibri"/>
              </w:rPr>
              <w:t>eed, the Contractor shall provide the Services for a Contract</w:t>
            </w:r>
            <w:r w:rsidR="00716D3A">
              <w:rPr>
                <w:rFonts w:eastAsia="Calibri"/>
              </w:rPr>
              <w:t xml:space="preserve"> Price which shall not exceed </w:t>
            </w:r>
            <w:bookmarkStart w:id="98" w:name="Text27"/>
            <w:r w:rsidR="00716D3A" w:rsidRPr="00137B10">
              <w:rPr>
                <w:rFonts w:eastAsia="Calibri"/>
                <w:b/>
              </w:rPr>
              <w:fldChar w:fldCharType="begin">
                <w:ffData>
                  <w:name w:val="Text27"/>
                  <w:enabled/>
                  <w:calcOnExit w:val="0"/>
                  <w:textInput>
                    <w:default w:val="(INSERT DOLLAR AMOUNT PRIOR TO CONTRACT SIGNATURE)"/>
                  </w:textInput>
                </w:ffData>
              </w:fldChar>
            </w:r>
            <w:r w:rsidR="00716D3A" w:rsidRPr="00137B10">
              <w:rPr>
                <w:rFonts w:eastAsia="Calibri"/>
                <w:b/>
              </w:rPr>
              <w:instrText xml:space="preserve"> FORMTEXT </w:instrText>
            </w:r>
            <w:r w:rsidR="00716D3A" w:rsidRPr="00137B10">
              <w:rPr>
                <w:rFonts w:eastAsia="Calibri"/>
                <w:b/>
              </w:rPr>
            </w:r>
            <w:r w:rsidR="00716D3A" w:rsidRPr="00137B10">
              <w:rPr>
                <w:rFonts w:eastAsia="Calibri"/>
                <w:b/>
              </w:rPr>
              <w:fldChar w:fldCharType="separate"/>
            </w:r>
            <w:r w:rsidR="009A79B3">
              <w:rPr>
                <w:rFonts w:eastAsia="Calibri"/>
                <w:b/>
                <w:noProof/>
              </w:rPr>
              <w:t>(INSERT DOLLAR AMOUNT PRIOR TO CONTRACT SIGNATURE)</w:t>
            </w:r>
            <w:r w:rsidR="00716D3A" w:rsidRPr="00137B10">
              <w:rPr>
                <w:rFonts w:eastAsia="Calibri"/>
                <w:b/>
              </w:rPr>
              <w:fldChar w:fldCharType="end"/>
            </w:r>
            <w:bookmarkEnd w:id="98"/>
            <w:r w:rsidRPr="00A221B8">
              <w:rPr>
                <w:rFonts w:eastAsia="Calibri"/>
              </w:rPr>
              <w:t>.</w:t>
            </w:r>
          </w:p>
        </w:tc>
      </w:tr>
    </w:tbl>
    <w:p w14:paraId="677019FD" w14:textId="77777777" w:rsidR="00230782" w:rsidRPr="00B76CA9" w:rsidRDefault="00230782" w:rsidP="000B378D">
      <w:pPr>
        <w:pStyle w:val="ATTANNLV1-ASDEFCON"/>
      </w:pPr>
      <w:bookmarkStart w:id="99" w:name="_Ref253739691"/>
      <w:r w:rsidRPr="00B76CA9">
        <w:t>reimbursable expenses</w:t>
      </w:r>
      <w:bookmarkEnd w:id="60"/>
      <w:r w:rsidRPr="00B76CA9">
        <w:t xml:space="preserve"> (core)</w:t>
      </w:r>
      <w:bookmarkEnd w:id="61"/>
      <w:bookmarkEnd w:id="99"/>
    </w:p>
    <w:p w14:paraId="5E6265F7" w14:textId="77B4F30F" w:rsidR="00503D41" w:rsidRPr="00470E40" w:rsidRDefault="00230782" w:rsidP="00F3530A">
      <w:pPr>
        <w:pStyle w:val="NoteToDrafters-ASDEFCON"/>
        <w:rPr>
          <w:b w:val="0"/>
          <w:i w:val="0"/>
        </w:rPr>
      </w:pPr>
      <w:r w:rsidRPr="004C1F81">
        <w:t>Note to drafters:  Drafters should choose one of the following clauses.</w:t>
      </w:r>
      <w:r w:rsidR="00170684">
        <w:t xml:space="preserve"> </w:t>
      </w:r>
      <w:r w:rsidRPr="00B76CA9">
        <w:t xml:space="preserve">Information on </w:t>
      </w:r>
      <w:r w:rsidR="00D3534C">
        <w:t>t</w:t>
      </w:r>
      <w:r w:rsidR="00D3534C" w:rsidRPr="00B76CA9">
        <w:t xml:space="preserve">ravelling </w:t>
      </w:r>
      <w:r w:rsidR="00D3534C">
        <w:t>a</w:t>
      </w:r>
      <w:r w:rsidR="00D3534C" w:rsidRPr="00B76CA9">
        <w:t xml:space="preserve">llowances </w:t>
      </w:r>
      <w:r w:rsidRPr="00B76CA9">
        <w:t xml:space="preserve">is </w:t>
      </w:r>
      <w:r w:rsidR="000154F7">
        <w:t xml:space="preserve">available from the </w:t>
      </w:r>
      <w:r w:rsidR="000154F7" w:rsidRPr="00E10186">
        <w:rPr>
          <w:bCs/>
          <w:iCs/>
          <w:szCs w:val="20"/>
        </w:rPr>
        <w:t xml:space="preserve">Defence </w:t>
      </w:r>
      <w:r w:rsidR="00D3534C">
        <w:rPr>
          <w:bCs/>
          <w:iCs/>
          <w:szCs w:val="20"/>
        </w:rPr>
        <w:t>t</w:t>
      </w:r>
      <w:r w:rsidR="00D3534C" w:rsidRPr="00E10186">
        <w:rPr>
          <w:bCs/>
          <w:iCs/>
          <w:szCs w:val="20"/>
        </w:rPr>
        <w:t xml:space="preserve">ravel </w:t>
      </w:r>
      <w:r w:rsidR="000154F7" w:rsidRPr="00E10186">
        <w:rPr>
          <w:bCs/>
          <w:iCs/>
          <w:szCs w:val="20"/>
        </w:rPr>
        <w:t>website</w:t>
      </w:r>
      <w:r w:rsidR="00463615" w:rsidRPr="00470E40">
        <w:rPr>
          <w:b w:val="0"/>
          <w:i w:val="0"/>
        </w:rPr>
        <w:t>:</w:t>
      </w:r>
      <w:del w:id="100" w:author="Prabhu, Akshata MS" w:date="2024-08-22T11:39:00Z">
        <w:r w:rsidR="00FA1C38">
          <w:rPr>
            <w:bCs/>
            <w:iCs/>
            <w:szCs w:val="20"/>
          </w:rPr>
          <w:delText xml:space="preserve">  </w:delText>
        </w:r>
        <w:r w:rsidR="00463615">
          <w:rPr>
            <w:bCs/>
            <w:iCs/>
            <w:szCs w:val="20"/>
          </w:rPr>
          <w:delText xml:space="preserve"> </w:delText>
        </w:r>
        <w:r w:rsidR="000154F7">
          <w:delText xml:space="preserve"> </w:delText>
        </w:r>
      </w:del>
    </w:p>
    <w:p w14:paraId="73DD9004" w14:textId="77777777" w:rsidR="00230782" w:rsidRPr="00B76CA9" w:rsidRDefault="009E7F8F" w:rsidP="00D33912">
      <w:pPr>
        <w:pStyle w:val="NoteToDraftersBullets-ASDEFCON"/>
        <w:rPr>
          <w:del w:id="101" w:author="Prabhu, Akshata MS" w:date="2024-08-22T11:39:00Z"/>
        </w:rPr>
      </w:pPr>
      <w:del w:id="102" w:author="Prabhu, Akshata MS" w:date="2024-08-22T11:39:00Z">
        <w:r w:rsidRPr="009E7F8F">
          <w:delText>http://drnet.defence.gov.au/dfg/Travel/Pages/default.aspx</w:delText>
        </w:r>
      </w:del>
    </w:p>
    <w:p w14:paraId="52A1F871" w14:textId="407767D3" w:rsidR="00230782" w:rsidRPr="00B76CA9" w:rsidRDefault="00470E40" w:rsidP="00503D41">
      <w:pPr>
        <w:pStyle w:val="NoteToDraftersBullets-ASDEFCON"/>
        <w:rPr>
          <w:ins w:id="103" w:author="Prabhu, Akshata MS" w:date="2024-08-22T11:39:00Z"/>
        </w:rPr>
      </w:pPr>
      <w:ins w:id="104" w:author="Prabhu, Akshata MS" w:date="2024-08-22T11:39:00Z">
        <w:r>
          <w:fldChar w:fldCharType="begin"/>
        </w:r>
        <w:r>
          <w:instrText xml:space="preserve"> HYPERLINK "http://drnet.defence.gov.au/DSRG/DefenceTravel/pages/Home.aspx" </w:instrText>
        </w:r>
        <w:r>
          <w:fldChar w:fldCharType="separate"/>
        </w:r>
        <w:r w:rsidR="00E10186" w:rsidRPr="00E66011">
          <w:rPr>
            <w:rStyle w:val="Hyperlink"/>
          </w:rPr>
          <w:t>http://drnet.defence.gov.au/DSRG/DefenceTravel/pages/Home.aspx</w:t>
        </w:r>
        <w:r>
          <w:rPr>
            <w:rStyle w:val="Hyperlink"/>
          </w:rPr>
          <w:fldChar w:fldCharType="end"/>
        </w:r>
        <w:r w:rsidR="00230782" w:rsidRPr="00B76CA9">
          <w:t>.</w:t>
        </w:r>
      </w:ins>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7E04FD1E" w14:textId="77777777" w:rsidTr="000B378D">
        <w:tc>
          <w:tcPr>
            <w:tcW w:w="9287" w:type="dxa"/>
            <w:shd w:val="clear" w:color="auto" w:fill="auto"/>
          </w:tcPr>
          <w:p w14:paraId="2AC4F8B8" w14:textId="77777777" w:rsidR="000B378D" w:rsidRPr="00B76CA9" w:rsidRDefault="000B378D" w:rsidP="000B378D">
            <w:pPr>
              <w:pStyle w:val="ASDEFCONOption"/>
            </w:pPr>
            <w:r>
              <w:t>Option</w:t>
            </w:r>
            <w:r w:rsidRPr="00B76CA9">
              <w:t xml:space="preserve"> A:  For when no expenses will be reimbursed.</w:t>
            </w:r>
          </w:p>
          <w:p w14:paraId="6186735F" w14:textId="77777777" w:rsidR="000B378D" w:rsidRDefault="000B378D" w:rsidP="000B378D">
            <w:pPr>
              <w:pStyle w:val="ATTANNLV2-ASDEFCON"/>
            </w:pPr>
            <w:r w:rsidRPr="00B76CA9">
              <w:t>No expenses shall be r</w:t>
            </w:r>
            <w:r>
              <w:t>eimbursable under the Contract.</w:t>
            </w:r>
          </w:p>
        </w:tc>
      </w:tr>
    </w:tbl>
    <w:p w14:paraId="206F6089" w14:textId="77777777" w:rsidR="004C1F81" w:rsidRDefault="004C1F81" w:rsidP="000B378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354062DB" w14:textId="77777777" w:rsidTr="000B378D">
        <w:tc>
          <w:tcPr>
            <w:tcW w:w="9287" w:type="dxa"/>
            <w:shd w:val="clear" w:color="auto" w:fill="auto"/>
          </w:tcPr>
          <w:p w14:paraId="6BD72C54" w14:textId="77777777" w:rsidR="000154F7" w:rsidRPr="000154F7" w:rsidRDefault="000154F7" w:rsidP="00434676">
            <w:pPr>
              <w:pStyle w:val="NoteToTenderers-ASDEFCON"/>
            </w:pPr>
            <w:r w:rsidRPr="000154F7">
              <w:t>Note to tenderers:</w:t>
            </w:r>
            <w:r>
              <w:t xml:space="preserve"> </w:t>
            </w:r>
            <w:r w:rsidRPr="000154F7">
              <w:t xml:space="preserve"> If information on Defence </w:t>
            </w:r>
            <w:r w:rsidR="00E10186">
              <w:t>t</w:t>
            </w:r>
            <w:r w:rsidR="00E10186" w:rsidRPr="000154F7">
              <w:t xml:space="preserve">ravelling </w:t>
            </w:r>
            <w:r w:rsidR="00E10186">
              <w:t>a</w:t>
            </w:r>
            <w:r w:rsidR="00E10186" w:rsidRPr="000154F7">
              <w:t xml:space="preserve">llowance </w:t>
            </w:r>
            <w:r w:rsidRPr="000154F7">
              <w:t xml:space="preserve">rates is required prior to submitting your tender, contact the Contact Officer. </w:t>
            </w:r>
          </w:p>
          <w:p w14:paraId="38CC7413" w14:textId="77777777" w:rsidR="000B378D" w:rsidRPr="00434676" w:rsidRDefault="000B378D" w:rsidP="00434676">
            <w:pPr>
              <w:pStyle w:val="ASDEFCONOption"/>
              <w:rPr>
                <w:rFonts w:eastAsia="Calibri"/>
              </w:rPr>
            </w:pPr>
            <w:r w:rsidRPr="00434676">
              <w:rPr>
                <w:rFonts w:eastAsia="Calibri"/>
              </w:rPr>
              <w:t>Option B:  For when the Commonwealth will reimburse specified expenses.</w:t>
            </w:r>
          </w:p>
          <w:p w14:paraId="168DC390" w14:textId="77777777" w:rsidR="000B378D" w:rsidRPr="00AC330B" w:rsidRDefault="000B378D" w:rsidP="00434676">
            <w:pPr>
              <w:pStyle w:val="ATTANNLV2-ASDEFCON"/>
              <w:rPr>
                <w:rFonts w:eastAsia="Calibri"/>
              </w:rPr>
            </w:pPr>
            <w:r w:rsidRPr="00AC330B">
              <w:rPr>
                <w:rFonts w:eastAsia="Calibri"/>
              </w:rPr>
              <w:t>The following expenses shall be reimbursed to the Contractor under the Contract:</w:t>
            </w:r>
          </w:p>
          <w:p w14:paraId="579429CD" w14:textId="77777777" w:rsidR="000B378D" w:rsidRPr="00B76CA9" w:rsidRDefault="000B378D" w:rsidP="00434676">
            <w:pPr>
              <w:pStyle w:val="ATTANNLV3-ASDEFCON"/>
            </w:pPr>
            <w:r w:rsidRPr="00B76CA9">
              <w:t xml:space="preserve">If the Commonwealth has provided its prior consent, the Contractor shall be entitled to reimbursement for travel, accommodation and living expenses up to the Defence </w:t>
            </w:r>
            <w:r w:rsidR="00E10186">
              <w:t>t</w:t>
            </w:r>
            <w:r w:rsidR="00E10186" w:rsidRPr="00B76CA9">
              <w:t xml:space="preserve">ravelling </w:t>
            </w:r>
            <w:r w:rsidR="00E10186">
              <w:t>a</w:t>
            </w:r>
            <w:r w:rsidR="00E10186" w:rsidRPr="00B76CA9">
              <w:t xml:space="preserve">llowance </w:t>
            </w:r>
            <w:r w:rsidRPr="00B76CA9">
              <w:t>rates which have been adjusted to include an element for GST.</w:t>
            </w:r>
            <w:r w:rsidR="00463615">
              <w:t xml:space="preserve"> </w:t>
            </w:r>
            <w:r w:rsidRPr="00B76CA9">
              <w:t xml:space="preserve"> All claims for such reimbursements shall be submitted on a valid tax invoice showing the GST exclusive price, with GST then being charged on the total amount. The total GST inclusive claim for such reimbursement shall not exceed that of the total allowable Defence </w:t>
            </w:r>
            <w:r w:rsidR="00E10186">
              <w:t>t</w:t>
            </w:r>
            <w:r w:rsidR="00E10186" w:rsidRPr="00B76CA9">
              <w:t xml:space="preserve">ravelling </w:t>
            </w:r>
            <w:r w:rsidR="00E10186">
              <w:t>a</w:t>
            </w:r>
            <w:r w:rsidR="00E10186" w:rsidRPr="00B76CA9">
              <w:t>llowances</w:t>
            </w:r>
            <w:r w:rsidRPr="00B76CA9">
              <w:t>.  As an alternative to reimbursement of such expenses, the Commonwealth may undertake to arrange travel and accommodation required by the Contractor for the purposes of the Contract.  The Contractor shall promptly supply all necessary information required by the Commonwealth to make these arrangements.</w:t>
            </w:r>
          </w:p>
          <w:bookmarkStart w:id="105" w:name="Text28"/>
          <w:p w14:paraId="6A148A0B" w14:textId="191B54DE" w:rsidR="000B378D" w:rsidRDefault="00716D3A" w:rsidP="00434676">
            <w:pPr>
              <w:pStyle w:val="ATTANNLV3-ASDEFCON"/>
            </w:pPr>
            <w:r w:rsidRPr="00470E40">
              <w:rPr>
                <w:b/>
              </w:rPr>
              <w:fldChar w:fldCharType="begin">
                <w:ffData>
                  <w:name w:val="Text28"/>
                  <w:enabled/>
                  <w:calcOnExit w:val="0"/>
                  <w:textInput>
                    <w:default w:val="(INSERT OTHER REIMBURSABLE EXPENSES PRIOR TO CONTRACT SIGNATURE)"/>
                  </w:textInput>
                </w:ffData>
              </w:fldChar>
            </w:r>
            <w:r w:rsidRPr="00470E40">
              <w:rPr>
                <w:b/>
              </w:rPr>
              <w:instrText xml:space="preserve"> FORMTEXT </w:instrText>
            </w:r>
            <w:r w:rsidRPr="00470E40">
              <w:rPr>
                <w:b/>
              </w:rPr>
            </w:r>
            <w:r w:rsidRPr="00470E40">
              <w:rPr>
                <w:b/>
              </w:rPr>
              <w:fldChar w:fldCharType="separate"/>
            </w:r>
            <w:r w:rsidR="009A79B3" w:rsidRPr="00470E40">
              <w:rPr>
                <w:b/>
              </w:rPr>
              <w:t>(INSERT OTHER REIMBURSABLE EXPENSES PRIOR TO CONTRACT SIGNATURE)</w:t>
            </w:r>
            <w:r w:rsidRPr="00470E40">
              <w:rPr>
                <w:b/>
              </w:rPr>
              <w:fldChar w:fldCharType="end"/>
            </w:r>
            <w:bookmarkEnd w:id="105"/>
            <w:r w:rsidR="000B378D" w:rsidRPr="00B76CA9">
              <w:t>.</w:t>
            </w:r>
          </w:p>
          <w:p w14:paraId="3100A967" w14:textId="77777777" w:rsidR="000B378D" w:rsidRPr="00AC330B" w:rsidRDefault="000B378D" w:rsidP="00434676">
            <w:pPr>
              <w:pStyle w:val="ATTANNLV2-ASDEFCON"/>
              <w:rPr>
                <w:rFonts w:eastAsia="Calibri"/>
              </w:rPr>
            </w:pPr>
            <w:r w:rsidRPr="00AC330B">
              <w:rPr>
                <w:rFonts w:eastAsia="Calibri"/>
              </w:rPr>
              <w:t xml:space="preserve">If the Contractor is required to travel under an Official Order, the hours spent travelling are not billable work hours, and the maximum allowable billable hours for each day shall be eight hours (a standard work day).  Time spent travelling for work under an </w:t>
            </w:r>
            <w:r w:rsidRPr="00E06061">
              <w:rPr>
                <w:rFonts w:eastAsia="Calibri"/>
              </w:rPr>
              <w:t>Official Order</w:t>
            </w:r>
            <w:r w:rsidRPr="00AC330B">
              <w:rPr>
                <w:rFonts w:eastAsia="Calibri"/>
              </w:rPr>
              <w:t xml:space="preserve"> does not constitute a reimbursable expense.</w:t>
            </w:r>
          </w:p>
          <w:p w14:paraId="016FB35B" w14:textId="77777777" w:rsidR="000B378D" w:rsidRPr="000B378D" w:rsidRDefault="000B378D" w:rsidP="00434676">
            <w:pPr>
              <w:pStyle w:val="ATTANNLV2-ASDEFCON"/>
              <w:rPr>
                <w:rFonts w:eastAsia="Calibri"/>
              </w:rPr>
            </w:pPr>
            <w:r w:rsidRPr="00AC330B">
              <w:rPr>
                <w:rFonts w:eastAsia="Calibri"/>
              </w:rPr>
              <w:t>If requested by the Authorised Officer, the Contractor shall provide satisfactory evidence to substantiate any specified claim for reimbursement prior to any payment of the related claim.</w:t>
            </w:r>
          </w:p>
        </w:tc>
      </w:tr>
    </w:tbl>
    <w:p w14:paraId="021D3944" w14:textId="77777777" w:rsidR="002F6A52" w:rsidRPr="00B76CA9" w:rsidRDefault="002F6A52" w:rsidP="00470E40">
      <w:pPr>
        <w:pStyle w:val="ASDEFCONNormal"/>
        <w:spacing w:after="0"/>
      </w:pPr>
      <w:bookmarkStart w:id="106" w:name="_Subject_to_clause"/>
      <w:bookmarkStart w:id="107" w:name="_The_Contractor_shall"/>
      <w:bookmarkStart w:id="108" w:name="_SI_=_UA"/>
      <w:bookmarkEnd w:id="106"/>
      <w:bookmarkEnd w:id="107"/>
      <w:bookmarkEnd w:id="108"/>
    </w:p>
    <w:p w14:paraId="362A8C2E" w14:textId="77777777" w:rsidR="00230782" w:rsidRPr="004C1F81" w:rsidRDefault="004C1F81" w:rsidP="00470E40">
      <w:pPr>
        <w:pStyle w:val="ATTANNLV1-ASDEFCON"/>
        <w:spacing w:before="120"/>
        <w:ind w:left="539" w:hanging="539"/>
      </w:pPr>
      <w:r w:rsidRPr="004B00BD">
        <w:t>EXECUTION (CORE)</w:t>
      </w:r>
    </w:p>
    <w:p w14:paraId="195091D3" w14:textId="77777777" w:rsidR="00230782" w:rsidRPr="00B76CA9" w:rsidRDefault="00230782" w:rsidP="00F3530A">
      <w:pPr>
        <w:pStyle w:val="ASDEFCONNormal"/>
      </w:pPr>
      <w:r w:rsidRPr="00B76CA9">
        <w:t>SIGNED AS AN AGREEMENT</w:t>
      </w:r>
    </w:p>
    <w:p w14:paraId="42F71AED" w14:textId="77777777" w:rsidR="00230782" w:rsidRPr="00B76CA9" w:rsidRDefault="00230782" w:rsidP="00F3530A">
      <w:pPr>
        <w:pStyle w:val="ASDEFCONNormal"/>
      </w:pPr>
      <w:r w:rsidRPr="00B76CA9">
        <w:t>SIGNED for and on behalf of</w:t>
      </w:r>
    </w:p>
    <w:p w14:paraId="1CD0D6AF" w14:textId="77777777" w:rsidR="00230782" w:rsidRPr="00B76CA9" w:rsidRDefault="00230782" w:rsidP="00F3530A">
      <w:pPr>
        <w:pStyle w:val="ASDEFCONNormal"/>
      </w:pPr>
    </w:p>
    <w:p w14:paraId="12C8B039" w14:textId="77777777" w:rsidR="00230782" w:rsidRPr="00B76CA9" w:rsidRDefault="00230782" w:rsidP="00F3530A">
      <w:pPr>
        <w:pStyle w:val="ASDEFCONNormal"/>
      </w:pPr>
      <w:r w:rsidRPr="00B76CA9">
        <w:t>THE COMMONWEALTH OF AUSTRALIA:</w:t>
      </w:r>
    </w:p>
    <w:p w14:paraId="381D3A79" w14:textId="77777777" w:rsidR="00230782" w:rsidRPr="00B76CA9" w:rsidRDefault="00230782" w:rsidP="00F3530A">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230782" w:rsidRPr="00B76CA9" w14:paraId="27E8D42B" w14:textId="77777777" w:rsidTr="00470E40">
        <w:tc>
          <w:tcPr>
            <w:tcW w:w="2718" w:type="dxa"/>
            <w:tcBorders>
              <w:bottom w:val="dashed" w:sz="4" w:space="0" w:color="auto"/>
            </w:tcBorders>
          </w:tcPr>
          <w:p w14:paraId="5458FD89" w14:textId="77777777" w:rsidR="00230782" w:rsidRPr="00B76CA9" w:rsidRDefault="00230782" w:rsidP="00FA1C38">
            <w:pPr>
              <w:pStyle w:val="Table10ptText-ASDEFCON"/>
              <w:jc w:val="center"/>
            </w:pPr>
          </w:p>
        </w:tc>
        <w:tc>
          <w:tcPr>
            <w:tcW w:w="360" w:type="dxa"/>
          </w:tcPr>
          <w:p w14:paraId="750358D8" w14:textId="77777777" w:rsidR="00230782" w:rsidRPr="00B76CA9" w:rsidRDefault="00230782" w:rsidP="00FA1C38">
            <w:pPr>
              <w:pStyle w:val="Table10ptText-ASDEFCON"/>
              <w:jc w:val="center"/>
            </w:pPr>
          </w:p>
        </w:tc>
        <w:tc>
          <w:tcPr>
            <w:tcW w:w="2880" w:type="dxa"/>
            <w:tcBorders>
              <w:bottom w:val="dashed" w:sz="4" w:space="0" w:color="auto"/>
            </w:tcBorders>
          </w:tcPr>
          <w:p w14:paraId="1C743BC6" w14:textId="77777777" w:rsidR="00230782" w:rsidRPr="00B76CA9" w:rsidRDefault="00230782" w:rsidP="00FA1C38">
            <w:pPr>
              <w:pStyle w:val="Table10ptText-ASDEFCON"/>
              <w:jc w:val="center"/>
            </w:pPr>
          </w:p>
        </w:tc>
        <w:tc>
          <w:tcPr>
            <w:tcW w:w="270" w:type="dxa"/>
          </w:tcPr>
          <w:p w14:paraId="3225E496" w14:textId="77777777" w:rsidR="00230782" w:rsidRPr="00B76CA9" w:rsidRDefault="00230782" w:rsidP="00FA1C38">
            <w:pPr>
              <w:pStyle w:val="Table10ptText-ASDEFCON"/>
              <w:jc w:val="center"/>
            </w:pPr>
          </w:p>
        </w:tc>
        <w:tc>
          <w:tcPr>
            <w:tcW w:w="1620" w:type="dxa"/>
            <w:tcBorders>
              <w:bottom w:val="dashed" w:sz="4" w:space="0" w:color="auto"/>
            </w:tcBorders>
          </w:tcPr>
          <w:p w14:paraId="72BF172B" w14:textId="77777777" w:rsidR="00230782" w:rsidRPr="00B76CA9" w:rsidRDefault="00230782" w:rsidP="00FA1C38">
            <w:pPr>
              <w:pStyle w:val="Table10ptText-ASDEFCON"/>
              <w:jc w:val="center"/>
            </w:pPr>
          </w:p>
        </w:tc>
      </w:tr>
      <w:tr w:rsidR="00230782" w:rsidRPr="00B76CA9" w14:paraId="2BF14AE5" w14:textId="77777777" w:rsidTr="00470E40">
        <w:tc>
          <w:tcPr>
            <w:tcW w:w="2718" w:type="dxa"/>
            <w:tcBorders>
              <w:top w:val="dashed" w:sz="4" w:space="0" w:color="auto"/>
            </w:tcBorders>
          </w:tcPr>
          <w:p w14:paraId="2A203FBA" w14:textId="77777777" w:rsidR="00230782" w:rsidRPr="00B76CA9" w:rsidRDefault="00230782" w:rsidP="00470E40">
            <w:pPr>
              <w:pStyle w:val="Table10ptText-ASDEFCON"/>
              <w:jc w:val="center"/>
            </w:pPr>
            <w:r w:rsidRPr="00B76CA9">
              <w:t>(signature)</w:t>
            </w:r>
          </w:p>
        </w:tc>
        <w:tc>
          <w:tcPr>
            <w:tcW w:w="360" w:type="dxa"/>
          </w:tcPr>
          <w:p w14:paraId="32398EB3" w14:textId="77777777" w:rsidR="00230782" w:rsidRPr="00B76CA9" w:rsidRDefault="00230782" w:rsidP="00FA1C38">
            <w:pPr>
              <w:pStyle w:val="Table10ptText-ASDEFCON"/>
              <w:jc w:val="center"/>
            </w:pPr>
          </w:p>
        </w:tc>
        <w:tc>
          <w:tcPr>
            <w:tcW w:w="2880" w:type="dxa"/>
            <w:tcBorders>
              <w:top w:val="dashed" w:sz="4" w:space="0" w:color="auto"/>
            </w:tcBorders>
          </w:tcPr>
          <w:p w14:paraId="6524317B" w14:textId="77777777" w:rsidR="00230782" w:rsidRPr="00B76CA9" w:rsidRDefault="00230782" w:rsidP="00470E40">
            <w:pPr>
              <w:pStyle w:val="Table10ptText-ASDEFCON"/>
              <w:jc w:val="center"/>
            </w:pPr>
            <w:r w:rsidRPr="00B76CA9">
              <w:t>(print name and position)</w:t>
            </w:r>
          </w:p>
        </w:tc>
        <w:tc>
          <w:tcPr>
            <w:tcW w:w="270" w:type="dxa"/>
          </w:tcPr>
          <w:p w14:paraId="388B2E53" w14:textId="77777777" w:rsidR="00230782" w:rsidRPr="00B76CA9" w:rsidRDefault="00230782" w:rsidP="00FA1C38">
            <w:pPr>
              <w:pStyle w:val="Table10ptText-ASDEFCON"/>
              <w:jc w:val="center"/>
            </w:pPr>
          </w:p>
        </w:tc>
        <w:tc>
          <w:tcPr>
            <w:tcW w:w="1620" w:type="dxa"/>
            <w:tcBorders>
              <w:top w:val="dashed" w:sz="4" w:space="0" w:color="auto"/>
            </w:tcBorders>
          </w:tcPr>
          <w:p w14:paraId="4E7CFC8B" w14:textId="77777777" w:rsidR="00230782" w:rsidRPr="00B76CA9" w:rsidRDefault="00230782" w:rsidP="00470E40">
            <w:pPr>
              <w:pStyle w:val="Table10ptText-ASDEFCON"/>
              <w:jc w:val="center"/>
            </w:pPr>
            <w:r w:rsidRPr="00B76CA9">
              <w:t>(date)</w:t>
            </w:r>
          </w:p>
        </w:tc>
      </w:tr>
    </w:tbl>
    <w:p w14:paraId="62D30A55" w14:textId="77777777" w:rsidR="00230782" w:rsidRPr="00B76CA9" w:rsidRDefault="00230782" w:rsidP="00F3530A">
      <w:pPr>
        <w:pStyle w:val="ASDEFCONNormal"/>
      </w:pPr>
    </w:p>
    <w:p w14:paraId="5540423C" w14:textId="77777777" w:rsidR="00230782" w:rsidRPr="00B76CA9" w:rsidRDefault="00230782" w:rsidP="00F3530A">
      <w:pPr>
        <w:pStyle w:val="ASDEFCONNormal"/>
      </w:pPr>
      <w:r w:rsidRPr="00B76CA9">
        <w:t>In the presence of:</w:t>
      </w:r>
    </w:p>
    <w:p w14:paraId="1D39CC18" w14:textId="77777777" w:rsidR="00230782" w:rsidRPr="00B76CA9" w:rsidRDefault="00230782" w:rsidP="00F3530A">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230782" w:rsidRPr="00B76CA9" w14:paraId="3A7C65BC" w14:textId="77777777" w:rsidTr="00470E40">
        <w:tc>
          <w:tcPr>
            <w:tcW w:w="2718" w:type="dxa"/>
            <w:tcBorders>
              <w:bottom w:val="dashed" w:sz="4" w:space="0" w:color="auto"/>
            </w:tcBorders>
          </w:tcPr>
          <w:p w14:paraId="4D577575" w14:textId="77777777" w:rsidR="00230782" w:rsidRPr="00B76CA9" w:rsidRDefault="00230782" w:rsidP="00FA1C38">
            <w:pPr>
              <w:pStyle w:val="Table10ptText-ASDEFCON"/>
              <w:jc w:val="center"/>
            </w:pPr>
          </w:p>
        </w:tc>
        <w:tc>
          <w:tcPr>
            <w:tcW w:w="360" w:type="dxa"/>
          </w:tcPr>
          <w:p w14:paraId="2F41E0F2" w14:textId="77777777" w:rsidR="00230782" w:rsidRPr="00B76CA9" w:rsidRDefault="00230782" w:rsidP="00FA1C38">
            <w:pPr>
              <w:pStyle w:val="Table10ptText-ASDEFCON"/>
              <w:jc w:val="center"/>
            </w:pPr>
          </w:p>
        </w:tc>
        <w:tc>
          <w:tcPr>
            <w:tcW w:w="2880" w:type="dxa"/>
            <w:tcBorders>
              <w:bottom w:val="dashed" w:sz="4" w:space="0" w:color="auto"/>
            </w:tcBorders>
          </w:tcPr>
          <w:p w14:paraId="0D5F7CC8" w14:textId="77777777" w:rsidR="00230782" w:rsidRPr="00B76CA9" w:rsidRDefault="00230782" w:rsidP="00FA1C38">
            <w:pPr>
              <w:pStyle w:val="Table10ptText-ASDEFCON"/>
              <w:jc w:val="center"/>
            </w:pPr>
          </w:p>
        </w:tc>
        <w:tc>
          <w:tcPr>
            <w:tcW w:w="270" w:type="dxa"/>
          </w:tcPr>
          <w:p w14:paraId="2342C878" w14:textId="77777777" w:rsidR="00230782" w:rsidRPr="00B76CA9" w:rsidRDefault="00230782" w:rsidP="00FA1C38">
            <w:pPr>
              <w:pStyle w:val="Table10ptText-ASDEFCON"/>
              <w:jc w:val="center"/>
            </w:pPr>
          </w:p>
        </w:tc>
        <w:tc>
          <w:tcPr>
            <w:tcW w:w="1620" w:type="dxa"/>
            <w:tcBorders>
              <w:bottom w:val="dashed" w:sz="4" w:space="0" w:color="auto"/>
            </w:tcBorders>
          </w:tcPr>
          <w:p w14:paraId="541165D4" w14:textId="77777777" w:rsidR="00230782" w:rsidRPr="00B76CA9" w:rsidRDefault="00230782" w:rsidP="00FA1C38">
            <w:pPr>
              <w:pStyle w:val="Table10ptText-ASDEFCON"/>
              <w:jc w:val="center"/>
            </w:pPr>
          </w:p>
        </w:tc>
      </w:tr>
      <w:tr w:rsidR="00230782" w:rsidRPr="00B76CA9" w14:paraId="474DD19B" w14:textId="77777777" w:rsidTr="00470E40">
        <w:tc>
          <w:tcPr>
            <w:tcW w:w="2718" w:type="dxa"/>
            <w:tcBorders>
              <w:top w:val="dashed" w:sz="4" w:space="0" w:color="auto"/>
            </w:tcBorders>
          </w:tcPr>
          <w:p w14:paraId="5157B077" w14:textId="77777777" w:rsidR="00230782" w:rsidRPr="00B76CA9" w:rsidRDefault="00230782" w:rsidP="00470E40">
            <w:pPr>
              <w:pStyle w:val="Table10ptText-ASDEFCON"/>
              <w:jc w:val="center"/>
            </w:pPr>
            <w:r w:rsidRPr="00B76CA9">
              <w:t>(signature)</w:t>
            </w:r>
          </w:p>
        </w:tc>
        <w:tc>
          <w:tcPr>
            <w:tcW w:w="360" w:type="dxa"/>
          </w:tcPr>
          <w:p w14:paraId="2C19B6E6" w14:textId="77777777" w:rsidR="00230782" w:rsidRPr="00B76CA9" w:rsidRDefault="00230782" w:rsidP="00FA1C38">
            <w:pPr>
              <w:pStyle w:val="Table10ptText-ASDEFCON"/>
              <w:jc w:val="center"/>
            </w:pPr>
          </w:p>
        </w:tc>
        <w:tc>
          <w:tcPr>
            <w:tcW w:w="2880" w:type="dxa"/>
            <w:tcBorders>
              <w:top w:val="dashed" w:sz="4" w:space="0" w:color="auto"/>
            </w:tcBorders>
          </w:tcPr>
          <w:p w14:paraId="718A5E15" w14:textId="77777777" w:rsidR="00230782" w:rsidRPr="00B76CA9" w:rsidRDefault="00230782" w:rsidP="00470E40">
            <w:pPr>
              <w:pStyle w:val="Table10ptText-ASDEFCON"/>
              <w:jc w:val="center"/>
            </w:pPr>
            <w:r w:rsidRPr="00B76CA9">
              <w:t>(print name)</w:t>
            </w:r>
          </w:p>
        </w:tc>
        <w:tc>
          <w:tcPr>
            <w:tcW w:w="270" w:type="dxa"/>
          </w:tcPr>
          <w:p w14:paraId="6448453C" w14:textId="77777777" w:rsidR="00230782" w:rsidRPr="00B76CA9" w:rsidRDefault="00230782" w:rsidP="00FA1C38">
            <w:pPr>
              <w:pStyle w:val="Table10ptText-ASDEFCON"/>
              <w:jc w:val="center"/>
            </w:pPr>
          </w:p>
        </w:tc>
        <w:tc>
          <w:tcPr>
            <w:tcW w:w="1620" w:type="dxa"/>
            <w:tcBorders>
              <w:top w:val="dashed" w:sz="4" w:space="0" w:color="auto"/>
            </w:tcBorders>
          </w:tcPr>
          <w:p w14:paraId="43950782" w14:textId="77777777" w:rsidR="00230782" w:rsidRPr="00B76CA9" w:rsidRDefault="00230782" w:rsidP="00470E40">
            <w:pPr>
              <w:pStyle w:val="Table10ptText-ASDEFCON"/>
              <w:jc w:val="center"/>
            </w:pPr>
            <w:r w:rsidRPr="00B76CA9">
              <w:t>(date)</w:t>
            </w:r>
          </w:p>
        </w:tc>
      </w:tr>
    </w:tbl>
    <w:p w14:paraId="0F6EF6D0" w14:textId="77777777" w:rsidR="00230782" w:rsidRPr="00B76CA9" w:rsidRDefault="00230782" w:rsidP="00F3530A">
      <w:pPr>
        <w:pStyle w:val="ASDEFCONNormal"/>
      </w:pPr>
    </w:p>
    <w:p w14:paraId="2EFF3253" w14:textId="77777777" w:rsidR="008D79FE" w:rsidRPr="00B76CA9" w:rsidRDefault="00230782" w:rsidP="00F3530A">
      <w:pPr>
        <w:pStyle w:val="ASDEFCONNormal"/>
        <w:sectPr w:rsidR="008D79FE" w:rsidRPr="00B76CA9" w:rsidSect="00FC0C27">
          <w:headerReference w:type="default" r:id="rId15"/>
          <w:footerReference w:type="default" r:id="rId16"/>
          <w:pgSz w:w="11907" w:h="16840" w:code="9"/>
          <w:pgMar w:top="1304" w:right="1417" w:bottom="907" w:left="1417" w:header="567" w:footer="567" w:gutter="0"/>
          <w:paperSrc w:first="7" w:other="7"/>
          <w:pgNumType w:start="1"/>
          <w:cols w:space="720"/>
          <w:docGrid w:linePitch="272"/>
        </w:sectPr>
      </w:pPr>
      <w:r w:rsidRPr="00B76CA9">
        <w:t xml:space="preserve"> </w:t>
      </w:r>
      <w:bookmarkStart w:id="118" w:name="_Toc52871265"/>
    </w:p>
    <w:p w14:paraId="0F3A6CCD" w14:textId="77777777" w:rsidR="00230782" w:rsidRPr="00B76CA9" w:rsidRDefault="00230782" w:rsidP="00F3530A">
      <w:pPr>
        <w:pStyle w:val="ASDEFCONTitle"/>
      </w:pPr>
      <w:r w:rsidRPr="00B76CA9">
        <w:t>adjustment</w:t>
      </w:r>
      <w:r w:rsidR="00C7593D">
        <w:t>S</w:t>
      </w:r>
      <w:r w:rsidRPr="00B76CA9">
        <w:t xml:space="preserve"> (</w:t>
      </w:r>
      <w:r w:rsidR="00951A5E">
        <w:t>optional</w:t>
      </w:r>
      <w:r w:rsidRPr="00B76CA9">
        <w:t>)</w:t>
      </w:r>
      <w:bookmarkEnd w:id="118"/>
    </w:p>
    <w:p w14:paraId="4F6CB55C" w14:textId="77777777" w:rsidR="00DE63EA" w:rsidRPr="002748DE" w:rsidRDefault="00DE63EA" w:rsidP="00F3530A">
      <w:pPr>
        <w:pStyle w:val="NoteToDrafters-ASDEFCON"/>
      </w:pPr>
      <w:r w:rsidRPr="002748DE">
        <w:t xml:space="preserve">Note to drafters:  This </w:t>
      </w:r>
      <w:r w:rsidR="004E29BE">
        <w:t>a</w:t>
      </w:r>
      <w:r w:rsidRPr="002748DE">
        <w:t xml:space="preserve">ttachment must be included if Option B is selected </w:t>
      </w:r>
      <w:r w:rsidR="00A00CD8">
        <w:t>at</w:t>
      </w:r>
      <w:r w:rsidRPr="002748DE">
        <w:t xml:space="preserve"> clause</w:t>
      </w:r>
      <w:r w:rsidR="00D265D9">
        <w:t xml:space="preserve"> </w:t>
      </w:r>
      <w:r w:rsidR="00D12B59">
        <w:t>2</w:t>
      </w:r>
      <w:r w:rsidRPr="002748DE">
        <w:t xml:space="preserve"> of Annex C to the </w:t>
      </w:r>
      <w:r w:rsidR="00A13384">
        <w:t>COT</w:t>
      </w:r>
      <w:r w:rsidRPr="002748DE">
        <w:t>.</w:t>
      </w:r>
    </w:p>
    <w:p w14:paraId="18766FCD" w14:textId="77777777" w:rsidR="00DE63EA" w:rsidRDefault="00DE63EA" w:rsidP="00F3530A">
      <w:pPr>
        <w:pStyle w:val="NoteToDrafters-ASDEFCON"/>
      </w:pPr>
      <w:r w:rsidRPr="002748DE">
        <w:t xml:space="preserve">Drafters must ensure that </w:t>
      </w:r>
      <w:r>
        <w:t xml:space="preserve">this </w:t>
      </w:r>
      <w:r w:rsidR="004E29BE">
        <w:t>a</w:t>
      </w:r>
      <w:r w:rsidRPr="002748DE">
        <w:t xml:space="preserve">ttachment contains Defence’s preferred indices. </w:t>
      </w:r>
      <w:r w:rsidR="004E29BE">
        <w:t xml:space="preserve"> </w:t>
      </w:r>
      <w:r>
        <w:t xml:space="preserve">See the Note to drafters below at clause 2 for information on selecting preferred indices. </w:t>
      </w:r>
      <w:r w:rsidRPr="002748DE">
        <w:t xml:space="preserve"> </w:t>
      </w:r>
    </w:p>
    <w:p w14:paraId="12ABDC19" w14:textId="77777777" w:rsidR="00230782" w:rsidRPr="00B76CA9" w:rsidRDefault="00230782" w:rsidP="009D256A">
      <w:pPr>
        <w:pStyle w:val="ATTANNLV1-ASDEFCON"/>
        <w:numPr>
          <w:ilvl w:val="0"/>
          <w:numId w:val="48"/>
        </w:numPr>
      </w:pPr>
      <w:r w:rsidRPr="00B76CA9">
        <w:t>adjustment</w:t>
      </w:r>
      <w:r w:rsidR="00C7593D">
        <w:t>S for fluctuations in the cost of labour and Materials</w:t>
      </w:r>
      <w:r w:rsidRPr="00B76CA9">
        <w:t xml:space="preserve"> </w:t>
      </w:r>
    </w:p>
    <w:p w14:paraId="66276FA4" w14:textId="77777777" w:rsidR="00230782" w:rsidRPr="00B76CA9" w:rsidRDefault="00230782" w:rsidP="00F3530A">
      <w:pPr>
        <w:pStyle w:val="ATTANNLV2-ASDEFCON"/>
      </w:pPr>
      <w:r w:rsidRPr="00B76CA9">
        <w:t>The prices shall be subject to annual adjustment in accordance with the following formula</w:t>
      </w:r>
      <w:r w:rsidR="00524C17">
        <w:t>:</w:t>
      </w:r>
    </w:p>
    <w:p w14:paraId="11F2C823" w14:textId="77777777" w:rsidR="00230782" w:rsidRPr="00B76CA9" w:rsidRDefault="00061B75" w:rsidP="00470E40">
      <w:pPr>
        <w:pStyle w:val="ATTANNLV2NONUM-ASDEFCON"/>
        <w:spacing w:after="0"/>
      </w:pPr>
      <w:r>
        <w:rPr>
          <w:noProof/>
        </w:rPr>
        <w:drawing>
          <wp:inline distT="0" distB="0" distL="0" distR="0" wp14:anchorId="69E39868" wp14:editId="5B5ABE66">
            <wp:extent cx="1238250"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0" cy="476250"/>
                    </a:xfrm>
                    <a:prstGeom prst="rect">
                      <a:avLst/>
                    </a:prstGeom>
                    <a:noFill/>
                    <a:ln>
                      <a:noFill/>
                    </a:ln>
                  </pic:spPr>
                </pic:pic>
              </a:graphicData>
            </a:graphic>
          </wp:inline>
        </w:drawing>
      </w:r>
    </w:p>
    <w:p w14:paraId="29F4AD39" w14:textId="77777777" w:rsidR="00230782" w:rsidRDefault="00230782" w:rsidP="00F3530A">
      <w:pPr>
        <w:pStyle w:val="ATTANNLV2NONUM-ASDEFCON"/>
      </w:pPr>
      <w:r w:rsidRPr="00B76CA9">
        <w:t>where:.</w:t>
      </w:r>
    </w:p>
    <w:tbl>
      <w:tblPr>
        <w:tblW w:w="8600" w:type="dxa"/>
        <w:tblInd w:w="608" w:type="dxa"/>
        <w:tblLook w:val="01E0" w:firstRow="1" w:lastRow="1" w:firstColumn="1" w:lastColumn="1" w:noHBand="0" w:noVBand="0"/>
      </w:tblPr>
      <w:tblGrid>
        <w:gridCol w:w="1300"/>
        <w:gridCol w:w="7300"/>
      </w:tblGrid>
      <w:tr w:rsidR="000853C3" w14:paraId="68851A0F" w14:textId="77777777" w:rsidTr="009A48F9">
        <w:tc>
          <w:tcPr>
            <w:tcW w:w="1300" w:type="dxa"/>
            <w:shd w:val="clear" w:color="auto" w:fill="auto"/>
          </w:tcPr>
          <w:p w14:paraId="2AA63AA0" w14:textId="77777777" w:rsidR="000853C3" w:rsidRPr="009A48F9" w:rsidRDefault="000853C3" w:rsidP="00FA1C38">
            <w:pPr>
              <w:pStyle w:val="Table10ptText-ASDEFCON"/>
              <w:rPr>
                <w:bCs/>
              </w:rPr>
            </w:pPr>
            <w:r w:rsidRPr="009A48F9">
              <w:rPr>
                <w:bCs/>
              </w:rPr>
              <w:t>AUP =</w:t>
            </w:r>
          </w:p>
        </w:tc>
        <w:tc>
          <w:tcPr>
            <w:tcW w:w="7300" w:type="dxa"/>
            <w:shd w:val="clear" w:color="auto" w:fill="auto"/>
          </w:tcPr>
          <w:p w14:paraId="4623DA93" w14:textId="77777777" w:rsidR="000853C3" w:rsidRPr="009A48F9" w:rsidRDefault="000853C3" w:rsidP="00FA1C38">
            <w:pPr>
              <w:pStyle w:val="Table10ptText-ASDEFCON"/>
              <w:rPr>
                <w:bCs/>
              </w:rPr>
            </w:pPr>
            <w:r w:rsidRPr="009A48F9">
              <w:rPr>
                <w:bCs/>
              </w:rPr>
              <w:t>Adjusted Price</w:t>
            </w:r>
          </w:p>
        </w:tc>
      </w:tr>
      <w:tr w:rsidR="000853C3" w14:paraId="48098E43" w14:textId="77777777" w:rsidTr="009A48F9">
        <w:tc>
          <w:tcPr>
            <w:tcW w:w="1300" w:type="dxa"/>
            <w:shd w:val="clear" w:color="auto" w:fill="auto"/>
          </w:tcPr>
          <w:p w14:paraId="5545976D" w14:textId="77777777" w:rsidR="000853C3" w:rsidRPr="009A48F9" w:rsidRDefault="000853C3" w:rsidP="00FA1C38">
            <w:pPr>
              <w:pStyle w:val="Table10ptText-ASDEFCON"/>
              <w:rPr>
                <w:bCs/>
              </w:rPr>
            </w:pPr>
            <w:r w:rsidRPr="009A48F9">
              <w:rPr>
                <w:bCs/>
              </w:rPr>
              <w:t>EDP =</w:t>
            </w:r>
          </w:p>
        </w:tc>
        <w:tc>
          <w:tcPr>
            <w:tcW w:w="7300" w:type="dxa"/>
            <w:shd w:val="clear" w:color="auto" w:fill="auto"/>
          </w:tcPr>
          <w:p w14:paraId="69CF129A" w14:textId="77777777" w:rsidR="000853C3" w:rsidRPr="009A48F9" w:rsidRDefault="000853C3" w:rsidP="00FA1C38">
            <w:pPr>
              <w:pStyle w:val="Table10ptText-ASDEFCON"/>
              <w:rPr>
                <w:bCs/>
              </w:rPr>
            </w:pPr>
            <w:r w:rsidRPr="009A48F9">
              <w:rPr>
                <w:bCs/>
              </w:rPr>
              <w:t>Price at Effective Date, as adjusted for changes to the Deed expressed in Base Date prices</w:t>
            </w:r>
          </w:p>
        </w:tc>
      </w:tr>
      <w:tr w:rsidR="000853C3" w14:paraId="280A975C" w14:textId="77777777" w:rsidTr="009A48F9">
        <w:tc>
          <w:tcPr>
            <w:tcW w:w="1300" w:type="dxa"/>
            <w:shd w:val="clear" w:color="auto" w:fill="auto"/>
          </w:tcPr>
          <w:p w14:paraId="31A384E5" w14:textId="77777777" w:rsidR="000853C3" w:rsidRPr="009A48F9" w:rsidRDefault="000853C3" w:rsidP="00FA1C38">
            <w:pPr>
              <w:pStyle w:val="Table10ptText-ASDEFCON"/>
              <w:rPr>
                <w:bCs/>
              </w:rPr>
            </w:pPr>
            <w:r w:rsidRPr="009A48F9">
              <w:rPr>
                <w:bCs/>
              </w:rPr>
              <w:t>V =</w:t>
            </w:r>
          </w:p>
        </w:tc>
        <w:tc>
          <w:tcPr>
            <w:tcW w:w="7300" w:type="dxa"/>
            <w:shd w:val="clear" w:color="auto" w:fill="auto"/>
          </w:tcPr>
          <w:p w14:paraId="692E15E3" w14:textId="77777777" w:rsidR="000853C3" w:rsidRPr="009A48F9" w:rsidRDefault="000853C3" w:rsidP="00FA1C38">
            <w:pPr>
              <w:pStyle w:val="Table10ptText-ASDEFCON"/>
              <w:rPr>
                <w:bCs/>
              </w:rPr>
            </w:pPr>
            <w:r w:rsidRPr="009A48F9">
              <w:rPr>
                <w:bCs/>
              </w:rPr>
              <w:t>the index number for the quarter preceding the quarter containing the applicable Adjustment Date</w:t>
            </w:r>
          </w:p>
        </w:tc>
      </w:tr>
      <w:tr w:rsidR="000853C3" w14:paraId="09D13937" w14:textId="77777777" w:rsidTr="009A48F9">
        <w:tc>
          <w:tcPr>
            <w:tcW w:w="1300" w:type="dxa"/>
            <w:shd w:val="clear" w:color="auto" w:fill="auto"/>
          </w:tcPr>
          <w:p w14:paraId="395D5B7F" w14:textId="77777777" w:rsidR="000853C3" w:rsidRPr="009A48F9" w:rsidRDefault="000853C3" w:rsidP="00FA1C38">
            <w:pPr>
              <w:pStyle w:val="Table10ptText-ASDEFCON"/>
              <w:rPr>
                <w:bCs/>
              </w:rPr>
            </w:pPr>
            <w:r w:rsidRPr="009A48F9">
              <w:rPr>
                <w:bCs/>
              </w:rPr>
              <w:t>Vo =</w:t>
            </w:r>
          </w:p>
        </w:tc>
        <w:tc>
          <w:tcPr>
            <w:tcW w:w="7300" w:type="dxa"/>
            <w:shd w:val="clear" w:color="auto" w:fill="auto"/>
          </w:tcPr>
          <w:p w14:paraId="4D8BDE05" w14:textId="77777777" w:rsidR="000853C3" w:rsidRPr="009A48F9" w:rsidRDefault="000853C3" w:rsidP="00FA1C38">
            <w:pPr>
              <w:pStyle w:val="Table10ptText-ASDEFCON"/>
              <w:rPr>
                <w:bCs/>
              </w:rPr>
            </w:pPr>
            <w:r w:rsidRPr="009A48F9">
              <w:rPr>
                <w:bCs/>
              </w:rPr>
              <w:t xml:space="preserve">the index number for the quarter containing the Base Date; and the index number to be used in the formula is the first published index number for the relevant quarter. </w:t>
            </w:r>
          </w:p>
        </w:tc>
      </w:tr>
    </w:tbl>
    <w:p w14:paraId="3A8CACD3" w14:textId="77777777" w:rsidR="00230782" w:rsidRPr="00C3407A" w:rsidRDefault="00230782" w:rsidP="00F3530A">
      <w:pPr>
        <w:pStyle w:val="ATTANNLV1-ASDEFCON"/>
      </w:pPr>
      <w:r w:rsidRPr="00C3407A">
        <w:t>Index</w:t>
      </w:r>
    </w:p>
    <w:p w14:paraId="41CEFD2F" w14:textId="77777777" w:rsidR="002276A3" w:rsidRDefault="00230782" w:rsidP="00F3530A">
      <w:pPr>
        <w:pStyle w:val="NoteToDrafters-ASDEFCON"/>
      </w:pPr>
      <w:r w:rsidRPr="00B76CA9">
        <w:t>Note to drafters:</w:t>
      </w:r>
      <w:r w:rsidR="00B74010" w:rsidRPr="00B76CA9">
        <w:t xml:space="preserve"> </w:t>
      </w:r>
      <w:r w:rsidRPr="00B76CA9">
        <w:t xml:space="preserve"> ASDEFCON (Standing Offer for Services) is based on an assumption that only one index needs to be applied.  If the prices for different items of Services are to be adjusted with reference to different indices, or a formula which applies to more than one index is considered necessary, the template must be amended.  </w:t>
      </w:r>
    </w:p>
    <w:p w14:paraId="3CD3C872" w14:textId="77777777" w:rsidR="00230782" w:rsidRPr="00B76CA9" w:rsidRDefault="002276A3" w:rsidP="00F3530A">
      <w:pPr>
        <w:pStyle w:val="NoteToDrafters-ASDEFCON"/>
      </w:pPr>
      <w:r>
        <w:t xml:space="preserve">Drafters should contact the </w:t>
      </w:r>
      <w:r w:rsidR="00D265D9">
        <w:t>FIS</w:t>
      </w:r>
      <w:r>
        <w:t xml:space="preserve"> if they require further assistance. </w:t>
      </w:r>
    </w:p>
    <w:p w14:paraId="23BD851F" w14:textId="77777777" w:rsidR="002232AE" w:rsidRDefault="002232AE" w:rsidP="00F3530A">
      <w:pPr>
        <w:pStyle w:val="NoteToTenderers-ASDEFCON"/>
      </w:pPr>
      <w:r w:rsidRPr="00B76CA9">
        <w:t xml:space="preserve">Note to tenderers:  </w:t>
      </w:r>
      <w:r w:rsidR="00792658" w:rsidRPr="00792658">
        <w:t>The only Input based (cost of labour) index acceptable to the Commonwealth is ABS catalogue 6345 ‘Wage Price Index’.</w:t>
      </w:r>
      <w:r w:rsidR="00792658">
        <w:t xml:space="preserve"> </w:t>
      </w:r>
      <w:r w:rsidR="00792658" w:rsidRPr="00792658">
        <w:t xml:space="preserve"> </w:t>
      </w:r>
      <w:r w:rsidRPr="00B76CA9">
        <w:t xml:space="preserve">Tenderers should note that agreements reached as a result of work place enterprise bargaining are not considered to be awards for the purposes of the formula set out in Attachment E to the draft conditions of </w:t>
      </w:r>
      <w:r w:rsidR="00BC73BE">
        <w:t>d</w:t>
      </w:r>
      <w:r w:rsidRPr="00B76CA9">
        <w:t xml:space="preserve">eed. </w:t>
      </w:r>
    </w:p>
    <w:p w14:paraId="38A8C995" w14:textId="77777777" w:rsidR="00230782" w:rsidRPr="00B76CA9" w:rsidRDefault="00230782" w:rsidP="00F3530A">
      <w:pPr>
        <w:pStyle w:val="ATTANNLV2-ASDEFCON"/>
      </w:pPr>
      <w:r w:rsidRPr="00B76CA9">
        <w:t>The designated index shall be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8"/>
        <w:gridCol w:w="2200"/>
        <w:gridCol w:w="4100"/>
      </w:tblGrid>
      <w:tr w:rsidR="00A84986" w:rsidRPr="00C3407A" w14:paraId="0D7778D3" w14:textId="77777777" w:rsidTr="00EF6F00">
        <w:tc>
          <w:tcPr>
            <w:tcW w:w="2908" w:type="dxa"/>
            <w:shd w:val="clear" w:color="auto" w:fill="CCCCCC"/>
          </w:tcPr>
          <w:p w14:paraId="3E4A325E" w14:textId="77777777" w:rsidR="00122725" w:rsidRPr="00C3407A" w:rsidRDefault="00122725" w:rsidP="00122725">
            <w:pPr>
              <w:pStyle w:val="Table10ptHeading-ASDEFCON"/>
            </w:pPr>
            <w:r>
              <w:t>Index</w:t>
            </w:r>
          </w:p>
        </w:tc>
        <w:tc>
          <w:tcPr>
            <w:tcW w:w="2200" w:type="dxa"/>
            <w:shd w:val="clear" w:color="auto" w:fill="CCCCCC"/>
          </w:tcPr>
          <w:p w14:paraId="3F7B26CD" w14:textId="77777777" w:rsidR="00122725" w:rsidRPr="00122725" w:rsidRDefault="00122725" w:rsidP="00122725">
            <w:pPr>
              <w:pStyle w:val="Table10ptHeading-ASDEFCON"/>
            </w:pPr>
            <w:r w:rsidRPr="00122725">
              <w:t>Table/Group (ABS</w:t>
            </w:r>
            <w:r>
              <w:t xml:space="preserve"> </w:t>
            </w:r>
            <w:r w:rsidRPr="00122725">
              <w:t>Catalogue)</w:t>
            </w:r>
          </w:p>
        </w:tc>
        <w:tc>
          <w:tcPr>
            <w:tcW w:w="4100" w:type="dxa"/>
            <w:shd w:val="clear" w:color="auto" w:fill="CCCCCC"/>
          </w:tcPr>
          <w:p w14:paraId="728C5A77" w14:textId="77777777" w:rsidR="00122725" w:rsidRPr="00122725" w:rsidRDefault="00122725" w:rsidP="00122725">
            <w:pPr>
              <w:pStyle w:val="Table10ptHeading-ASDEFCON"/>
            </w:pPr>
            <w:r w:rsidRPr="00122725">
              <w:t>S</w:t>
            </w:r>
            <w:r>
              <w:t xml:space="preserve">eries </w:t>
            </w:r>
            <w:r w:rsidRPr="00122725">
              <w:t>ID</w:t>
            </w:r>
          </w:p>
        </w:tc>
      </w:tr>
      <w:tr w:rsidR="00A84986" w:rsidRPr="00C3407A" w14:paraId="37437C5E" w14:textId="77777777" w:rsidTr="00EF6F00">
        <w:tc>
          <w:tcPr>
            <w:tcW w:w="2908" w:type="dxa"/>
          </w:tcPr>
          <w:p w14:paraId="3B62F837" w14:textId="77777777" w:rsidR="00122725" w:rsidRPr="00A84986" w:rsidRDefault="00792658" w:rsidP="00A84986">
            <w:pPr>
              <w:pStyle w:val="Table10ptText-ASDEFCON"/>
            </w:pPr>
            <w:r w:rsidRPr="00A84986">
              <w:t xml:space="preserve">Labour </w:t>
            </w:r>
            <w:r w:rsidR="00122725" w:rsidRPr="00A84986">
              <w:t>Index</w:t>
            </w:r>
          </w:p>
        </w:tc>
        <w:tc>
          <w:tcPr>
            <w:tcW w:w="2200" w:type="dxa"/>
          </w:tcPr>
          <w:p w14:paraId="5ED92D58" w14:textId="77777777" w:rsidR="00122725" w:rsidRPr="00A84986" w:rsidRDefault="00122725" w:rsidP="00A84986">
            <w:pPr>
              <w:pStyle w:val="Table10ptText-ASDEFCON"/>
            </w:pPr>
            <w:r w:rsidRPr="00A84986">
              <w:t xml:space="preserve">9b: Ordinary Hourly Rates of Pay Excluding Bonuses </w:t>
            </w:r>
          </w:p>
        </w:tc>
        <w:tc>
          <w:tcPr>
            <w:tcW w:w="4100" w:type="dxa"/>
          </w:tcPr>
          <w:p w14:paraId="4CAD813A" w14:textId="77777777" w:rsidR="00122725" w:rsidRPr="00A84986" w:rsidRDefault="00792658" w:rsidP="00A84986">
            <w:pPr>
              <w:pStyle w:val="Table10ptText-ASDEFCON"/>
            </w:pPr>
            <w:r w:rsidRPr="00A84986">
              <w:t xml:space="preserve">6345: </w:t>
            </w:r>
            <w:r w:rsidR="00122725" w:rsidRPr="00A84986">
              <w:t>Wage Price Index</w:t>
            </w:r>
          </w:p>
        </w:tc>
      </w:tr>
    </w:tbl>
    <w:p w14:paraId="3306E403" w14:textId="77777777" w:rsidR="00230782" w:rsidRPr="00B76CA9" w:rsidRDefault="00230782" w:rsidP="00F3530A">
      <w:pPr>
        <w:pStyle w:val="ASDEFCONNormal"/>
      </w:pPr>
    </w:p>
    <w:p w14:paraId="2A6613F8" w14:textId="77777777" w:rsidR="004F7CE5" w:rsidRPr="00B76CA9" w:rsidRDefault="004F7CE5" w:rsidP="00F3530A">
      <w:pPr>
        <w:pStyle w:val="ASDEFCONNormal"/>
        <w:sectPr w:rsidR="004F7CE5" w:rsidRPr="00B76CA9" w:rsidSect="00FC0C27">
          <w:headerReference w:type="default" r:id="rId18"/>
          <w:footerReference w:type="default" r:id="rId19"/>
          <w:pgSz w:w="11907" w:h="16840" w:code="9"/>
          <w:pgMar w:top="1304" w:right="1417" w:bottom="907" w:left="1417" w:header="567" w:footer="567" w:gutter="0"/>
          <w:paperSrc w:first="257" w:other="257"/>
          <w:pgNumType w:start="1"/>
          <w:cols w:space="720"/>
          <w:docGrid w:linePitch="272"/>
        </w:sectPr>
      </w:pPr>
      <w:bookmarkStart w:id="128" w:name="_Toc52871267"/>
    </w:p>
    <w:p w14:paraId="2918D282" w14:textId="77777777" w:rsidR="00230782" w:rsidRPr="00B76CA9" w:rsidRDefault="00247EB9" w:rsidP="00F3530A">
      <w:pPr>
        <w:pStyle w:val="ASDEFCONTitle"/>
      </w:pPr>
      <w:r>
        <w:t>Confidential</w:t>
      </w:r>
      <w:r w:rsidR="00230782" w:rsidRPr="00B76CA9">
        <w:t xml:space="preserve"> information </w:t>
      </w:r>
      <w:r w:rsidR="00F96F03">
        <w:t xml:space="preserve">AND REPORTING </w:t>
      </w:r>
      <w:r w:rsidR="00230782" w:rsidRPr="00B76CA9">
        <w:t>(core)</w:t>
      </w:r>
      <w:bookmarkEnd w:id="128"/>
    </w:p>
    <w:p w14:paraId="38508EA8" w14:textId="77777777" w:rsidR="00B42A3B" w:rsidRPr="00C3407A" w:rsidRDefault="00887716" w:rsidP="00F3530A">
      <w:pPr>
        <w:pStyle w:val="NoteToDrafters-ASDEFCON"/>
      </w:pPr>
      <w:r w:rsidRPr="009E0D72">
        <w:t xml:space="preserve">Note to drafters: </w:t>
      </w:r>
      <w:r w:rsidR="0069349C">
        <w:t xml:space="preserve"> </w:t>
      </w:r>
      <w:r w:rsidRPr="009E0D72">
        <w:t xml:space="preserve">Drafters must review their draft </w:t>
      </w:r>
      <w:r>
        <w:t>Deed</w:t>
      </w:r>
      <w:r w:rsidRPr="009E0D72">
        <w:t xml:space="preserve"> to determine if it contains commercial information that meets the Confidentiality Test.</w:t>
      </w:r>
      <w:r w:rsidR="00463615">
        <w:t xml:space="preserve">  </w:t>
      </w:r>
      <w:r w:rsidRPr="009E0D72">
        <w:t>Drafters should then review the examples provided below, prior to release of the RFT, and complete the tables as appropriate.</w:t>
      </w:r>
      <w:r w:rsidR="00463615">
        <w:t xml:space="preserve">  </w:t>
      </w:r>
      <w:r w:rsidRPr="009E0D72">
        <w:t xml:space="preserve"> Commercial </w:t>
      </w:r>
      <w:r w:rsidR="00280649">
        <w:t>I</w:t>
      </w:r>
      <w:r w:rsidRPr="009E0D72">
        <w:t xml:space="preserve">nformation claimed to be confidential must be assessed against the Confidentiality Test and only information that meets this test can be included in </w:t>
      </w:r>
      <w:r>
        <w:t xml:space="preserve">this </w:t>
      </w:r>
      <w:r w:rsidRPr="009E0D72">
        <w:t xml:space="preserve">Attachment. </w:t>
      </w:r>
      <w:r w:rsidR="00463615">
        <w:t xml:space="preserve"> </w:t>
      </w:r>
      <w:r w:rsidRPr="009E0D72">
        <w:t xml:space="preserve">Only the information in </w:t>
      </w:r>
      <w:r>
        <w:t xml:space="preserve">this </w:t>
      </w:r>
      <w:r w:rsidRPr="009E0D72">
        <w:t>Attachment can be considered for reporting confidentiality provisions on AusTender and for Senate Order 192.</w:t>
      </w:r>
    </w:p>
    <w:p w14:paraId="057D9D2D" w14:textId="77777777" w:rsidR="00F96F03" w:rsidRDefault="00F96F03" w:rsidP="00F3530A">
      <w:pPr>
        <w:pStyle w:val="NoteToTenderers-ASDEFCON"/>
      </w:pPr>
      <w:r w:rsidRPr="002748DE">
        <w:t xml:space="preserve">Note to tenderers:  </w:t>
      </w:r>
      <w:r>
        <w:t xml:space="preserve">This </w:t>
      </w:r>
      <w:r w:rsidRPr="002748DE">
        <w:t>Attachment will consist of the successful tenderer’s response</w:t>
      </w:r>
      <w:r w:rsidRPr="006F3920">
        <w:t xml:space="preserve"> </w:t>
      </w:r>
      <w:r>
        <w:t>to</w:t>
      </w:r>
      <w:r w:rsidRPr="003919C0">
        <w:t xml:space="preserve"> this Attachment and </w:t>
      </w:r>
      <w:r w:rsidRPr="00C971BE">
        <w:t>any negotiated adjustments</w:t>
      </w:r>
      <w:r w:rsidRPr="002748DE">
        <w:t xml:space="preserve">.  </w:t>
      </w:r>
    </w:p>
    <w:p w14:paraId="5519ED98" w14:textId="15EAD62D" w:rsidR="00503D41" w:rsidRDefault="00F96F03" w:rsidP="00470E40">
      <w:pPr>
        <w:pStyle w:val="NoteToTenderers-ASDEFCON"/>
        <w:spacing w:after="0"/>
      </w:pPr>
      <w:r w:rsidRPr="006F3920">
        <w:t>The Commonwealth’s policy on the identification of Confidential Information, including the ‘Confidentiality Test’, is contained on the Department of Finance (DoF) website at</w:t>
      </w:r>
      <w:r w:rsidR="00463615">
        <w:t>:</w:t>
      </w:r>
      <w:del w:id="129" w:author="Prabhu, Akshata MS" w:date="2024-08-22T11:39:00Z">
        <w:r w:rsidR="00463615">
          <w:delText xml:space="preserve">  </w:delText>
        </w:r>
      </w:del>
    </w:p>
    <w:p w14:paraId="21871621" w14:textId="77777777" w:rsidR="00503D41" w:rsidRDefault="00503D41" w:rsidP="008A7A46">
      <w:pPr>
        <w:pStyle w:val="NoteToTenderers-ASDEFCON"/>
        <w:spacing w:after="0"/>
        <w:rPr>
          <w:ins w:id="130" w:author="Prabhu, Akshata MS" w:date="2024-08-22T11:39:00Z"/>
          <w:color w:val="0000FF"/>
        </w:rPr>
      </w:pPr>
    </w:p>
    <w:p w14:paraId="6D274566" w14:textId="77777777" w:rsidR="00DC71A1" w:rsidRDefault="00470E40" w:rsidP="00D33912">
      <w:pPr>
        <w:pStyle w:val="NoteToTenderersBullets-ASDEFCON"/>
        <w:rPr>
          <w:del w:id="131" w:author="Prabhu, Akshata MS" w:date="2024-08-22T11:39:00Z"/>
        </w:rPr>
      </w:pPr>
      <w:hyperlink r:id="rId20" w:history="1">
        <w:r w:rsidR="00B10861" w:rsidRPr="00B10861">
          <w:rPr>
            <w:rStyle w:val="Hyperlink"/>
          </w:rPr>
          <w:t>https://www.finance.gov.au/government/procurement/buying-australian-government/confidentiality-throughout-procurement-cycle</w:t>
        </w:r>
      </w:hyperlink>
    </w:p>
    <w:p w14:paraId="612DC4C4" w14:textId="59E1C468" w:rsidR="00F96F03" w:rsidRPr="009E0D72" w:rsidRDefault="0086298D" w:rsidP="00F3530A">
      <w:pPr>
        <w:pStyle w:val="NoteToTenderers-ASDEFCON"/>
      </w:pPr>
      <w:ins w:id="132" w:author="Prabhu, Akshata MS" w:date="2024-08-22T11:39:00Z">
        <w:r>
          <w:rPr>
            <w:rStyle w:val="Hyperlink"/>
            <w:b w:val="0"/>
            <w:i w:val="0"/>
          </w:rPr>
          <w:t>.</w:t>
        </w:r>
      </w:ins>
      <w:r w:rsidR="00F96F03" w:rsidRPr="009E0D72">
        <w:t xml:space="preserve">The following four criteria comprise the ‘Confidentiality Test’, and must all be met before commercial information will be considered </w:t>
      </w:r>
      <w:r w:rsidR="00F96F03">
        <w:t xml:space="preserve">to be </w:t>
      </w:r>
      <w:r w:rsidR="00F96F03" w:rsidRPr="009E0D72">
        <w:t>C</w:t>
      </w:r>
      <w:r w:rsidR="00F96F03">
        <w:t>onfidential Information</w:t>
      </w:r>
      <w:r w:rsidR="00F96F03" w:rsidRPr="009E0D72">
        <w:t xml:space="preserve">: </w:t>
      </w:r>
      <w:r w:rsidR="00463615">
        <w:t xml:space="preserve"> </w:t>
      </w:r>
    </w:p>
    <w:p w14:paraId="33E2773C" w14:textId="77777777" w:rsidR="00F96F03" w:rsidRPr="009E0D72" w:rsidRDefault="00F96F03" w:rsidP="00F3530A">
      <w:pPr>
        <w:pStyle w:val="NoteToTenderersList-ASDEFCON"/>
      </w:pPr>
      <w:r w:rsidRPr="008A7A46">
        <w:rPr>
          <w:u w:val="single"/>
        </w:rPr>
        <w:t>Criterion 1</w:t>
      </w:r>
      <w:r w:rsidRPr="009E0D72">
        <w:t>: The information to be protected must be specifically identified;</w:t>
      </w:r>
    </w:p>
    <w:p w14:paraId="12050A8C" w14:textId="77777777" w:rsidR="00F96F03" w:rsidRPr="009E0D72" w:rsidRDefault="00F96F03" w:rsidP="00F3530A">
      <w:pPr>
        <w:pStyle w:val="NoteToTenderersList-ASDEFCON"/>
      </w:pPr>
      <w:r w:rsidRPr="008A7A46">
        <w:rPr>
          <w:u w:val="single"/>
        </w:rPr>
        <w:t>Criterion 2</w:t>
      </w:r>
      <w:r w:rsidRPr="009E0D72">
        <w:t>: The information must be commercially sensitive;</w:t>
      </w:r>
    </w:p>
    <w:p w14:paraId="667256DA" w14:textId="77777777" w:rsidR="00F96F03" w:rsidRPr="009E0D72" w:rsidRDefault="00F96F03" w:rsidP="00F3530A">
      <w:pPr>
        <w:pStyle w:val="NoteToTenderersList-ASDEFCON"/>
      </w:pPr>
      <w:r w:rsidRPr="008A7A46">
        <w:rPr>
          <w:u w:val="single"/>
        </w:rPr>
        <w:t>Criterion 3</w:t>
      </w:r>
      <w:r w:rsidRPr="009E0D72">
        <w:t>: Disclosure would cause unreasonable detriment to the owner of the information or another party; and</w:t>
      </w:r>
    </w:p>
    <w:p w14:paraId="4B7AD9AA" w14:textId="77777777" w:rsidR="00F96F03" w:rsidRPr="009E0D72" w:rsidRDefault="00F96F03" w:rsidP="00F3530A">
      <w:pPr>
        <w:pStyle w:val="NoteToTenderersList-ASDEFCON"/>
      </w:pPr>
      <w:r w:rsidRPr="008A7A46">
        <w:rPr>
          <w:u w:val="single"/>
        </w:rPr>
        <w:t>Criterion 4</w:t>
      </w:r>
      <w:r w:rsidRPr="009E0D72">
        <w:t xml:space="preserve">: The information was provided with an express or implied understanding that it would remain confidential. </w:t>
      </w:r>
    </w:p>
    <w:p w14:paraId="42FD1AE3" w14:textId="77777777" w:rsidR="00F96F03" w:rsidRDefault="00F96F03" w:rsidP="00F3530A">
      <w:pPr>
        <w:pStyle w:val="NoteToTenderers-ASDEFCON"/>
      </w:pPr>
      <w:r w:rsidRPr="009E0D72">
        <w:t>The period of confidentiality must be specified for each item (eg</w:t>
      </w:r>
      <w:ins w:id="133" w:author="Prabhu, Akshata MS" w:date="2024-08-22T11:39:00Z">
        <w:r w:rsidR="008A7A46">
          <w:t>.</w:t>
        </w:r>
      </w:ins>
      <w:r w:rsidRPr="009E0D72">
        <w:t xml:space="preserve"> for the period of the </w:t>
      </w:r>
      <w:r>
        <w:t>Deed</w:t>
      </w:r>
      <w:r w:rsidRPr="009E0D72">
        <w:t xml:space="preserve">, a period specified in the </w:t>
      </w:r>
      <w:r>
        <w:t>Deed</w:t>
      </w:r>
      <w:r w:rsidRPr="009E0D72">
        <w:t>).</w:t>
      </w:r>
      <w:r w:rsidR="00463615">
        <w:t xml:space="preserve"> </w:t>
      </w:r>
      <w:r w:rsidRPr="009E0D72">
        <w:t xml:space="preserve"> It should not be for an unlimited period. </w:t>
      </w:r>
    </w:p>
    <w:p w14:paraId="02FD3EED" w14:textId="77777777" w:rsidR="00F96F03" w:rsidRPr="002748DE" w:rsidRDefault="00F96F03" w:rsidP="00F3530A">
      <w:pPr>
        <w:pStyle w:val="NoteToTenderers-ASDEFCON"/>
      </w:pPr>
      <w:r w:rsidRPr="002748DE">
        <w:t xml:space="preserve">Pricing provisions in Attachment </w:t>
      </w:r>
      <w:r>
        <w:t>B</w:t>
      </w:r>
      <w:r w:rsidRPr="002748DE">
        <w:t xml:space="preserve"> </w:t>
      </w:r>
      <w:r>
        <w:t>must</w:t>
      </w:r>
      <w:r w:rsidRPr="002748DE">
        <w:t xml:space="preserve"> only be listed in this </w:t>
      </w:r>
      <w:r w:rsidR="00A13384">
        <w:t>a</w:t>
      </w:r>
      <w:r w:rsidR="00A13384" w:rsidRPr="002748DE">
        <w:t xml:space="preserve">ttachment </w:t>
      </w:r>
      <w:r w:rsidRPr="002748DE">
        <w:t xml:space="preserve">if they </w:t>
      </w:r>
      <w:r>
        <w:t>meet the Confidentiality Test</w:t>
      </w:r>
      <w:r w:rsidRPr="002748DE">
        <w:t xml:space="preserve">.  </w:t>
      </w:r>
    </w:p>
    <w:p w14:paraId="4863B003" w14:textId="77777777" w:rsidR="00230782" w:rsidRDefault="00F96F03" w:rsidP="00575F2E">
      <w:pPr>
        <w:pStyle w:val="NoteToTenderers-ASDEFCON"/>
        <w:rPr>
          <w:ins w:id="134" w:author="Prabhu, Akshata MS" w:date="2024-08-22T11:39:00Z"/>
        </w:rPr>
      </w:pPr>
      <w:ins w:id="135" w:author="Prabhu, Akshata MS" w:date="2024-08-22T11:39:00Z">
        <w:r w:rsidRPr="002748DE">
          <w:t xml:space="preserve"> </w:t>
        </w:r>
        <w:r w:rsidR="00230782" w:rsidRPr="00B76CA9">
          <w:t xml:space="preserve"> </w:t>
        </w:r>
      </w:ins>
    </w:p>
    <w:tbl>
      <w:tblPr>
        <w:tblW w:w="942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A0" w:firstRow="1" w:lastRow="0" w:firstColumn="1" w:lastColumn="0" w:noHBand="0" w:noVBand="0"/>
      </w:tblPr>
      <w:tblGrid>
        <w:gridCol w:w="2128"/>
        <w:gridCol w:w="2018"/>
        <w:gridCol w:w="1701"/>
        <w:gridCol w:w="1843"/>
        <w:gridCol w:w="1733"/>
      </w:tblGrid>
      <w:tr w:rsidR="00DF1B62" w:rsidRPr="001E6974" w14:paraId="563045CC" w14:textId="77777777" w:rsidTr="00606E9B">
        <w:trPr>
          <w:jc w:val="center"/>
        </w:trPr>
        <w:tc>
          <w:tcPr>
            <w:tcW w:w="2128" w:type="dxa"/>
            <w:shd w:val="pct15" w:color="auto" w:fill="FFFFFF"/>
          </w:tcPr>
          <w:p w14:paraId="3364397C" w14:textId="77777777" w:rsidR="00DF1B62" w:rsidRPr="00575F2E" w:rsidRDefault="00DF1B62" w:rsidP="00434676">
            <w:pPr>
              <w:pStyle w:val="Table10ptHeading-ASDEFCON"/>
            </w:pPr>
            <w:r w:rsidRPr="00575F2E">
              <w:t>Item</w:t>
            </w:r>
          </w:p>
        </w:tc>
        <w:tc>
          <w:tcPr>
            <w:tcW w:w="2018" w:type="dxa"/>
            <w:shd w:val="pct15" w:color="auto" w:fill="FFFFFF"/>
          </w:tcPr>
          <w:p w14:paraId="26FE2516" w14:textId="77777777" w:rsidR="00DF1B62" w:rsidRPr="00575F2E" w:rsidRDefault="00DF1B62" w:rsidP="00434676">
            <w:pPr>
              <w:pStyle w:val="Table10ptHeading-ASDEFCON"/>
            </w:pPr>
            <w:r w:rsidRPr="00575F2E">
              <w:t>Clause Title</w:t>
            </w:r>
          </w:p>
        </w:tc>
        <w:tc>
          <w:tcPr>
            <w:tcW w:w="1701" w:type="dxa"/>
            <w:shd w:val="pct15" w:color="auto" w:fill="FFFFFF"/>
          </w:tcPr>
          <w:p w14:paraId="7EE18B10" w14:textId="77777777" w:rsidR="00DF1B62" w:rsidRPr="00575F2E" w:rsidRDefault="00DF1B62" w:rsidP="00434676">
            <w:pPr>
              <w:pStyle w:val="Table10ptHeading-ASDEFCON"/>
            </w:pPr>
            <w:r w:rsidRPr="00575F2E">
              <w:t>Reason for classification</w:t>
            </w:r>
          </w:p>
        </w:tc>
        <w:tc>
          <w:tcPr>
            <w:tcW w:w="1843" w:type="dxa"/>
            <w:shd w:val="pct15" w:color="auto" w:fill="FFFFFF"/>
          </w:tcPr>
          <w:p w14:paraId="2DA0EF5B" w14:textId="77777777" w:rsidR="00DF1B62" w:rsidRPr="00575F2E" w:rsidRDefault="00DF1B62" w:rsidP="00434676">
            <w:pPr>
              <w:pStyle w:val="Table10ptHeading-ASDEFCON"/>
            </w:pPr>
            <w:r w:rsidRPr="00575F2E">
              <w:t>Party for whom the information is Confidential</w:t>
            </w:r>
          </w:p>
        </w:tc>
        <w:tc>
          <w:tcPr>
            <w:tcW w:w="1733" w:type="dxa"/>
            <w:shd w:val="clear" w:color="auto" w:fill="D9D9D9"/>
          </w:tcPr>
          <w:p w14:paraId="120B4A5B" w14:textId="77777777" w:rsidR="00DF1B62" w:rsidRPr="00575F2E" w:rsidRDefault="00DF1B62" w:rsidP="00434676">
            <w:pPr>
              <w:pStyle w:val="Table10ptHeading-ASDEFCON"/>
            </w:pPr>
            <w:r w:rsidRPr="00575F2E">
              <w:t>Period of Confidentiality</w:t>
            </w:r>
          </w:p>
        </w:tc>
      </w:tr>
      <w:tr w:rsidR="00DF1B62" w:rsidRPr="001E6974" w14:paraId="35544C17" w14:textId="77777777" w:rsidTr="00606E9B">
        <w:trPr>
          <w:jc w:val="center"/>
        </w:trPr>
        <w:tc>
          <w:tcPr>
            <w:tcW w:w="9423" w:type="dxa"/>
            <w:gridSpan w:val="5"/>
            <w:shd w:val="clear" w:color="auto" w:fill="D9D9D9"/>
          </w:tcPr>
          <w:p w14:paraId="14F27A8E" w14:textId="77777777" w:rsidR="00DF1B62" w:rsidRPr="00575F2E" w:rsidDel="000B6374" w:rsidRDefault="00DF1B62" w:rsidP="00575F2E">
            <w:pPr>
              <w:pStyle w:val="Table10ptText-ASDEFCON"/>
              <w:rPr>
                <w:rFonts w:cs="Arial"/>
                <w:b/>
              </w:rPr>
            </w:pPr>
            <w:r w:rsidRPr="00575F2E">
              <w:rPr>
                <w:b/>
              </w:rPr>
              <w:t>Confidentiality (Contract)</w:t>
            </w:r>
          </w:p>
        </w:tc>
      </w:tr>
      <w:tr w:rsidR="00DF1B62" w:rsidRPr="001E6974" w14:paraId="27467DDC" w14:textId="77777777" w:rsidTr="00606E9B">
        <w:trPr>
          <w:jc w:val="center"/>
        </w:trPr>
        <w:tc>
          <w:tcPr>
            <w:tcW w:w="9423" w:type="dxa"/>
            <w:gridSpan w:val="5"/>
            <w:shd w:val="clear" w:color="auto" w:fill="D9D9D9"/>
          </w:tcPr>
          <w:p w14:paraId="7DF7D22A" w14:textId="77777777" w:rsidR="00DF1B62" w:rsidRPr="00470E40" w:rsidDel="000B6374" w:rsidRDefault="00DF1B62" w:rsidP="00575F2E">
            <w:pPr>
              <w:pStyle w:val="Table10ptText-ASDEFCON"/>
            </w:pPr>
            <w:r w:rsidRPr="00575F2E">
              <w:rPr>
                <w:b/>
              </w:rPr>
              <w:t xml:space="preserve">Conditions of Contract, </w:t>
            </w:r>
            <w:r w:rsidRPr="00470E40">
              <w:t>for example</w:t>
            </w:r>
          </w:p>
        </w:tc>
      </w:tr>
      <w:tr w:rsidR="00DF1B62" w:rsidRPr="001E6974" w14:paraId="1F90134F" w14:textId="77777777" w:rsidTr="00606E9B">
        <w:trPr>
          <w:jc w:val="center"/>
        </w:trPr>
        <w:tc>
          <w:tcPr>
            <w:tcW w:w="2128" w:type="dxa"/>
          </w:tcPr>
          <w:p w14:paraId="56572A47" w14:textId="77777777" w:rsidR="00DF1B62" w:rsidRDefault="00DF1B62" w:rsidP="00470E40">
            <w:pPr>
              <w:pStyle w:val="Table10ptText-ASDEFCON"/>
            </w:pPr>
            <w:r>
              <w:t xml:space="preserve">Clause </w:t>
            </w:r>
            <w:r w:rsidR="00A13384">
              <w:t>6</w:t>
            </w:r>
            <w:r w:rsidRPr="001E6974">
              <w:t xml:space="preserve">.3 </w:t>
            </w:r>
          </w:p>
          <w:p w14:paraId="68FDB8F6" w14:textId="169E5E15" w:rsidR="00DF1B62" w:rsidRPr="001E6974" w:rsidRDefault="00DF1B62" w:rsidP="00470E40">
            <w:pPr>
              <w:pStyle w:val="Table10ptText-ASDEFCON"/>
            </w:pPr>
            <w:r w:rsidRPr="001E6974">
              <w:t>(</w:t>
            </w:r>
            <w:del w:id="136" w:author="Prabhu, Akshata MS" w:date="2024-08-22T11:39:00Z">
              <w:r w:rsidRPr="00CE3117">
                <w:delText>ie</w:delText>
              </w:r>
            </w:del>
            <w:ins w:id="137" w:author="Prabhu, Akshata MS" w:date="2024-08-22T11:39:00Z">
              <w:r>
                <w:t>i.e</w:t>
              </w:r>
              <w:r w:rsidRPr="00137B10">
                <w:t>.</w:t>
              </w:r>
            </w:ins>
            <w:r w:rsidRPr="00137B10">
              <w:t xml:space="preserve"> </w:t>
            </w:r>
            <w:r w:rsidR="004352D1" w:rsidRPr="00137B10">
              <w:t>Liability cap dollar amount only or a non</w:t>
            </w:r>
            <w:r w:rsidRPr="00137B10">
              <w:t xml:space="preserve"> standard</w:t>
            </w:r>
            <w:r w:rsidRPr="001E6974">
              <w:t xml:space="preserve"> template liability regime</w:t>
            </w:r>
            <w:r w:rsidR="004352D1">
              <w:t>.</w:t>
            </w:r>
            <w:r>
              <w:t>)</w:t>
            </w:r>
          </w:p>
        </w:tc>
        <w:tc>
          <w:tcPr>
            <w:tcW w:w="2018" w:type="dxa"/>
          </w:tcPr>
          <w:p w14:paraId="68ADA708" w14:textId="77777777" w:rsidR="00DF1B62" w:rsidRPr="001E6974" w:rsidRDefault="00DF1B62" w:rsidP="00470E40">
            <w:pPr>
              <w:pStyle w:val="Table10ptText-ASDEFCON"/>
            </w:pPr>
            <w:r w:rsidRPr="001E6974">
              <w:t>Limitation of Liability</w:t>
            </w:r>
            <w:r w:rsidR="00280649">
              <w:t xml:space="preserve"> </w:t>
            </w:r>
          </w:p>
        </w:tc>
        <w:tc>
          <w:tcPr>
            <w:tcW w:w="1701" w:type="dxa"/>
          </w:tcPr>
          <w:p w14:paraId="68EDCCCC" w14:textId="77777777" w:rsidR="00DF1B62" w:rsidRPr="001E6974" w:rsidRDefault="00DF1B62" w:rsidP="00470E40">
            <w:pPr>
              <w:pStyle w:val="Table10ptText-ASDEFCON"/>
              <w:rPr>
                <w:rFonts w:cs="Arial"/>
                <w:szCs w:val="20"/>
              </w:rPr>
            </w:pPr>
            <w:r w:rsidRPr="003919C0">
              <w:t>Contains details about liability regime that</w:t>
            </w:r>
            <w:r>
              <w:t xml:space="preserve"> meets the DoF Confidentiality Test</w:t>
            </w:r>
          </w:p>
        </w:tc>
        <w:tc>
          <w:tcPr>
            <w:tcW w:w="1843" w:type="dxa"/>
          </w:tcPr>
          <w:p w14:paraId="05D6A7B9" w14:textId="77777777" w:rsidR="00DF1B62" w:rsidRPr="00557075" w:rsidRDefault="00DF1B62" w:rsidP="00470E40">
            <w:pPr>
              <w:pStyle w:val="Table10ptText-ASDEFCON"/>
            </w:pPr>
            <w:r w:rsidRPr="00557075">
              <w:t>Contractor</w:t>
            </w:r>
          </w:p>
        </w:tc>
        <w:tc>
          <w:tcPr>
            <w:tcW w:w="1733" w:type="dxa"/>
          </w:tcPr>
          <w:p w14:paraId="16ED101E" w14:textId="77777777" w:rsidR="00DF1B62" w:rsidRPr="001E6974" w:rsidRDefault="00DF1B62" w:rsidP="00575F2E">
            <w:pPr>
              <w:pStyle w:val="Table10ptText-ASDEFCON"/>
            </w:pPr>
          </w:p>
        </w:tc>
      </w:tr>
      <w:tr w:rsidR="00DF1B62" w:rsidRPr="001E6974" w14:paraId="1895A0A0" w14:textId="77777777" w:rsidTr="00606E9B">
        <w:trPr>
          <w:jc w:val="center"/>
        </w:trPr>
        <w:tc>
          <w:tcPr>
            <w:tcW w:w="2128" w:type="dxa"/>
            <w:tcBorders>
              <w:bottom w:val="single" w:sz="6" w:space="0" w:color="000000"/>
            </w:tcBorders>
          </w:tcPr>
          <w:p w14:paraId="75419151" w14:textId="77777777" w:rsidR="00DF1B62" w:rsidRPr="001E6974" w:rsidRDefault="00DF1B62" w:rsidP="00470E40">
            <w:pPr>
              <w:pStyle w:val="Table10ptText-ASDEFCON"/>
            </w:pPr>
            <w:r w:rsidRPr="001E6974">
              <w:t>(Any clauses which are no</w:t>
            </w:r>
            <w:r w:rsidR="004352D1">
              <w:t>n</w:t>
            </w:r>
            <w:r w:rsidRPr="001E6974">
              <w:t xml:space="preserve"> standard template clauses and that meet the DoF Confidentiality Test)</w:t>
            </w:r>
          </w:p>
        </w:tc>
        <w:tc>
          <w:tcPr>
            <w:tcW w:w="2018" w:type="dxa"/>
            <w:tcBorders>
              <w:bottom w:val="single" w:sz="6" w:space="0" w:color="000000"/>
            </w:tcBorders>
          </w:tcPr>
          <w:p w14:paraId="6F70C589" w14:textId="77777777" w:rsidR="00DF1B62" w:rsidRPr="001E6974" w:rsidDel="000B6374" w:rsidRDefault="00DF1B62" w:rsidP="00470E40">
            <w:pPr>
              <w:pStyle w:val="Table10ptText-ASDEFCON"/>
            </w:pPr>
            <w:r>
              <w:t>Insert relevant clause title</w:t>
            </w:r>
          </w:p>
        </w:tc>
        <w:tc>
          <w:tcPr>
            <w:tcW w:w="1701" w:type="dxa"/>
            <w:tcBorders>
              <w:bottom w:val="single" w:sz="6" w:space="0" w:color="000000"/>
            </w:tcBorders>
          </w:tcPr>
          <w:p w14:paraId="54571560" w14:textId="77777777" w:rsidR="00DF1B62" w:rsidRPr="001E6974" w:rsidDel="000B6374" w:rsidRDefault="00DF1B62" w:rsidP="00470E40">
            <w:pPr>
              <w:pStyle w:val="Table10ptText-ASDEFCON"/>
              <w:rPr>
                <w:rFonts w:cs="Arial"/>
                <w:szCs w:val="20"/>
              </w:rPr>
            </w:pPr>
            <w:r w:rsidRPr="003919C0">
              <w:t>Insert relevant reason</w:t>
            </w:r>
            <w:r w:rsidR="004352D1">
              <w:t xml:space="preserve"> </w:t>
            </w:r>
            <w:r w:rsidR="004352D1" w:rsidRPr="003919C0">
              <w:t>that</w:t>
            </w:r>
            <w:r w:rsidR="004352D1">
              <w:t xml:space="preserve"> meets the DoF Confidentiality Test</w:t>
            </w:r>
          </w:p>
        </w:tc>
        <w:tc>
          <w:tcPr>
            <w:tcW w:w="1843" w:type="dxa"/>
            <w:tcBorders>
              <w:bottom w:val="single" w:sz="6" w:space="0" w:color="000000"/>
            </w:tcBorders>
          </w:tcPr>
          <w:p w14:paraId="2BDBE06A" w14:textId="77777777" w:rsidR="00DF1B62" w:rsidRPr="00557075" w:rsidDel="000B6374" w:rsidRDefault="00DF1B62" w:rsidP="00470E40">
            <w:pPr>
              <w:pStyle w:val="Table10ptText-ASDEFCON"/>
              <w:rPr>
                <w:rFonts w:cs="Arial"/>
                <w:szCs w:val="20"/>
              </w:rPr>
            </w:pPr>
            <w:r>
              <w:t>Insert name of party</w:t>
            </w:r>
          </w:p>
        </w:tc>
        <w:tc>
          <w:tcPr>
            <w:tcW w:w="1733" w:type="dxa"/>
            <w:tcBorders>
              <w:bottom w:val="single" w:sz="6" w:space="0" w:color="000000"/>
            </w:tcBorders>
          </w:tcPr>
          <w:p w14:paraId="2D3D0280" w14:textId="77777777" w:rsidR="00DF1B62" w:rsidRPr="001E6974" w:rsidDel="000B6374" w:rsidRDefault="00DF1B62" w:rsidP="00575F2E">
            <w:pPr>
              <w:pStyle w:val="Table10ptText-ASDEFCON"/>
            </w:pPr>
          </w:p>
        </w:tc>
      </w:tr>
      <w:tr w:rsidR="00DF1B62" w:rsidRPr="001E6974" w14:paraId="0E073B63" w14:textId="77777777" w:rsidTr="00606E9B">
        <w:trPr>
          <w:jc w:val="center"/>
        </w:trPr>
        <w:tc>
          <w:tcPr>
            <w:tcW w:w="9423" w:type="dxa"/>
            <w:gridSpan w:val="5"/>
            <w:shd w:val="clear" w:color="auto" w:fill="D9D9D9"/>
          </w:tcPr>
          <w:p w14:paraId="3F3FCF79" w14:textId="77777777" w:rsidR="00DF1B62" w:rsidRPr="001E6974" w:rsidDel="000B6374" w:rsidRDefault="00DF1B62" w:rsidP="00575F2E">
            <w:pPr>
              <w:pStyle w:val="Table10ptText-ASDEFCON"/>
              <w:rPr>
                <w:rFonts w:cs="Arial"/>
              </w:rPr>
            </w:pPr>
            <w:r w:rsidRPr="001E6974">
              <w:rPr>
                <w:b/>
              </w:rPr>
              <w:t>Attachments</w:t>
            </w:r>
            <w:r w:rsidRPr="001E6974">
              <w:t>, for example</w:t>
            </w:r>
          </w:p>
        </w:tc>
      </w:tr>
      <w:tr w:rsidR="00DF1B62" w:rsidRPr="001E6974" w14:paraId="5B6B7E27" w14:textId="77777777" w:rsidTr="00606E9B">
        <w:trPr>
          <w:jc w:val="center"/>
        </w:trPr>
        <w:tc>
          <w:tcPr>
            <w:tcW w:w="2128" w:type="dxa"/>
          </w:tcPr>
          <w:p w14:paraId="467E040E" w14:textId="77777777" w:rsidR="00DF1B62" w:rsidRPr="001E6974" w:rsidRDefault="00DF1B62" w:rsidP="00470E40">
            <w:pPr>
              <w:pStyle w:val="Table10ptText-ASDEFCON"/>
            </w:pPr>
            <w:r w:rsidRPr="001E6974">
              <w:t xml:space="preserve">Attachment </w:t>
            </w:r>
            <w:r>
              <w:t>B</w:t>
            </w:r>
            <w:r w:rsidRPr="001E6974">
              <w:t>:</w:t>
            </w:r>
          </w:p>
          <w:p w14:paraId="6B6E64AD" w14:textId="77777777" w:rsidR="004352D1" w:rsidRPr="00DF1B62" w:rsidRDefault="004352D1" w:rsidP="00470E40">
            <w:pPr>
              <w:pStyle w:val="Table10ptText-ASDEFCON"/>
            </w:pPr>
            <w:r>
              <w:t>(</w:t>
            </w:r>
            <w:r w:rsidRPr="00DF1B62">
              <w:t>Insert only commercially sensi</w:t>
            </w:r>
            <w:r>
              <w:t>tive information)</w:t>
            </w:r>
          </w:p>
          <w:p w14:paraId="051927A7" w14:textId="77777777" w:rsidR="00DF1B62" w:rsidRPr="001E6974" w:rsidRDefault="00DF1B62" w:rsidP="00470E40">
            <w:pPr>
              <w:pStyle w:val="Table10ptText-ASDEFCON"/>
            </w:pPr>
          </w:p>
        </w:tc>
        <w:tc>
          <w:tcPr>
            <w:tcW w:w="2018" w:type="dxa"/>
          </w:tcPr>
          <w:p w14:paraId="3112ED3D" w14:textId="77777777" w:rsidR="00DF1B62" w:rsidRPr="00DF1B62" w:rsidRDefault="00DF1B62" w:rsidP="00470E40">
            <w:pPr>
              <w:pStyle w:val="Table10ptText-ASDEFCON"/>
            </w:pPr>
            <w:r w:rsidRPr="00DF1B62">
              <w:t>Labour Rates</w:t>
            </w:r>
          </w:p>
          <w:p w14:paraId="3E240026" w14:textId="77777777" w:rsidR="00DF1B62" w:rsidRPr="001E6974" w:rsidDel="000B6374" w:rsidRDefault="00DF1B62" w:rsidP="00470E40">
            <w:pPr>
              <w:pStyle w:val="Table10ptText-ASDEFCON"/>
            </w:pPr>
          </w:p>
        </w:tc>
        <w:tc>
          <w:tcPr>
            <w:tcW w:w="1701" w:type="dxa"/>
          </w:tcPr>
          <w:p w14:paraId="0626741F" w14:textId="77777777" w:rsidR="00DF1B62" w:rsidRPr="001E6974" w:rsidDel="000B6374" w:rsidRDefault="00DF1B62" w:rsidP="00470E40">
            <w:pPr>
              <w:pStyle w:val="Table10ptText-ASDEFCON"/>
              <w:rPr>
                <w:rFonts w:cs="Arial"/>
                <w:szCs w:val="20"/>
              </w:rPr>
            </w:pPr>
            <w:r w:rsidRPr="00B76CA9">
              <w:t xml:space="preserve">Contains details about commercially sensitive pricing information </w:t>
            </w:r>
            <w:r>
              <w:t xml:space="preserve">that is not in the public domain </w:t>
            </w:r>
            <w:r w:rsidRPr="00B76CA9">
              <w:t xml:space="preserve">(including profit margins and the </w:t>
            </w:r>
            <w:r w:rsidRPr="00137B10">
              <w:t>underlying price basis</w:t>
            </w:r>
            <w:r w:rsidR="004352D1" w:rsidRPr="00137B10">
              <w:t xml:space="preserve">. The total Contract price is not </w:t>
            </w:r>
            <w:r w:rsidR="00BC57DF" w:rsidRPr="00137B10">
              <w:t>generally</w:t>
            </w:r>
            <w:r w:rsidR="004352D1">
              <w:t xml:space="preserve"> considered Confidential Information</w:t>
            </w:r>
            <w:r w:rsidRPr="00B76CA9">
              <w:t>)</w:t>
            </w:r>
          </w:p>
        </w:tc>
        <w:tc>
          <w:tcPr>
            <w:tcW w:w="1843" w:type="dxa"/>
          </w:tcPr>
          <w:p w14:paraId="0C41733A" w14:textId="77777777" w:rsidR="00DF1B62" w:rsidRPr="001E6974" w:rsidDel="000B6374" w:rsidRDefault="00DF1B62" w:rsidP="00470E40">
            <w:pPr>
              <w:pStyle w:val="Table10ptText-ASDEFCON"/>
            </w:pPr>
            <w:r w:rsidRPr="001E6974">
              <w:t>Contractor</w:t>
            </w:r>
          </w:p>
        </w:tc>
        <w:tc>
          <w:tcPr>
            <w:tcW w:w="1733" w:type="dxa"/>
          </w:tcPr>
          <w:p w14:paraId="45EE20C2" w14:textId="77777777" w:rsidR="00DF1B62" w:rsidRPr="001E6974" w:rsidDel="000B6374" w:rsidRDefault="00DF1B62" w:rsidP="00575F2E">
            <w:pPr>
              <w:pStyle w:val="Table10ptText-ASDEFCON"/>
            </w:pPr>
          </w:p>
        </w:tc>
      </w:tr>
      <w:tr w:rsidR="00DF1B62" w:rsidRPr="001E6974" w14:paraId="0F18AF0B" w14:textId="77777777" w:rsidTr="0040420C">
        <w:trPr>
          <w:jc w:val="center"/>
        </w:trPr>
        <w:tc>
          <w:tcPr>
            <w:tcW w:w="2128" w:type="dxa"/>
            <w:tcBorders>
              <w:bottom w:val="single" w:sz="6" w:space="0" w:color="000000"/>
            </w:tcBorders>
          </w:tcPr>
          <w:p w14:paraId="45D3898A" w14:textId="77777777" w:rsidR="00DF1B62" w:rsidRPr="001E6974" w:rsidRDefault="00DF1B62" w:rsidP="00470E40">
            <w:pPr>
              <w:pStyle w:val="Table10ptText-ASDEFCON"/>
            </w:pPr>
          </w:p>
        </w:tc>
        <w:tc>
          <w:tcPr>
            <w:tcW w:w="2018" w:type="dxa"/>
            <w:tcBorders>
              <w:bottom w:val="single" w:sz="6" w:space="0" w:color="000000"/>
            </w:tcBorders>
          </w:tcPr>
          <w:p w14:paraId="5F505822" w14:textId="77777777" w:rsidR="00DF1B62" w:rsidRPr="00DF1B62" w:rsidRDefault="00DF1B62" w:rsidP="00470E40">
            <w:pPr>
              <w:pStyle w:val="Table10ptText-ASDEFCON"/>
            </w:pPr>
          </w:p>
        </w:tc>
        <w:tc>
          <w:tcPr>
            <w:tcW w:w="1701" w:type="dxa"/>
            <w:tcBorders>
              <w:bottom w:val="single" w:sz="6" w:space="0" w:color="000000"/>
            </w:tcBorders>
          </w:tcPr>
          <w:p w14:paraId="28520ADC" w14:textId="77777777" w:rsidR="00DF1B62" w:rsidRPr="00B76CA9" w:rsidRDefault="00DF1B62" w:rsidP="00470E40">
            <w:pPr>
              <w:pStyle w:val="Table10ptText-ASDEFCON"/>
            </w:pPr>
          </w:p>
        </w:tc>
        <w:tc>
          <w:tcPr>
            <w:tcW w:w="1843" w:type="dxa"/>
            <w:tcBorders>
              <w:bottom w:val="single" w:sz="6" w:space="0" w:color="000000"/>
            </w:tcBorders>
          </w:tcPr>
          <w:p w14:paraId="6E777316" w14:textId="77777777" w:rsidR="00DF1B62" w:rsidRPr="001E6974" w:rsidRDefault="00DF1B62" w:rsidP="00470E40">
            <w:pPr>
              <w:pStyle w:val="Table10ptText-ASDEFCON"/>
            </w:pPr>
          </w:p>
        </w:tc>
        <w:tc>
          <w:tcPr>
            <w:tcW w:w="1733" w:type="dxa"/>
            <w:tcBorders>
              <w:bottom w:val="single" w:sz="6" w:space="0" w:color="000000"/>
            </w:tcBorders>
          </w:tcPr>
          <w:p w14:paraId="7786F2AC" w14:textId="77777777" w:rsidR="00DF1B62" w:rsidRPr="001E6974" w:rsidDel="000B6374" w:rsidRDefault="00DF1B62" w:rsidP="00470E40">
            <w:pPr>
              <w:pStyle w:val="Table10ptText-ASDEFCON"/>
            </w:pPr>
          </w:p>
        </w:tc>
      </w:tr>
      <w:tr w:rsidR="00DF1B62" w:rsidRPr="00434676" w14:paraId="33EEFD57" w14:textId="77777777" w:rsidTr="0040420C">
        <w:trPr>
          <w:jc w:val="center"/>
        </w:trPr>
        <w:tc>
          <w:tcPr>
            <w:tcW w:w="9423" w:type="dxa"/>
            <w:gridSpan w:val="5"/>
            <w:shd w:val="clear" w:color="auto" w:fill="CCCCCC"/>
          </w:tcPr>
          <w:p w14:paraId="40FFE488" w14:textId="77777777" w:rsidR="00DF1B62" w:rsidRPr="00434676" w:rsidDel="000B6374" w:rsidRDefault="00DF1B62" w:rsidP="00434676">
            <w:pPr>
              <w:pStyle w:val="Table10ptText-ASDEFCON"/>
              <w:rPr>
                <w:rFonts w:cs="Arial"/>
                <w:b/>
              </w:rPr>
            </w:pPr>
            <w:r w:rsidRPr="00434676">
              <w:rPr>
                <w:b/>
              </w:rPr>
              <w:t>Confidentiality (Outputs)</w:t>
            </w:r>
          </w:p>
        </w:tc>
      </w:tr>
      <w:tr w:rsidR="00DF1B62" w:rsidRPr="001E6974" w14:paraId="3882F0F7" w14:textId="77777777" w:rsidTr="00606E9B">
        <w:trPr>
          <w:jc w:val="center"/>
        </w:trPr>
        <w:tc>
          <w:tcPr>
            <w:tcW w:w="2128" w:type="dxa"/>
          </w:tcPr>
          <w:p w14:paraId="7279B477" w14:textId="77777777" w:rsidR="00DF1B62" w:rsidRPr="001E6974" w:rsidRDefault="00DF1B62" w:rsidP="00470E40">
            <w:pPr>
              <w:pStyle w:val="Table10ptText-ASDEFCON"/>
            </w:pPr>
            <w:r w:rsidRPr="001E6974">
              <w:t>Contract deliverable</w:t>
            </w:r>
          </w:p>
        </w:tc>
        <w:tc>
          <w:tcPr>
            <w:tcW w:w="2018" w:type="dxa"/>
          </w:tcPr>
          <w:p w14:paraId="420D2C78" w14:textId="77777777" w:rsidR="00DF1B62" w:rsidRPr="001E6974" w:rsidDel="000B6374" w:rsidRDefault="00DF1B62" w:rsidP="00470E40">
            <w:pPr>
              <w:pStyle w:val="Table10ptText-ASDEFCON"/>
            </w:pPr>
            <w:r w:rsidRPr="001E6974">
              <w:t>(Insert name of document, including specific section/s)</w:t>
            </w:r>
          </w:p>
        </w:tc>
        <w:tc>
          <w:tcPr>
            <w:tcW w:w="1701" w:type="dxa"/>
          </w:tcPr>
          <w:p w14:paraId="0E6FDF86" w14:textId="77777777" w:rsidR="00DF1B62" w:rsidRPr="001E6974" w:rsidDel="000B6374" w:rsidRDefault="00DF1B62" w:rsidP="00470E40">
            <w:pPr>
              <w:pStyle w:val="Table10ptText-ASDEFCON"/>
            </w:pPr>
          </w:p>
        </w:tc>
        <w:tc>
          <w:tcPr>
            <w:tcW w:w="1843" w:type="dxa"/>
          </w:tcPr>
          <w:p w14:paraId="74DEC8AE" w14:textId="77777777" w:rsidR="00DF1B62" w:rsidRPr="001E6974" w:rsidDel="000B6374" w:rsidRDefault="00DF1B62" w:rsidP="00470E40">
            <w:pPr>
              <w:pStyle w:val="Table10ptText-ASDEFCON"/>
            </w:pPr>
            <w:r w:rsidRPr="001E6974">
              <w:t>Contractor / Commonwealth</w:t>
            </w:r>
          </w:p>
        </w:tc>
        <w:tc>
          <w:tcPr>
            <w:tcW w:w="1733" w:type="dxa"/>
          </w:tcPr>
          <w:p w14:paraId="21C5B379" w14:textId="77777777" w:rsidR="00DF1B62" w:rsidRPr="001E6974" w:rsidDel="000B6374" w:rsidRDefault="00DF1B62" w:rsidP="00470E40">
            <w:pPr>
              <w:pStyle w:val="Table10ptText-ASDEFCON"/>
            </w:pPr>
          </w:p>
        </w:tc>
      </w:tr>
      <w:tr w:rsidR="00DF1B62" w:rsidRPr="001E6974" w14:paraId="16223D31" w14:textId="77777777" w:rsidTr="00606E9B">
        <w:trPr>
          <w:jc w:val="center"/>
        </w:trPr>
        <w:tc>
          <w:tcPr>
            <w:tcW w:w="2128" w:type="dxa"/>
          </w:tcPr>
          <w:p w14:paraId="1262FC90" w14:textId="77777777" w:rsidR="00DF1B62" w:rsidRPr="001E6974" w:rsidRDefault="00DF1B62" w:rsidP="00470E40">
            <w:pPr>
              <w:pStyle w:val="Table10ptText-ASDEFCON"/>
            </w:pPr>
          </w:p>
        </w:tc>
        <w:tc>
          <w:tcPr>
            <w:tcW w:w="2018" w:type="dxa"/>
          </w:tcPr>
          <w:p w14:paraId="7A7FE911" w14:textId="77777777" w:rsidR="00DF1B62" w:rsidRPr="001E6974" w:rsidRDefault="00DF1B62" w:rsidP="00470E40">
            <w:pPr>
              <w:pStyle w:val="Table10ptText-ASDEFCON"/>
            </w:pPr>
          </w:p>
        </w:tc>
        <w:tc>
          <w:tcPr>
            <w:tcW w:w="1701" w:type="dxa"/>
          </w:tcPr>
          <w:p w14:paraId="181D1954" w14:textId="77777777" w:rsidR="00DF1B62" w:rsidRPr="001E6974" w:rsidDel="000B6374" w:rsidRDefault="00DF1B62" w:rsidP="00470E40">
            <w:pPr>
              <w:pStyle w:val="Table10ptText-ASDEFCON"/>
            </w:pPr>
          </w:p>
        </w:tc>
        <w:tc>
          <w:tcPr>
            <w:tcW w:w="1843" w:type="dxa"/>
          </w:tcPr>
          <w:p w14:paraId="2F617193" w14:textId="77777777" w:rsidR="00DF1B62" w:rsidRPr="001E6974" w:rsidRDefault="00DF1B62" w:rsidP="00470E40">
            <w:pPr>
              <w:pStyle w:val="Table10ptText-ASDEFCON"/>
            </w:pPr>
          </w:p>
        </w:tc>
        <w:tc>
          <w:tcPr>
            <w:tcW w:w="1733" w:type="dxa"/>
          </w:tcPr>
          <w:p w14:paraId="484EE7DF" w14:textId="77777777" w:rsidR="00DF1B62" w:rsidRPr="001E6974" w:rsidDel="000B6374" w:rsidRDefault="00DF1B62" w:rsidP="00470E40">
            <w:pPr>
              <w:pStyle w:val="Table10ptText-ASDEFCON"/>
            </w:pPr>
          </w:p>
        </w:tc>
      </w:tr>
    </w:tbl>
    <w:p w14:paraId="3A9238D9" w14:textId="77777777" w:rsidR="00DF1B62" w:rsidRDefault="00DF1B62" w:rsidP="00F3530A">
      <w:pPr>
        <w:pStyle w:val="ASDEFCONNormal"/>
      </w:pPr>
    </w:p>
    <w:p w14:paraId="169BB194" w14:textId="77777777" w:rsidR="00DF1B62" w:rsidRDefault="00DF1B62" w:rsidP="00F3530A">
      <w:pPr>
        <w:pStyle w:val="ASDEFCONNormal"/>
      </w:pPr>
    </w:p>
    <w:p w14:paraId="6DF83EF3" w14:textId="77777777" w:rsidR="00DF1B62" w:rsidRPr="00B76CA9" w:rsidRDefault="00DF1B62" w:rsidP="00F3530A">
      <w:pPr>
        <w:pStyle w:val="ASDEFCONNormal"/>
        <w:sectPr w:rsidR="00DF1B62" w:rsidRPr="00B76CA9" w:rsidSect="00FC0C27">
          <w:headerReference w:type="default" r:id="rId21"/>
          <w:footerReference w:type="default" r:id="rId22"/>
          <w:pgSz w:w="11907" w:h="16840" w:code="9"/>
          <w:pgMar w:top="1304" w:right="1417" w:bottom="907" w:left="1417" w:header="567" w:footer="567" w:gutter="0"/>
          <w:paperSrc w:first="257" w:other="257"/>
          <w:pgNumType w:start="1"/>
          <w:cols w:space="720"/>
          <w:docGrid w:linePitch="272"/>
        </w:sectPr>
      </w:pPr>
    </w:p>
    <w:p w14:paraId="6793D55B" w14:textId="77777777" w:rsidR="001214B4" w:rsidRDefault="001214B4" w:rsidP="001214B4">
      <w:pPr>
        <w:pStyle w:val="ASDEFCONTitle"/>
      </w:pPr>
      <w:r>
        <w:t>Contract MAterial rights SCHEDULE (CORE)</w:t>
      </w:r>
    </w:p>
    <w:p w14:paraId="2D6CDF3F" w14:textId="20F7C84F" w:rsidR="001214B4" w:rsidRDefault="001214B4" w:rsidP="001214B4">
      <w:pPr>
        <w:pStyle w:val="NoteToTenderers-ASDEFCON"/>
      </w:pPr>
      <w:r w:rsidRPr="005B196E">
        <w:t xml:space="preserve">Note to tenderers:  </w:t>
      </w:r>
      <w:r>
        <w:t xml:space="preserve">Attachment G defines any restrictions on the rights granted under the Contract to Use or grant sublicences in respect of Contract Material.  </w:t>
      </w:r>
      <w:r w:rsidRPr="005B196E">
        <w:t xml:space="preserve">Attachment </w:t>
      </w:r>
      <w:r>
        <w:t>G</w:t>
      </w:r>
      <w:r w:rsidRPr="005B196E">
        <w:t xml:space="preserve"> will consist of an amalgamation of </w:t>
      </w:r>
      <w:r>
        <w:t xml:space="preserve">information contained in </w:t>
      </w:r>
      <w:r w:rsidRPr="005B196E">
        <w:t xml:space="preserve">this Attachment </w:t>
      </w:r>
      <w:r w:rsidR="00D633C0">
        <w:t>G</w:t>
      </w:r>
      <w:r>
        <w:t>,</w:t>
      </w:r>
      <w:r w:rsidRPr="005B196E">
        <w:t xml:space="preserve"> the successful tenderer’s response</w:t>
      </w:r>
      <w:r>
        <w:t xml:space="preserve"> and any negotiated adjustments</w:t>
      </w:r>
      <w:r w:rsidRPr="005B196E">
        <w:t>.</w:t>
      </w:r>
    </w:p>
    <w:tbl>
      <w:tblPr>
        <w:tblW w:w="1499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46"/>
        <w:gridCol w:w="1412"/>
        <w:gridCol w:w="3658"/>
        <w:gridCol w:w="3476"/>
        <w:gridCol w:w="4805"/>
      </w:tblGrid>
      <w:tr w:rsidR="001214B4" w14:paraId="3C7283E4" w14:textId="77777777" w:rsidTr="00B12C8B">
        <w:trPr>
          <w:cantSplit/>
          <w:trHeight w:val="463"/>
        </w:trPr>
        <w:tc>
          <w:tcPr>
            <w:tcW w:w="1646" w:type="dxa"/>
            <w:tcBorders>
              <w:top w:val="single" w:sz="4" w:space="0" w:color="FFFFFF"/>
              <w:left w:val="single" w:sz="4" w:space="0" w:color="FFFFFF"/>
              <w:bottom w:val="single" w:sz="4" w:space="0" w:color="FFFFFF"/>
              <w:right w:val="single" w:sz="4" w:space="0" w:color="FFFFFF"/>
            </w:tcBorders>
            <w:shd w:val="clear" w:color="auto" w:fill="000000"/>
          </w:tcPr>
          <w:p w14:paraId="44BD4FE6" w14:textId="77777777" w:rsidR="001214B4" w:rsidRDefault="001214B4" w:rsidP="00B12C8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Unique Line Item Description</w:t>
            </w:r>
          </w:p>
        </w:tc>
        <w:tc>
          <w:tcPr>
            <w:tcW w:w="1412" w:type="dxa"/>
            <w:tcBorders>
              <w:top w:val="single" w:sz="4" w:space="0" w:color="FFFFFF"/>
              <w:left w:val="single" w:sz="4" w:space="0" w:color="FFFFFF"/>
              <w:bottom w:val="single" w:sz="4" w:space="0" w:color="FFFFFF"/>
              <w:right w:val="single" w:sz="4" w:space="0" w:color="FFFFFF"/>
            </w:tcBorders>
            <w:shd w:val="clear" w:color="auto" w:fill="000000"/>
          </w:tcPr>
          <w:p w14:paraId="2DAF067E" w14:textId="77777777" w:rsidR="001214B4" w:rsidRDefault="001214B4" w:rsidP="00B12C8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Owner or Licensor</w:t>
            </w:r>
          </w:p>
        </w:tc>
        <w:tc>
          <w:tcPr>
            <w:tcW w:w="3658" w:type="dxa"/>
            <w:tcBorders>
              <w:top w:val="single" w:sz="4" w:space="0" w:color="FFFFFF"/>
              <w:left w:val="single" w:sz="4" w:space="0" w:color="FFFFFF"/>
              <w:bottom w:val="single" w:sz="4" w:space="0" w:color="FFFFFF"/>
              <w:right w:val="single" w:sz="4" w:space="0" w:color="FFFFFF"/>
            </w:tcBorders>
            <w:shd w:val="clear" w:color="auto" w:fill="000000"/>
          </w:tcPr>
          <w:p w14:paraId="2E98E4BE" w14:textId="77777777" w:rsidR="001214B4" w:rsidRDefault="001214B4" w:rsidP="00B12C8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Description of Contract Material</w:t>
            </w:r>
          </w:p>
        </w:tc>
        <w:tc>
          <w:tcPr>
            <w:tcW w:w="3476" w:type="dxa"/>
            <w:tcBorders>
              <w:top w:val="single" w:sz="4" w:space="0" w:color="FFFFFF"/>
              <w:left w:val="single" w:sz="4" w:space="0" w:color="FFFFFF"/>
              <w:bottom w:val="single" w:sz="4" w:space="0" w:color="FFFFFF"/>
              <w:right w:val="single" w:sz="4" w:space="0" w:color="FFFFFF"/>
            </w:tcBorders>
            <w:shd w:val="clear" w:color="auto" w:fill="000000"/>
          </w:tcPr>
          <w:p w14:paraId="3A8C261D" w14:textId="77777777" w:rsidR="001214B4" w:rsidRDefault="001214B4" w:rsidP="00B12C8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Restrictions on Commonwealth's rights to sublicence the Contract Material</w:t>
            </w:r>
          </w:p>
          <w:p w14:paraId="2D9EFF40" w14:textId="26031C97" w:rsidR="001214B4" w:rsidRDefault="001214B4" w:rsidP="000F6BB9">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(CO</w:t>
            </w:r>
            <w:r w:rsidR="00B12C8B">
              <w:rPr>
                <w:rFonts w:eastAsia="Calibri"/>
                <w:b/>
                <w:color w:val="FFFFFF"/>
                <w:sz w:val="18"/>
                <w:szCs w:val="18"/>
                <w:lang w:eastAsia="en-US"/>
              </w:rPr>
              <w:t>D</w:t>
            </w:r>
            <w:r>
              <w:rPr>
                <w:rFonts w:eastAsia="Calibri"/>
                <w:b/>
                <w:color w:val="FFFFFF"/>
                <w:sz w:val="18"/>
                <w:szCs w:val="18"/>
                <w:lang w:eastAsia="en-US"/>
              </w:rPr>
              <w:t xml:space="preserve">, clause </w:t>
            </w:r>
            <w:r w:rsidR="000F6BB9">
              <w:rPr>
                <w:rFonts w:eastAsia="Calibri"/>
                <w:b/>
                <w:color w:val="FFFFFF"/>
                <w:sz w:val="18"/>
                <w:szCs w:val="18"/>
                <w:lang w:eastAsia="en-US"/>
              </w:rPr>
              <w:t>5</w:t>
            </w:r>
            <w:r>
              <w:rPr>
                <w:rFonts w:eastAsia="Calibri"/>
                <w:b/>
                <w:color w:val="FFFFFF"/>
                <w:sz w:val="18"/>
                <w:szCs w:val="18"/>
                <w:lang w:eastAsia="en-US"/>
              </w:rPr>
              <w:t>.2.1b.)</w:t>
            </w:r>
          </w:p>
        </w:tc>
        <w:tc>
          <w:tcPr>
            <w:tcW w:w="4805" w:type="dxa"/>
            <w:tcBorders>
              <w:top w:val="single" w:sz="4" w:space="0" w:color="FFFFFF"/>
              <w:left w:val="single" w:sz="4" w:space="0" w:color="FFFFFF"/>
              <w:bottom w:val="single" w:sz="4" w:space="0" w:color="FFFFFF"/>
              <w:right w:val="single" w:sz="4" w:space="0" w:color="FFFFFF"/>
            </w:tcBorders>
            <w:shd w:val="clear" w:color="auto" w:fill="000000"/>
          </w:tcPr>
          <w:p w14:paraId="47B3167D" w14:textId="77777777" w:rsidR="001214B4" w:rsidRDefault="001214B4" w:rsidP="00B12C8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Justification for Restriction(s)</w:t>
            </w:r>
          </w:p>
        </w:tc>
      </w:tr>
      <w:tr w:rsidR="001214B4" w14:paraId="1B4989D6" w14:textId="77777777" w:rsidTr="00B12C8B">
        <w:trPr>
          <w:cantSplit/>
          <w:trHeight w:val="233"/>
        </w:trPr>
        <w:tc>
          <w:tcPr>
            <w:tcW w:w="1646" w:type="dxa"/>
            <w:shd w:val="clear" w:color="auto" w:fill="CCCCCC"/>
          </w:tcPr>
          <w:p w14:paraId="103A8A70" w14:textId="77777777" w:rsidR="001214B4" w:rsidRDefault="001214B4" w:rsidP="00B12C8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(a)</w:t>
            </w:r>
          </w:p>
        </w:tc>
        <w:tc>
          <w:tcPr>
            <w:tcW w:w="1412" w:type="dxa"/>
            <w:shd w:val="clear" w:color="auto" w:fill="CCCCCC"/>
          </w:tcPr>
          <w:p w14:paraId="30DD9E8A" w14:textId="77777777" w:rsidR="001214B4" w:rsidRDefault="001214B4" w:rsidP="00B12C8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(b)</w:t>
            </w:r>
          </w:p>
        </w:tc>
        <w:tc>
          <w:tcPr>
            <w:tcW w:w="3658" w:type="dxa"/>
            <w:shd w:val="clear" w:color="auto" w:fill="CCCCCC"/>
          </w:tcPr>
          <w:p w14:paraId="4117E249" w14:textId="77777777" w:rsidR="001214B4" w:rsidRDefault="001214B4" w:rsidP="00B12C8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(d)</w:t>
            </w:r>
          </w:p>
        </w:tc>
        <w:tc>
          <w:tcPr>
            <w:tcW w:w="3476" w:type="dxa"/>
            <w:shd w:val="clear" w:color="auto" w:fill="CCCCCC"/>
          </w:tcPr>
          <w:p w14:paraId="4C50CF4E" w14:textId="77777777" w:rsidR="001214B4" w:rsidRDefault="001214B4" w:rsidP="00B12C8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(e)</w:t>
            </w:r>
          </w:p>
        </w:tc>
        <w:tc>
          <w:tcPr>
            <w:tcW w:w="4805" w:type="dxa"/>
            <w:shd w:val="clear" w:color="auto" w:fill="CCCCCC"/>
          </w:tcPr>
          <w:p w14:paraId="532DB36F" w14:textId="77777777" w:rsidR="001214B4" w:rsidRDefault="001214B4" w:rsidP="00B12C8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(f)</w:t>
            </w:r>
          </w:p>
        </w:tc>
      </w:tr>
      <w:tr w:rsidR="001214B4" w14:paraId="7E34657F" w14:textId="77777777" w:rsidTr="00B12C8B">
        <w:trPr>
          <w:cantSplit/>
          <w:trHeight w:val="591"/>
        </w:trPr>
        <w:tc>
          <w:tcPr>
            <w:tcW w:w="1646" w:type="dxa"/>
          </w:tcPr>
          <w:p w14:paraId="6F39886B" w14:textId="606CA545" w:rsidR="001214B4" w:rsidRDefault="001214B4" w:rsidP="00470E40">
            <w:pPr>
              <w:tabs>
                <w:tab w:val="num" w:pos="0"/>
              </w:tabs>
              <w:spacing w:before="60" w:after="60"/>
              <w:jc w:val="left"/>
              <w:rPr>
                <w:rFonts w:eastAsia="Calibri"/>
                <w:i/>
                <w:color w:val="000000"/>
                <w:sz w:val="18"/>
                <w:szCs w:val="18"/>
                <w:lang w:eastAsia="en-US"/>
              </w:rPr>
            </w:pPr>
            <w:r>
              <w:rPr>
                <w:rFonts w:eastAsia="Calibri"/>
                <w:i/>
                <w:color w:val="000000"/>
                <w:sz w:val="18"/>
                <w:szCs w:val="18"/>
                <w:lang w:eastAsia="en-US"/>
              </w:rPr>
              <w:t xml:space="preserve">Example: </w:t>
            </w:r>
            <w:r w:rsidR="000F6BB9">
              <w:rPr>
                <w:rFonts w:eastAsia="Calibri"/>
                <w:i/>
                <w:color w:val="000000"/>
                <w:sz w:val="18"/>
                <w:szCs w:val="18"/>
                <w:lang w:eastAsia="en-US"/>
              </w:rPr>
              <w:t>G</w:t>
            </w:r>
            <w:r>
              <w:rPr>
                <w:rFonts w:eastAsia="Calibri"/>
                <w:i/>
                <w:color w:val="000000"/>
                <w:sz w:val="18"/>
                <w:szCs w:val="18"/>
                <w:lang w:eastAsia="en-US"/>
              </w:rPr>
              <w:t>-1-1</w:t>
            </w:r>
          </w:p>
        </w:tc>
        <w:tc>
          <w:tcPr>
            <w:tcW w:w="1412" w:type="dxa"/>
          </w:tcPr>
          <w:p w14:paraId="0D335B1F" w14:textId="77777777" w:rsidR="001214B4" w:rsidRDefault="001214B4" w:rsidP="00470E40">
            <w:pPr>
              <w:tabs>
                <w:tab w:val="num" w:pos="0"/>
              </w:tabs>
              <w:spacing w:before="60" w:after="60"/>
              <w:jc w:val="left"/>
              <w:rPr>
                <w:rFonts w:eastAsia="Calibri"/>
                <w:i/>
                <w:color w:val="000000"/>
                <w:sz w:val="18"/>
                <w:szCs w:val="18"/>
                <w:lang w:eastAsia="en-US"/>
              </w:rPr>
            </w:pPr>
            <w:r>
              <w:rPr>
                <w:rFonts w:eastAsia="Calibri" w:cs="Arial"/>
                <w:i/>
                <w:color w:val="000000"/>
              </w:rPr>
              <w:t>Contractor</w:t>
            </w:r>
          </w:p>
        </w:tc>
        <w:tc>
          <w:tcPr>
            <w:tcW w:w="3658" w:type="dxa"/>
          </w:tcPr>
          <w:p w14:paraId="063B7D9F" w14:textId="77777777" w:rsidR="001214B4" w:rsidRPr="008E4063" w:rsidRDefault="001214B4" w:rsidP="00470E40">
            <w:pPr>
              <w:tabs>
                <w:tab w:val="num" w:pos="0"/>
              </w:tabs>
              <w:spacing w:before="60" w:after="60"/>
              <w:jc w:val="left"/>
              <w:rPr>
                <w:rFonts w:eastAsia="Calibri"/>
                <w:color w:val="000000"/>
                <w:sz w:val="18"/>
                <w:szCs w:val="18"/>
                <w:lang w:eastAsia="en-US"/>
              </w:rPr>
            </w:pPr>
          </w:p>
        </w:tc>
        <w:tc>
          <w:tcPr>
            <w:tcW w:w="3476" w:type="dxa"/>
          </w:tcPr>
          <w:p w14:paraId="334EE992" w14:textId="77777777" w:rsidR="001214B4" w:rsidRPr="008E4063" w:rsidRDefault="001214B4" w:rsidP="00470E40">
            <w:pPr>
              <w:tabs>
                <w:tab w:val="num" w:pos="0"/>
              </w:tabs>
              <w:spacing w:before="60" w:after="60"/>
              <w:jc w:val="left"/>
              <w:rPr>
                <w:rFonts w:eastAsia="Calibri"/>
                <w:color w:val="000000"/>
                <w:sz w:val="18"/>
                <w:szCs w:val="18"/>
                <w:lang w:eastAsia="en-US"/>
              </w:rPr>
            </w:pPr>
          </w:p>
        </w:tc>
        <w:tc>
          <w:tcPr>
            <w:tcW w:w="4805" w:type="dxa"/>
          </w:tcPr>
          <w:p w14:paraId="75635157" w14:textId="77777777" w:rsidR="001214B4" w:rsidRPr="008E4063" w:rsidRDefault="001214B4" w:rsidP="00B12C8B">
            <w:pPr>
              <w:tabs>
                <w:tab w:val="num" w:pos="0"/>
              </w:tabs>
              <w:spacing w:before="60" w:after="60"/>
              <w:rPr>
                <w:rFonts w:eastAsia="Calibri" w:cs="Arial"/>
                <w:caps/>
                <w:color w:val="000000"/>
              </w:rPr>
            </w:pPr>
          </w:p>
        </w:tc>
      </w:tr>
      <w:tr w:rsidR="001214B4" w14:paraId="43F02605" w14:textId="77777777" w:rsidTr="00B12C8B">
        <w:trPr>
          <w:trHeight w:val="591"/>
        </w:trPr>
        <w:tc>
          <w:tcPr>
            <w:tcW w:w="1646" w:type="dxa"/>
          </w:tcPr>
          <w:p w14:paraId="3B26B2BF" w14:textId="430D2ECB" w:rsidR="001214B4" w:rsidRDefault="001214B4" w:rsidP="00470E40">
            <w:pPr>
              <w:tabs>
                <w:tab w:val="num" w:pos="0"/>
              </w:tabs>
              <w:spacing w:before="60" w:after="60"/>
              <w:jc w:val="left"/>
              <w:rPr>
                <w:rFonts w:eastAsia="Calibri"/>
                <w:i/>
                <w:color w:val="000000"/>
                <w:sz w:val="18"/>
                <w:szCs w:val="18"/>
                <w:lang w:eastAsia="en-US"/>
              </w:rPr>
            </w:pPr>
            <w:r>
              <w:rPr>
                <w:rFonts w:eastAsia="Calibri"/>
                <w:i/>
                <w:color w:val="000000"/>
                <w:sz w:val="18"/>
                <w:szCs w:val="18"/>
                <w:lang w:eastAsia="en-US"/>
              </w:rPr>
              <w:t xml:space="preserve">Example: </w:t>
            </w:r>
            <w:r w:rsidR="000F6BB9">
              <w:rPr>
                <w:rFonts w:eastAsia="Calibri"/>
                <w:i/>
                <w:color w:val="000000"/>
                <w:sz w:val="18"/>
                <w:szCs w:val="18"/>
                <w:lang w:eastAsia="en-US"/>
              </w:rPr>
              <w:t>G</w:t>
            </w:r>
            <w:r>
              <w:rPr>
                <w:rFonts w:eastAsia="Calibri"/>
                <w:i/>
                <w:color w:val="000000"/>
                <w:sz w:val="18"/>
                <w:szCs w:val="18"/>
                <w:lang w:eastAsia="en-US"/>
              </w:rPr>
              <w:t>-1-2</w:t>
            </w:r>
          </w:p>
        </w:tc>
        <w:tc>
          <w:tcPr>
            <w:tcW w:w="1412" w:type="dxa"/>
          </w:tcPr>
          <w:p w14:paraId="56A41BBB" w14:textId="77777777" w:rsidR="001214B4" w:rsidRDefault="001214B4" w:rsidP="00470E40">
            <w:pPr>
              <w:tabs>
                <w:tab w:val="num" w:pos="0"/>
              </w:tabs>
              <w:spacing w:before="60" w:after="60"/>
              <w:jc w:val="left"/>
              <w:rPr>
                <w:rFonts w:eastAsia="Calibri"/>
                <w:i/>
                <w:color w:val="000000"/>
                <w:sz w:val="18"/>
                <w:szCs w:val="18"/>
                <w:lang w:eastAsia="en-US"/>
              </w:rPr>
            </w:pPr>
            <w:r>
              <w:rPr>
                <w:rFonts w:eastAsia="Calibri" w:cs="Arial"/>
                <w:i/>
                <w:color w:val="000000"/>
              </w:rPr>
              <w:t>Contractor</w:t>
            </w:r>
          </w:p>
        </w:tc>
        <w:tc>
          <w:tcPr>
            <w:tcW w:w="3658" w:type="dxa"/>
          </w:tcPr>
          <w:p w14:paraId="70C8C6AC" w14:textId="77777777" w:rsidR="001214B4" w:rsidRPr="008E4063" w:rsidRDefault="001214B4" w:rsidP="00470E40">
            <w:pPr>
              <w:tabs>
                <w:tab w:val="num" w:pos="0"/>
              </w:tabs>
              <w:spacing w:before="60" w:after="60"/>
              <w:jc w:val="left"/>
              <w:rPr>
                <w:rFonts w:eastAsia="Calibri"/>
                <w:color w:val="000000"/>
                <w:sz w:val="18"/>
                <w:szCs w:val="18"/>
                <w:lang w:eastAsia="en-US"/>
              </w:rPr>
            </w:pPr>
          </w:p>
        </w:tc>
        <w:tc>
          <w:tcPr>
            <w:tcW w:w="3476" w:type="dxa"/>
          </w:tcPr>
          <w:p w14:paraId="617AAA58" w14:textId="77777777" w:rsidR="001214B4" w:rsidRPr="008E4063" w:rsidRDefault="001214B4" w:rsidP="00470E40">
            <w:pPr>
              <w:tabs>
                <w:tab w:val="num" w:pos="0"/>
              </w:tabs>
              <w:spacing w:before="60" w:after="60"/>
              <w:jc w:val="left"/>
              <w:rPr>
                <w:rFonts w:eastAsia="Calibri"/>
                <w:caps/>
                <w:color w:val="000000"/>
                <w:sz w:val="18"/>
                <w:szCs w:val="18"/>
                <w:lang w:eastAsia="en-US"/>
              </w:rPr>
            </w:pPr>
          </w:p>
        </w:tc>
        <w:tc>
          <w:tcPr>
            <w:tcW w:w="4805" w:type="dxa"/>
          </w:tcPr>
          <w:p w14:paraId="39E5E788" w14:textId="77777777" w:rsidR="001214B4" w:rsidRPr="008E4063" w:rsidRDefault="001214B4" w:rsidP="00470E40">
            <w:pPr>
              <w:tabs>
                <w:tab w:val="num" w:pos="0"/>
              </w:tabs>
              <w:spacing w:before="60" w:after="60"/>
              <w:jc w:val="left"/>
              <w:rPr>
                <w:rFonts w:eastAsia="Calibri"/>
                <w:color w:val="000000"/>
                <w:sz w:val="18"/>
                <w:szCs w:val="18"/>
                <w:lang w:eastAsia="en-US"/>
              </w:rPr>
            </w:pPr>
          </w:p>
        </w:tc>
      </w:tr>
    </w:tbl>
    <w:p w14:paraId="6EEF70F2" w14:textId="77777777" w:rsidR="008A0C7B" w:rsidRDefault="008A0C7B" w:rsidP="008A0C7B">
      <w:pPr>
        <w:pStyle w:val="ASDEFCONNormal"/>
      </w:pPr>
    </w:p>
    <w:p w14:paraId="15B76545" w14:textId="77777777" w:rsidR="00230782" w:rsidRPr="00B76CA9" w:rsidRDefault="00230782" w:rsidP="00F3530A">
      <w:pPr>
        <w:pStyle w:val="NoteToTenderers-ASDEFCON"/>
        <w:sectPr w:rsidR="00230782" w:rsidRPr="00B76CA9" w:rsidSect="00A667CE">
          <w:headerReference w:type="default" r:id="rId23"/>
          <w:footerReference w:type="default" r:id="rId24"/>
          <w:pgSz w:w="16840" w:h="11907" w:orient="landscape" w:code="9"/>
          <w:pgMar w:top="1417" w:right="1304" w:bottom="1417" w:left="907" w:header="567" w:footer="567" w:gutter="0"/>
          <w:paperSrc w:first="257" w:other="257"/>
          <w:pgNumType w:start="1"/>
          <w:cols w:space="720"/>
          <w:docGrid w:linePitch="272"/>
        </w:sectPr>
      </w:pPr>
    </w:p>
    <w:p w14:paraId="37B4CBBA" w14:textId="77777777" w:rsidR="00230782" w:rsidRPr="00B76CA9" w:rsidRDefault="00230782" w:rsidP="00C7593D">
      <w:pPr>
        <w:pStyle w:val="ASDEFCONTitle"/>
      </w:pPr>
      <w:r w:rsidRPr="00B76CA9">
        <w:t>GLOSSARY (core)</w:t>
      </w:r>
    </w:p>
    <w:p w14:paraId="2DF8793C" w14:textId="77777777" w:rsidR="00CA4F8B" w:rsidRDefault="00CA4F8B" w:rsidP="00F3530A">
      <w:pPr>
        <w:pStyle w:val="NoteToDrafters-ASDEFCON"/>
      </w:pPr>
      <w:r w:rsidRPr="00DC220A">
        <w:t xml:space="preserve">Note to drafters: </w:t>
      </w:r>
      <w:r w:rsidR="00C05248">
        <w:t xml:space="preserve"> </w:t>
      </w:r>
      <w:r w:rsidRPr="00DC220A">
        <w:t xml:space="preserve">All conditions of tender definitions in section two should be removed from the version used for any resultant </w:t>
      </w:r>
      <w:r>
        <w:t>Deed</w:t>
      </w:r>
      <w:r w:rsidRPr="00DC220A">
        <w:t>, as they are no longer applicable.</w:t>
      </w:r>
    </w:p>
    <w:p w14:paraId="304FC465" w14:textId="77777777" w:rsidR="00CA4F8B" w:rsidRDefault="00CA4F8B" w:rsidP="00F3530A">
      <w:pPr>
        <w:pStyle w:val="NoteToDrafters-ASDEFCON"/>
      </w:pPr>
      <w:r>
        <w:t>Definitions, acronyms and abbreviations that are not used in a draft Deed may be deleted.  If drafters propose a new definition, acronym or abbreviation, careful consideration must be given to the legal effect of that addition in the context of the existing document.</w:t>
      </w:r>
    </w:p>
    <w:p w14:paraId="7F2E291C" w14:textId="77777777" w:rsidR="008502BC" w:rsidRDefault="00CA4F8B" w:rsidP="00470E40">
      <w:pPr>
        <w:pStyle w:val="NoteToDrafters-ASDEFCON"/>
        <w:jc w:val="left"/>
        <w:sectPr w:rsidR="008502BC" w:rsidSect="00FC0C27">
          <w:headerReference w:type="default" r:id="rId25"/>
          <w:footerReference w:type="default" r:id="rId26"/>
          <w:pgSz w:w="11907" w:h="16840" w:code="9"/>
          <w:pgMar w:top="1304" w:right="1417" w:bottom="907" w:left="1417" w:header="567" w:footer="567" w:gutter="0"/>
          <w:paperSrc w:first="257" w:other="257"/>
          <w:pgNumType w:start="1"/>
          <w:cols w:space="720"/>
          <w:docGrid w:linePitch="272"/>
        </w:sectPr>
      </w:pPr>
      <w:r w:rsidRPr="00DC220A">
        <w:t>The listing of all acronyms, abbreviations, definitions and referenced documents, and the version numbers of all referenced documents should be reviewed for currency prior to both the RFT release and the</w:t>
      </w:r>
      <w:r>
        <w:t xml:space="preserve"> </w:t>
      </w:r>
      <w:r w:rsidRPr="00DC220A">
        <w:t>Effective Date.</w:t>
      </w:r>
    </w:p>
    <w:p w14:paraId="28EC0FE2" w14:textId="77777777" w:rsidR="008502BC" w:rsidRDefault="00230782" w:rsidP="00470E40">
      <w:pPr>
        <w:pStyle w:val="ATTANNLV1-ASDEFCON"/>
        <w:numPr>
          <w:ilvl w:val="0"/>
          <w:numId w:val="49"/>
        </w:numPr>
      </w:pPr>
      <w:r w:rsidRPr="00B76CA9">
        <w:t>ACRONYMS AND ABBREVIATIONS</w:t>
      </w:r>
    </w:p>
    <w:p w14:paraId="032A1C8F" w14:textId="77777777" w:rsidR="00575F2E" w:rsidRPr="00470E40" w:rsidRDefault="00575F2E" w:rsidP="00470E40">
      <w:pPr>
        <w:pStyle w:val="ATTANNLV2-ASDEFCON"/>
        <w:numPr>
          <w:ilvl w:val="0"/>
          <w:numId w:val="0"/>
        </w:numPr>
        <w:rPr>
          <w:b/>
        </w:rPr>
        <w:sectPr w:rsidR="00575F2E" w:rsidRPr="00470E40" w:rsidSect="00FC0C27">
          <w:type w:val="continuous"/>
          <w:pgSz w:w="11907" w:h="16840" w:code="9"/>
          <w:pgMar w:top="1304" w:right="1417" w:bottom="907" w:left="1417" w:header="567" w:footer="567" w:gutter="0"/>
          <w:paperSrc w:first="257" w:other="257"/>
          <w:pgNumType w:start="1"/>
          <w:cols w:space="720"/>
          <w:docGrid w:linePitch="272"/>
        </w:sectPr>
      </w:pPr>
    </w:p>
    <w:tbl>
      <w:tblPr>
        <w:tblW w:w="4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8"/>
        <w:gridCol w:w="2429"/>
      </w:tblGrid>
      <w:tr w:rsidR="00230782" w:rsidRPr="00575F2E" w14:paraId="0EF34A60" w14:textId="77777777" w:rsidTr="008A0C7B">
        <w:trPr>
          <w:tblHeader/>
          <w:jc w:val="center"/>
        </w:trPr>
        <w:tc>
          <w:tcPr>
            <w:tcW w:w="2428" w:type="dxa"/>
            <w:shd w:val="pct10" w:color="000000" w:fill="FFFFFF"/>
          </w:tcPr>
          <w:p w14:paraId="01964A0F" w14:textId="77777777" w:rsidR="00230782" w:rsidRPr="00470E40" w:rsidRDefault="00230782" w:rsidP="00575F2E">
            <w:pPr>
              <w:pStyle w:val="Table10ptText-ASDEFCON"/>
              <w:rPr>
                <w:b/>
              </w:rPr>
            </w:pPr>
            <w:r w:rsidRPr="00470E40">
              <w:rPr>
                <w:b/>
              </w:rPr>
              <w:t>Abbreviation</w:t>
            </w:r>
          </w:p>
        </w:tc>
        <w:tc>
          <w:tcPr>
            <w:tcW w:w="2429" w:type="dxa"/>
            <w:shd w:val="pct10" w:color="000000" w:fill="FFFFFF"/>
          </w:tcPr>
          <w:p w14:paraId="7DA3C617" w14:textId="77777777" w:rsidR="00230782" w:rsidRPr="00470E40" w:rsidRDefault="00230782" w:rsidP="00575F2E">
            <w:pPr>
              <w:pStyle w:val="Table10ptText-ASDEFCON"/>
              <w:rPr>
                <w:b/>
              </w:rPr>
            </w:pPr>
            <w:r w:rsidRPr="00470E40">
              <w:rPr>
                <w:b/>
              </w:rPr>
              <w:t>Description</w:t>
            </w:r>
          </w:p>
        </w:tc>
      </w:tr>
      <w:tr w:rsidR="00230782" w:rsidRPr="00B76CA9" w14:paraId="5906D83C" w14:textId="77777777" w:rsidTr="008A0C7B">
        <w:trPr>
          <w:trHeight w:val="282"/>
          <w:jc w:val="center"/>
        </w:trPr>
        <w:tc>
          <w:tcPr>
            <w:tcW w:w="2428" w:type="dxa"/>
          </w:tcPr>
          <w:p w14:paraId="26790C6F" w14:textId="77777777" w:rsidR="00230782" w:rsidRPr="00B76CA9" w:rsidRDefault="00230782" w:rsidP="00575F2E">
            <w:pPr>
              <w:pStyle w:val="Table10ptText-ASDEFCON"/>
            </w:pPr>
            <w:r w:rsidRPr="00B76CA9">
              <w:t>ABN</w:t>
            </w:r>
          </w:p>
        </w:tc>
        <w:tc>
          <w:tcPr>
            <w:tcW w:w="2429" w:type="dxa"/>
          </w:tcPr>
          <w:p w14:paraId="0CDEC3B6" w14:textId="77777777" w:rsidR="00230782" w:rsidRPr="00B76CA9" w:rsidRDefault="00230782" w:rsidP="00575F2E">
            <w:pPr>
              <w:pStyle w:val="Table10ptText-ASDEFCON"/>
            </w:pPr>
            <w:r w:rsidRPr="00B76CA9">
              <w:t>Australian Business Number</w:t>
            </w:r>
          </w:p>
        </w:tc>
      </w:tr>
      <w:tr w:rsidR="00526EFE" w:rsidRPr="00B76CA9" w14:paraId="43F60353" w14:textId="77777777" w:rsidTr="008A0C7B">
        <w:trPr>
          <w:jc w:val="center"/>
        </w:trPr>
        <w:tc>
          <w:tcPr>
            <w:tcW w:w="2428" w:type="dxa"/>
          </w:tcPr>
          <w:p w14:paraId="76A25BB2" w14:textId="77777777" w:rsidR="00526EFE" w:rsidRPr="00B76CA9" w:rsidRDefault="00526EFE" w:rsidP="00575F2E">
            <w:pPr>
              <w:pStyle w:val="Table10ptText-ASDEFCON"/>
            </w:pPr>
            <w:r>
              <w:t>ACM</w:t>
            </w:r>
          </w:p>
        </w:tc>
        <w:tc>
          <w:tcPr>
            <w:tcW w:w="2429" w:type="dxa"/>
          </w:tcPr>
          <w:p w14:paraId="4DA4BD11" w14:textId="77777777" w:rsidR="00526EFE" w:rsidRPr="00B76CA9" w:rsidRDefault="00526EFE" w:rsidP="00575F2E">
            <w:pPr>
              <w:pStyle w:val="Table10ptText-ASDEFCON"/>
            </w:pPr>
            <w:r>
              <w:t xml:space="preserve">Asbestos Containing Material </w:t>
            </w:r>
          </w:p>
        </w:tc>
      </w:tr>
      <w:tr w:rsidR="00230782" w:rsidRPr="00B76CA9" w14:paraId="7381C70B" w14:textId="77777777" w:rsidTr="008A0C7B">
        <w:trPr>
          <w:jc w:val="center"/>
        </w:trPr>
        <w:tc>
          <w:tcPr>
            <w:tcW w:w="2428" w:type="dxa"/>
          </w:tcPr>
          <w:p w14:paraId="4FEA724D" w14:textId="77777777" w:rsidR="00230782" w:rsidRPr="00B76CA9" w:rsidRDefault="005F06F9" w:rsidP="00575F2E">
            <w:pPr>
              <w:pStyle w:val="Table10ptText-ASDEFCON"/>
            </w:pPr>
            <w:r>
              <w:t>ACN</w:t>
            </w:r>
          </w:p>
        </w:tc>
        <w:tc>
          <w:tcPr>
            <w:tcW w:w="2429" w:type="dxa"/>
          </w:tcPr>
          <w:p w14:paraId="702FC412" w14:textId="77777777" w:rsidR="00230782" w:rsidRPr="00B76CA9" w:rsidRDefault="00230782" w:rsidP="00575F2E">
            <w:pPr>
              <w:pStyle w:val="Table10ptText-ASDEFCON"/>
            </w:pPr>
            <w:r w:rsidRPr="00B76CA9">
              <w:t>Australian Company Number</w:t>
            </w:r>
          </w:p>
        </w:tc>
      </w:tr>
      <w:tr w:rsidR="00230782" w:rsidRPr="00B76CA9" w14:paraId="377F876A" w14:textId="77777777" w:rsidTr="008A0C7B">
        <w:trPr>
          <w:jc w:val="center"/>
        </w:trPr>
        <w:tc>
          <w:tcPr>
            <w:tcW w:w="2428" w:type="dxa"/>
          </w:tcPr>
          <w:p w14:paraId="54BDEF66" w14:textId="77777777" w:rsidR="00230782" w:rsidRPr="00B76CA9" w:rsidRDefault="00230782" w:rsidP="00575F2E">
            <w:pPr>
              <w:pStyle w:val="Table10ptText-ASDEFCON"/>
            </w:pPr>
            <w:r w:rsidRPr="00B76CA9">
              <w:t>ADF</w:t>
            </w:r>
          </w:p>
        </w:tc>
        <w:tc>
          <w:tcPr>
            <w:tcW w:w="2429" w:type="dxa"/>
          </w:tcPr>
          <w:p w14:paraId="15960661" w14:textId="77777777" w:rsidR="00230782" w:rsidRPr="00B76CA9" w:rsidRDefault="00230782" w:rsidP="00575F2E">
            <w:pPr>
              <w:pStyle w:val="Table10ptText-ASDEFCON"/>
            </w:pPr>
            <w:r w:rsidRPr="00B76CA9">
              <w:t>Australian Defence Force</w:t>
            </w:r>
          </w:p>
        </w:tc>
      </w:tr>
      <w:tr w:rsidR="00E91A2D" w:rsidRPr="00B76CA9" w14:paraId="6F0A46D5" w14:textId="77777777" w:rsidTr="008A0C7B">
        <w:trPr>
          <w:jc w:val="center"/>
        </w:trPr>
        <w:tc>
          <w:tcPr>
            <w:tcW w:w="2428" w:type="dxa"/>
          </w:tcPr>
          <w:p w14:paraId="327AAE9F" w14:textId="77777777" w:rsidR="00E91A2D" w:rsidRPr="00B76CA9" w:rsidRDefault="00E91A2D" w:rsidP="00575F2E">
            <w:pPr>
              <w:pStyle w:val="Table10ptText-ASDEFCON"/>
            </w:pPr>
            <w:r>
              <w:t>AIC</w:t>
            </w:r>
          </w:p>
        </w:tc>
        <w:tc>
          <w:tcPr>
            <w:tcW w:w="2429" w:type="dxa"/>
          </w:tcPr>
          <w:p w14:paraId="2789DDAF" w14:textId="77777777" w:rsidR="00E91A2D" w:rsidRPr="00B76CA9" w:rsidRDefault="00E91A2D" w:rsidP="00575F2E">
            <w:pPr>
              <w:pStyle w:val="Table10ptText-ASDEFCON"/>
            </w:pPr>
            <w:r>
              <w:t xml:space="preserve">Australian Industry Capability </w:t>
            </w:r>
          </w:p>
        </w:tc>
      </w:tr>
      <w:tr w:rsidR="008A0C7B" w:rsidRPr="00B76CA9" w14:paraId="071D5F18" w14:textId="77777777" w:rsidTr="008A0C7B">
        <w:trPr>
          <w:jc w:val="center"/>
          <w:ins w:id="165" w:author="Prabhu, Akshata MS" w:date="2024-08-22T11:39:00Z"/>
        </w:trPr>
        <w:tc>
          <w:tcPr>
            <w:tcW w:w="2428" w:type="dxa"/>
          </w:tcPr>
          <w:p w14:paraId="784C456C" w14:textId="77777777" w:rsidR="008A0C7B" w:rsidRPr="00B76CA9" w:rsidRDefault="008A0C7B" w:rsidP="008A0C7B">
            <w:pPr>
              <w:pStyle w:val="Table10ptText-ASDEFCON"/>
              <w:rPr>
                <w:ins w:id="166" w:author="Prabhu, Akshata MS" w:date="2024-08-22T11:39:00Z"/>
              </w:rPr>
            </w:pPr>
            <w:ins w:id="167" w:author="Prabhu, Akshata MS" w:date="2024-08-22T11:39:00Z">
              <w:r>
                <w:t>AIA</w:t>
              </w:r>
            </w:ins>
          </w:p>
        </w:tc>
        <w:tc>
          <w:tcPr>
            <w:tcW w:w="2429" w:type="dxa"/>
          </w:tcPr>
          <w:p w14:paraId="21103DBE" w14:textId="77777777" w:rsidR="008A0C7B" w:rsidRPr="00B76CA9" w:rsidRDefault="008A0C7B" w:rsidP="008A0C7B">
            <w:pPr>
              <w:pStyle w:val="Table10ptText-ASDEFCON"/>
              <w:rPr>
                <w:ins w:id="168" w:author="Prabhu, Akshata MS" w:date="2024-08-22T11:39:00Z"/>
              </w:rPr>
            </w:pPr>
            <w:ins w:id="169" w:author="Prabhu, Akshata MS" w:date="2024-08-22T11:39:00Z">
              <w:r>
                <w:t>Australian Industry Activity</w:t>
              </w:r>
            </w:ins>
          </w:p>
        </w:tc>
      </w:tr>
      <w:tr w:rsidR="008A0C7B" w:rsidRPr="00B76CA9" w14:paraId="0334010F" w14:textId="77777777" w:rsidTr="008A0C7B">
        <w:trPr>
          <w:jc w:val="center"/>
        </w:trPr>
        <w:tc>
          <w:tcPr>
            <w:tcW w:w="2428" w:type="dxa"/>
          </w:tcPr>
          <w:p w14:paraId="0CD5D09F" w14:textId="77777777" w:rsidR="008A0C7B" w:rsidRPr="00B76CA9" w:rsidRDefault="008A0C7B" w:rsidP="008A0C7B">
            <w:pPr>
              <w:pStyle w:val="Table10ptText-ASDEFCON"/>
            </w:pPr>
            <w:r w:rsidRPr="00B76CA9">
              <w:t>AGEST</w:t>
            </w:r>
          </w:p>
        </w:tc>
        <w:tc>
          <w:tcPr>
            <w:tcW w:w="2429" w:type="dxa"/>
          </w:tcPr>
          <w:p w14:paraId="01B12062" w14:textId="77777777" w:rsidR="008A0C7B" w:rsidRPr="00B76CA9" w:rsidRDefault="008A0C7B" w:rsidP="008A0C7B">
            <w:pPr>
              <w:pStyle w:val="Table10ptText-ASDEFCON"/>
            </w:pPr>
            <w:r w:rsidRPr="00B76CA9">
              <w:t>Australian Government Employees Superannuation Trust</w:t>
            </w:r>
          </w:p>
        </w:tc>
      </w:tr>
      <w:tr w:rsidR="008A0C7B" w:rsidRPr="00B76CA9" w14:paraId="2C7ABFE2" w14:textId="77777777" w:rsidTr="008A0C7B">
        <w:trPr>
          <w:jc w:val="center"/>
        </w:trPr>
        <w:tc>
          <w:tcPr>
            <w:tcW w:w="2428" w:type="dxa"/>
          </w:tcPr>
          <w:p w14:paraId="7D194B6E" w14:textId="77777777" w:rsidR="008A0C7B" w:rsidRPr="00B76CA9" w:rsidRDefault="008A0C7B" w:rsidP="008A0C7B">
            <w:pPr>
              <w:pStyle w:val="Table10ptText-ASDEFCON"/>
            </w:pPr>
            <w:r>
              <w:t>ANZ</w:t>
            </w:r>
          </w:p>
        </w:tc>
        <w:tc>
          <w:tcPr>
            <w:tcW w:w="2429" w:type="dxa"/>
          </w:tcPr>
          <w:p w14:paraId="4E6FA787" w14:textId="77777777" w:rsidR="008A0C7B" w:rsidRPr="00B76CA9" w:rsidRDefault="008A0C7B" w:rsidP="008A0C7B">
            <w:pPr>
              <w:pStyle w:val="Table10ptText-ASDEFCON"/>
            </w:pPr>
            <w:r>
              <w:t>Australia and New Zealand</w:t>
            </w:r>
          </w:p>
        </w:tc>
      </w:tr>
      <w:tr w:rsidR="008A0C7B" w:rsidRPr="00B76CA9" w14:paraId="7101C426" w14:textId="77777777" w:rsidTr="008A0C7B">
        <w:trPr>
          <w:jc w:val="center"/>
        </w:trPr>
        <w:tc>
          <w:tcPr>
            <w:tcW w:w="2428" w:type="dxa"/>
          </w:tcPr>
          <w:p w14:paraId="7C2012C5" w14:textId="77777777" w:rsidR="008A0C7B" w:rsidRPr="00B76CA9" w:rsidRDefault="008A0C7B" w:rsidP="008A0C7B">
            <w:pPr>
              <w:pStyle w:val="Table10ptText-ASDEFCON"/>
            </w:pPr>
            <w:r w:rsidRPr="00B76CA9">
              <w:t>ARBN</w:t>
            </w:r>
          </w:p>
        </w:tc>
        <w:tc>
          <w:tcPr>
            <w:tcW w:w="2429" w:type="dxa"/>
          </w:tcPr>
          <w:p w14:paraId="757D0F51" w14:textId="77777777" w:rsidR="008A0C7B" w:rsidRDefault="008A0C7B" w:rsidP="008A0C7B">
            <w:pPr>
              <w:pStyle w:val="Table10ptText-ASDEFCON"/>
            </w:pPr>
            <w:r w:rsidRPr="00B76CA9">
              <w:t>Australian Registered B</w:t>
            </w:r>
            <w:r>
              <w:t>ody</w:t>
            </w:r>
            <w:r w:rsidRPr="00B76CA9">
              <w:t xml:space="preserve"> </w:t>
            </w:r>
          </w:p>
          <w:p w14:paraId="59C18B16" w14:textId="77777777" w:rsidR="008A0C7B" w:rsidRPr="00B76CA9" w:rsidRDefault="008A0C7B" w:rsidP="008A0C7B">
            <w:pPr>
              <w:pStyle w:val="Table10ptText-ASDEFCON"/>
            </w:pPr>
            <w:r w:rsidRPr="00B76CA9">
              <w:t>Number</w:t>
            </w:r>
          </w:p>
        </w:tc>
      </w:tr>
      <w:tr w:rsidR="008A0C7B" w:rsidRPr="00B76CA9" w14:paraId="0E25D098" w14:textId="77777777" w:rsidTr="008A0C7B">
        <w:trPr>
          <w:jc w:val="center"/>
        </w:trPr>
        <w:tc>
          <w:tcPr>
            <w:tcW w:w="2428" w:type="dxa"/>
          </w:tcPr>
          <w:p w14:paraId="6BCEDAFD" w14:textId="77777777" w:rsidR="008A0C7B" w:rsidRPr="00B76CA9" w:rsidRDefault="008A0C7B" w:rsidP="008A0C7B">
            <w:pPr>
              <w:pStyle w:val="Table10ptText-ASDEFCON"/>
            </w:pPr>
            <w:r>
              <w:t>A</w:t>
            </w:r>
            <w:r w:rsidRPr="00B76CA9">
              <w:t>SD</w:t>
            </w:r>
          </w:p>
        </w:tc>
        <w:tc>
          <w:tcPr>
            <w:tcW w:w="2429" w:type="dxa"/>
          </w:tcPr>
          <w:p w14:paraId="79B41F68" w14:textId="77777777" w:rsidR="008A0C7B" w:rsidRPr="00B76CA9" w:rsidRDefault="008A0C7B" w:rsidP="008A0C7B">
            <w:pPr>
              <w:pStyle w:val="Table10ptText-ASDEFCON"/>
            </w:pPr>
            <w:r>
              <w:t>Australian</w:t>
            </w:r>
            <w:r w:rsidRPr="00B76CA9">
              <w:t xml:space="preserve"> Signals Directorate</w:t>
            </w:r>
          </w:p>
        </w:tc>
      </w:tr>
      <w:tr w:rsidR="008A0C7B" w:rsidRPr="00B76CA9" w14:paraId="5306ABB4" w14:textId="77777777" w:rsidTr="008A0C7B">
        <w:trPr>
          <w:jc w:val="center"/>
        </w:trPr>
        <w:tc>
          <w:tcPr>
            <w:tcW w:w="2428" w:type="dxa"/>
          </w:tcPr>
          <w:p w14:paraId="5BC01BC7" w14:textId="77777777" w:rsidR="008A0C7B" w:rsidRPr="00B76CA9" w:rsidRDefault="008A0C7B" w:rsidP="008A0C7B">
            <w:pPr>
              <w:pStyle w:val="Table10ptText-ASDEFCON"/>
            </w:pPr>
            <w:r w:rsidRPr="00B76CA9">
              <w:t>ATO</w:t>
            </w:r>
          </w:p>
        </w:tc>
        <w:tc>
          <w:tcPr>
            <w:tcW w:w="2429" w:type="dxa"/>
          </w:tcPr>
          <w:p w14:paraId="73F682D9" w14:textId="77777777" w:rsidR="008A0C7B" w:rsidRPr="00B76CA9" w:rsidRDefault="008A0C7B" w:rsidP="008A0C7B">
            <w:pPr>
              <w:pStyle w:val="Table10ptText-ASDEFCON"/>
            </w:pPr>
            <w:r w:rsidRPr="00B76CA9">
              <w:t>Australian Taxation Office</w:t>
            </w:r>
          </w:p>
        </w:tc>
      </w:tr>
      <w:tr w:rsidR="008A0C7B" w:rsidRPr="00B76CA9" w14:paraId="3656945B" w14:textId="77777777" w:rsidTr="008A0C7B">
        <w:trPr>
          <w:jc w:val="center"/>
        </w:trPr>
        <w:tc>
          <w:tcPr>
            <w:tcW w:w="2428" w:type="dxa"/>
          </w:tcPr>
          <w:p w14:paraId="41F5EF62" w14:textId="77777777" w:rsidR="008A0C7B" w:rsidRPr="00B76CA9" w:rsidRDefault="008A0C7B" w:rsidP="008A0C7B">
            <w:pPr>
              <w:pStyle w:val="Table10ptText-ASDEFCON"/>
            </w:pPr>
            <w:r>
              <w:t>CASG</w:t>
            </w:r>
          </w:p>
        </w:tc>
        <w:tc>
          <w:tcPr>
            <w:tcW w:w="2429" w:type="dxa"/>
          </w:tcPr>
          <w:p w14:paraId="12ED5806" w14:textId="77777777" w:rsidR="008A0C7B" w:rsidRPr="00B76CA9" w:rsidRDefault="008A0C7B" w:rsidP="008A0C7B">
            <w:pPr>
              <w:pStyle w:val="Table10ptText-ASDEFCON"/>
            </w:pPr>
            <w:r>
              <w:t>Capability, Acquisition and Sustainment Group</w:t>
            </w:r>
          </w:p>
        </w:tc>
      </w:tr>
      <w:tr w:rsidR="008A0C7B" w:rsidRPr="00B76CA9" w14:paraId="6BDC9B2E" w14:textId="77777777" w:rsidTr="008A0C7B">
        <w:trPr>
          <w:jc w:val="center"/>
        </w:trPr>
        <w:tc>
          <w:tcPr>
            <w:tcW w:w="2428" w:type="dxa"/>
          </w:tcPr>
          <w:p w14:paraId="3286270C" w14:textId="77777777" w:rsidR="008A0C7B" w:rsidRPr="00B76CA9" w:rsidRDefault="008A0C7B" w:rsidP="008A0C7B">
            <w:pPr>
              <w:pStyle w:val="Table10ptText-ASDEFCON"/>
            </w:pPr>
            <w:r>
              <w:t>COD</w:t>
            </w:r>
          </w:p>
        </w:tc>
        <w:tc>
          <w:tcPr>
            <w:tcW w:w="2429" w:type="dxa"/>
          </w:tcPr>
          <w:p w14:paraId="5F94D5D8" w14:textId="77777777" w:rsidR="008A0C7B" w:rsidRPr="00B76CA9" w:rsidRDefault="008A0C7B" w:rsidP="008A0C7B">
            <w:pPr>
              <w:pStyle w:val="Table10ptText-ASDEFCON"/>
            </w:pPr>
            <w:r>
              <w:t>Conditions of Deed</w:t>
            </w:r>
          </w:p>
        </w:tc>
      </w:tr>
      <w:tr w:rsidR="008A0C7B" w:rsidRPr="00B76CA9" w14:paraId="2BD5A716" w14:textId="77777777" w:rsidTr="008A0C7B">
        <w:trPr>
          <w:jc w:val="center"/>
        </w:trPr>
        <w:tc>
          <w:tcPr>
            <w:tcW w:w="2428" w:type="dxa"/>
          </w:tcPr>
          <w:p w14:paraId="093A1A24" w14:textId="77777777" w:rsidR="008A0C7B" w:rsidRDefault="008A0C7B" w:rsidP="008A0C7B">
            <w:pPr>
              <w:pStyle w:val="Table10ptText-ASDEFCON"/>
            </w:pPr>
            <w:r>
              <w:t>COT</w:t>
            </w:r>
          </w:p>
        </w:tc>
        <w:tc>
          <w:tcPr>
            <w:tcW w:w="2429" w:type="dxa"/>
          </w:tcPr>
          <w:p w14:paraId="1509963F" w14:textId="77777777" w:rsidR="008A0C7B" w:rsidRDefault="008A0C7B" w:rsidP="008A0C7B">
            <w:pPr>
              <w:pStyle w:val="Table10ptText-ASDEFCON"/>
            </w:pPr>
            <w:r>
              <w:t>Conditions of Tender</w:t>
            </w:r>
          </w:p>
        </w:tc>
      </w:tr>
      <w:tr w:rsidR="008A0C7B" w:rsidRPr="00B76CA9" w14:paraId="16A0CC32" w14:textId="77777777" w:rsidTr="008A0C7B">
        <w:trPr>
          <w:jc w:val="center"/>
        </w:trPr>
        <w:tc>
          <w:tcPr>
            <w:tcW w:w="2428" w:type="dxa"/>
          </w:tcPr>
          <w:p w14:paraId="3E77B34F" w14:textId="77777777" w:rsidR="008A0C7B" w:rsidRPr="00B76CA9" w:rsidRDefault="008A0C7B" w:rsidP="008A0C7B">
            <w:pPr>
              <w:pStyle w:val="Table10ptText-ASDEFCON"/>
            </w:pPr>
            <w:r w:rsidRPr="00B76CA9">
              <w:t>CMCA</w:t>
            </w:r>
          </w:p>
        </w:tc>
        <w:tc>
          <w:tcPr>
            <w:tcW w:w="2429" w:type="dxa"/>
          </w:tcPr>
          <w:p w14:paraId="1126C002" w14:textId="77777777" w:rsidR="008A0C7B" w:rsidRPr="00B76CA9" w:rsidRDefault="008A0C7B" w:rsidP="008A0C7B">
            <w:pPr>
              <w:pStyle w:val="Table10ptText-ASDEFCON"/>
            </w:pPr>
            <w:r w:rsidRPr="00B76CA9">
              <w:t>Contractor Managed Commonwealth Assets</w:t>
            </w:r>
          </w:p>
        </w:tc>
      </w:tr>
      <w:tr w:rsidR="000F6BB9" w:rsidRPr="00B76CA9" w14:paraId="4807BD0F" w14:textId="77777777" w:rsidTr="008A0C7B">
        <w:trPr>
          <w:jc w:val="center"/>
        </w:trPr>
        <w:tc>
          <w:tcPr>
            <w:tcW w:w="2428" w:type="dxa"/>
          </w:tcPr>
          <w:p w14:paraId="31C647DF" w14:textId="77777777" w:rsidR="000F6BB9" w:rsidRPr="00B76CA9" w:rsidRDefault="000F6BB9" w:rsidP="008A0C7B">
            <w:pPr>
              <w:pStyle w:val="Table10ptText-ASDEFCON"/>
            </w:pPr>
            <w:r>
              <w:t>CMR</w:t>
            </w:r>
          </w:p>
        </w:tc>
        <w:tc>
          <w:tcPr>
            <w:tcW w:w="2429" w:type="dxa"/>
          </w:tcPr>
          <w:p w14:paraId="1EC00836" w14:textId="77777777" w:rsidR="000F6BB9" w:rsidRPr="00B76CA9" w:rsidRDefault="000F6BB9" w:rsidP="000F6BB9">
            <w:pPr>
              <w:pStyle w:val="Table10ptText-ASDEFCON"/>
            </w:pPr>
            <w:r>
              <w:t xml:space="preserve">Contract Material Rights </w:t>
            </w:r>
          </w:p>
        </w:tc>
      </w:tr>
      <w:tr w:rsidR="008A0C7B" w:rsidRPr="00B76CA9" w14:paraId="35AC2630" w14:textId="77777777" w:rsidTr="008A0C7B">
        <w:trPr>
          <w:jc w:val="center"/>
        </w:trPr>
        <w:tc>
          <w:tcPr>
            <w:tcW w:w="2428" w:type="dxa"/>
          </w:tcPr>
          <w:p w14:paraId="6BECC030" w14:textId="77777777" w:rsidR="008A0C7B" w:rsidRPr="00B76CA9" w:rsidRDefault="008A0C7B" w:rsidP="008A0C7B">
            <w:pPr>
              <w:pStyle w:val="Table10ptText-ASDEFCON"/>
            </w:pPr>
            <w:r w:rsidRPr="00B76CA9">
              <w:t>COMSEC</w:t>
            </w:r>
          </w:p>
        </w:tc>
        <w:tc>
          <w:tcPr>
            <w:tcW w:w="2429" w:type="dxa"/>
          </w:tcPr>
          <w:p w14:paraId="7495E62C" w14:textId="77777777" w:rsidR="008A0C7B" w:rsidRPr="00B76CA9" w:rsidRDefault="008A0C7B" w:rsidP="008A0C7B">
            <w:pPr>
              <w:pStyle w:val="Table10ptText-ASDEFCON"/>
            </w:pPr>
            <w:r w:rsidRPr="00B76CA9">
              <w:t>Communications Security</w:t>
            </w:r>
          </w:p>
        </w:tc>
      </w:tr>
      <w:tr w:rsidR="008A0C7B" w:rsidRPr="00B76CA9" w14:paraId="16891C18" w14:textId="77777777" w:rsidTr="008A0C7B">
        <w:trPr>
          <w:jc w:val="center"/>
        </w:trPr>
        <w:tc>
          <w:tcPr>
            <w:tcW w:w="2428" w:type="dxa"/>
          </w:tcPr>
          <w:p w14:paraId="2841D130" w14:textId="77777777" w:rsidR="008A0C7B" w:rsidRPr="00B76CA9" w:rsidRDefault="008A0C7B" w:rsidP="008A0C7B">
            <w:pPr>
              <w:pStyle w:val="Table10ptText-ASDEFCON"/>
            </w:pPr>
            <w:r w:rsidRPr="00B76CA9">
              <w:t>CP</w:t>
            </w:r>
            <w:r>
              <w:t>R</w:t>
            </w:r>
            <w:r w:rsidRPr="00B76CA9">
              <w:t>s</w:t>
            </w:r>
          </w:p>
        </w:tc>
        <w:tc>
          <w:tcPr>
            <w:tcW w:w="2429" w:type="dxa"/>
          </w:tcPr>
          <w:p w14:paraId="0002D870" w14:textId="77777777" w:rsidR="008A0C7B" w:rsidRDefault="008A0C7B" w:rsidP="008A0C7B">
            <w:pPr>
              <w:pStyle w:val="Table10ptText-ASDEFCON"/>
            </w:pPr>
            <w:r w:rsidRPr="00B76CA9">
              <w:t xml:space="preserve">Commonwealth Procurement </w:t>
            </w:r>
            <w:r>
              <w:t>Rules</w:t>
            </w:r>
            <w:r w:rsidRPr="00B76CA9">
              <w:t xml:space="preserve"> </w:t>
            </w:r>
          </w:p>
          <w:p w14:paraId="0835E46F" w14:textId="548C0134" w:rsidR="008A0C7B" w:rsidRPr="00B76CA9" w:rsidRDefault="008A0C7B" w:rsidP="00470E40">
            <w:pPr>
              <w:pStyle w:val="Table10ptText-ASDEFCON"/>
              <w:numPr>
                <w:ilvl w:val="0"/>
                <w:numId w:val="0"/>
              </w:numPr>
            </w:pPr>
            <w:r w:rsidRPr="00B76CA9">
              <w:t>–</w:t>
            </w:r>
            <w:r>
              <w:t xml:space="preserve"> </w:t>
            </w:r>
            <w:del w:id="170" w:author="Prabhu, Akshata MS" w:date="2024-08-22T11:39:00Z">
              <w:r w:rsidR="002A3624">
                <w:delText>June 2023</w:delText>
              </w:r>
            </w:del>
            <w:ins w:id="171" w:author="Prabhu, Akshata MS" w:date="2024-08-22T11:39:00Z">
              <w:r>
                <w:t>April 2019</w:t>
              </w:r>
            </w:ins>
          </w:p>
        </w:tc>
      </w:tr>
      <w:tr w:rsidR="008A0C7B" w:rsidRPr="00B76CA9" w14:paraId="2B74A194" w14:textId="77777777" w:rsidTr="008A0C7B">
        <w:trPr>
          <w:jc w:val="center"/>
          <w:ins w:id="172" w:author="Prabhu, Akshata MS" w:date="2024-08-22T11:39:00Z"/>
        </w:trPr>
        <w:tc>
          <w:tcPr>
            <w:tcW w:w="2428" w:type="dxa"/>
          </w:tcPr>
          <w:p w14:paraId="250774A6" w14:textId="77777777" w:rsidR="008A0C7B" w:rsidRPr="00B76CA9" w:rsidRDefault="008A0C7B" w:rsidP="008A0C7B">
            <w:pPr>
              <w:pStyle w:val="Table10ptText-ASDEFCON"/>
              <w:rPr>
                <w:ins w:id="173" w:author="Prabhu, Akshata MS" w:date="2024-08-22T11:39:00Z"/>
              </w:rPr>
            </w:pPr>
            <w:ins w:id="174" w:author="Prabhu, Akshata MS" w:date="2024-08-22T11:39:00Z">
              <w:r w:rsidRPr="00B76CA9">
                <w:t>DI(G)</w:t>
              </w:r>
            </w:ins>
          </w:p>
        </w:tc>
        <w:tc>
          <w:tcPr>
            <w:tcW w:w="2429" w:type="dxa"/>
          </w:tcPr>
          <w:p w14:paraId="2A12B9F4" w14:textId="77777777" w:rsidR="008A0C7B" w:rsidRPr="00B76CA9" w:rsidRDefault="008A0C7B" w:rsidP="008A0C7B">
            <w:pPr>
              <w:pStyle w:val="Table10ptText-ASDEFCON"/>
              <w:rPr>
                <w:ins w:id="175" w:author="Prabhu, Akshata MS" w:date="2024-08-22T11:39:00Z"/>
              </w:rPr>
            </w:pPr>
            <w:ins w:id="176" w:author="Prabhu, Akshata MS" w:date="2024-08-22T11:39:00Z">
              <w:r w:rsidRPr="00B76CA9">
                <w:t>Defence Instruction (General)</w:t>
              </w:r>
            </w:ins>
          </w:p>
        </w:tc>
      </w:tr>
      <w:tr w:rsidR="008A0C7B" w:rsidRPr="00B76CA9" w14:paraId="5EC636AE" w14:textId="77777777" w:rsidTr="008A0C7B">
        <w:trPr>
          <w:jc w:val="center"/>
        </w:trPr>
        <w:tc>
          <w:tcPr>
            <w:tcW w:w="2428" w:type="dxa"/>
          </w:tcPr>
          <w:p w14:paraId="34677FBC" w14:textId="77777777" w:rsidR="008A0C7B" w:rsidRPr="00B76CA9" w:rsidRDefault="008A0C7B" w:rsidP="008A0C7B">
            <w:pPr>
              <w:pStyle w:val="Table10ptText-ASDEFCON"/>
            </w:pPr>
            <w:r>
              <w:t>DI ADMINPOL</w:t>
            </w:r>
          </w:p>
        </w:tc>
        <w:tc>
          <w:tcPr>
            <w:tcW w:w="2429" w:type="dxa"/>
          </w:tcPr>
          <w:p w14:paraId="019C2864" w14:textId="77777777" w:rsidR="008A0C7B" w:rsidRPr="00B76CA9" w:rsidRDefault="008A0C7B" w:rsidP="00470E40">
            <w:pPr>
              <w:pStyle w:val="Table10ptText-ASDEFCON"/>
              <w:numPr>
                <w:ilvl w:val="0"/>
                <w:numId w:val="0"/>
              </w:numPr>
              <w:tabs>
                <w:tab w:val="left" w:pos="0"/>
              </w:tabs>
            </w:pPr>
            <w:r>
              <w:t>Defence Instruction Administrative Policy</w:t>
            </w:r>
          </w:p>
        </w:tc>
      </w:tr>
      <w:tr w:rsidR="008A0C7B" w:rsidRPr="00B76CA9" w14:paraId="02AE5BE0" w14:textId="77777777" w:rsidTr="008A0C7B">
        <w:trPr>
          <w:jc w:val="center"/>
        </w:trPr>
        <w:tc>
          <w:tcPr>
            <w:tcW w:w="2428" w:type="dxa"/>
          </w:tcPr>
          <w:p w14:paraId="752C8D72" w14:textId="77777777" w:rsidR="008A0C7B" w:rsidRDefault="008A0C7B" w:rsidP="008A0C7B">
            <w:pPr>
              <w:pStyle w:val="Table10ptText-ASDEFCON"/>
            </w:pPr>
            <w:r>
              <w:t>DISP</w:t>
            </w:r>
          </w:p>
        </w:tc>
        <w:tc>
          <w:tcPr>
            <w:tcW w:w="2429" w:type="dxa"/>
          </w:tcPr>
          <w:p w14:paraId="493B4AB8" w14:textId="77777777" w:rsidR="008A0C7B" w:rsidRDefault="008A0C7B" w:rsidP="008A0C7B">
            <w:pPr>
              <w:pStyle w:val="Table10ptText-ASDEFCON"/>
            </w:pPr>
            <w:r>
              <w:t>Defence Industry Security Program</w:t>
            </w:r>
          </w:p>
        </w:tc>
      </w:tr>
      <w:tr w:rsidR="008A0C7B" w:rsidRPr="00B76CA9" w14:paraId="63C1B7B5" w14:textId="77777777" w:rsidTr="008A0C7B">
        <w:trPr>
          <w:jc w:val="center"/>
        </w:trPr>
        <w:tc>
          <w:tcPr>
            <w:tcW w:w="2428" w:type="dxa"/>
          </w:tcPr>
          <w:p w14:paraId="76074A7B" w14:textId="77777777" w:rsidR="008A0C7B" w:rsidRPr="00B76CA9" w:rsidRDefault="008A0C7B" w:rsidP="008A0C7B">
            <w:pPr>
              <w:pStyle w:val="Table10ptText-ASDEFCON"/>
            </w:pPr>
            <w:r>
              <w:t>DOE</w:t>
            </w:r>
          </w:p>
        </w:tc>
        <w:tc>
          <w:tcPr>
            <w:tcW w:w="2429" w:type="dxa"/>
          </w:tcPr>
          <w:p w14:paraId="10C1540A" w14:textId="77777777" w:rsidR="008A0C7B" w:rsidRPr="00B76CA9" w:rsidRDefault="008A0C7B" w:rsidP="008A0C7B">
            <w:pPr>
              <w:pStyle w:val="Table10ptText-ASDEFCON"/>
            </w:pPr>
            <w:r>
              <w:t>Department of Employment</w:t>
            </w:r>
          </w:p>
        </w:tc>
      </w:tr>
      <w:tr w:rsidR="008A0C7B" w:rsidRPr="00B76CA9" w14:paraId="767A30C4" w14:textId="77777777" w:rsidTr="008A0C7B">
        <w:trPr>
          <w:jc w:val="center"/>
        </w:trPr>
        <w:tc>
          <w:tcPr>
            <w:tcW w:w="2428" w:type="dxa"/>
          </w:tcPr>
          <w:p w14:paraId="19B17DD0" w14:textId="77777777" w:rsidR="008A0C7B" w:rsidRPr="00B76CA9" w:rsidRDefault="008A0C7B" w:rsidP="008A0C7B">
            <w:pPr>
              <w:pStyle w:val="Table10ptText-ASDEFCON"/>
            </w:pPr>
            <w:r>
              <w:t>DSPF</w:t>
            </w:r>
          </w:p>
        </w:tc>
        <w:tc>
          <w:tcPr>
            <w:tcW w:w="2429" w:type="dxa"/>
          </w:tcPr>
          <w:p w14:paraId="49344CFC" w14:textId="77777777" w:rsidR="008A0C7B" w:rsidRPr="00B76CA9" w:rsidRDefault="008A0C7B" w:rsidP="008A0C7B">
            <w:pPr>
              <w:pStyle w:val="Table10ptText-ASDEFCON"/>
            </w:pPr>
            <w:r w:rsidRPr="00B76CA9">
              <w:t xml:space="preserve">Defence Security </w:t>
            </w:r>
            <w:r>
              <w:t>Principles Framework</w:t>
            </w:r>
          </w:p>
        </w:tc>
      </w:tr>
      <w:tr w:rsidR="008A0C7B" w:rsidRPr="00B76CA9" w14:paraId="18B98B17" w14:textId="77777777" w:rsidTr="008A0C7B">
        <w:trPr>
          <w:jc w:val="center"/>
        </w:trPr>
        <w:tc>
          <w:tcPr>
            <w:tcW w:w="2428" w:type="dxa"/>
          </w:tcPr>
          <w:p w14:paraId="48ADCB82" w14:textId="77777777" w:rsidR="008A0C7B" w:rsidRPr="00B76CA9" w:rsidRDefault="008A0C7B" w:rsidP="008A0C7B">
            <w:pPr>
              <w:pStyle w:val="Table10ptText-ASDEFCON"/>
            </w:pPr>
            <w:r w:rsidRPr="00B76CA9">
              <w:t>GST</w:t>
            </w:r>
          </w:p>
        </w:tc>
        <w:tc>
          <w:tcPr>
            <w:tcW w:w="2429" w:type="dxa"/>
          </w:tcPr>
          <w:p w14:paraId="4E652141" w14:textId="77777777" w:rsidR="008A0C7B" w:rsidRPr="00B76CA9" w:rsidRDefault="008A0C7B" w:rsidP="008A0C7B">
            <w:pPr>
              <w:pStyle w:val="Table10ptText-ASDEFCON"/>
            </w:pPr>
            <w:r w:rsidRPr="00B76CA9">
              <w:t>Goods and Services Tax</w:t>
            </w:r>
          </w:p>
        </w:tc>
      </w:tr>
      <w:tr w:rsidR="008A0C7B" w:rsidRPr="00B76CA9" w14:paraId="7D209884" w14:textId="77777777" w:rsidTr="008A0C7B">
        <w:trPr>
          <w:jc w:val="center"/>
        </w:trPr>
        <w:tc>
          <w:tcPr>
            <w:tcW w:w="2428" w:type="dxa"/>
          </w:tcPr>
          <w:p w14:paraId="2119A7FB" w14:textId="77777777" w:rsidR="008A0C7B" w:rsidRPr="00B76CA9" w:rsidRDefault="008A0C7B" w:rsidP="008A0C7B">
            <w:pPr>
              <w:pStyle w:val="Table10ptText-ASDEFCON"/>
            </w:pPr>
            <w:r w:rsidRPr="00B76CA9">
              <w:t>GFM</w:t>
            </w:r>
          </w:p>
        </w:tc>
        <w:tc>
          <w:tcPr>
            <w:tcW w:w="2429" w:type="dxa"/>
          </w:tcPr>
          <w:p w14:paraId="704E0B9E" w14:textId="77777777" w:rsidR="008A0C7B" w:rsidRPr="00B76CA9" w:rsidRDefault="008A0C7B" w:rsidP="008A0C7B">
            <w:pPr>
              <w:pStyle w:val="Table10ptText-ASDEFCON"/>
            </w:pPr>
            <w:r w:rsidRPr="00B76CA9">
              <w:t>Government Furnished Material</w:t>
            </w:r>
          </w:p>
        </w:tc>
      </w:tr>
      <w:tr w:rsidR="008A0C7B" w:rsidRPr="00B76CA9" w14:paraId="43FC3E07" w14:textId="77777777" w:rsidTr="008A0C7B">
        <w:trPr>
          <w:jc w:val="center"/>
        </w:trPr>
        <w:tc>
          <w:tcPr>
            <w:tcW w:w="2428" w:type="dxa"/>
          </w:tcPr>
          <w:p w14:paraId="66880459" w14:textId="77777777" w:rsidR="008A0C7B" w:rsidRPr="00B76CA9" w:rsidRDefault="008A0C7B" w:rsidP="008A0C7B">
            <w:pPr>
              <w:pStyle w:val="Table10ptText-ASDEFCON"/>
            </w:pPr>
            <w:r w:rsidRPr="00B76CA9">
              <w:t>ILS</w:t>
            </w:r>
          </w:p>
        </w:tc>
        <w:tc>
          <w:tcPr>
            <w:tcW w:w="2429" w:type="dxa"/>
          </w:tcPr>
          <w:p w14:paraId="0B1BC90A" w14:textId="77777777" w:rsidR="008A0C7B" w:rsidRPr="00B76CA9" w:rsidRDefault="008A0C7B" w:rsidP="008A0C7B">
            <w:pPr>
              <w:pStyle w:val="Table10ptText-ASDEFCON"/>
            </w:pPr>
            <w:r w:rsidRPr="00B76CA9">
              <w:t>Integrated Logistics Support</w:t>
            </w:r>
          </w:p>
        </w:tc>
      </w:tr>
      <w:tr w:rsidR="008A0C7B" w:rsidRPr="00B76CA9" w14:paraId="4990F42A" w14:textId="77777777" w:rsidTr="008A0C7B">
        <w:trPr>
          <w:jc w:val="center"/>
        </w:trPr>
        <w:tc>
          <w:tcPr>
            <w:tcW w:w="2428" w:type="dxa"/>
          </w:tcPr>
          <w:p w14:paraId="3EE471A1" w14:textId="77777777" w:rsidR="008A0C7B" w:rsidRPr="00B76CA9" w:rsidRDefault="008A0C7B" w:rsidP="008A0C7B">
            <w:pPr>
              <w:pStyle w:val="Table10ptText-ASDEFCON"/>
            </w:pPr>
            <w:r>
              <w:t>IPP</w:t>
            </w:r>
          </w:p>
        </w:tc>
        <w:tc>
          <w:tcPr>
            <w:tcW w:w="2429" w:type="dxa"/>
          </w:tcPr>
          <w:p w14:paraId="5CE7F438" w14:textId="77777777" w:rsidR="008A0C7B" w:rsidRPr="00B76CA9" w:rsidRDefault="008A0C7B" w:rsidP="008A0C7B">
            <w:pPr>
              <w:pStyle w:val="Table10ptText-ASDEFCON"/>
            </w:pPr>
            <w:r>
              <w:t>Indigenous Procurement</w:t>
            </w:r>
            <w:r w:rsidRPr="000F6CF4">
              <w:t xml:space="preserve"> Policy</w:t>
            </w:r>
          </w:p>
        </w:tc>
      </w:tr>
      <w:tr w:rsidR="008A0C7B" w:rsidRPr="00B76CA9" w14:paraId="2EFE8F2F" w14:textId="77777777" w:rsidTr="008A0C7B">
        <w:trPr>
          <w:jc w:val="center"/>
        </w:trPr>
        <w:tc>
          <w:tcPr>
            <w:tcW w:w="2428" w:type="dxa"/>
          </w:tcPr>
          <w:p w14:paraId="58F3D7B5" w14:textId="77777777" w:rsidR="008A0C7B" w:rsidRPr="00B76CA9" w:rsidRDefault="008A0C7B" w:rsidP="008A0C7B">
            <w:pPr>
              <w:pStyle w:val="Table10ptText-ASDEFCON"/>
            </w:pPr>
            <w:r w:rsidRPr="00B76CA9">
              <w:t>IP</w:t>
            </w:r>
          </w:p>
        </w:tc>
        <w:tc>
          <w:tcPr>
            <w:tcW w:w="2429" w:type="dxa"/>
          </w:tcPr>
          <w:p w14:paraId="1DA71C8A" w14:textId="77777777" w:rsidR="008A0C7B" w:rsidRPr="00B76CA9" w:rsidRDefault="008A0C7B" w:rsidP="008A0C7B">
            <w:pPr>
              <w:pStyle w:val="Table10ptText-ASDEFCON"/>
            </w:pPr>
            <w:r w:rsidRPr="00B76CA9">
              <w:t>Intellectual Property</w:t>
            </w:r>
          </w:p>
        </w:tc>
      </w:tr>
      <w:tr w:rsidR="008A0C7B" w:rsidRPr="00B76CA9" w14:paraId="6C9E740D" w14:textId="77777777" w:rsidTr="008A0C7B">
        <w:trPr>
          <w:jc w:val="center"/>
        </w:trPr>
        <w:tc>
          <w:tcPr>
            <w:tcW w:w="2428" w:type="dxa"/>
          </w:tcPr>
          <w:p w14:paraId="76C7C8A0" w14:textId="77777777" w:rsidR="008A0C7B" w:rsidRPr="00B76CA9" w:rsidRDefault="008A0C7B" w:rsidP="008A0C7B">
            <w:pPr>
              <w:pStyle w:val="Table10ptText-ASDEFCON"/>
            </w:pPr>
            <w:r w:rsidRPr="00B76CA9">
              <w:t>ISO</w:t>
            </w:r>
          </w:p>
        </w:tc>
        <w:tc>
          <w:tcPr>
            <w:tcW w:w="2429" w:type="dxa"/>
          </w:tcPr>
          <w:p w14:paraId="6968980F" w14:textId="77777777" w:rsidR="008A0C7B" w:rsidRPr="00B76CA9" w:rsidRDefault="008A0C7B" w:rsidP="008A0C7B">
            <w:pPr>
              <w:pStyle w:val="Table10ptText-ASDEFCON"/>
            </w:pPr>
            <w:r w:rsidRPr="00B76CA9">
              <w:t>International Standards Organisation</w:t>
            </w:r>
          </w:p>
        </w:tc>
      </w:tr>
      <w:tr w:rsidR="008A0C7B" w:rsidRPr="00B76CA9" w14:paraId="171BBFE0" w14:textId="77777777" w:rsidTr="008A0C7B">
        <w:trPr>
          <w:jc w:val="center"/>
        </w:trPr>
        <w:tc>
          <w:tcPr>
            <w:tcW w:w="2428" w:type="dxa"/>
          </w:tcPr>
          <w:p w14:paraId="15D7198D" w14:textId="77777777" w:rsidR="008A0C7B" w:rsidRPr="00B76CA9" w:rsidRDefault="008A0C7B" w:rsidP="008A0C7B">
            <w:pPr>
              <w:pStyle w:val="Table10ptText-ASDEFCON"/>
            </w:pPr>
            <w:r>
              <w:t>LIA</w:t>
            </w:r>
          </w:p>
        </w:tc>
        <w:tc>
          <w:tcPr>
            <w:tcW w:w="2429" w:type="dxa"/>
          </w:tcPr>
          <w:p w14:paraId="77FBEF64" w14:textId="77777777" w:rsidR="008A0C7B" w:rsidRPr="00B76CA9" w:rsidRDefault="008A0C7B" w:rsidP="008A0C7B">
            <w:pPr>
              <w:pStyle w:val="Table10ptText-ASDEFCON"/>
            </w:pPr>
            <w:r>
              <w:t xml:space="preserve">Local Industry Activity </w:t>
            </w:r>
          </w:p>
        </w:tc>
      </w:tr>
      <w:tr w:rsidR="008A0C7B" w:rsidRPr="00B76CA9" w14:paraId="1C31E2A9" w14:textId="77777777" w:rsidTr="008A0C7B">
        <w:trPr>
          <w:jc w:val="center"/>
        </w:trPr>
        <w:tc>
          <w:tcPr>
            <w:tcW w:w="2428" w:type="dxa"/>
          </w:tcPr>
          <w:p w14:paraId="1E9CA142" w14:textId="77777777" w:rsidR="008A0C7B" w:rsidRDefault="008A0C7B" w:rsidP="008A0C7B">
            <w:pPr>
              <w:pStyle w:val="Table10ptText-ASDEFCON"/>
            </w:pPr>
            <w:r>
              <w:t>MEC</w:t>
            </w:r>
          </w:p>
        </w:tc>
        <w:tc>
          <w:tcPr>
            <w:tcW w:w="2429" w:type="dxa"/>
          </w:tcPr>
          <w:p w14:paraId="79E3333F" w14:textId="77777777" w:rsidR="008A0C7B" w:rsidRDefault="008A0C7B" w:rsidP="008A0C7B">
            <w:pPr>
              <w:pStyle w:val="Table10ptText-ASDEFCON"/>
            </w:pPr>
            <w:r w:rsidRPr="00826D1B">
              <w:t>Multiple Entry Consolidated</w:t>
            </w:r>
          </w:p>
        </w:tc>
      </w:tr>
      <w:tr w:rsidR="00B12C8B" w:rsidRPr="00B76CA9" w14:paraId="3AF2DBF3" w14:textId="77777777" w:rsidTr="008A0C7B">
        <w:trPr>
          <w:jc w:val="center"/>
        </w:trPr>
        <w:tc>
          <w:tcPr>
            <w:tcW w:w="2428" w:type="dxa"/>
          </w:tcPr>
          <w:p w14:paraId="40D14117" w14:textId="77777777" w:rsidR="00B12C8B" w:rsidRDefault="00B12C8B" w:rsidP="00B12C8B">
            <w:pPr>
              <w:pStyle w:val="Table10ptText-ASDEFCON"/>
            </w:pPr>
            <w:r>
              <w:t>PEPPOL</w:t>
            </w:r>
          </w:p>
        </w:tc>
        <w:tc>
          <w:tcPr>
            <w:tcW w:w="2429" w:type="dxa"/>
          </w:tcPr>
          <w:p w14:paraId="36BAE513" w14:textId="77777777" w:rsidR="00B12C8B" w:rsidRPr="00826D1B" w:rsidRDefault="00B12C8B" w:rsidP="00B12C8B">
            <w:pPr>
              <w:pStyle w:val="Table10ptText-ASDEFCON"/>
            </w:pPr>
            <w:r w:rsidRPr="00804C1E">
              <w:t>Pan-European Public Procurement On-Line</w:t>
            </w:r>
          </w:p>
        </w:tc>
      </w:tr>
      <w:tr w:rsidR="00B12C8B" w:rsidRPr="00B76CA9" w14:paraId="6FAA3070" w14:textId="77777777" w:rsidTr="008A0C7B">
        <w:trPr>
          <w:jc w:val="center"/>
        </w:trPr>
        <w:tc>
          <w:tcPr>
            <w:tcW w:w="2428" w:type="dxa"/>
          </w:tcPr>
          <w:p w14:paraId="11ECCF26" w14:textId="77777777" w:rsidR="00B12C8B" w:rsidRPr="009704A0" w:rsidRDefault="00B12C8B" w:rsidP="00B12C8B">
            <w:pPr>
              <w:pStyle w:val="Table10ptText-ASDEFCON"/>
              <w:rPr>
                <w:szCs w:val="20"/>
              </w:rPr>
            </w:pPr>
            <w:r w:rsidRPr="009704A0">
              <w:rPr>
                <w:szCs w:val="20"/>
              </w:rPr>
              <w:t>PT PCP</w:t>
            </w:r>
          </w:p>
        </w:tc>
        <w:tc>
          <w:tcPr>
            <w:tcW w:w="2429" w:type="dxa"/>
          </w:tcPr>
          <w:p w14:paraId="44D39E6D" w14:textId="77777777" w:rsidR="00B12C8B" w:rsidRPr="00A667CE" w:rsidRDefault="00B12C8B" w:rsidP="00470E40">
            <w:pPr>
              <w:pStyle w:val="NoteToDrafters-ASDEFCON"/>
              <w:rPr>
                <w:szCs w:val="20"/>
              </w:rPr>
            </w:pPr>
            <w:r w:rsidRPr="00A667CE">
              <w:rPr>
                <w:szCs w:val="20"/>
              </w:rPr>
              <w:t>Note to drafters: Include if clauses 9.9.6 to 9.9.10 (regarding PT PCP) are included in the COD.</w:t>
            </w:r>
          </w:p>
          <w:p w14:paraId="0571893A" w14:textId="77777777" w:rsidR="00B12C8B" w:rsidRPr="009704A0" w:rsidRDefault="00B12C8B" w:rsidP="00B12C8B">
            <w:pPr>
              <w:pStyle w:val="Table10ptText-ASDEFCON"/>
              <w:rPr>
                <w:szCs w:val="20"/>
              </w:rPr>
            </w:pPr>
            <w:r w:rsidRPr="009704A0">
              <w:rPr>
                <w:szCs w:val="20"/>
              </w:rPr>
              <w:t>Payment Times Procurement Connected Policy</w:t>
            </w:r>
          </w:p>
        </w:tc>
      </w:tr>
      <w:tr w:rsidR="008A0C7B" w:rsidRPr="00B76CA9" w14:paraId="72CBFDCD" w14:textId="77777777" w:rsidTr="008A0C7B">
        <w:trPr>
          <w:jc w:val="center"/>
        </w:trPr>
        <w:tc>
          <w:tcPr>
            <w:tcW w:w="2428" w:type="dxa"/>
          </w:tcPr>
          <w:p w14:paraId="6F1125A1" w14:textId="77777777" w:rsidR="008A0C7B" w:rsidRDefault="008A0C7B" w:rsidP="008A0C7B">
            <w:pPr>
              <w:pStyle w:val="Table10ptText-ASDEFCON"/>
            </w:pPr>
            <w:r>
              <w:t>SCCG</w:t>
            </w:r>
          </w:p>
        </w:tc>
        <w:tc>
          <w:tcPr>
            <w:tcW w:w="2429" w:type="dxa"/>
          </w:tcPr>
          <w:p w14:paraId="7FDD95E2" w14:textId="77777777" w:rsidR="008A0C7B" w:rsidRDefault="008A0C7B" w:rsidP="008A0C7B">
            <w:pPr>
              <w:pStyle w:val="Table10ptText-ASDEFCON"/>
            </w:pPr>
            <w:r>
              <w:t>Security Classification and Categorisation Guide</w:t>
            </w:r>
          </w:p>
        </w:tc>
      </w:tr>
      <w:tr w:rsidR="008A0C7B" w:rsidRPr="00B76CA9" w14:paraId="353B2DD5" w14:textId="77777777" w:rsidTr="008A0C7B">
        <w:trPr>
          <w:jc w:val="center"/>
        </w:trPr>
        <w:tc>
          <w:tcPr>
            <w:tcW w:w="2428" w:type="dxa"/>
          </w:tcPr>
          <w:p w14:paraId="16D4A7AC" w14:textId="77777777" w:rsidR="008A0C7B" w:rsidRPr="00B76CA9" w:rsidRDefault="008A0C7B" w:rsidP="008A0C7B">
            <w:pPr>
              <w:pStyle w:val="Table10ptText-ASDEFCON"/>
            </w:pPr>
            <w:r>
              <w:t>SDS</w:t>
            </w:r>
          </w:p>
        </w:tc>
        <w:tc>
          <w:tcPr>
            <w:tcW w:w="2429" w:type="dxa"/>
          </w:tcPr>
          <w:p w14:paraId="7731313F" w14:textId="77777777" w:rsidR="008A0C7B" w:rsidRPr="00B76CA9" w:rsidRDefault="008A0C7B" w:rsidP="008A0C7B">
            <w:pPr>
              <w:pStyle w:val="Table10ptText-ASDEFCON"/>
            </w:pPr>
            <w:r>
              <w:t>Safety Data Sheet</w:t>
            </w:r>
          </w:p>
        </w:tc>
      </w:tr>
      <w:tr w:rsidR="008A0C7B" w:rsidRPr="00B76CA9" w14:paraId="7AA941D4" w14:textId="77777777" w:rsidTr="008A0C7B">
        <w:trPr>
          <w:jc w:val="center"/>
        </w:trPr>
        <w:tc>
          <w:tcPr>
            <w:tcW w:w="2428" w:type="dxa"/>
          </w:tcPr>
          <w:p w14:paraId="3A5A063E" w14:textId="77777777" w:rsidR="008A0C7B" w:rsidRPr="00B76CA9" w:rsidRDefault="008A0C7B" w:rsidP="008A0C7B">
            <w:pPr>
              <w:pStyle w:val="Table10ptText-ASDEFCON"/>
            </w:pPr>
            <w:r w:rsidRPr="00B76CA9">
              <w:t>SOS</w:t>
            </w:r>
          </w:p>
        </w:tc>
        <w:tc>
          <w:tcPr>
            <w:tcW w:w="2429" w:type="dxa"/>
          </w:tcPr>
          <w:p w14:paraId="2AAE4567" w14:textId="77777777" w:rsidR="008A0C7B" w:rsidRPr="00B76CA9" w:rsidRDefault="008A0C7B" w:rsidP="008A0C7B">
            <w:pPr>
              <w:pStyle w:val="Table10ptText-ASDEFCON"/>
            </w:pPr>
            <w:r w:rsidRPr="00B76CA9">
              <w:t>Scope of Services</w:t>
            </w:r>
          </w:p>
        </w:tc>
      </w:tr>
      <w:tr w:rsidR="008A0C7B" w:rsidRPr="00B76CA9" w14:paraId="53376CC9" w14:textId="77777777" w:rsidTr="008A0C7B">
        <w:trPr>
          <w:jc w:val="center"/>
        </w:trPr>
        <w:tc>
          <w:tcPr>
            <w:tcW w:w="2428" w:type="dxa"/>
          </w:tcPr>
          <w:p w14:paraId="4A4F51CF" w14:textId="77777777" w:rsidR="008A0C7B" w:rsidRPr="00B76CA9" w:rsidRDefault="008A0C7B" w:rsidP="008A0C7B">
            <w:pPr>
              <w:pStyle w:val="Table10ptText-ASDEFCON"/>
            </w:pPr>
            <w:r>
              <w:t>STR</w:t>
            </w:r>
          </w:p>
        </w:tc>
        <w:tc>
          <w:tcPr>
            <w:tcW w:w="2429" w:type="dxa"/>
          </w:tcPr>
          <w:p w14:paraId="60024C56" w14:textId="77777777" w:rsidR="008A0C7B" w:rsidRPr="00B76CA9" w:rsidRDefault="008A0C7B" w:rsidP="008A0C7B">
            <w:pPr>
              <w:pStyle w:val="Table10ptText-ASDEFCON"/>
            </w:pPr>
            <w:r w:rsidRPr="00826D1B">
              <w:t>Statement of Tax Record</w:t>
            </w:r>
          </w:p>
        </w:tc>
      </w:tr>
      <w:tr w:rsidR="008A0C7B" w:rsidRPr="00B76CA9" w14:paraId="7F8FC656" w14:textId="77777777" w:rsidTr="008A0C7B">
        <w:trPr>
          <w:jc w:val="center"/>
        </w:trPr>
        <w:tc>
          <w:tcPr>
            <w:tcW w:w="2428" w:type="dxa"/>
          </w:tcPr>
          <w:p w14:paraId="10554A4B" w14:textId="77777777" w:rsidR="008A0C7B" w:rsidRPr="00B76CA9" w:rsidRDefault="008A0C7B" w:rsidP="008A0C7B">
            <w:pPr>
              <w:pStyle w:val="Table10ptText-ASDEFCON"/>
            </w:pPr>
            <w:r w:rsidRPr="00B76CA9">
              <w:t>TD</w:t>
            </w:r>
          </w:p>
        </w:tc>
        <w:tc>
          <w:tcPr>
            <w:tcW w:w="2429" w:type="dxa"/>
          </w:tcPr>
          <w:p w14:paraId="330FC89C" w14:textId="77777777" w:rsidR="008A0C7B" w:rsidRPr="00B76CA9" w:rsidRDefault="008A0C7B" w:rsidP="008A0C7B">
            <w:pPr>
              <w:pStyle w:val="Table10ptText-ASDEFCON"/>
            </w:pPr>
            <w:r w:rsidRPr="00B76CA9">
              <w:t>Technical Data</w:t>
            </w:r>
          </w:p>
        </w:tc>
      </w:tr>
      <w:tr w:rsidR="008A0C7B" w:rsidRPr="00B76CA9" w14:paraId="3ADBF3A9" w14:textId="77777777" w:rsidTr="008A0C7B">
        <w:trPr>
          <w:jc w:val="center"/>
        </w:trPr>
        <w:tc>
          <w:tcPr>
            <w:tcW w:w="2428" w:type="dxa"/>
          </w:tcPr>
          <w:p w14:paraId="49B8BDE3" w14:textId="77777777" w:rsidR="008A0C7B" w:rsidRPr="00B76CA9" w:rsidRDefault="008A0C7B" w:rsidP="008A0C7B">
            <w:pPr>
              <w:pStyle w:val="Table10ptText-ASDEFCON"/>
            </w:pPr>
            <w:r>
              <w:t>WHS</w:t>
            </w:r>
          </w:p>
        </w:tc>
        <w:tc>
          <w:tcPr>
            <w:tcW w:w="2429" w:type="dxa"/>
          </w:tcPr>
          <w:p w14:paraId="4F5995FD" w14:textId="77777777" w:rsidR="008A0C7B" w:rsidRPr="00B76CA9" w:rsidRDefault="008A0C7B" w:rsidP="008A0C7B">
            <w:pPr>
              <w:pStyle w:val="Table10ptText-ASDEFCON"/>
            </w:pPr>
            <w:r>
              <w:t>Work Health and Safety</w:t>
            </w:r>
          </w:p>
        </w:tc>
      </w:tr>
    </w:tbl>
    <w:p w14:paraId="231F71B0" w14:textId="77777777" w:rsidR="008502BC" w:rsidRDefault="008502BC" w:rsidP="00470E40">
      <w:pPr>
        <w:pStyle w:val="ATTANNLV1-ASDEFCON"/>
        <w:spacing w:before="0"/>
        <w:sectPr w:rsidR="008502BC" w:rsidSect="00FC0C27">
          <w:type w:val="continuous"/>
          <w:pgSz w:w="11907" w:h="16840" w:code="9"/>
          <w:pgMar w:top="1304" w:right="1417" w:bottom="907" w:left="1417" w:header="567" w:footer="567" w:gutter="0"/>
          <w:paperSrc w:first="257" w:other="257"/>
          <w:pgNumType w:start="1"/>
          <w:cols w:num="2" w:space="720" w:equalWidth="0">
            <w:col w:w="4182" w:space="708"/>
            <w:col w:w="4182"/>
          </w:cols>
          <w:docGrid w:linePitch="272"/>
        </w:sectPr>
      </w:pPr>
    </w:p>
    <w:p w14:paraId="085937DF" w14:textId="77777777" w:rsidR="00710382" w:rsidRPr="00710382" w:rsidRDefault="00124E3C" w:rsidP="003D3A99">
      <w:pPr>
        <w:pStyle w:val="ATTANNLV1-ASDEFCON"/>
      </w:pPr>
      <w:r>
        <w:br w:type="page"/>
      </w:r>
      <w:r w:rsidR="00230782" w:rsidRPr="00B76CA9">
        <w:t>DEFINITIONS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9"/>
        <w:gridCol w:w="1200"/>
        <w:gridCol w:w="6759"/>
      </w:tblGrid>
      <w:tr w:rsidR="00230782" w:rsidRPr="006D2E45" w14:paraId="1A09BDBC" w14:textId="77777777" w:rsidTr="008A0C7B">
        <w:trPr>
          <w:cantSplit/>
          <w:tblHeader/>
          <w:jc w:val="center"/>
        </w:trPr>
        <w:tc>
          <w:tcPr>
            <w:tcW w:w="1689" w:type="dxa"/>
            <w:shd w:val="pct10" w:color="000000" w:fill="FFFFFF"/>
          </w:tcPr>
          <w:p w14:paraId="61C10BB3" w14:textId="77777777" w:rsidR="00230782" w:rsidRPr="006D2E45" w:rsidRDefault="00230782" w:rsidP="00575F2E">
            <w:pPr>
              <w:pStyle w:val="Table10ptText-ASDEFCON"/>
            </w:pPr>
            <w:r w:rsidRPr="006D2E45">
              <w:t>Term</w:t>
            </w:r>
          </w:p>
        </w:tc>
        <w:tc>
          <w:tcPr>
            <w:tcW w:w="1200" w:type="dxa"/>
            <w:shd w:val="pct10" w:color="000000" w:fill="FFFFFF"/>
          </w:tcPr>
          <w:p w14:paraId="45EAB9E1" w14:textId="77777777" w:rsidR="00230782" w:rsidRPr="006D2E45" w:rsidRDefault="00230782" w:rsidP="00575F2E">
            <w:pPr>
              <w:pStyle w:val="Table10ptText-ASDEFCON"/>
            </w:pPr>
            <w:r w:rsidRPr="006D2E45">
              <w:t>Status</w:t>
            </w:r>
          </w:p>
        </w:tc>
        <w:tc>
          <w:tcPr>
            <w:tcW w:w="6759" w:type="dxa"/>
            <w:shd w:val="pct10" w:color="000000" w:fill="FFFFFF"/>
          </w:tcPr>
          <w:p w14:paraId="58E9BD23" w14:textId="77777777" w:rsidR="00230782" w:rsidRPr="006D2E45" w:rsidRDefault="00230782" w:rsidP="00575F2E">
            <w:pPr>
              <w:pStyle w:val="Table10ptText-ASDEFCON"/>
            </w:pPr>
            <w:r w:rsidRPr="006D2E45">
              <w:t>Definition</w:t>
            </w:r>
          </w:p>
        </w:tc>
      </w:tr>
      <w:tr w:rsidR="00E44CA7" w:rsidRPr="00B76CA9" w14:paraId="45E0A4D0" w14:textId="77777777" w:rsidTr="008A0C7B">
        <w:trPr>
          <w:cantSplit/>
          <w:jc w:val="center"/>
        </w:trPr>
        <w:tc>
          <w:tcPr>
            <w:tcW w:w="1689" w:type="dxa"/>
          </w:tcPr>
          <w:p w14:paraId="02C09CDC" w14:textId="77777777" w:rsidR="00E44CA7" w:rsidRPr="00B76CA9" w:rsidRDefault="00E44CA7" w:rsidP="00575F2E">
            <w:pPr>
              <w:pStyle w:val="Table10ptText-ASDEFCON"/>
            </w:pPr>
            <w:r w:rsidRPr="00B76CA9">
              <w:t>Adjustment</w:t>
            </w:r>
          </w:p>
        </w:tc>
        <w:tc>
          <w:tcPr>
            <w:tcW w:w="1200" w:type="dxa"/>
          </w:tcPr>
          <w:p w14:paraId="324E42F1" w14:textId="77777777" w:rsidR="00E44CA7" w:rsidRPr="00B76CA9" w:rsidRDefault="00E44CA7" w:rsidP="00575F2E">
            <w:pPr>
              <w:pStyle w:val="Table10ptText-ASDEFCON"/>
            </w:pPr>
            <w:r w:rsidRPr="00B76CA9">
              <w:t>(</w:t>
            </w:r>
            <w:r w:rsidR="00DD59D7">
              <w:t>Core</w:t>
            </w:r>
            <w:r w:rsidRPr="00B76CA9">
              <w:t>)</w:t>
            </w:r>
          </w:p>
        </w:tc>
        <w:tc>
          <w:tcPr>
            <w:tcW w:w="6759" w:type="dxa"/>
          </w:tcPr>
          <w:p w14:paraId="7F6AF908" w14:textId="77777777" w:rsidR="00E44CA7" w:rsidRPr="00B76CA9" w:rsidRDefault="00E44CA7" w:rsidP="00575F2E">
            <w:pPr>
              <w:pStyle w:val="Table10ptText-ASDEFCON"/>
            </w:pPr>
            <w:r w:rsidRPr="00B76CA9">
              <w:t xml:space="preserve">means the process by which </w:t>
            </w:r>
            <w:r>
              <w:t>L</w:t>
            </w:r>
            <w:r w:rsidRPr="00B76CA9">
              <w:t xml:space="preserve">abour </w:t>
            </w:r>
            <w:r>
              <w:t>R</w:t>
            </w:r>
            <w:r w:rsidRPr="00B76CA9">
              <w:t>ates are revised in accordance with Attachment E.</w:t>
            </w:r>
          </w:p>
        </w:tc>
      </w:tr>
      <w:tr w:rsidR="00230782" w:rsidRPr="00B76CA9" w14:paraId="21881D87" w14:textId="77777777" w:rsidTr="008A0C7B">
        <w:trPr>
          <w:cantSplit/>
          <w:jc w:val="center"/>
        </w:trPr>
        <w:tc>
          <w:tcPr>
            <w:tcW w:w="1689" w:type="dxa"/>
          </w:tcPr>
          <w:p w14:paraId="561F919C" w14:textId="77777777" w:rsidR="00230782" w:rsidRPr="00B76CA9" w:rsidRDefault="00230782" w:rsidP="00575F2E">
            <w:pPr>
              <w:pStyle w:val="Table10ptText-ASDEFCON"/>
            </w:pPr>
            <w:r w:rsidRPr="00B76CA9">
              <w:t>Adjustment Date</w:t>
            </w:r>
          </w:p>
        </w:tc>
        <w:tc>
          <w:tcPr>
            <w:tcW w:w="1200" w:type="dxa"/>
          </w:tcPr>
          <w:p w14:paraId="1421E38B" w14:textId="77777777" w:rsidR="00230782" w:rsidRPr="00B76CA9" w:rsidRDefault="00230782" w:rsidP="00575F2E">
            <w:pPr>
              <w:pStyle w:val="Table10ptText-ASDEFCON"/>
            </w:pPr>
            <w:r w:rsidRPr="00B76CA9">
              <w:t>(</w:t>
            </w:r>
            <w:r w:rsidR="00DD59D7">
              <w:t>Core</w:t>
            </w:r>
            <w:r w:rsidRPr="00B76CA9">
              <w:t>)</w:t>
            </w:r>
          </w:p>
        </w:tc>
        <w:tc>
          <w:tcPr>
            <w:tcW w:w="6759" w:type="dxa"/>
          </w:tcPr>
          <w:p w14:paraId="7323051D" w14:textId="77777777" w:rsidR="00230782" w:rsidRPr="00B76CA9" w:rsidRDefault="00230782" w:rsidP="00575F2E">
            <w:pPr>
              <w:pStyle w:val="Table10ptText-ASDEFCON"/>
            </w:pPr>
            <w:r w:rsidRPr="00B76CA9">
              <w:t>means each anniversary of the Effective Date</w:t>
            </w:r>
            <w:r w:rsidR="004D6412">
              <w:t>, starting from the second anniversary of the Effective Date</w:t>
            </w:r>
            <w:r w:rsidRPr="00B76CA9">
              <w:t>.</w:t>
            </w:r>
          </w:p>
        </w:tc>
      </w:tr>
      <w:tr w:rsidR="00DD59D7" w:rsidRPr="00B76CA9" w14:paraId="5F060B98" w14:textId="77777777" w:rsidTr="008A0C7B">
        <w:trPr>
          <w:cantSplit/>
          <w:jc w:val="center"/>
        </w:trPr>
        <w:tc>
          <w:tcPr>
            <w:tcW w:w="1689" w:type="dxa"/>
          </w:tcPr>
          <w:p w14:paraId="7DE17E69" w14:textId="77777777" w:rsidR="00DD59D7" w:rsidRPr="00B76CA9" w:rsidRDefault="00DD59D7" w:rsidP="00575F2E">
            <w:pPr>
              <w:pStyle w:val="Table10ptText-ASDEFCON"/>
            </w:pPr>
            <w:r>
              <w:t>Approval</w:t>
            </w:r>
          </w:p>
        </w:tc>
        <w:tc>
          <w:tcPr>
            <w:tcW w:w="1200" w:type="dxa"/>
          </w:tcPr>
          <w:p w14:paraId="4EBB6F17" w14:textId="77777777" w:rsidR="00DD59D7" w:rsidRPr="00B76CA9" w:rsidRDefault="00DD59D7" w:rsidP="00575F2E">
            <w:pPr>
              <w:pStyle w:val="Table10ptText-ASDEFCON"/>
            </w:pPr>
            <w:r>
              <w:t>(Core)</w:t>
            </w:r>
          </w:p>
        </w:tc>
        <w:tc>
          <w:tcPr>
            <w:tcW w:w="6759" w:type="dxa"/>
          </w:tcPr>
          <w:p w14:paraId="07A1A365" w14:textId="77777777" w:rsidR="00DD59D7" w:rsidRPr="00B76CA9" w:rsidRDefault="00DD59D7" w:rsidP="00575F2E">
            <w:pPr>
              <w:pStyle w:val="Table10ptText-ASDEFCON"/>
            </w:pPr>
            <w:r>
              <w:t>means the act of the Commonwealth Representative approving a particular claim, proposal or course of action as a basis for further work under the Deed or any resultant Contract. ‘Approve’ has a corresponding meaning.</w:t>
            </w:r>
          </w:p>
        </w:tc>
      </w:tr>
      <w:tr w:rsidR="00526EFE" w:rsidRPr="00B76CA9" w14:paraId="5B3FB10E" w14:textId="77777777" w:rsidTr="008A0C7B">
        <w:trPr>
          <w:cantSplit/>
          <w:jc w:val="center"/>
        </w:trPr>
        <w:tc>
          <w:tcPr>
            <w:tcW w:w="1689" w:type="dxa"/>
          </w:tcPr>
          <w:p w14:paraId="05F79F03" w14:textId="77777777" w:rsidR="00526EFE" w:rsidRPr="00B76CA9" w:rsidRDefault="00526EFE" w:rsidP="00575F2E">
            <w:pPr>
              <w:pStyle w:val="Table10ptText-ASDEFCON"/>
            </w:pPr>
            <w:r w:rsidRPr="00061524">
              <w:t xml:space="preserve">Asbestos Containing Material </w:t>
            </w:r>
          </w:p>
        </w:tc>
        <w:tc>
          <w:tcPr>
            <w:tcW w:w="1200" w:type="dxa"/>
          </w:tcPr>
          <w:p w14:paraId="079BF2EF" w14:textId="77777777" w:rsidR="00526EFE" w:rsidRPr="00B76CA9" w:rsidRDefault="00526EFE" w:rsidP="00575F2E">
            <w:pPr>
              <w:pStyle w:val="Table10ptText-ASDEFCON"/>
            </w:pPr>
            <w:r>
              <w:t>(Core)</w:t>
            </w:r>
          </w:p>
        </w:tc>
        <w:tc>
          <w:tcPr>
            <w:tcW w:w="6759" w:type="dxa"/>
          </w:tcPr>
          <w:p w14:paraId="04C38130" w14:textId="77777777" w:rsidR="00526EFE" w:rsidRPr="00B76CA9" w:rsidRDefault="00526EFE" w:rsidP="00575F2E">
            <w:pPr>
              <w:pStyle w:val="Table10ptText-ASDEFCON"/>
            </w:pPr>
            <w:r w:rsidRPr="00061524">
              <w:t xml:space="preserve">has the meaning given in subregulation 5(1) of the </w:t>
            </w:r>
            <w:r w:rsidRPr="00DD59D7">
              <w:rPr>
                <w:i/>
              </w:rPr>
              <w:t xml:space="preserve">Work Health and Safety Regulations 2011 </w:t>
            </w:r>
            <w:r w:rsidRPr="005907EE">
              <w:t>(Cth)</w:t>
            </w:r>
            <w:r w:rsidRPr="00606E9B">
              <w:t>.</w:t>
            </w:r>
          </w:p>
        </w:tc>
      </w:tr>
      <w:tr w:rsidR="00A039AA" w:rsidRPr="00901737" w14:paraId="58E11EBE" w14:textId="77777777" w:rsidTr="00A039AA">
        <w:trPr>
          <w:cantSplit/>
          <w:jc w:val="center"/>
          <w:del w:id="177" w:author="Prabhu, Akshata MS" w:date="2024-08-22T11:39:00Z"/>
        </w:trPr>
        <w:tc>
          <w:tcPr>
            <w:tcW w:w="1689" w:type="dxa"/>
            <w:tcBorders>
              <w:top w:val="single" w:sz="4" w:space="0" w:color="auto"/>
              <w:left w:val="single" w:sz="4" w:space="0" w:color="auto"/>
              <w:bottom w:val="single" w:sz="4" w:space="0" w:color="auto"/>
              <w:right w:val="single" w:sz="4" w:space="0" w:color="auto"/>
            </w:tcBorders>
          </w:tcPr>
          <w:p w14:paraId="1A16FCDD" w14:textId="77777777" w:rsidR="00A039AA" w:rsidRPr="00A039AA" w:rsidRDefault="00A039AA" w:rsidP="00C35BF9">
            <w:pPr>
              <w:pStyle w:val="Table10ptText-ASDEFCON"/>
              <w:rPr>
                <w:del w:id="178" w:author="Prabhu, Akshata MS" w:date="2024-08-22T11:39:00Z"/>
              </w:rPr>
            </w:pPr>
            <w:del w:id="179" w:author="Prabhu, Akshata MS" w:date="2024-08-22T11:39:00Z">
              <w:r w:rsidRPr="00A039AA">
                <w:delText>Australian Entity</w:delText>
              </w:r>
            </w:del>
          </w:p>
        </w:tc>
        <w:tc>
          <w:tcPr>
            <w:tcW w:w="1200" w:type="dxa"/>
            <w:tcBorders>
              <w:top w:val="single" w:sz="4" w:space="0" w:color="auto"/>
              <w:left w:val="single" w:sz="4" w:space="0" w:color="auto"/>
              <w:bottom w:val="single" w:sz="4" w:space="0" w:color="auto"/>
              <w:right w:val="single" w:sz="4" w:space="0" w:color="auto"/>
            </w:tcBorders>
          </w:tcPr>
          <w:p w14:paraId="7EEF5D02" w14:textId="77777777" w:rsidR="00A039AA" w:rsidRPr="00A039AA" w:rsidRDefault="00A039AA" w:rsidP="00E32CE8">
            <w:pPr>
              <w:pStyle w:val="Table10ptText-ASDEFCON"/>
              <w:rPr>
                <w:del w:id="180" w:author="Prabhu, Akshata MS" w:date="2024-08-22T11:39:00Z"/>
              </w:rPr>
            </w:pPr>
            <w:del w:id="181" w:author="Prabhu, Akshata MS" w:date="2024-08-22T11:39:00Z">
              <w:r w:rsidRPr="00A039AA">
                <w:delText>(Core)</w:delText>
              </w:r>
            </w:del>
          </w:p>
        </w:tc>
        <w:tc>
          <w:tcPr>
            <w:tcW w:w="6759" w:type="dxa"/>
            <w:tcBorders>
              <w:top w:val="single" w:sz="4" w:space="0" w:color="auto"/>
              <w:left w:val="single" w:sz="4" w:space="0" w:color="auto"/>
              <w:bottom w:val="single" w:sz="4" w:space="0" w:color="auto"/>
              <w:right w:val="single" w:sz="4" w:space="0" w:color="auto"/>
            </w:tcBorders>
          </w:tcPr>
          <w:p w14:paraId="3FD014CE" w14:textId="77777777" w:rsidR="00A039AA" w:rsidRPr="00A039AA" w:rsidRDefault="00A039AA" w:rsidP="00E32CE8">
            <w:pPr>
              <w:pStyle w:val="Table10ptText-ASDEFCON"/>
              <w:rPr>
                <w:del w:id="182" w:author="Prabhu, Akshata MS" w:date="2024-08-22T11:39:00Z"/>
              </w:rPr>
            </w:pPr>
            <w:del w:id="183" w:author="Prabhu, Akshata MS" w:date="2024-08-22T11:39:00Z">
              <w:r w:rsidRPr="00A039AA">
                <w:delText>means:</w:delText>
              </w:r>
            </w:del>
          </w:p>
          <w:p w14:paraId="2CBAFF13" w14:textId="77777777" w:rsidR="00A039AA" w:rsidRPr="00A039AA" w:rsidRDefault="00A039AA" w:rsidP="00D33912">
            <w:pPr>
              <w:pStyle w:val="Table10ptText-ASDEFCON"/>
              <w:rPr>
                <w:del w:id="184" w:author="Prabhu, Akshata MS" w:date="2024-08-22T11:39:00Z"/>
              </w:rPr>
            </w:pPr>
            <w:del w:id="185" w:author="Prabhu, Akshata MS" w:date="2024-08-22T11:39:00Z">
              <w:r w:rsidRPr="00A039AA">
                <w:delText>a company registered under the Corporations Act 2001 (Cth) or a company registered under the Companies Act 1993 (New Zealand);</w:delText>
              </w:r>
            </w:del>
          </w:p>
          <w:p w14:paraId="1CD84662" w14:textId="77777777" w:rsidR="00A039AA" w:rsidRPr="00A039AA" w:rsidRDefault="00A039AA" w:rsidP="00D33912">
            <w:pPr>
              <w:pStyle w:val="Table10ptText-ASDEFCON"/>
              <w:rPr>
                <w:del w:id="186" w:author="Prabhu, Akshata MS" w:date="2024-08-22T11:39:00Z"/>
              </w:rPr>
            </w:pPr>
            <w:del w:id="187" w:author="Prabhu, Akshata MS" w:date="2024-08-22T11:39:00Z">
              <w:r w:rsidRPr="00A039AA">
                <w:delText>a body corporate, partnership, joint venture or association formed or incorporated in Australia or New Zealand; or</w:delText>
              </w:r>
            </w:del>
          </w:p>
          <w:p w14:paraId="3010E635" w14:textId="77777777" w:rsidR="00A039AA" w:rsidRPr="00A039AA" w:rsidRDefault="00A039AA" w:rsidP="00D33912">
            <w:pPr>
              <w:pStyle w:val="Table10ptText-ASDEFCON"/>
              <w:rPr>
                <w:del w:id="188" w:author="Prabhu, Akshata MS" w:date="2024-08-22T11:39:00Z"/>
              </w:rPr>
            </w:pPr>
            <w:del w:id="189" w:author="Prabhu, Akshata MS" w:date="2024-08-22T11:39:00Z">
              <w:r w:rsidRPr="00A039AA">
                <w:delText>a foreign-owned company in Australia or New Zealand, and which has a registered body number (ie, ARBN or NZRBN),</w:delText>
              </w:r>
            </w:del>
          </w:p>
          <w:p w14:paraId="135C5978" w14:textId="77777777" w:rsidR="00A039AA" w:rsidRPr="00901737" w:rsidRDefault="00A039AA">
            <w:pPr>
              <w:pStyle w:val="Table10ptText-ASDEFCON"/>
              <w:rPr>
                <w:del w:id="190" w:author="Prabhu, Akshata MS" w:date="2024-08-22T11:39:00Z"/>
              </w:rPr>
            </w:pPr>
            <w:del w:id="191" w:author="Prabhu, Akshata MS" w:date="2024-08-22T11:39:00Z">
              <w:r w:rsidRPr="00A039AA">
                <w:delText>carrying on business through a permanent establishment</w:delText>
              </w:r>
              <w:r w:rsidRPr="00EF128C">
                <w:delText xml:space="preserve"> in Australia or New Zealand</w:delText>
              </w:r>
              <w:r w:rsidRPr="00A039AA">
                <w:delText xml:space="preserve">, including </w:delText>
              </w:r>
              <w:r>
                <w:delText xml:space="preserve">as </w:delText>
              </w:r>
              <w:r w:rsidRPr="00EF128C">
                <w:delText>evidenced th</w:delText>
              </w:r>
              <w:r>
                <w:delText>r</w:delText>
              </w:r>
              <w:r w:rsidRPr="00EF128C">
                <w:delText xml:space="preserve">ough </w:delText>
              </w:r>
              <w:r>
                <w:delText>employment and the conduct of business operations in Australia or New Zealand.</w:delText>
              </w:r>
            </w:del>
          </w:p>
        </w:tc>
      </w:tr>
      <w:tr w:rsidR="00A039AA" w:rsidRPr="00713FA9" w14:paraId="2B975EC2" w14:textId="77777777" w:rsidTr="00A039AA">
        <w:trPr>
          <w:cantSplit/>
          <w:jc w:val="center"/>
          <w:del w:id="192" w:author="Prabhu, Akshata MS" w:date="2024-08-22T11:39:00Z"/>
        </w:trPr>
        <w:tc>
          <w:tcPr>
            <w:tcW w:w="1689" w:type="dxa"/>
            <w:tcBorders>
              <w:top w:val="single" w:sz="4" w:space="0" w:color="auto"/>
              <w:left w:val="single" w:sz="4" w:space="0" w:color="auto"/>
              <w:bottom w:val="single" w:sz="4" w:space="0" w:color="auto"/>
              <w:right w:val="single" w:sz="4" w:space="0" w:color="auto"/>
            </w:tcBorders>
          </w:tcPr>
          <w:p w14:paraId="4F654A2C" w14:textId="77777777" w:rsidR="00A039AA" w:rsidRPr="00A039AA" w:rsidRDefault="00A039AA" w:rsidP="00C35BF9">
            <w:pPr>
              <w:pStyle w:val="Table10ptText-ASDEFCON"/>
              <w:rPr>
                <w:del w:id="193" w:author="Prabhu, Akshata MS" w:date="2024-08-22T11:39:00Z"/>
              </w:rPr>
            </w:pPr>
            <w:del w:id="194" w:author="Prabhu, Akshata MS" w:date="2024-08-22T11:39:00Z">
              <w:r w:rsidRPr="00A039AA">
                <w:delText>Australian Industry</w:delText>
              </w:r>
            </w:del>
          </w:p>
        </w:tc>
        <w:tc>
          <w:tcPr>
            <w:tcW w:w="1200" w:type="dxa"/>
            <w:tcBorders>
              <w:top w:val="single" w:sz="4" w:space="0" w:color="auto"/>
              <w:left w:val="single" w:sz="4" w:space="0" w:color="auto"/>
              <w:bottom w:val="single" w:sz="4" w:space="0" w:color="auto"/>
              <w:right w:val="single" w:sz="4" w:space="0" w:color="auto"/>
            </w:tcBorders>
          </w:tcPr>
          <w:p w14:paraId="7BDB4A14" w14:textId="77777777" w:rsidR="00A039AA" w:rsidRPr="00A039AA" w:rsidRDefault="00A039AA" w:rsidP="00E32CE8">
            <w:pPr>
              <w:pStyle w:val="Table10ptText-ASDEFCON"/>
              <w:rPr>
                <w:del w:id="195" w:author="Prabhu, Akshata MS" w:date="2024-08-22T11:39:00Z"/>
              </w:rPr>
            </w:pPr>
            <w:del w:id="196" w:author="Prabhu, Akshata MS" w:date="2024-08-22T11:39:00Z">
              <w:r w:rsidRPr="00A039AA">
                <w:delText>(Core)</w:delText>
              </w:r>
            </w:del>
          </w:p>
        </w:tc>
        <w:tc>
          <w:tcPr>
            <w:tcW w:w="6759" w:type="dxa"/>
            <w:tcBorders>
              <w:top w:val="single" w:sz="4" w:space="0" w:color="auto"/>
              <w:left w:val="single" w:sz="4" w:space="0" w:color="auto"/>
              <w:bottom w:val="single" w:sz="4" w:space="0" w:color="auto"/>
              <w:right w:val="single" w:sz="4" w:space="0" w:color="auto"/>
            </w:tcBorders>
          </w:tcPr>
          <w:p w14:paraId="26B5E823" w14:textId="77777777" w:rsidR="00A039AA" w:rsidRPr="00A039AA" w:rsidRDefault="00A039AA" w:rsidP="00E32CE8">
            <w:pPr>
              <w:pStyle w:val="Table10ptText-ASDEFCON"/>
              <w:rPr>
                <w:del w:id="197" w:author="Prabhu, Akshata MS" w:date="2024-08-22T11:39:00Z"/>
              </w:rPr>
            </w:pPr>
            <w:del w:id="198" w:author="Prabhu, Akshata MS" w:date="2024-08-22T11:39:00Z">
              <w:r w:rsidRPr="00A039AA">
                <w:delText>means Australian Entities that perform work in Australia or New Zealand.</w:delText>
              </w:r>
            </w:del>
          </w:p>
        </w:tc>
      </w:tr>
      <w:tr w:rsidR="00A039AA" w:rsidRPr="00B76CA9" w14:paraId="286F13C6" w14:textId="77777777" w:rsidTr="00A039AA">
        <w:trPr>
          <w:cantSplit/>
          <w:jc w:val="center"/>
          <w:del w:id="199" w:author="Prabhu, Akshata MS" w:date="2024-08-22T11:39:00Z"/>
        </w:trPr>
        <w:tc>
          <w:tcPr>
            <w:tcW w:w="1689" w:type="dxa"/>
            <w:tcBorders>
              <w:top w:val="single" w:sz="4" w:space="0" w:color="auto"/>
              <w:left w:val="single" w:sz="4" w:space="0" w:color="auto"/>
              <w:bottom w:val="single" w:sz="4" w:space="0" w:color="auto"/>
              <w:right w:val="single" w:sz="4" w:space="0" w:color="auto"/>
            </w:tcBorders>
          </w:tcPr>
          <w:p w14:paraId="691AFC5C" w14:textId="77777777" w:rsidR="00A039AA" w:rsidRPr="00B76CA9" w:rsidRDefault="00A039AA" w:rsidP="00C35BF9">
            <w:pPr>
              <w:pStyle w:val="Table10ptText-ASDEFCON"/>
              <w:rPr>
                <w:del w:id="200" w:author="Prabhu, Akshata MS" w:date="2024-08-22T11:39:00Z"/>
              </w:rPr>
            </w:pPr>
            <w:del w:id="201" w:author="Prabhu, Akshata MS" w:date="2024-08-22T11:39:00Z">
              <w:r>
                <w:delText>Australian Industry Capability Schedule</w:delText>
              </w:r>
            </w:del>
          </w:p>
        </w:tc>
        <w:tc>
          <w:tcPr>
            <w:tcW w:w="1200" w:type="dxa"/>
            <w:tcBorders>
              <w:top w:val="single" w:sz="4" w:space="0" w:color="auto"/>
              <w:left w:val="single" w:sz="4" w:space="0" w:color="auto"/>
              <w:bottom w:val="single" w:sz="4" w:space="0" w:color="auto"/>
              <w:right w:val="single" w:sz="4" w:space="0" w:color="auto"/>
            </w:tcBorders>
          </w:tcPr>
          <w:p w14:paraId="4B5044FD" w14:textId="77777777" w:rsidR="00A039AA" w:rsidRPr="00606E9B" w:rsidRDefault="00A039AA" w:rsidP="00E32CE8">
            <w:pPr>
              <w:pStyle w:val="Table10ptText-ASDEFCON"/>
              <w:rPr>
                <w:del w:id="202" w:author="Prabhu, Akshata MS" w:date="2024-08-22T11:39:00Z"/>
              </w:rPr>
            </w:pPr>
            <w:del w:id="203" w:author="Prabhu, Akshata MS" w:date="2024-08-22T11:39:00Z">
              <w:r>
                <w:delText>(Optional)</w:delText>
              </w:r>
            </w:del>
          </w:p>
        </w:tc>
        <w:tc>
          <w:tcPr>
            <w:tcW w:w="6759" w:type="dxa"/>
            <w:tcBorders>
              <w:top w:val="single" w:sz="4" w:space="0" w:color="auto"/>
              <w:left w:val="single" w:sz="4" w:space="0" w:color="auto"/>
              <w:bottom w:val="single" w:sz="4" w:space="0" w:color="auto"/>
              <w:right w:val="single" w:sz="4" w:space="0" w:color="auto"/>
            </w:tcBorders>
          </w:tcPr>
          <w:p w14:paraId="61738981" w14:textId="77777777" w:rsidR="00A039AA" w:rsidRPr="00606E9B" w:rsidRDefault="00A039AA" w:rsidP="00E32CE8">
            <w:pPr>
              <w:pStyle w:val="Table10ptText-ASDEFCON"/>
              <w:rPr>
                <w:del w:id="204" w:author="Prabhu, Akshata MS" w:date="2024-08-22T11:39:00Z"/>
              </w:rPr>
            </w:pPr>
            <w:del w:id="205" w:author="Prabhu, Akshata MS" w:date="2024-08-22T11:39:00Z">
              <w:r>
                <w:delText xml:space="preserve">means the Schedule set out at Attachment G. </w:delText>
              </w:r>
            </w:del>
          </w:p>
        </w:tc>
      </w:tr>
      <w:tr w:rsidR="00024F8B" w:rsidRPr="00B76CA9" w14:paraId="15497AB7" w14:textId="77777777" w:rsidTr="008A0C7B">
        <w:trPr>
          <w:cantSplit/>
          <w:jc w:val="center"/>
        </w:trPr>
        <w:tc>
          <w:tcPr>
            <w:tcW w:w="1689" w:type="dxa"/>
          </w:tcPr>
          <w:p w14:paraId="35783CC7" w14:textId="77777777" w:rsidR="00024F8B" w:rsidRPr="00B76CA9" w:rsidRDefault="00024F8B" w:rsidP="00575F2E">
            <w:pPr>
              <w:pStyle w:val="Table10ptText-ASDEFCON"/>
            </w:pPr>
            <w:r>
              <w:t>Australian Privacy Principles</w:t>
            </w:r>
          </w:p>
        </w:tc>
        <w:tc>
          <w:tcPr>
            <w:tcW w:w="1200" w:type="dxa"/>
          </w:tcPr>
          <w:p w14:paraId="60C07E33" w14:textId="77777777" w:rsidR="00024F8B" w:rsidRPr="00B76CA9" w:rsidRDefault="00024F8B" w:rsidP="00575F2E">
            <w:pPr>
              <w:pStyle w:val="Table10ptText-ASDEFCON"/>
            </w:pPr>
            <w:r w:rsidRPr="000F6CF4">
              <w:t>(</w:t>
            </w:r>
            <w:r>
              <w:t>Core</w:t>
            </w:r>
            <w:r w:rsidRPr="000F6CF4">
              <w:t>)</w:t>
            </w:r>
          </w:p>
        </w:tc>
        <w:tc>
          <w:tcPr>
            <w:tcW w:w="6759" w:type="dxa"/>
          </w:tcPr>
          <w:p w14:paraId="53B6578C" w14:textId="77777777" w:rsidR="00024F8B" w:rsidRPr="00B76CA9" w:rsidRDefault="00024F8B" w:rsidP="00575F2E">
            <w:pPr>
              <w:pStyle w:val="Table10ptText-ASDEFCON"/>
            </w:pPr>
            <w:r w:rsidRPr="00FB152D">
              <w:t>ha</w:t>
            </w:r>
            <w:r>
              <w:t>s</w:t>
            </w:r>
            <w:r w:rsidRPr="00FB152D">
              <w:t xml:space="preserve"> the same meaning as in the </w:t>
            </w:r>
            <w:r w:rsidRPr="00DD59D7">
              <w:rPr>
                <w:i/>
              </w:rPr>
              <w:t>Privacy Act 1988</w:t>
            </w:r>
            <w:r w:rsidRPr="00FB152D">
              <w:t xml:space="preserve"> (Cth)</w:t>
            </w:r>
          </w:p>
        </w:tc>
      </w:tr>
      <w:tr w:rsidR="00024F8B" w:rsidRPr="00B76CA9" w14:paraId="73753026" w14:textId="77777777" w:rsidTr="008A0C7B">
        <w:trPr>
          <w:cantSplit/>
          <w:jc w:val="center"/>
        </w:trPr>
        <w:tc>
          <w:tcPr>
            <w:tcW w:w="1689" w:type="dxa"/>
          </w:tcPr>
          <w:p w14:paraId="3EF584B0" w14:textId="77777777" w:rsidR="00024F8B" w:rsidRPr="00B76CA9" w:rsidRDefault="00024F8B" w:rsidP="00575F2E">
            <w:pPr>
              <w:pStyle w:val="Table10ptText-ASDEFCON"/>
            </w:pPr>
            <w:r>
              <w:t>Authorisation</w:t>
            </w:r>
          </w:p>
        </w:tc>
        <w:tc>
          <w:tcPr>
            <w:tcW w:w="1200" w:type="dxa"/>
          </w:tcPr>
          <w:p w14:paraId="6BF03558" w14:textId="77777777" w:rsidR="00024F8B" w:rsidRPr="00B76CA9" w:rsidRDefault="00024F8B" w:rsidP="00575F2E">
            <w:pPr>
              <w:pStyle w:val="Table10ptText-ASDEFCON"/>
            </w:pPr>
            <w:r>
              <w:t>(Core)</w:t>
            </w:r>
          </w:p>
        </w:tc>
        <w:tc>
          <w:tcPr>
            <w:tcW w:w="6759" w:type="dxa"/>
          </w:tcPr>
          <w:p w14:paraId="793B4FE6" w14:textId="77777777" w:rsidR="00024F8B" w:rsidRPr="00B76CA9" w:rsidRDefault="00024F8B" w:rsidP="00575F2E">
            <w:pPr>
              <w:pStyle w:val="Table10ptText-ASDEFCON"/>
            </w:pPr>
            <w:r w:rsidRPr="000603BD">
              <w:t>means a licence, accreditation, permit, registration, regulatory approval or other documented authority (however described), required by law and necessary for the provision of</w:t>
            </w:r>
            <w:r w:rsidR="002C05EA">
              <w:t xml:space="preserve"> the</w:t>
            </w:r>
            <w:r w:rsidRPr="000603BD">
              <w:t xml:space="preserve"> Services</w:t>
            </w:r>
            <w:r>
              <w:t xml:space="preserve">. </w:t>
            </w:r>
          </w:p>
        </w:tc>
      </w:tr>
      <w:tr w:rsidR="00024F8B" w:rsidRPr="00B76CA9" w14:paraId="3F42719D" w14:textId="77777777" w:rsidTr="008A0C7B">
        <w:trPr>
          <w:cantSplit/>
          <w:jc w:val="center"/>
        </w:trPr>
        <w:tc>
          <w:tcPr>
            <w:tcW w:w="1689" w:type="dxa"/>
          </w:tcPr>
          <w:p w14:paraId="71C51CE9" w14:textId="77777777" w:rsidR="00024F8B" w:rsidRPr="00B76CA9" w:rsidRDefault="00024F8B" w:rsidP="00575F2E">
            <w:pPr>
              <w:pStyle w:val="Table10ptText-ASDEFCON"/>
            </w:pPr>
            <w:r w:rsidRPr="00B76CA9">
              <w:t>Authorised Officer</w:t>
            </w:r>
          </w:p>
        </w:tc>
        <w:tc>
          <w:tcPr>
            <w:tcW w:w="1200" w:type="dxa"/>
          </w:tcPr>
          <w:p w14:paraId="31F30145" w14:textId="77777777" w:rsidR="00024F8B" w:rsidRPr="00B76CA9" w:rsidRDefault="00024F8B" w:rsidP="00575F2E">
            <w:pPr>
              <w:pStyle w:val="Table10ptText-ASDEFCON"/>
            </w:pPr>
            <w:r w:rsidRPr="00B76CA9">
              <w:t>(Core)</w:t>
            </w:r>
          </w:p>
        </w:tc>
        <w:tc>
          <w:tcPr>
            <w:tcW w:w="6759" w:type="dxa"/>
          </w:tcPr>
          <w:p w14:paraId="528479D3" w14:textId="77777777" w:rsidR="00024F8B" w:rsidRPr="00B76CA9" w:rsidRDefault="00024F8B" w:rsidP="00575F2E">
            <w:pPr>
              <w:pStyle w:val="Table10ptText-ASDEFCON"/>
            </w:pPr>
            <w:r w:rsidRPr="00B76CA9">
              <w:t>means any person nominated in accordance with clause 2.2</w:t>
            </w:r>
            <w:r>
              <w:t xml:space="preserve"> of the </w:t>
            </w:r>
            <w:r w:rsidR="00DD59D7">
              <w:t>COD</w:t>
            </w:r>
            <w:r w:rsidRPr="00B76CA9">
              <w:t>, or, if no Authorised Officer has been nominated, means the Commonwealth Representative.</w:t>
            </w:r>
          </w:p>
        </w:tc>
      </w:tr>
      <w:tr w:rsidR="008A0C7B" w:rsidRPr="00B76CA9" w14:paraId="2AEBA9DD" w14:textId="77777777" w:rsidTr="008A0C7B">
        <w:trPr>
          <w:cantSplit/>
          <w:jc w:val="center"/>
        </w:trPr>
        <w:tc>
          <w:tcPr>
            <w:tcW w:w="1689" w:type="dxa"/>
          </w:tcPr>
          <w:p w14:paraId="730D6554" w14:textId="48565AB6" w:rsidR="008A0C7B" w:rsidRPr="00B76CA9" w:rsidRDefault="008A0C7B" w:rsidP="008A0C7B">
            <w:pPr>
              <w:pStyle w:val="Table10ptText-ASDEFCON"/>
            </w:pPr>
            <w:del w:id="206" w:author="Prabhu, Akshata MS" w:date="2024-08-22T11:39:00Z">
              <w:r>
                <w:delText>Base Date</w:delText>
              </w:r>
            </w:del>
            <w:ins w:id="207" w:author="Prabhu, Akshata MS" w:date="2024-08-22T11:39:00Z">
              <w:r>
                <w:t>Australian Industry Activity</w:t>
              </w:r>
            </w:ins>
          </w:p>
        </w:tc>
        <w:tc>
          <w:tcPr>
            <w:tcW w:w="1200" w:type="dxa"/>
          </w:tcPr>
          <w:p w14:paraId="63F54ACA" w14:textId="33E2D268" w:rsidR="008A0C7B" w:rsidRPr="00606E9B" w:rsidRDefault="008A0C7B" w:rsidP="008A0C7B">
            <w:pPr>
              <w:pStyle w:val="Table10ptText-ASDEFCON"/>
            </w:pPr>
            <w:r>
              <w:t>(</w:t>
            </w:r>
            <w:del w:id="208" w:author="Prabhu, Akshata MS" w:date="2024-08-22T11:39:00Z">
              <w:r>
                <w:delText>Core</w:delText>
              </w:r>
            </w:del>
            <w:ins w:id="209" w:author="Prabhu, Akshata MS" w:date="2024-08-22T11:39:00Z">
              <w:r>
                <w:t>Optional</w:t>
              </w:r>
            </w:ins>
            <w:r>
              <w:t>)</w:t>
            </w:r>
          </w:p>
        </w:tc>
        <w:tc>
          <w:tcPr>
            <w:tcW w:w="6759" w:type="dxa"/>
          </w:tcPr>
          <w:p w14:paraId="54430A36" w14:textId="2A5B9E9B" w:rsidR="008A0C7B" w:rsidRPr="00606E9B" w:rsidRDefault="008A0C7B" w:rsidP="008A0C7B">
            <w:pPr>
              <w:pStyle w:val="Table10ptText-ASDEFCON"/>
            </w:pPr>
            <w:r>
              <w:t xml:space="preserve">means </w:t>
            </w:r>
            <w:del w:id="210" w:author="Prabhu, Akshata MS" w:date="2024-08-22T11:39:00Z">
              <w:r w:rsidR="00E83858" w:rsidRPr="00D33912">
                <w:delText>the date</w:delText>
              </w:r>
              <w:r w:rsidR="00E83858">
                <w:delText xml:space="preserve"> identified</w:delText>
              </w:r>
            </w:del>
            <w:ins w:id="211" w:author="Prabhu, Akshata MS" w:date="2024-08-22T11:39:00Z">
              <w:r>
                <w:t>an activity required to be undertaken by ANZ industry</w:t>
              </w:r>
            </w:ins>
            <w:r>
              <w:t xml:space="preserve"> as </w:t>
            </w:r>
            <w:del w:id="212" w:author="Prabhu, Akshata MS" w:date="2024-08-22T11:39:00Z">
              <w:r w:rsidR="00E83858">
                <w:delText>the Base Date</w:delText>
              </w:r>
            </w:del>
            <w:ins w:id="213" w:author="Prabhu, Akshata MS" w:date="2024-08-22T11:39:00Z">
              <w:r>
                <w:t>set out</w:t>
              </w:r>
            </w:ins>
            <w:r>
              <w:t xml:space="preserve"> in the </w:t>
            </w:r>
            <w:del w:id="214" w:author="Prabhu, Akshata MS" w:date="2024-08-22T11:39:00Z">
              <w:r w:rsidR="00E83858">
                <w:delText>Details</w:delText>
              </w:r>
            </w:del>
            <w:ins w:id="215" w:author="Prabhu, Akshata MS" w:date="2024-08-22T11:39:00Z">
              <w:r>
                <w:t>AIA</w:t>
              </w:r>
            </w:ins>
            <w:r>
              <w:t xml:space="preserve"> Schedule.</w:t>
            </w:r>
          </w:p>
        </w:tc>
      </w:tr>
      <w:tr w:rsidR="008A0C7B" w:rsidRPr="00B76CA9" w14:paraId="51F74F8C" w14:textId="77777777" w:rsidTr="008A0C7B">
        <w:trPr>
          <w:cantSplit/>
          <w:jc w:val="center"/>
          <w:ins w:id="216" w:author="Prabhu, Akshata MS" w:date="2024-08-22T11:39:00Z"/>
        </w:trPr>
        <w:tc>
          <w:tcPr>
            <w:tcW w:w="1689" w:type="dxa"/>
          </w:tcPr>
          <w:p w14:paraId="2DE03A82" w14:textId="77777777" w:rsidR="008A0C7B" w:rsidRPr="00B76CA9" w:rsidRDefault="008A0C7B" w:rsidP="008A0C7B">
            <w:pPr>
              <w:pStyle w:val="Table10ptText-ASDEFCON"/>
              <w:rPr>
                <w:ins w:id="217" w:author="Prabhu, Akshata MS" w:date="2024-08-22T11:39:00Z"/>
              </w:rPr>
            </w:pPr>
            <w:ins w:id="218" w:author="Prabhu, Akshata MS" w:date="2024-08-22T11:39:00Z">
              <w:r>
                <w:t>Australian Industry Activity Schedule</w:t>
              </w:r>
            </w:ins>
          </w:p>
        </w:tc>
        <w:tc>
          <w:tcPr>
            <w:tcW w:w="1200" w:type="dxa"/>
          </w:tcPr>
          <w:p w14:paraId="0E31620C" w14:textId="77777777" w:rsidR="008A0C7B" w:rsidRPr="00606E9B" w:rsidRDefault="008A0C7B" w:rsidP="008A0C7B">
            <w:pPr>
              <w:pStyle w:val="Table10ptText-ASDEFCON"/>
              <w:rPr>
                <w:ins w:id="219" w:author="Prabhu, Akshata MS" w:date="2024-08-22T11:39:00Z"/>
              </w:rPr>
            </w:pPr>
            <w:ins w:id="220" w:author="Prabhu, Akshata MS" w:date="2024-08-22T11:39:00Z">
              <w:r>
                <w:t>(Optional)</w:t>
              </w:r>
            </w:ins>
          </w:p>
        </w:tc>
        <w:tc>
          <w:tcPr>
            <w:tcW w:w="6759" w:type="dxa"/>
          </w:tcPr>
          <w:p w14:paraId="178B3184" w14:textId="77777777" w:rsidR="008A0C7B" w:rsidRPr="00606E9B" w:rsidRDefault="008A0C7B" w:rsidP="008A0C7B">
            <w:pPr>
              <w:pStyle w:val="Table10ptText-ASDEFCON"/>
              <w:rPr>
                <w:ins w:id="221" w:author="Prabhu, Akshata MS" w:date="2024-08-22T11:39:00Z"/>
              </w:rPr>
            </w:pPr>
            <w:ins w:id="222" w:author="Prabhu, Akshata MS" w:date="2024-08-22T11:39:00Z">
              <w:r>
                <w:t xml:space="preserve">means the Schedule set out at Attachment G. </w:t>
              </w:r>
            </w:ins>
          </w:p>
        </w:tc>
      </w:tr>
      <w:tr w:rsidR="008A0C7B" w:rsidRPr="00B76CA9" w14:paraId="642E7189" w14:textId="77777777" w:rsidTr="008A0C7B">
        <w:trPr>
          <w:cantSplit/>
          <w:jc w:val="center"/>
          <w:ins w:id="223" w:author="Prabhu, Akshata MS" w:date="2024-08-22T11:39:00Z"/>
        </w:trPr>
        <w:tc>
          <w:tcPr>
            <w:tcW w:w="1689" w:type="dxa"/>
          </w:tcPr>
          <w:p w14:paraId="12643C21" w14:textId="77777777" w:rsidR="008A0C7B" w:rsidRPr="00B76CA9" w:rsidRDefault="008A0C7B" w:rsidP="008A0C7B">
            <w:pPr>
              <w:pStyle w:val="Table10ptText-ASDEFCON"/>
              <w:rPr>
                <w:ins w:id="224" w:author="Prabhu, Akshata MS" w:date="2024-08-22T11:39:00Z"/>
              </w:rPr>
            </w:pPr>
            <w:ins w:id="225" w:author="Prabhu, Akshata MS" w:date="2024-08-22T11:39:00Z">
              <w:r>
                <w:t>Base Date</w:t>
              </w:r>
            </w:ins>
          </w:p>
        </w:tc>
        <w:tc>
          <w:tcPr>
            <w:tcW w:w="1200" w:type="dxa"/>
          </w:tcPr>
          <w:p w14:paraId="2A636866" w14:textId="77777777" w:rsidR="008A0C7B" w:rsidRPr="00606E9B" w:rsidRDefault="008A0C7B" w:rsidP="008A0C7B">
            <w:pPr>
              <w:pStyle w:val="Table10ptText-ASDEFCON"/>
              <w:rPr>
                <w:ins w:id="226" w:author="Prabhu, Akshata MS" w:date="2024-08-22T11:39:00Z"/>
              </w:rPr>
            </w:pPr>
            <w:ins w:id="227" w:author="Prabhu, Akshata MS" w:date="2024-08-22T11:39:00Z">
              <w:r>
                <w:t>(Core)</w:t>
              </w:r>
            </w:ins>
          </w:p>
        </w:tc>
        <w:tc>
          <w:tcPr>
            <w:tcW w:w="6759" w:type="dxa"/>
          </w:tcPr>
          <w:p w14:paraId="42A8E38D" w14:textId="5E679994" w:rsidR="008A0C7B" w:rsidRPr="00606E9B" w:rsidRDefault="008A0C7B" w:rsidP="008A0C7B">
            <w:pPr>
              <w:pStyle w:val="Table10ptText-ASDEFCON"/>
              <w:rPr>
                <w:ins w:id="228" w:author="Prabhu, Akshata MS" w:date="2024-08-22T11:39:00Z"/>
              </w:rPr>
            </w:pPr>
            <w:ins w:id="229" w:author="Prabhu, Akshata MS" w:date="2024-08-22T11:39:00Z">
              <w:r>
                <w:t xml:space="preserve">means </w:t>
              </w:r>
              <w:r>
                <w:rPr>
                  <w:b/>
                </w:rPr>
                <w:fldChar w:fldCharType="begin">
                  <w:ffData>
                    <w:name w:val=""/>
                    <w:enabled/>
                    <w:calcOnExit w:val="0"/>
                    <w:textInput>
                      <w:default w:val="[INSERT BASE DATE]"/>
                    </w:textInput>
                  </w:ffData>
                </w:fldChar>
              </w:r>
              <w:r>
                <w:rPr>
                  <w:b/>
                </w:rPr>
                <w:instrText xml:space="preserve"> FORMTEXT </w:instrText>
              </w:r>
              <w:r>
                <w:rPr>
                  <w:b/>
                </w:rPr>
              </w:r>
              <w:r>
                <w:rPr>
                  <w:b/>
                </w:rPr>
                <w:fldChar w:fldCharType="separate"/>
              </w:r>
              <w:r w:rsidR="009A79B3">
                <w:rPr>
                  <w:b/>
                  <w:noProof/>
                </w:rPr>
                <w:t>[INSERT BASE DATE]</w:t>
              </w:r>
              <w:r>
                <w:rPr>
                  <w:b/>
                </w:rPr>
                <w:fldChar w:fldCharType="end"/>
              </w:r>
            </w:ins>
          </w:p>
        </w:tc>
      </w:tr>
      <w:tr w:rsidR="008A0C7B" w:rsidRPr="00B76CA9" w14:paraId="35BDFA2E" w14:textId="77777777" w:rsidTr="008A0C7B">
        <w:trPr>
          <w:cantSplit/>
          <w:jc w:val="center"/>
        </w:trPr>
        <w:tc>
          <w:tcPr>
            <w:tcW w:w="1689" w:type="dxa"/>
          </w:tcPr>
          <w:p w14:paraId="64C68263" w14:textId="77777777" w:rsidR="008A0C7B" w:rsidRDefault="008A0C7B" w:rsidP="008A0C7B">
            <w:pPr>
              <w:pStyle w:val="Table10ptText-ASDEFCON"/>
            </w:pPr>
            <w:r w:rsidRPr="00B378C4">
              <w:t>Circuit Layout</w:t>
            </w:r>
          </w:p>
        </w:tc>
        <w:tc>
          <w:tcPr>
            <w:tcW w:w="1200" w:type="dxa"/>
          </w:tcPr>
          <w:p w14:paraId="2E850634" w14:textId="77777777" w:rsidR="008A0C7B" w:rsidRDefault="008A0C7B" w:rsidP="008A0C7B">
            <w:pPr>
              <w:pStyle w:val="Table10ptText-ASDEFCON"/>
            </w:pPr>
            <w:r w:rsidRPr="00B378C4">
              <w:t>(Core)</w:t>
            </w:r>
          </w:p>
        </w:tc>
        <w:tc>
          <w:tcPr>
            <w:tcW w:w="6759" w:type="dxa"/>
          </w:tcPr>
          <w:p w14:paraId="404BC47E" w14:textId="77777777" w:rsidR="008A0C7B" w:rsidRDefault="008A0C7B" w:rsidP="008A0C7B">
            <w:pPr>
              <w:pStyle w:val="Table10ptText-ASDEFCON"/>
            </w:pPr>
            <w:r w:rsidRPr="00B378C4">
              <w:t xml:space="preserve">means a circuit layout that is protected under the </w:t>
            </w:r>
            <w:r w:rsidRPr="00B378C4">
              <w:rPr>
                <w:i/>
              </w:rPr>
              <w:t>Circuit Layouts Act 1989</w:t>
            </w:r>
            <w:r w:rsidRPr="00B378C4">
              <w:t xml:space="preserve"> (Cth) or the corresponding laws of any other jurisdiction.</w:t>
            </w:r>
          </w:p>
        </w:tc>
      </w:tr>
      <w:tr w:rsidR="008A0C7B" w:rsidRPr="00B76CA9" w14:paraId="2A988672" w14:textId="77777777" w:rsidTr="008A0C7B">
        <w:trPr>
          <w:cantSplit/>
          <w:jc w:val="center"/>
        </w:trPr>
        <w:tc>
          <w:tcPr>
            <w:tcW w:w="1689" w:type="dxa"/>
          </w:tcPr>
          <w:p w14:paraId="54337979" w14:textId="77777777" w:rsidR="008A0C7B" w:rsidRDefault="008A0C7B" w:rsidP="008A0C7B">
            <w:pPr>
              <w:pStyle w:val="Table10ptText-ASDEFCON"/>
            </w:pPr>
            <w:r w:rsidRPr="00B378C4">
              <w:t xml:space="preserve">Commercial </w:t>
            </w:r>
            <w:r w:rsidRPr="00453CCC">
              <w:t>and Government Entity (CAGE) Code</w:t>
            </w:r>
            <w:r w:rsidR="00AA5995">
              <w:t xml:space="preserve"> </w:t>
            </w:r>
            <w:r w:rsidRPr="00B378C4">
              <w:t>Item</w:t>
            </w:r>
          </w:p>
        </w:tc>
        <w:tc>
          <w:tcPr>
            <w:tcW w:w="1200" w:type="dxa"/>
          </w:tcPr>
          <w:p w14:paraId="55C7EABA" w14:textId="77777777" w:rsidR="008A0C7B" w:rsidRDefault="008A0C7B" w:rsidP="008A0C7B">
            <w:pPr>
              <w:pStyle w:val="Table10ptText-ASDEFCON"/>
            </w:pPr>
            <w:r w:rsidRPr="00B378C4">
              <w:t>(Core)</w:t>
            </w:r>
          </w:p>
        </w:tc>
        <w:tc>
          <w:tcPr>
            <w:tcW w:w="6759" w:type="dxa"/>
          </w:tcPr>
          <w:p w14:paraId="7184BE41" w14:textId="4EF24ACC" w:rsidR="008A0C7B" w:rsidRDefault="008A0C7B" w:rsidP="008A0C7B">
            <w:pPr>
              <w:pStyle w:val="Table10ptText-ASDEFCON"/>
            </w:pPr>
            <w:r>
              <w:t xml:space="preserve">means </w:t>
            </w:r>
            <w:r w:rsidRPr="00453CCC">
              <w:t>the code</w:t>
            </w:r>
            <w:r w:rsidR="00A667CE">
              <w:t xml:space="preserve"> </w:t>
            </w:r>
            <w:r>
              <w:t xml:space="preserve">any item or service that </w:t>
            </w:r>
            <w:r w:rsidR="00A667CE" w:rsidRPr="00453CCC">
              <w:t>identifies</w:t>
            </w:r>
            <w:r w:rsidR="00A667CE">
              <w:t xml:space="preserve"> is</w:t>
            </w:r>
            <w:r>
              <w:t xml:space="preserve">: </w:t>
            </w:r>
          </w:p>
          <w:p w14:paraId="0C83B7E8" w14:textId="77777777" w:rsidR="008A0C7B" w:rsidRDefault="008A0C7B" w:rsidP="008A0C7B">
            <w:pPr>
              <w:pStyle w:val="Table10ptSub1-ASDEFCON"/>
            </w:pPr>
            <w:r>
              <w:t xml:space="preserve">available to the general public or in the </w:t>
            </w:r>
            <w:r w:rsidRPr="00453CCC">
              <w:t xml:space="preserve">manufacturer of </w:t>
            </w:r>
            <w:r>
              <w:t>market for defence goods and services for supply on standard commercial terms; and</w:t>
            </w:r>
          </w:p>
          <w:p w14:paraId="3432EF29" w14:textId="77777777" w:rsidR="008A0C7B" w:rsidRDefault="008A0C7B" w:rsidP="008A0C7B">
            <w:pPr>
              <w:pStyle w:val="Table10ptSub1-ASDEFCON"/>
              <w:rPr>
                <w:lang w:val="en-GB"/>
              </w:rPr>
            </w:pPr>
            <w:r>
              <w:t>able to be used for its intended purpose under the Contract without development or modification (except for any minor modification or reconfiguration that is necessary and commonly required to install the item or use the service),</w:t>
            </w:r>
          </w:p>
          <w:p w14:paraId="210DD45C" w14:textId="77777777" w:rsidR="008A0C7B" w:rsidRDefault="008A0C7B" w:rsidP="008A0C7B">
            <w:pPr>
              <w:pStyle w:val="Table10ptText-ASDEFCON"/>
            </w:pPr>
            <w:r>
              <w:rPr>
                <w:lang w:val="en-GB"/>
              </w:rPr>
              <w:t>but does not include an item created, manufactured or produced by the Contractor or a Related Body Corporate</w:t>
            </w:r>
            <w:r w:rsidRPr="0081633B">
              <w:rPr>
                <w:lang w:val="en-GB"/>
              </w:rPr>
              <w:t xml:space="preserve"> of the </w:t>
            </w:r>
            <w:r>
              <w:rPr>
                <w:lang w:val="en-GB"/>
              </w:rPr>
              <w:t>Contractor</w:t>
            </w:r>
            <w:r w:rsidRPr="0081633B">
              <w:rPr>
                <w:lang w:val="en-GB"/>
              </w:rPr>
              <w:t>.</w:t>
            </w:r>
          </w:p>
        </w:tc>
      </w:tr>
      <w:tr w:rsidR="008A0C7B" w:rsidRPr="00B76CA9" w14:paraId="53DC2BC1" w14:textId="77777777" w:rsidTr="008A0C7B">
        <w:trPr>
          <w:cantSplit/>
          <w:jc w:val="center"/>
        </w:trPr>
        <w:tc>
          <w:tcPr>
            <w:tcW w:w="1689" w:type="dxa"/>
          </w:tcPr>
          <w:p w14:paraId="4C278021" w14:textId="77777777" w:rsidR="008A0C7B" w:rsidRDefault="008A0C7B" w:rsidP="008A0C7B">
            <w:pPr>
              <w:pStyle w:val="Table10ptText-ASDEFCON"/>
            </w:pPr>
            <w:r w:rsidRPr="00B378C4">
              <w:t>Commercialise</w:t>
            </w:r>
          </w:p>
        </w:tc>
        <w:tc>
          <w:tcPr>
            <w:tcW w:w="1200" w:type="dxa"/>
          </w:tcPr>
          <w:p w14:paraId="226B5472" w14:textId="77777777" w:rsidR="008A0C7B" w:rsidRDefault="008A0C7B" w:rsidP="008A0C7B">
            <w:pPr>
              <w:pStyle w:val="Table10ptText-ASDEFCON"/>
            </w:pPr>
            <w:r w:rsidRPr="00B378C4">
              <w:t>(Core)</w:t>
            </w:r>
          </w:p>
        </w:tc>
        <w:tc>
          <w:tcPr>
            <w:tcW w:w="6759" w:type="dxa"/>
          </w:tcPr>
          <w:p w14:paraId="0A9366D2" w14:textId="77777777" w:rsidR="008A0C7B" w:rsidRDefault="008A0C7B" w:rsidP="008A0C7B">
            <w:pPr>
              <w:pStyle w:val="Table10ptText-ASDEFCON"/>
            </w:pPr>
            <w:r w:rsidRPr="00B378C4">
              <w:t>means</w:t>
            </w:r>
            <w:r>
              <w:t>, in respect of the Commonwealth or any of its sublicensees,</w:t>
            </w:r>
            <w:r w:rsidRPr="00B378C4">
              <w:t xml:space="preserve"> to exploit the </w:t>
            </w:r>
            <w:r>
              <w:t>IP</w:t>
            </w:r>
            <w:r w:rsidRPr="00B378C4">
              <w:t xml:space="preserve"> in TD, Contract Material or Software in return for </w:t>
            </w:r>
            <w:r>
              <w:t xml:space="preserve">payment of </w:t>
            </w:r>
            <w:r w:rsidRPr="00B378C4">
              <w:t>a Royalty or a commercial return</w:t>
            </w:r>
            <w:r>
              <w:t xml:space="preserve"> to the Commonwealth or the sublicensee</w:t>
            </w:r>
            <w:r w:rsidRPr="00B378C4">
              <w:t>.</w:t>
            </w:r>
          </w:p>
        </w:tc>
      </w:tr>
      <w:tr w:rsidR="008A0C7B" w:rsidRPr="00B76CA9" w14:paraId="556001B6" w14:textId="77777777" w:rsidTr="008A0C7B">
        <w:trPr>
          <w:cantSplit/>
          <w:jc w:val="center"/>
        </w:trPr>
        <w:tc>
          <w:tcPr>
            <w:tcW w:w="1689" w:type="dxa"/>
          </w:tcPr>
          <w:p w14:paraId="40875E0F" w14:textId="77777777" w:rsidR="008A0C7B" w:rsidRPr="00B76CA9" w:rsidRDefault="008A0C7B" w:rsidP="008A0C7B">
            <w:pPr>
              <w:pStyle w:val="Table10ptText-ASDEFCON"/>
            </w:pPr>
            <w:r>
              <w:t>Commonwealth Personnel</w:t>
            </w:r>
          </w:p>
        </w:tc>
        <w:tc>
          <w:tcPr>
            <w:tcW w:w="1200" w:type="dxa"/>
          </w:tcPr>
          <w:p w14:paraId="24304236" w14:textId="77777777" w:rsidR="008A0C7B" w:rsidRPr="00606E9B" w:rsidRDefault="008A0C7B" w:rsidP="008A0C7B">
            <w:pPr>
              <w:pStyle w:val="Table10ptText-ASDEFCON"/>
            </w:pPr>
            <w:r>
              <w:t>(Core)</w:t>
            </w:r>
          </w:p>
        </w:tc>
        <w:tc>
          <w:tcPr>
            <w:tcW w:w="6759" w:type="dxa"/>
          </w:tcPr>
          <w:p w14:paraId="6A68E682" w14:textId="77777777" w:rsidR="008A0C7B" w:rsidRPr="00606E9B" w:rsidRDefault="008A0C7B" w:rsidP="008A0C7B">
            <w:pPr>
              <w:pStyle w:val="Table10ptText-ASDEFCON"/>
            </w:pPr>
            <w:r>
              <w:t>means any officers, employees or agents of the Commonwealth.</w:t>
            </w:r>
          </w:p>
        </w:tc>
      </w:tr>
      <w:tr w:rsidR="008A0C7B" w:rsidRPr="00B76CA9" w14:paraId="1F6B5DDA" w14:textId="77777777" w:rsidTr="008A0C7B">
        <w:trPr>
          <w:cantSplit/>
          <w:jc w:val="center"/>
        </w:trPr>
        <w:tc>
          <w:tcPr>
            <w:tcW w:w="1689" w:type="dxa"/>
          </w:tcPr>
          <w:p w14:paraId="5F2E7FF4" w14:textId="77777777" w:rsidR="008A0C7B" w:rsidRPr="00E050E3" w:rsidRDefault="008A0C7B" w:rsidP="008A0C7B">
            <w:pPr>
              <w:pStyle w:val="Table10ptText-ASDEFCON"/>
            </w:pPr>
            <w:r>
              <w:t>Commonwealth Premises</w:t>
            </w:r>
          </w:p>
        </w:tc>
        <w:tc>
          <w:tcPr>
            <w:tcW w:w="1200" w:type="dxa"/>
          </w:tcPr>
          <w:p w14:paraId="15EF8F81" w14:textId="77777777" w:rsidR="008A0C7B" w:rsidRDefault="008A0C7B" w:rsidP="008A0C7B">
            <w:pPr>
              <w:pStyle w:val="Table10ptText-ASDEFCON"/>
            </w:pPr>
            <w:r>
              <w:t>(Core)</w:t>
            </w:r>
          </w:p>
        </w:tc>
        <w:tc>
          <w:tcPr>
            <w:tcW w:w="6759" w:type="dxa"/>
          </w:tcPr>
          <w:p w14:paraId="226115DE" w14:textId="77777777" w:rsidR="008A0C7B" w:rsidRDefault="008A0C7B" w:rsidP="008A0C7B">
            <w:pPr>
              <w:pStyle w:val="Table10ptText-ASDEFCON"/>
            </w:pPr>
            <w:r>
              <w:t>means any of the following that is owned or occupied by the Commonwealth:</w:t>
            </w:r>
          </w:p>
          <w:p w14:paraId="01909C80" w14:textId="77777777" w:rsidR="008A0C7B" w:rsidRDefault="008A0C7B" w:rsidP="008A0C7B">
            <w:pPr>
              <w:pStyle w:val="Table10ptSub1-ASDEFCON"/>
            </w:pPr>
            <w:r>
              <w:t>an area of land or any other place (whether or not it is enclosed or built on);</w:t>
            </w:r>
          </w:p>
          <w:p w14:paraId="23D08C7B" w14:textId="77777777" w:rsidR="008A0C7B" w:rsidRDefault="008A0C7B" w:rsidP="008A0C7B">
            <w:pPr>
              <w:pStyle w:val="Table10ptSub1-ASDEFCON"/>
            </w:pPr>
            <w:r>
              <w:t>a building or other structure; and</w:t>
            </w:r>
          </w:p>
          <w:p w14:paraId="12AA0415" w14:textId="77777777" w:rsidR="008A0C7B" w:rsidRPr="00E050E3" w:rsidRDefault="008A0C7B" w:rsidP="008A0C7B">
            <w:pPr>
              <w:pStyle w:val="Table10ptSub1-ASDEFCON"/>
            </w:pPr>
            <w:r>
              <w:t>a vehicle, vessel or aircraft.</w:t>
            </w:r>
          </w:p>
        </w:tc>
      </w:tr>
      <w:tr w:rsidR="00900C52" w:rsidRPr="00B76CA9" w14:paraId="0A9B066C" w14:textId="77777777" w:rsidTr="008A0C7B">
        <w:trPr>
          <w:cantSplit/>
          <w:jc w:val="center"/>
          <w:ins w:id="230" w:author="Prabhu, Akshata MS" w:date="2024-08-22T11:39:00Z"/>
        </w:trPr>
        <w:tc>
          <w:tcPr>
            <w:tcW w:w="1689" w:type="dxa"/>
          </w:tcPr>
          <w:p w14:paraId="06FDF991" w14:textId="08EEC8B5" w:rsidR="00900C52" w:rsidRDefault="00900C52" w:rsidP="00900C52">
            <w:pPr>
              <w:pStyle w:val="Table10ptText-ASDEFCON"/>
              <w:rPr>
                <w:ins w:id="231" w:author="Prabhu, Akshata MS" w:date="2024-08-22T11:39:00Z"/>
              </w:rPr>
            </w:pPr>
            <w:ins w:id="232" w:author="Prabhu, Akshata MS" w:date="2024-08-22T11:39:00Z">
              <w:r>
                <w:t>Commonwealth Supplier Code of Conduct</w:t>
              </w:r>
            </w:ins>
          </w:p>
        </w:tc>
        <w:tc>
          <w:tcPr>
            <w:tcW w:w="1200" w:type="dxa"/>
          </w:tcPr>
          <w:p w14:paraId="585BE95F" w14:textId="4B967BAE" w:rsidR="00900C52" w:rsidRPr="00B76CA9" w:rsidRDefault="00900C52" w:rsidP="00900C52">
            <w:pPr>
              <w:pStyle w:val="Table10ptText-ASDEFCON"/>
              <w:rPr>
                <w:ins w:id="233" w:author="Prabhu, Akshata MS" w:date="2024-08-22T11:39:00Z"/>
              </w:rPr>
            </w:pPr>
            <w:ins w:id="234" w:author="Prabhu, Akshata MS" w:date="2024-08-22T11:39:00Z">
              <w:r>
                <w:t>(Core)</w:t>
              </w:r>
            </w:ins>
          </w:p>
        </w:tc>
        <w:tc>
          <w:tcPr>
            <w:tcW w:w="6759" w:type="dxa"/>
          </w:tcPr>
          <w:p w14:paraId="5914B61B" w14:textId="67139754" w:rsidR="00900C52" w:rsidRPr="002748DE" w:rsidRDefault="00900C52" w:rsidP="00900C52">
            <w:pPr>
              <w:pStyle w:val="Table10ptText-ASDEFCON"/>
              <w:rPr>
                <w:ins w:id="235" w:author="Prabhu, Akshata MS" w:date="2024-08-22T11:39:00Z"/>
              </w:rPr>
            </w:pPr>
            <w:ins w:id="236" w:author="Prabhu, Akshata MS" w:date="2024-08-22T11:39:00Z">
              <w:r w:rsidRPr="00A65B8B">
                <w:t xml:space="preserve">means the Commonwealth Supplier Code of Conduct, as </w:t>
              </w:r>
              <w:r>
                <w:t>amended</w:t>
              </w:r>
              <w:r w:rsidRPr="00A65B8B">
                <w:t xml:space="preserve"> from time to time</w:t>
              </w:r>
              <w:r>
                <w:t>.</w:t>
              </w:r>
            </w:ins>
          </w:p>
        </w:tc>
      </w:tr>
      <w:tr w:rsidR="00900C52" w:rsidRPr="00B76CA9" w14:paraId="2D0A35ED" w14:textId="77777777" w:rsidTr="008A0C7B">
        <w:trPr>
          <w:cantSplit/>
          <w:jc w:val="center"/>
        </w:trPr>
        <w:tc>
          <w:tcPr>
            <w:tcW w:w="1689" w:type="dxa"/>
          </w:tcPr>
          <w:p w14:paraId="74FC4993" w14:textId="77777777" w:rsidR="00900C52" w:rsidRPr="00B76CA9" w:rsidRDefault="00900C52" w:rsidP="00900C52">
            <w:pPr>
              <w:pStyle w:val="Table10ptText-ASDEFCON"/>
            </w:pPr>
            <w:r>
              <w:t>Confidential</w:t>
            </w:r>
            <w:r w:rsidRPr="00B76CA9">
              <w:t xml:space="preserve"> Information</w:t>
            </w:r>
          </w:p>
        </w:tc>
        <w:tc>
          <w:tcPr>
            <w:tcW w:w="1200" w:type="dxa"/>
          </w:tcPr>
          <w:p w14:paraId="0D9F78A4" w14:textId="77777777" w:rsidR="00900C52" w:rsidRPr="00B76CA9" w:rsidRDefault="00900C52" w:rsidP="00900C52">
            <w:pPr>
              <w:pStyle w:val="Table10ptText-ASDEFCON"/>
            </w:pPr>
            <w:r w:rsidRPr="00B76CA9">
              <w:t>(Core)</w:t>
            </w:r>
          </w:p>
        </w:tc>
        <w:tc>
          <w:tcPr>
            <w:tcW w:w="6759" w:type="dxa"/>
          </w:tcPr>
          <w:p w14:paraId="39E3DA8F" w14:textId="77777777" w:rsidR="00900C52" w:rsidRPr="002748DE" w:rsidRDefault="00900C52" w:rsidP="00900C52">
            <w:pPr>
              <w:pStyle w:val="Table10ptText-ASDEFCON"/>
            </w:pPr>
            <w:r w:rsidRPr="002748DE">
              <w:t xml:space="preserve">means information </w:t>
            </w:r>
            <w:r>
              <w:t>(whether or not owned by the Commonwealth)</w:t>
            </w:r>
            <w:r w:rsidRPr="002748DE">
              <w:t xml:space="preserve"> that</w:t>
            </w:r>
            <w:r>
              <w:t xml:space="preserve"> meets all of the following criteria</w:t>
            </w:r>
            <w:r w:rsidRPr="002748DE">
              <w:t>:</w:t>
            </w:r>
          </w:p>
          <w:p w14:paraId="75447584" w14:textId="77777777" w:rsidR="00900C52" w:rsidRPr="0072068C" w:rsidRDefault="00900C52" w:rsidP="00900C52">
            <w:pPr>
              <w:pStyle w:val="Table10ptSub1-ASDEFCON"/>
            </w:pPr>
            <w:r w:rsidRPr="0072068C">
              <w:t>is specifically identified at Attachment F;</w:t>
            </w:r>
          </w:p>
          <w:p w14:paraId="5E5D336D" w14:textId="77777777" w:rsidR="00900C52" w:rsidRPr="0072068C" w:rsidRDefault="00900C52" w:rsidP="00900C52">
            <w:pPr>
              <w:pStyle w:val="Table10ptSub1-ASDEFCON"/>
            </w:pPr>
            <w:r w:rsidRPr="0072068C">
              <w:t xml:space="preserve">is commercially sensitive; </w:t>
            </w:r>
          </w:p>
          <w:p w14:paraId="388ABAC9" w14:textId="77777777" w:rsidR="00900C52" w:rsidRPr="0072068C" w:rsidRDefault="00900C52" w:rsidP="00900C52">
            <w:pPr>
              <w:pStyle w:val="Table10ptSub1-ASDEFCON"/>
            </w:pPr>
            <w:r w:rsidRPr="0072068C">
              <w:t>disclosure would cause unreasonable detriment to the owner of the information or another party; and</w:t>
            </w:r>
          </w:p>
          <w:p w14:paraId="3D2C70DC" w14:textId="77777777" w:rsidR="00900C52" w:rsidRPr="0072068C" w:rsidRDefault="00900C52" w:rsidP="00900C52">
            <w:pPr>
              <w:pStyle w:val="Table10ptSub1-ASDEFCON"/>
            </w:pPr>
            <w:r w:rsidRPr="0072068C">
              <w:t>was provided with an express or implied understanding that it would remain confidential,</w:t>
            </w:r>
          </w:p>
          <w:p w14:paraId="6CF27878" w14:textId="77777777" w:rsidR="00900C52" w:rsidRPr="0072068C" w:rsidRDefault="00900C52" w:rsidP="00470E40">
            <w:pPr>
              <w:pStyle w:val="Table10ptSub1-ASDEFCON"/>
            </w:pPr>
            <w:r w:rsidRPr="0072068C">
              <w:t>but does not include information which:</w:t>
            </w:r>
          </w:p>
          <w:p w14:paraId="2D04778D" w14:textId="77777777" w:rsidR="00900C52" w:rsidRPr="0072068C" w:rsidRDefault="00900C52" w:rsidP="00900C52">
            <w:pPr>
              <w:pStyle w:val="Table10ptSub1-ASDEFCON"/>
            </w:pPr>
            <w:r w:rsidRPr="0072068C">
              <w:t>is or becomes public knowledge other than by breach of the Deed or any Contract;</w:t>
            </w:r>
          </w:p>
          <w:p w14:paraId="1F6B1BB0" w14:textId="77777777" w:rsidR="00900C52" w:rsidRPr="0072068C" w:rsidRDefault="00900C52" w:rsidP="00900C52">
            <w:pPr>
              <w:pStyle w:val="Table10ptSub1-ASDEFCON"/>
            </w:pPr>
            <w:r w:rsidRPr="0072068C">
              <w:t>is in the possession of a party without restriction in relation to disclosure before the date of receipt; or</w:t>
            </w:r>
          </w:p>
          <w:p w14:paraId="6B120301" w14:textId="77777777" w:rsidR="00900C52" w:rsidRPr="00B76CA9" w:rsidRDefault="00900C52" w:rsidP="00900C52">
            <w:pPr>
              <w:pStyle w:val="Table10ptSub1-ASDEFCON"/>
            </w:pPr>
            <w:r w:rsidRPr="0072068C">
              <w:t>has been independently developed or acquired by the receiving party.</w:t>
            </w:r>
          </w:p>
        </w:tc>
      </w:tr>
      <w:tr w:rsidR="00900C52" w:rsidRPr="00B76CA9" w14:paraId="764C69A4" w14:textId="77777777" w:rsidTr="008A0C7B">
        <w:trPr>
          <w:cantSplit/>
          <w:jc w:val="center"/>
        </w:trPr>
        <w:tc>
          <w:tcPr>
            <w:tcW w:w="1689" w:type="dxa"/>
          </w:tcPr>
          <w:p w14:paraId="7BC3829C" w14:textId="77777777" w:rsidR="00900C52" w:rsidRPr="00B76CA9" w:rsidRDefault="00900C52" w:rsidP="00900C52">
            <w:pPr>
              <w:pStyle w:val="Table10ptText-ASDEFCON"/>
            </w:pPr>
            <w:r>
              <w:t>Consolidated Group</w:t>
            </w:r>
          </w:p>
        </w:tc>
        <w:tc>
          <w:tcPr>
            <w:tcW w:w="1200" w:type="dxa"/>
          </w:tcPr>
          <w:p w14:paraId="16769FBF" w14:textId="77777777" w:rsidR="00900C52" w:rsidRPr="00B76CA9" w:rsidRDefault="00900C52" w:rsidP="00900C52">
            <w:pPr>
              <w:pStyle w:val="Table10ptText-ASDEFCON"/>
            </w:pPr>
            <w:r>
              <w:t>(Optional)</w:t>
            </w:r>
          </w:p>
        </w:tc>
        <w:tc>
          <w:tcPr>
            <w:tcW w:w="6759" w:type="dxa"/>
          </w:tcPr>
          <w:p w14:paraId="5FDB2CA4" w14:textId="77777777" w:rsidR="00900C52" w:rsidRPr="00B76CA9" w:rsidRDefault="00900C52" w:rsidP="00900C52">
            <w:pPr>
              <w:pStyle w:val="Table10ptText-ASDEFCON"/>
            </w:pPr>
            <w:r>
              <w:t xml:space="preserve">means a Consolidated Group or a MEC group as those terms are defined in section 995-1 of the </w:t>
            </w:r>
            <w:r>
              <w:rPr>
                <w:i/>
              </w:rPr>
              <w:t>Income Tax Assessment Act</w:t>
            </w:r>
            <w:r>
              <w:t xml:space="preserve"> </w:t>
            </w:r>
            <w:r>
              <w:rPr>
                <w:i/>
              </w:rPr>
              <w:t>1997</w:t>
            </w:r>
            <w:r>
              <w:t xml:space="preserve"> (Cth).</w:t>
            </w:r>
          </w:p>
        </w:tc>
      </w:tr>
      <w:tr w:rsidR="00900C52" w:rsidRPr="00B76CA9" w14:paraId="602C3BEC" w14:textId="77777777" w:rsidTr="008A0C7B">
        <w:trPr>
          <w:cantSplit/>
          <w:jc w:val="center"/>
        </w:trPr>
        <w:tc>
          <w:tcPr>
            <w:tcW w:w="1689" w:type="dxa"/>
          </w:tcPr>
          <w:p w14:paraId="6C7D9F27" w14:textId="77777777" w:rsidR="00900C52" w:rsidRPr="00B76CA9" w:rsidRDefault="00900C52" w:rsidP="00900C52">
            <w:pPr>
              <w:pStyle w:val="Table10ptText-ASDEFCON"/>
            </w:pPr>
            <w:r w:rsidRPr="00B76CA9">
              <w:t>Contract</w:t>
            </w:r>
          </w:p>
        </w:tc>
        <w:tc>
          <w:tcPr>
            <w:tcW w:w="1200" w:type="dxa"/>
          </w:tcPr>
          <w:p w14:paraId="2A4F8EA2" w14:textId="77777777" w:rsidR="00900C52" w:rsidRPr="00B76CA9" w:rsidRDefault="00900C52" w:rsidP="00900C52">
            <w:pPr>
              <w:pStyle w:val="Table10ptText-ASDEFCON"/>
            </w:pPr>
            <w:r w:rsidRPr="00B76CA9">
              <w:t>(Core)</w:t>
            </w:r>
          </w:p>
        </w:tc>
        <w:tc>
          <w:tcPr>
            <w:tcW w:w="6759" w:type="dxa"/>
          </w:tcPr>
          <w:p w14:paraId="491FB33E" w14:textId="77777777" w:rsidR="00900C52" w:rsidRPr="00B76CA9" w:rsidRDefault="00900C52" w:rsidP="00900C52">
            <w:pPr>
              <w:pStyle w:val="Table10ptText-ASDEFCON"/>
            </w:pPr>
            <w:r w:rsidRPr="00B76CA9">
              <w:t>means the enforceable contract that is created when an Official Order is placed under the Deed.</w:t>
            </w:r>
          </w:p>
        </w:tc>
      </w:tr>
      <w:tr w:rsidR="00900C52" w:rsidRPr="00B76CA9" w14:paraId="74D00D2B" w14:textId="77777777" w:rsidTr="008A0C7B">
        <w:trPr>
          <w:cantSplit/>
          <w:jc w:val="center"/>
        </w:trPr>
        <w:tc>
          <w:tcPr>
            <w:tcW w:w="1689" w:type="dxa"/>
          </w:tcPr>
          <w:p w14:paraId="1C03A3E1" w14:textId="77777777" w:rsidR="00900C52" w:rsidRPr="00B76CA9" w:rsidRDefault="00900C52" w:rsidP="00900C52">
            <w:pPr>
              <w:pStyle w:val="Table10ptText-ASDEFCON"/>
            </w:pPr>
            <w:r w:rsidRPr="00B76CA9">
              <w:t>Contractor</w:t>
            </w:r>
            <w:r>
              <w:t xml:space="preserve"> </w:t>
            </w:r>
            <w:r w:rsidRPr="00B76CA9">
              <w:t xml:space="preserve">Managed </w:t>
            </w:r>
            <w:r>
              <w:t>C</w:t>
            </w:r>
            <w:r w:rsidRPr="00B76CA9">
              <w:t>ommonwealth Assets</w:t>
            </w:r>
            <w:r>
              <w:t xml:space="preserve"> </w:t>
            </w:r>
          </w:p>
        </w:tc>
        <w:tc>
          <w:tcPr>
            <w:tcW w:w="1200" w:type="dxa"/>
          </w:tcPr>
          <w:p w14:paraId="52B2ABBB" w14:textId="77777777" w:rsidR="00900C52" w:rsidRPr="00B76CA9" w:rsidRDefault="00900C52" w:rsidP="00900C52">
            <w:pPr>
              <w:pStyle w:val="Table10ptText-ASDEFCON"/>
            </w:pPr>
            <w:r w:rsidRPr="00B76CA9">
              <w:t>(Core)</w:t>
            </w:r>
          </w:p>
        </w:tc>
        <w:tc>
          <w:tcPr>
            <w:tcW w:w="6759" w:type="dxa"/>
          </w:tcPr>
          <w:p w14:paraId="2B72F93B" w14:textId="77777777" w:rsidR="00900C52" w:rsidRPr="00B76CA9" w:rsidRDefault="00900C52" w:rsidP="00900C52">
            <w:pPr>
              <w:pStyle w:val="Table10ptText-ASDEFCON"/>
            </w:pPr>
            <w:r w:rsidRPr="00B76CA9">
              <w:t>means any item of goods owned by the Commonwealth in the care, custody or control of the Contractor, its officers, employees, agents or Subcontractors and may include, but is not limited to, GFM, assets stored as spares, assets under repair, or assets loaned to the Contractor.</w:t>
            </w:r>
          </w:p>
        </w:tc>
      </w:tr>
      <w:tr w:rsidR="00900C52" w:rsidRPr="00B76CA9" w14:paraId="7B392CFE" w14:textId="77777777" w:rsidTr="008A0C7B">
        <w:trPr>
          <w:cantSplit/>
          <w:jc w:val="center"/>
        </w:trPr>
        <w:tc>
          <w:tcPr>
            <w:tcW w:w="1689" w:type="dxa"/>
          </w:tcPr>
          <w:p w14:paraId="6C96286C" w14:textId="77777777" w:rsidR="00900C52" w:rsidRDefault="00900C52" w:rsidP="00900C52">
            <w:pPr>
              <w:pStyle w:val="Table10ptText-ASDEFCON"/>
            </w:pPr>
            <w:r>
              <w:t>Contract Material</w:t>
            </w:r>
          </w:p>
        </w:tc>
        <w:tc>
          <w:tcPr>
            <w:tcW w:w="1200" w:type="dxa"/>
          </w:tcPr>
          <w:p w14:paraId="5799B689" w14:textId="77777777" w:rsidR="00900C52" w:rsidRDefault="00900C52" w:rsidP="00900C52">
            <w:pPr>
              <w:pStyle w:val="Table10ptText-ASDEFCON"/>
            </w:pPr>
            <w:r>
              <w:rPr>
                <w:lang w:val="en-GB"/>
              </w:rPr>
              <w:t>(Core)</w:t>
            </w:r>
          </w:p>
        </w:tc>
        <w:tc>
          <w:tcPr>
            <w:tcW w:w="6759" w:type="dxa"/>
          </w:tcPr>
          <w:p w14:paraId="3EFC96FD" w14:textId="77777777" w:rsidR="00900C52" w:rsidRDefault="00900C52" w:rsidP="00900C52">
            <w:pPr>
              <w:pStyle w:val="Table10ptText-ASDEFCON"/>
            </w:pPr>
            <w:r>
              <w:t>means information, including Technical Data or Software, reduced to a material form (whether stored electronically or otherwise) that is delivered or required to be delivered to the Commonwealth under the Contract.</w:t>
            </w:r>
          </w:p>
        </w:tc>
      </w:tr>
      <w:tr w:rsidR="00900C52" w:rsidRPr="00B76CA9" w14:paraId="1DC49D21" w14:textId="77777777" w:rsidTr="008A0C7B">
        <w:trPr>
          <w:cantSplit/>
          <w:jc w:val="center"/>
        </w:trPr>
        <w:tc>
          <w:tcPr>
            <w:tcW w:w="1689" w:type="dxa"/>
          </w:tcPr>
          <w:p w14:paraId="5B7FF83E" w14:textId="77777777" w:rsidR="00900C52" w:rsidRDefault="00900C52" w:rsidP="00900C52">
            <w:pPr>
              <w:pStyle w:val="Table10ptText-ASDEFCON"/>
            </w:pPr>
            <w:r>
              <w:t>Contract Material Rights Schedule or CMR Schedule</w:t>
            </w:r>
          </w:p>
        </w:tc>
        <w:tc>
          <w:tcPr>
            <w:tcW w:w="1200" w:type="dxa"/>
          </w:tcPr>
          <w:p w14:paraId="576358FC" w14:textId="77777777" w:rsidR="00900C52" w:rsidRDefault="00900C52" w:rsidP="00900C52">
            <w:pPr>
              <w:pStyle w:val="Table10ptText-ASDEFCON"/>
            </w:pPr>
            <w:r>
              <w:t>(Core)</w:t>
            </w:r>
          </w:p>
        </w:tc>
        <w:tc>
          <w:tcPr>
            <w:tcW w:w="6759" w:type="dxa"/>
          </w:tcPr>
          <w:p w14:paraId="19599C0F" w14:textId="77777777" w:rsidR="00900C52" w:rsidRDefault="00900C52" w:rsidP="00900C52">
            <w:pPr>
              <w:pStyle w:val="Table10ptText-ASDEFCON"/>
            </w:pPr>
            <w:r>
              <w:t>means Attachment G to the Contract.</w:t>
            </w:r>
          </w:p>
        </w:tc>
      </w:tr>
      <w:tr w:rsidR="00900C52" w:rsidRPr="00B76CA9" w14:paraId="76D73854" w14:textId="77777777" w:rsidTr="008A0C7B">
        <w:trPr>
          <w:cantSplit/>
          <w:jc w:val="center"/>
        </w:trPr>
        <w:tc>
          <w:tcPr>
            <w:tcW w:w="1689" w:type="dxa"/>
          </w:tcPr>
          <w:p w14:paraId="1ACCBEE0" w14:textId="77777777" w:rsidR="00900C52" w:rsidRPr="00B76CA9" w:rsidRDefault="00900C52" w:rsidP="00900C52">
            <w:pPr>
              <w:pStyle w:val="Table10ptText-ASDEFCON"/>
            </w:pPr>
            <w:r>
              <w:t>Contractor Personnel</w:t>
            </w:r>
          </w:p>
        </w:tc>
        <w:tc>
          <w:tcPr>
            <w:tcW w:w="1200" w:type="dxa"/>
          </w:tcPr>
          <w:p w14:paraId="3BC36095" w14:textId="77777777" w:rsidR="00900C52" w:rsidRPr="00B76CA9" w:rsidRDefault="00900C52" w:rsidP="00900C52">
            <w:pPr>
              <w:pStyle w:val="Table10ptText-ASDEFCON"/>
            </w:pPr>
            <w:r>
              <w:t>(Core)</w:t>
            </w:r>
          </w:p>
        </w:tc>
        <w:tc>
          <w:tcPr>
            <w:tcW w:w="6759" w:type="dxa"/>
          </w:tcPr>
          <w:p w14:paraId="515CF95D" w14:textId="77777777" w:rsidR="00900C52" w:rsidRPr="00B76CA9" w:rsidRDefault="00900C52" w:rsidP="00900C52">
            <w:pPr>
              <w:pStyle w:val="Table10ptText-ASDEFCON"/>
            </w:pPr>
            <w:r>
              <w:t>means any officers, employees or agents of the Contractor.</w:t>
            </w:r>
          </w:p>
        </w:tc>
      </w:tr>
      <w:tr w:rsidR="00900C52" w:rsidRPr="00B76CA9" w14:paraId="6A691B64" w14:textId="77777777" w:rsidTr="008A0C7B">
        <w:trPr>
          <w:cantSplit/>
          <w:jc w:val="center"/>
        </w:trPr>
        <w:tc>
          <w:tcPr>
            <w:tcW w:w="1689" w:type="dxa"/>
          </w:tcPr>
          <w:p w14:paraId="3998DCA9" w14:textId="77777777" w:rsidR="00900C52" w:rsidRPr="00B76CA9" w:rsidRDefault="00900C52" w:rsidP="00900C52">
            <w:pPr>
              <w:pStyle w:val="Table10ptText-ASDEFCON"/>
            </w:pPr>
            <w:r w:rsidRPr="00B76CA9">
              <w:t>Contract Price</w:t>
            </w:r>
          </w:p>
        </w:tc>
        <w:tc>
          <w:tcPr>
            <w:tcW w:w="1200" w:type="dxa"/>
          </w:tcPr>
          <w:p w14:paraId="385619D5" w14:textId="77777777" w:rsidR="00900C52" w:rsidRPr="00B76CA9" w:rsidRDefault="00900C52" w:rsidP="00900C52">
            <w:pPr>
              <w:pStyle w:val="Table10ptText-ASDEFCON"/>
            </w:pPr>
            <w:r w:rsidRPr="00B76CA9">
              <w:t>(Core)</w:t>
            </w:r>
          </w:p>
        </w:tc>
        <w:tc>
          <w:tcPr>
            <w:tcW w:w="6759" w:type="dxa"/>
          </w:tcPr>
          <w:p w14:paraId="5A29E36F" w14:textId="77777777" w:rsidR="00900C52" w:rsidRPr="00B76CA9" w:rsidRDefault="00900C52" w:rsidP="00900C52">
            <w:pPr>
              <w:pStyle w:val="Table10ptText-ASDEFCON"/>
            </w:pPr>
            <w:r w:rsidRPr="00B76CA9">
              <w:t>means the amount payable by the Commonwealth under a Contract made pursuant to the Deed</w:t>
            </w:r>
            <w:r>
              <w:t xml:space="preserve"> </w:t>
            </w:r>
            <w:r w:rsidRPr="00B76CA9">
              <w:t xml:space="preserve">[excluding any interest payable under clause 5.8 of the </w:t>
            </w:r>
            <w:r>
              <w:t>COD</w:t>
            </w:r>
            <w:r w:rsidRPr="00B76CA9">
              <w:t>].</w:t>
            </w:r>
          </w:p>
          <w:p w14:paraId="1406F81D" w14:textId="77777777" w:rsidR="00900C52" w:rsidRPr="00B76CA9" w:rsidRDefault="00900C52" w:rsidP="00900C52">
            <w:pPr>
              <w:pStyle w:val="NoteToDrafters-ASDEFCON"/>
            </w:pPr>
            <w:r w:rsidRPr="00B76CA9">
              <w:t xml:space="preserve">Note to drafters:  the words in square brackets should only form part of the definition of ‘Contract Price’ if clause 5.8 is included in the resultant </w:t>
            </w:r>
            <w:r>
              <w:t>D</w:t>
            </w:r>
            <w:r w:rsidRPr="00B76CA9">
              <w:t>eed.</w:t>
            </w:r>
          </w:p>
        </w:tc>
      </w:tr>
      <w:tr w:rsidR="00900C52" w:rsidRPr="00B76CA9" w14:paraId="4B22607F" w14:textId="77777777" w:rsidTr="008A0C7B">
        <w:trPr>
          <w:cantSplit/>
          <w:jc w:val="center"/>
        </w:trPr>
        <w:tc>
          <w:tcPr>
            <w:tcW w:w="1689" w:type="dxa"/>
          </w:tcPr>
          <w:p w14:paraId="5D4CC7A2" w14:textId="77777777" w:rsidR="00900C52" w:rsidRDefault="00900C52" w:rsidP="00900C52">
            <w:pPr>
              <w:pStyle w:val="Table10ptText-ASDEFCON"/>
            </w:pPr>
            <w:r w:rsidRPr="002349E8">
              <w:rPr>
                <w:rFonts w:cs="Arial"/>
              </w:rPr>
              <w:t>Correctly Rendered Invoice</w:t>
            </w:r>
          </w:p>
        </w:tc>
        <w:tc>
          <w:tcPr>
            <w:tcW w:w="1200" w:type="dxa"/>
          </w:tcPr>
          <w:p w14:paraId="659378CD" w14:textId="77777777" w:rsidR="00900C52" w:rsidRPr="00B76CA9" w:rsidRDefault="00900C52" w:rsidP="00900C52">
            <w:pPr>
              <w:pStyle w:val="Table10ptText-ASDEFCON"/>
            </w:pPr>
            <w:r>
              <w:t>(Optional)</w:t>
            </w:r>
          </w:p>
        </w:tc>
        <w:tc>
          <w:tcPr>
            <w:tcW w:w="6759" w:type="dxa"/>
          </w:tcPr>
          <w:p w14:paraId="658E4057" w14:textId="77777777" w:rsidR="00900C52" w:rsidRDefault="00900C52" w:rsidP="00900C52">
            <w:pPr>
              <w:pStyle w:val="NoteToDrafters-ASDEFCON"/>
            </w:pPr>
            <w:r w:rsidRPr="000877D2">
              <w:t xml:space="preserve">Note to drafters: </w:t>
            </w:r>
            <w:r>
              <w:t xml:space="preserve"> </w:t>
            </w:r>
            <w:r w:rsidRPr="000877D2">
              <w:t xml:space="preserve">Include </w:t>
            </w:r>
            <w:r>
              <w:t>if clauses 9.9.6 to 9.9.9  (regarding PT PCP) are included in the COD.</w:t>
            </w:r>
          </w:p>
          <w:p w14:paraId="1D472AB7" w14:textId="77777777" w:rsidR="00900C52" w:rsidRDefault="00900C52" w:rsidP="00470E40">
            <w:pPr>
              <w:pStyle w:val="Table10ptText-ASDEFCON"/>
              <w:jc w:val="both"/>
            </w:pPr>
            <w:r>
              <w:t xml:space="preserve">for the purposes of clause 9.9.7 of the COD, </w:t>
            </w:r>
            <w:r w:rsidRPr="00937A30">
              <w:t>means an invoice which is:</w:t>
            </w:r>
          </w:p>
          <w:p w14:paraId="4E3E718A" w14:textId="77777777" w:rsidR="00900C52" w:rsidRDefault="00900C52" w:rsidP="00900C52">
            <w:pPr>
              <w:pStyle w:val="Table10ptSub1-ASDEFCON"/>
            </w:pPr>
            <w:r>
              <w:t>rendered in accordance with all of the requirements of the relevant PT PCP Subcontract; and</w:t>
            </w:r>
          </w:p>
          <w:p w14:paraId="4C96AAC7" w14:textId="77777777" w:rsidR="00900C52" w:rsidRPr="00B76CA9" w:rsidRDefault="00900C52" w:rsidP="00900C52">
            <w:pPr>
              <w:pStyle w:val="Table10ptSub1-ASDEFCON"/>
            </w:pPr>
            <w:r>
              <w:t>for amounts that are correctly calculated and due for payment and payable under the terms of the relevant PT PCP Subcontract.</w:t>
            </w:r>
          </w:p>
        </w:tc>
      </w:tr>
      <w:tr w:rsidR="00900C52" w:rsidRPr="00B76CA9" w14:paraId="20A6D4CD" w14:textId="77777777" w:rsidTr="008A0C7B">
        <w:trPr>
          <w:cantSplit/>
          <w:jc w:val="center"/>
        </w:trPr>
        <w:tc>
          <w:tcPr>
            <w:tcW w:w="1689" w:type="dxa"/>
          </w:tcPr>
          <w:p w14:paraId="00DCB791" w14:textId="77777777" w:rsidR="00900C52" w:rsidRPr="00B76CA9" w:rsidRDefault="00900C52" w:rsidP="00900C52">
            <w:pPr>
              <w:pStyle w:val="Table10ptText-ASDEFCON"/>
            </w:pPr>
            <w:r>
              <w:t>d</w:t>
            </w:r>
            <w:r w:rsidRPr="00B76CA9">
              <w:t>ay</w:t>
            </w:r>
          </w:p>
        </w:tc>
        <w:tc>
          <w:tcPr>
            <w:tcW w:w="1200" w:type="dxa"/>
          </w:tcPr>
          <w:p w14:paraId="2E7AD778" w14:textId="77777777" w:rsidR="00900C52" w:rsidRPr="00B76CA9" w:rsidRDefault="00900C52" w:rsidP="00900C52">
            <w:pPr>
              <w:pStyle w:val="Table10ptText-ASDEFCON"/>
            </w:pPr>
            <w:r w:rsidRPr="00B76CA9">
              <w:t>(Core)</w:t>
            </w:r>
          </w:p>
        </w:tc>
        <w:tc>
          <w:tcPr>
            <w:tcW w:w="6759" w:type="dxa"/>
          </w:tcPr>
          <w:p w14:paraId="39A8ED5D" w14:textId="77777777" w:rsidR="00900C52" w:rsidRPr="00B76CA9" w:rsidRDefault="00900C52" w:rsidP="00900C52">
            <w:pPr>
              <w:pStyle w:val="Table10ptText-ASDEFCON"/>
            </w:pPr>
            <w:r w:rsidRPr="00B76CA9">
              <w:t>means a calendar day.</w:t>
            </w:r>
          </w:p>
        </w:tc>
      </w:tr>
      <w:tr w:rsidR="00900C52" w:rsidRPr="00B76CA9" w14:paraId="0C7CA3D9" w14:textId="77777777" w:rsidTr="008A0C7B">
        <w:trPr>
          <w:cantSplit/>
          <w:jc w:val="center"/>
        </w:trPr>
        <w:tc>
          <w:tcPr>
            <w:tcW w:w="1689" w:type="dxa"/>
          </w:tcPr>
          <w:p w14:paraId="3B3E8DB2" w14:textId="77777777" w:rsidR="00900C52" w:rsidRPr="00B76CA9" w:rsidRDefault="00900C52" w:rsidP="00900C52">
            <w:pPr>
              <w:pStyle w:val="Table10ptText-ASDEFCON"/>
            </w:pPr>
            <w:r w:rsidRPr="00B76CA9">
              <w:t>Deed</w:t>
            </w:r>
          </w:p>
        </w:tc>
        <w:tc>
          <w:tcPr>
            <w:tcW w:w="1200" w:type="dxa"/>
          </w:tcPr>
          <w:p w14:paraId="69CEBB9B" w14:textId="77777777" w:rsidR="00900C52" w:rsidRPr="00B76CA9" w:rsidRDefault="00900C52" w:rsidP="00900C52">
            <w:pPr>
              <w:pStyle w:val="Table10ptText-ASDEFCON"/>
            </w:pPr>
            <w:r w:rsidRPr="00B76CA9">
              <w:t>(Core)</w:t>
            </w:r>
          </w:p>
        </w:tc>
        <w:tc>
          <w:tcPr>
            <w:tcW w:w="6759" w:type="dxa"/>
          </w:tcPr>
          <w:p w14:paraId="3B001043" w14:textId="17E056EF" w:rsidR="00900C52" w:rsidRPr="00B76CA9" w:rsidRDefault="00900C52" w:rsidP="00900C52">
            <w:pPr>
              <w:pStyle w:val="Table10ptText-ASDEFCON"/>
            </w:pPr>
            <w:r w:rsidRPr="00B76CA9">
              <w:t xml:space="preserve">means the </w:t>
            </w:r>
            <w:r>
              <w:t>COD</w:t>
            </w:r>
            <w:del w:id="237" w:author="Prabhu, Akshata MS" w:date="2024-08-22T11:39:00Z">
              <w:r w:rsidR="00E83858">
                <w:delText xml:space="preserve"> (including the Details Schedule)</w:delText>
              </w:r>
              <w:r w:rsidR="008A0C7B" w:rsidRPr="00B76CA9">
                <w:delText>,</w:delText>
              </w:r>
            </w:del>
            <w:ins w:id="238" w:author="Prabhu, Akshata MS" w:date="2024-08-22T11:39:00Z">
              <w:r w:rsidRPr="00B76CA9">
                <w:t>,</w:t>
              </w:r>
            </w:ins>
            <w:r w:rsidRPr="00B76CA9">
              <w:t xml:space="preserve"> the Attachments and any document expressly incorporated as part of the Deed.</w:t>
            </w:r>
          </w:p>
        </w:tc>
      </w:tr>
      <w:tr w:rsidR="00900C52" w:rsidRPr="00B76CA9" w14:paraId="466A83D0" w14:textId="77777777" w:rsidTr="008A0C7B">
        <w:trPr>
          <w:cantSplit/>
          <w:jc w:val="center"/>
        </w:trPr>
        <w:tc>
          <w:tcPr>
            <w:tcW w:w="1689" w:type="dxa"/>
          </w:tcPr>
          <w:p w14:paraId="24A67694" w14:textId="77777777" w:rsidR="00900C52" w:rsidRPr="00B76CA9" w:rsidRDefault="00900C52" w:rsidP="00900C52">
            <w:pPr>
              <w:pStyle w:val="Table10ptText-ASDEFCON"/>
            </w:pPr>
            <w:r w:rsidRPr="002E5DAB">
              <w:t>Defence</w:t>
            </w:r>
          </w:p>
        </w:tc>
        <w:tc>
          <w:tcPr>
            <w:tcW w:w="1200" w:type="dxa"/>
          </w:tcPr>
          <w:p w14:paraId="211FCED4" w14:textId="77777777" w:rsidR="00900C52" w:rsidRPr="00B76CA9" w:rsidRDefault="00900C52" w:rsidP="00900C52">
            <w:pPr>
              <w:pStyle w:val="Table10ptText-ASDEFCON"/>
            </w:pPr>
            <w:r w:rsidRPr="002E5DAB">
              <w:t>(Core)</w:t>
            </w:r>
          </w:p>
        </w:tc>
        <w:tc>
          <w:tcPr>
            <w:tcW w:w="6759" w:type="dxa"/>
          </w:tcPr>
          <w:p w14:paraId="5C4E644B" w14:textId="77777777" w:rsidR="00900C52" w:rsidRPr="00B76CA9" w:rsidRDefault="00900C52" w:rsidP="00900C52">
            <w:pPr>
              <w:pStyle w:val="Table10ptText-ASDEFCON"/>
            </w:pPr>
            <w:r w:rsidRPr="002E5DAB">
              <w:t xml:space="preserve">means the Department of Defence or the </w:t>
            </w:r>
            <w:r>
              <w:t>ADF</w:t>
            </w:r>
            <w:r w:rsidRPr="002E5DAB">
              <w:t>.</w:t>
            </w:r>
          </w:p>
        </w:tc>
      </w:tr>
      <w:tr w:rsidR="00900C52" w:rsidRPr="00B76CA9" w14:paraId="7764154C" w14:textId="77777777" w:rsidTr="008A0C7B">
        <w:trPr>
          <w:cantSplit/>
          <w:jc w:val="center"/>
        </w:trPr>
        <w:tc>
          <w:tcPr>
            <w:tcW w:w="1689" w:type="dxa"/>
          </w:tcPr>
          <w:p w14:paraId="7F4F91FC" w14:textId="77777777" w:rsidR="00900C52" w:rsidRPr="00B76CA9" w:rsidRDefault="00900C52" w:rsidP="00900C52">
            <w:pPr>
              <w:pStyle w:val="Table10ptText-ASDEFCON"/>
            </w:pPr>
            <w:r w:rsidRPr="002E5DAB">
              <w:t>Defence Personnel</w:t>
            </w:r>
          </w:p>
        </w:tc>
        <w:tc>
          <w:tcPr>
            <w:tcW w:w="1200" w:type="dxa"/>
          </w:tcPr>
          <w:p w14:paraId="2AA05F11" w14:textId="77777777" w:rsidR="00900C52" w:rsidRPr="00B76CA9" w:rsidRDefault="00900C52" w:rsidP="00900C52">
            <w:pPr>
              <w:pStyle w:val="Table10ptText-ASDEFCON"/>
            </w:pPr>
            <w:r w:rsidRPr="002E5DAB">
              <w:t>(Core)</w:t>
            </w:r>
          </w:p>
        </w:tc>
        <w:tc>
          <w:tcPr>
            <w:tcW w:w="6759" w:type="dxa"/>
          </w:tcPr>
          <w:p w14:paraId="656BE604" w14:textId="77777777" w:rsidR="00900C52" w:rsidRPr="00B76CA9" w:rsidRDefault="00900C52" w:rsidP="00900C52">
            <w:pPr>
              <w:pStyle w:val="Table10ptText-ASDEFCON"/>
            </w:pPr>
            <w:r w:rsidRPr="002E5DAB">
              <w:t xml:space="preserve">means an employee </w:t>
            </w:r>
            <w:r>
              <w:t xml:space="preserve">or member </w:t>
            </w:r>
            <w:r w:rsidRPr="002E5DAB">
              <w:t xml:space="preserve">of Defence (whether of the Permanent Forces or Reserves as defined in the </w:t>
            </w:r>
            <w:r w:rsidRPr="002E5DAB">
              <w:rPr>
                <w:i/>
              </w:rPr>
              <w:t>Defence Act 1903</w:t>
            </w:r>
            <w:r w:rsidRPr="002E5DAB">
              <w:t xml:space="preserve"> (Cth)) and the equivalents from other organisations on exchange to Defence.</w:t>
            </w:r>
          </w:p>
        </w:tc>
      </w:tr>
      <w:tr w:rsidR="00900C52" w:rsidRPr="00B76CA9" w14:paraId="04659358" w14:textId="77777777" w:rsidTr="008A0C7B">
        <w:trPr>
          <w:cantSplit/>
          <w:jc w:val="center"/>
        </w:trPr>
        <w:tc>
          <w:tcPr>
            <w:tcW w:w="1689" w:type="dxa"/>
          </w:tcPr>
          <w:p w14:paraId="5591E963" w14:textId="77777777" w:rsidR="00900C52" w:rsidRPr="00B76CA9" w:rsidRDefault="00900C52" w:rsidP="00900C52">
            <w:pPr>
              <w:pStyle w:val="Table10ptText-ASDEFCON"/>
            </w:pPr>
            <w:r w:rsidRPr="00B76CA9">
              <w:t>Defence Purposes</w:t>
            </w:r>
          </w:p>
        </w:tc>
        <w:tc>
          <w:tcPr>
            <w:tcW w:w="1200" w:type="dxa"/>
          </w:tcPr>
          <w:p w14:paraId="59B360A4" w14:textId="77777777" w:rsidR="00900C52" w:rsidRPr="00B76CA9" w:rsidRDefault="00900C52" w:rsidP="00900C52">
            <w:pPr>
              <w:pStyle w:val="Table10ptText-ASDEFCON"/>
            </w:pPr>
            <w:r w:rsidRPr="00B76CA9">
              <w:t>(Core)</w:t>
            </w:r>
          </w:p>
        </w:tc>
        <w:tc>
          <w:tcPr>
            <w:tcW w:w="6759" w:type="dxa"/>
          </w:tcPr>
          <w:p w14:paraId="518F6013" w14:textId="77777777" w:rsidR="00900C52" w:rsidRPr="00B76CA9" w:rsidRDefault="00900C52" w:rsidP="00900C52">
            <w:pPr>
              <w:pStyle w:val="Table10ptText-ASDEFCON"/>
            </w:pPr>
            <w:r>
              <w:rPr>
                <w:lang w:val="en-GB"/>
              </w:rPr>
              <w:t>means any purpose within the power of the Commonwealth with respect to the defence of the Commonwealth and includes activities for the purposes of peacekeeping and emergency aid to the civil community, and purposes that are necessary or incidental to those purpose.</w:t>
            </w:r>
          </w:p>
        </w:tc>
      </w:tr>
      <w:tr w:rsidR="00900C52" w:rsidRPr="00B76CA9" w14:paraId="511248C4" w14:textId="77777777" w:rsidTr="008A0C7B">
        <w:trPr>
          <w:cantSplit/>
          <w:jc w:val="center"/>
        </w:trPr>
        <w:tc>
          <w:tcPr>
            <w:tcW w:w="1689" w:type="dxa"/>
          </w:tcPr>
          <w:p w14:paraId="47D253A9" w14:textId="77777777" w:rsidR="00900C52" w:rsidRPr="00B76CA9" w:rsidRDefault="00900C52" w:rsidP="00900C52">
            <w:pPr>
              <w:pStyle w:val="Table10ptText-ASDEFCON"/>
            </w:pPr>
            <w:r w:rsidRPr="002E5DAB">
              <w:t>Defence Service Provider</w:t>
            </w:r>
          </w:p>
        </w:tc>
        <w:tc>
          <w:tcPr>
            <w:tcW w:w="1200" w:type="dxa"/>
          </w:tcPr>
          <w:p w14:paraId="6AE0592D" w14:textId="77777777" w:rsidR="00900C52" w:rsidRPr="00B76CA9" w:rsidRDefault="00900C52" w:rsidP="00900C52">
            <w:pPr>
              <w:pStyle w:val="Table10ptText-ASDEFCON"/>
            </w:pPr>
            <w:r w:rsidRPr="002E5DAB">
              <w:t>(Core)</w:t>
            </w:r>
          </w:p>
        </w:tc>
        <w:tc>
          <w:tcPr>
            <w:tcW w:w="6759" w:type="dxa"/>
          </w:tcPr>
          <w:p w14:paraId="3BCA0AEF" w14:textId="77777777" w:rsidR="00900C52" w:rsidRPr="00B76CA9" w:rsidRDefault="00900C52" w:rsidP="00900C52">
            <w:pPr>
              <w:pStyle w:val="Table10ptText-ASDEFCON"/>
            </w:pPr>
            <w:r w:rsidRPr="002E5DAB">
              <w:t>means a person, other than Defence Personnel, involved in Defence work or engaged by Defence.</w:t>
            </w:r>
          </w:p>
        </w:tc>
      </w:tr>
      <w:tr w:rsidR="00900C52" w:rsidRPr="00B76CA9" w14:paraId="41019CD1" w14:textId="77777777" w:rsidTr="008A0C7B">
        <w:trPr>
          <w:cantSplit/>
          <w:jc w:val="center"/>
        </w:trPr>
        <w:tc>
          <w:tcPr>
            <w:tcW w:w="1689" w:type="dxa"/>
          </w:tcPr>
          <w:p w14:paraId="457E6E28" w14:textId="77777777" w:rsidR="00900C52" w:rsidRPr="00B76CA9" w:rsidRDefault="00900C52" w:rsidP="00900C52">
            <w:pPr>
              <w:pStyle w:val="Table10ptText-ASDEFCON"/>
            </w:pPr>
            <w:r>
              <w:t>d</w:t>
            </w:r>
            <w:r w:rsidRPr="00B76CA9">
              <w:t>ocument</w:t>
            </w:r>
          </w:p>
        </w:tc>
        <w:tc>
          <w:tcPr>
            <w:tcW w:w="1200" w:type="dxa"/>
          </w:tcPr>
          <w:p w14:paraId="1E54BE0A" w14:textId="77777777" w:rsidR="00900C52" w:rsidRPr="00B76CA9" w:rsidRDefault="00900C52" w:rsidP="00900C52">
            <w:pPr>
              <w:pStyle w:val="Table10ptText-ASDEFCON"/>
            </w:pPr>
            <w:r w:rsidRPr="00B76CA9">
              <w:t>(Core)</w:t>
            </w:r>
          </w:p>
        </w:tc>
        <w:tc>
          <w:tcPr>
            <w:tcW w:w="6759" w:type="dxa"/>
          </w:tcPr>
          <w:p w14:paraId="340B4061" w14:textId="77777777" w:rsidR="00900C52" w:rsidRPr="00B76CA9" w:rsidRDefault="00900C52" w:rsidP="00470E40">
            <w:pPr>
              <w:pStyle w:val="Table10ptText-ASDEFCON"/>
            </w:pPr>
            <w:r>
              <w:t>i</w:t>
            </w:r>
            <w:r w:rsidRPr="00B76CA9">
              <w:t xml:space="preserve">ncludes: </w:t>
            </w:r>
          </w:p>
          <w:p w14:paraId="2EB18C4D" w14:textId="77777777" w:rsidR="00900C52" w:rsidRPr="00B76CA9" w:rsidRDefault="00900C52" w:rsidP="00900C52">
            <w:pPr>
              <w:pStyle w:val="Table10ptSub1-ASDEFCON"/>
            </w:pPr>
            <w:r w:rsidRPr="00B76CA9">
              <w:t xml:space="preserve">any paper or other materials on which there are writing, marks, figures, symbols or perforations having meaning for persons qualified to interpret them; and </w:t>
            </w:r>
          </w:p>
          <w:p w14:paraId="6C602F40" w14:textId="77777777" w:rsidR="00900C52" w:rsidRPr="00B76CA9" w:rsidRDefault="00900C52" w:rsidP="00900C52">
            <w:pPr>
              <w:pStyle w:val="Table10ptSub1-ASDEFCON"/>
            </w:pPr>
            <w:r w:rsidRPr="00B76CA9">
              <w:t xml:space="preserve">any </w:t>
            </w:r>
            <w:r w:rsidRPr="00A45380">
              <w:t>article</w:t>
            </w:r>
            <w:r w:rsidRPr="00B76CA9">
              <w:t xml:space="preserve"> or material from which sound,                                                                    images, or writings are capable of being reproduced with or without the aid of any other article or device.</w:t>
            </w:r>
          </w:p>
        </w:tc>
      </w:tr>
      <w:tr w:rsidR="00900C52" w:rsidRPr="00B76CA9" w14:paraId="3E375BB0" w14:textId="77777777" w:rsidTr="008A0C7B">
        <w:trPr>
          <w:cantSplit/>
          <w:jc w:val="center"/>
        </w:trPr>
        <w:tc>
          <w:tcPr>
            <w:tcW w:w="1689" w:type="dxa"/>
          </w:tcPr>
          <w:p w14:paraId="21D938F2" w14:textId="77777777" w:rsidR="00900C52" w:rsidRDefault="00900C52" w:rsidP="00900C52">
            <w:pPr>
              <w:pStyle w:val="Table10ptText-ASDEFCON"/>
            </w:pPr>
            <w:r>
              <w:t>Free and Open Source Software</w:t>
            </w:r>
          </w:p>
        </w:tc>
        <w:tc>
          <w:tcPr>
            <w:tcW w:w="1200" w:type="dxa"/>
          </w:tcPr>
          <w:p w14:paraId="256A541D" w14:textId="77777777" w:rsidR="00900C52" w:rsidRDefault="00900C52" w:rsidP="00900C52">
            <w:pPr>
              <w:pStyle w:val="Table10ptText-ASDEFCON"/>
            </w:pPr>
            <w:r>
              <w:t>(Core)</w:t>
            </w:r>
          </w:p>
        </w:tc>
        <w:tc>
          <w:tcPr>
            <w:tcW w:w="6759" w:type="dxa"/>
          </w:tcPr>
          <w:p w14:paraId="7B2998D9" w14:textId="77777777" w:rsidR="00900C52" w:rsidRDefault="00900C52" w:rsidP="00900C52">
            <w:pPr>
              <w:pStyle w:val="Table10ptText-ASDEFCON"/>
            </w:pPr>
            <w:r>
              <w:t xml:space="preserve">means Software that: </w:t>
            </w:r>
          </w:p>
          <w:p w14:paraId="05D9C581" w14:textId="77777777" w:rsidR="00900C52" w:rsidRDefault="00900C52" w:rsidP="00900C52">
            <w:pPr>
              <w:pStyle w:val="Table10ptSub1-ASDEFCON"/>
            </w:pPr>
            <w:r>
              <w:t xml:space="preserve">is distributed on a free to use basis without a requirement to pay a Royalty or other fee; and </w:t>
            </w:r>
          </w:p>
          <w:p w14:paraId="0E7AA555" w14:textId="77777777" w:rsidR="00900C52" w:rsidRDefault="00900C52" w:rsidP="00900C52">
            <w:pPr>
              <w:pStyle w:val="Table10ptSub1-ASDEFCON"/>
            </w:pPr>
            <w:r>
              <w:t>may be used, modified, developed or adapted by any person subject to specified conditions,</w:t>
            </w:r>
          </w:p>
          <w:p w14:paraId="12255B97" w14:textId="77777777" w:rsidR="00900C52" w:rsidRDefault="00900C52" w:rsidP="00900C52">
            <w:pPr>
              <w:pStyle w:val="Table10ptText-ASDEFCON"/>
            </w:pPr>
            <w:r>
              <w:rPr>
                <w:rFonts w:cs="Arial"/>
                <w:szCs w:val="20"/>
              </w:rPr>
              <w:t>and includes open source software, public domain software, shareware, community source software and freeware.</w:t>
            </w:r>
          </w:p>
        </w:tc>
      </w:tr>
      <w:tr w:rsidR="00900C52" w:rsidRPr="00B76CA9" w14:paraId="1D90AA54" w14:textId="77777777" w:rsidTr="008A0C7B">
        <w:trPr>
          <w:cantSplit/>
          <w:jc w:val="center"/>
        </w:trPr>
        <w:tc>
          <w:tcPr>
            <w:tcW w:w="1689" w:type="dxa"/>
          </w:tcPr>
          <w:p w14:paraId="6CC552BD" w14:textId="77777777" w:rsidR="00900C52" w:rsidRPr="00B76CA9" w:rsidRDefault="00900C52" w:rsidP="00900C52">
            <w:pPr>
              <w:pStyle w:val="Table10ptText-ASDEFCON"/>
            </w:pPr>
            <w:r>
              <w:t>General Interest Charge Rate</w:t>
            </w:r>
          </w:p>
        </w:tc>
        <w:tc>
          <w:tcPr>
            <w:tcW w:w="1200" w:type="dxa"/>
          </w:tcPr>
          <w:p w14:paraId="69041AC3" w14:textId="77777777" w:rsidR="00900C52" w:rsidRPr="00B76CA9" w:rsidRDefault="00900C52" w:rsidP="00900C52">
            <w:pPr>
              <w:pStyle w:val="Table10ptText-ASDEFCON"/>
            </w:pPr>
            <w:r>
              <w:t>(Core)</w:t>
            </w:r>
          </w:p>
        </w:tc>
        <w:tc>
          <w:tcPr>
            <w:tcW w:w="6759" w:type="dxa"/>
          </w:tcPr>
          <w:p w14:paraId="5D839FA7" w14:textId="77777777" w:rsidR="00900C52" w:rsidRPr="00B76CA9" w:rsidRDefault="00900C52" w:rsidP="00900C52">
            <w:pPr>
              <w:pStyle w:val="Table10ptText-ASDEFCON"/>
            </w:pPr>
            <w:r>
              <w:t xml:space="preserve">means the ATO sourced general interest charge rate determined under section 8AAD of the </w:t>
            </w:r>
            <w:r>
              <w:rPr>
                <w:i/>
              </w:rPr>
              <w:t xml:space="preserve">Tax Administration Act 1953 </w:t>
            </w:r>
            <w:r>
              <w:t>(Cth).</w:t>
            </w:r>
          </w:p>
        </w:tc>
      </w:tr>
      <w:tr w:rsidR="00900C52" w:rsidRPr="00B76CA9" w14:paraId="319FA869" w14:textId="77777777" w:rsidTr="008A0C7B">
        <w:trPr>
          <w:cantSplit/>
          <w:jc w:val="center"/>
        </w:trPr>
        <w:tc>
          <w:tcPr>
            <w:tcW w:w="1689" w:type="dxa"/>
          </w:tcPr>
          <w:p w14:paraId="51E31821" w14:textId="77777777" w:rsidR="00900C52" w:rsidRPr="00B76CA9" w:rsidRDefault="00900C52" w:rsidP="00900C52">
            <w:pPr>
              <w:pStyle w:val="Table10ptText-ASDEFCON"/>
            </w:pPr>
            <w:r>
              <w:t>Glossary</w:t>
            </w:r>
          </w:p>
        </w:tc>
        <w:tc>
          <w:tcPr>
            <w:tcW w:w="1200" w:type="dxa"/>
          </w:tcPr>
          <w:p w14:paraId="10218BFF" w14:textId="77777777" w:rsidR="00900C52" w:rsidRPr="00B76CA9" w:rsidRDefault="00900C52" w:rsidP="00900C52">
            <w:pPr>
              <w:pStyle w:val="Table10ptText-ASDEFCON"/>
            </w:pPr>
            <w:r>
              <w:t>(Core)</w:t>
            </w:r>
          </w:p>
        </w:tc>
        <w:tc>
          <w:tcPr>
            <w:tcW w:w="6759" w:type="dxa"/>
          </w:tcPr>
          <w:p w14:paraId="72047F97" w14:textId="77777777" w:rsidR="00900C52" w:rsidRPr="00B76CA9" w:rsidRDefault="00900C52" w:rsidP="00900C52">
            <w:pPr>
              <w:pStyle w:val="Table10ptText-ASDEFCON"/>
            </w:pPr>
            <w:r>
              <w:t>means this glossary at Attachment H to the Contract.</w:t>
            </w:r>
          </w:p>
        </w:tc>
      </w:tr>
      <w:tr w:rsidR="00900C52" w:rsidRPr="00B76CA9" w14:paraId="55C79930" w14:textId="77777777" w:rsidTr="008A0C7B">
        <w:trPr>
          <w:cantSplit/>
          <w:jc w:val="center"/>
        </w:trPr>
        <w:tc>
          <w:tcPr>
            <w:tcW w:w="1689" w:type="dxa"/>
          </w:tcPr>
          <w:p w14:paraId="550C94FE" w14:textId="77777777" w:rsidR="00900C52" w:rsidRPr="00B76CA9" w:rsidRDefault="00900C52" w:rsidP="00900C52">
            <w:pPr>
              <w:pStyle w:val="Table10ptText-ASDEFCON"/>
            </w:pPr>
            <w:r w:rsidRPr="00B76CA9">
              <w:t>Government Furnished Material</w:t>
            </w:r>
          </w:p>
        </w:tc>
        <w:tc>
          <w:tcPr>
            <w:tcW w:w="1200" w:type="dxa"/>
          </w:tcPr>
          <w:p w14:paraId="5EBCADBC" w14:textId="77777777" w:rsidR="00900C52" w:rsidRPr="00B76CA9" w:rsidRDefault="00900C52" w:rsidP="00900C52">
            <w:pPr>
              <w:pStyle w:val="Table10ptText-ASDEFCON"/>
            </w:pPr>
            <w:r w:rsidRPr="00B76CA9">
              <w:t>(Core)</w:t>
            </w:r>
          </w:p>
        </w:tc>
        <w:tc>
          <w:tcPr>
            <w:tcW w:w="6759" w:type="dxa"/>
          </w:tcPr>
          <w:p w14:paraId="076200DB" w14:textId="77777777" w:rsidR="00900C52" w:rsidRPr="00B76CA9" w:rsidRDefault="00900C52" w:rsidP="00900C52">
            <w:pPr>
              <w:pStyle w:val="Table10ptText-ASDEFCON"/>
            </w:pPr>
            <w:r w:rsidRPr="00B76CA9">
              <w:t xml:space="preserve">means the material to be provided to the Contractor under the Contract and which is listed in Attachment </w:t>
            </w:r>
            <w:r>
              <w:t>D</w:t>
            </w:r>
            <w:r w:rsidRPr="00B76CA9">
              <w:t>.</w:t>
            </w:r>
          </w:p>
        </w:tc>
      </w:tr>
      <w:tr w:rsidR="00900C52" w:rsidRPr="00B76CA9" w14:paraId="6360D84E" w14:textId="77777777" w:rsidTr="008A0C7B">
        <w:trPr>
          <w:cantSplit/>
          <w:jc w:val="center"/>
        </w:trPr>
        <w:tc>
          <w:tcPr>
            <w:tcW w:w="1689" w:type="dxa"/>
          </w:tcPr>
          <w:p w14:paraId="654CB927" w14:textId="77777777" w:rsidR="00900C52" w:rsidRPr="00B76CA9" w:rsidRDefault="00900C52" w:rsidP="00900C52">
            <w:pPr>
              <w:pStyle w:val="Table10ptText-ASDEFCON"/>
            </w:pPr>
            <w:r w:rsidRPr="00B76CA9">
              <w:t>GST Act</w:t>
            </w:r>
          </w:p>
        </w:tc>
        <w:tc>
          <w:tcPr>
            <w:tcW w:w="1200" w:type="dxa"/>
          </w:tcPr>
          <w:p w14:paraId="4B67EA87" w14:textId="77777777" w:rsidR="00900C52" w:rsidRPr="00B76CA9" w:rsidRDefault="00900C52" w:rsidP="00900C52">
            <w:pPr>
              <w:pStyle w:val="Table10ptText-ASDEFCON"/>
            </w:pPr>
            <w:r w:rsidRPr="00B76CA9">
              <w:t>(Core)</w:t>
            </w:r>
          </w:p>
        </w:tc>
        <w:tc>
          <w:tcPr>
            <w:tcW w:w="6759" w:type="dxa"/>
          </w:tcPr>
          <w:p w14:paraId="6C9D2351" w14:textId="77777777" w:rsidR="00900C52" w:rsidRPr="00B76CA9" w:rsidRDefault="00900C52" w:rsidP="00900C52">
            <w:pPr>
              <w:pStyle w:val="Table10ptText-ASDEFCON"/>
            </w:pPr>
            <w:r w:rsidRPr="00B76CA9">
              <w:t xml:space="preserve">means </w:t>
            </w:r>
            <w:r w:rsidRPr="00C3407A">
              <w:rPr>
                <w:i/>
              </w:rPr>
              <w:t>A New Tax System (Goods and Services Tax) Act 1999</w:t>
            </w:r>
            <w:r w:rsidRPr="00B76CA9">
              <w:t xml:space="preserve"> and associated taxation legislation.  The expressions “adjustment note”, “taxable supply” “taxable importation” and “tax invoice” have the meanings given to those expressions in the GST Act.</w:t>
            </w:r>
          </w:p>
        </w:tc>
      </w:tr>
      <w:tr w:rsidR="00900C52" w:rsidRPr="00B76CA9" w14:paraId="29837EB4" w14:textId="77777777" w:rsidTr="008A0C7B">
        <w:trPr>
          <w:cantSplit/>
          <w:jc w:val="center"/>
        </w:trPr>
        <w:tc>
          <w:tcPr>
            <w:tcW w:w="1689" w:type="dxa"/>
          </w:tcPr>
          <w:p w14:paraId="1557082C" w14:textId="77777777" w:rsidR="00900C52" w:rsidRDefault="00900C52" w:rsidP="00900C52">
            <w:pPr>
              <w:pStyle w:val="Table10ptText-ASDEFCON"/>
            </w:pPr>
            <w:r>
              <w:t>GST Group</w:t>
            </w:r>
          </w:p>
        </w:tc>
        <w:tc>
          <w:tcPr>
            <w:tcW w:w="1200" w:type="dxa"/>
          </w:tcPr>
          <w:p w14:paraId="46E13FAC" w14:textId="77777777" w:rsidR="00900C52" w:rsidRDefault="00900C52" w:rsidP="00900C52">
            <w:pPr>
              <w:pStyle w:val="Table10ptText-ASDEFCON"/>
            </w:pPr>
            <w:r>
              <w:t>(Optional)</w:t>
            </w:r>
          </w:p>
        </w:tc>
        <w:tc>
          <w:tcPr>
            <w:tcW w:w="6759" w:type="dxa"/>
          </w:tcPr>
          <w:p w14:paraId="4A549275" w14:textId="77777777" w:rsidR="00900C52" w:rsidRPr="00BF0F8F" w:rsidRDefault="00900C52" w:rsidP="00900C52">
            <w:pPr>
              <w:pStyle w:val="Table10ptText-ASDEFCON"/>
            </w:pPr>
            <w:r>
              <w:t>means a GST group formed in accordance with Division 48 of the GST Act.</w:t>
            </w:r>
          </w:p>
        </w:tc>
      </w:tr>
      <w:tr w:rsidR="00900C52" w:rsidRPr="00B76CA9" w14:paraId="438DC3E6" w14:textId="77777777" w:rsidTr="008A0C7B">
        <w:trPr>
          <w:cantSplit/>
          <w:jc w:val="center"/>
        </w:trPr>
        <w:tc>
          <w:tcPr>
            <w:tcW w:w="1689" w:type="dxa"/>
          </w:tcPr>
          <w:p w14:paraId="34A07DF5" w14:textId="77777777" w:rsidR="00900C52" w:rsidRPr="00B76CA9" w:rsidRDefault="00900C52" w:rsidP="00900C52">
            <w:pPr>
              <w:pStyle w:val="Table10ptText-ASDEFCON"/>
            </w:pPr>
            <w:r>
              <w:t>Insolvency Event</w:t>
            </w:r>
          </w:p>
        </w:tc>
        <w:tc>
          <w:tcPr>
            <w:tcW w:w="1200" w:type="dxa"/>
          </w:tcPr>
          <w:p w14:paraId="0C0CED2F" w14:textId="77777777" w:rsidR="00900C52" w:rsidRPr="00B76CA9" w:rsidRDefault="00900C52" w:rsidP="00900C52">
            <w:pPr>
              <w:pStyle w:val="Table10ptText-ASDEFCON"/>
            </w:pPr>
            <w:r>
              <w:t>(Core)</w:t>
            </w:r>
          </w:p>
        </w:tc>
        <w:tc>
          <w:tcPr>
            <w:tcW w:w="6759" w:type="dxa"/>
          </w:tcPr>
          <w:p w14:paraId="66F3DAFF" w14:textId="77777777" w:rsidR="00900C52" w:rsidRDefault="00900C52" w:rsidP="00900C52">
            <w:pPr>
              <w:pStyle w:val="Table10ptText-ASDEFCON"/>
            </w:pPr>
            <w:r w:rsidRPr="00BF0F8F">
              <w:t>means, in respect of a person:</w:t>
            </w:r>
            <w:r>
              <w:t xml:space="preserve"> </w:t>
            </w:r>
          </w:p>
          <w:p w14:paraId="342547F2" w14:textId="77777777" w:rsidR="00900C52" w:rsidRDefault="00900C52" w:rsidP="00470E40">
            <w:pPr>
              <w:pStyle w:val="Table10ptText-ASDEFCON"/>
              <w:numPr>
                <w:ilvl w:val="0"/>
                <w:numId w:val="0"/>
              </w:numPr>
              <w:ind w:left="591" w:hanging="591"/>
            </w:pPr>
            <w:r>
              <w:t>a.</w:t>
            </w:r>
            <w:ins w:id="239" w:author="Prabhu, Akshata MS" w:date="2024-08-22T11:39:00Z">
              <w:r>
                <w:t xml:space="preserve"> </w:t>
              </w:r>
            </w:ins>
            <w:r>
              <w:tab/>
            </w:r>
            <w:r w:rsidRPr="00BF0F8F">
              <w:t>the person becoming bankrupt or insolvent;</w:t>
            </w:r>
            <w:r>
              <w:t xml:space="preserve"> </w:t>
            </w:r>
          </w:p>
          <w:p w14:paraId="1545EA8E" w14:textId="77777777" w:rsidR="00900C52" w:rsidRDefault="00900C52" w:rsidP="00470E40">
            <w:pPr>
              <w:pStyle w:val="Table10ptText-ASDEFCON"/>
              <w:numPr>
                <w:ilvl w:val="0"/>
                <w:numId w:val="0"/>
              </w:numPr>
              <w:ind w:left="591" w:hanging="591"/>
            </w:pPr>
            <w:r w:rsidRPr="00BF0F8F">
              <w:t>b.</w:t>
            </w:r>
            <w:ins w:id="240" w:author="Prabhu, Akshata MS" w:date="2024-08-22T11:39:00Z">
              <w:r w:rsidRPr="00BF0F8F">
                <w:t xml:space="preserve"> </w:t>
              </w:r>
            </w:ins>
            <w:r>
              <w:tab/>
            </w:r>
            <w:r w:rsidRPr="00BF0F8F">
              <w:t xml:space="preserve">the person becoming subject to one of the forms of external administration provided for in Chapter 5 of the Corporations Act 2001, including: </w:t>
            </w:r>
          </w:p>
          <w:p w14:paraId="364402AF" w14:textId="77777777" w:rsidR="00900C52" w:rsidRPr="00BF0F8F" w:rsidRDefault="00900C52" w:rsidP="00470E40">
            <w:pPr>
              <w:pStyle w:val="Table10ptText-ASDEFCON"/>
              <w:numPr>
                <w:ilvl w:val="0"/>
                <w:numId w:val="0"/>
              </w:numPr>
              <w:tabs>
                <w:tab w:val="left" w:pos="1191"/>
              </w:tabs>
              <w:ind w:left="1191" w:hanging="600"/>
            </w:pPr>
            <w:r w:rsidRPr="00BF0F8F">
              <w:t xml:space="preserve">(i) </w:t>
            </w:r>
            <w:r>
              <w:tab/>
            </w:r>
            <w:r w:rsidRPr="00BF0F8F">
              <w:t xml:space="preserve">the appointment of a person to administer a scheme or compromise in relation to the person in accordance with Part 5.1 of the Corporations Act 2001; </w:t>
            </w:r>
          </w:p>
          <w:p w14:paraId="6A27B6C8" w14:textId="77777777" w:rsidR="00900C52" w:rsidRPr="00BF0F8F" w:rsidRDefault="00900C52" w:rsidP="00470E40">
            <w:pPr>
              <w:pStyle w:val="Table10ptText-ASDEFCON"/>
              <w:numPr>
                <w:ilvl w:val="0"/>
                <w:numId w:val="0"/>
              </w:numPr>
              <w:tabs>
                <w:tab w:val="left" w:pos="1191"/>
              </w:tabs>
              <w:ind w:left="1191" w:hanging="600"/>
            </w:pPr>
            <w:r w:rsidRPr="00BF0F8F">
              <w:t xml:space="preserve">(ii) </w:t>
            </w:r>
            <w:r>
              <w:tab/>
            </w:r>
            <w:r w:rsidRPr="00BF0F8F">
              <w:t xml:space="preserve">the appointment of a controller or managing controller to the whole or any part of the assets or undertakings of the person in accordance with Part 5.2 of the Corporations Act 2001; </w:t>
            </w:r>
          </w:p>
          <w:p w14:paraId="109C143D" w14:textId="77777777" w:rsidR="00900C52" w:rsidRPr="00BF0F8F" w:rsidRDefault="00900C52" w:rsidP="00470E40">
            <w:pPr>
              <w:pStyle w:val="Table10ptText-ASDEFCON"/>
              <w:numPr>
                <w:ilvl w:val="0"/>
                <w:numId w:val="0"/>
              </w:numPr>
              <w:tabs>
                <w:tab w:val="left" w:pos="1191"/>
              </w:tabs>
              <w:ind w:left="1191" w:hanging="600"/>
            </w:pPr>
            <w:r w:rsidRPr="00BF0F8F">
              <w:t xml:space="preserve">(iii) </w:t>
            </w:r>
            <w:r>
              <w:tab/>
            </w:r>
            <w:r w:rsidRPr="00BF0F8F">
              <w:t>the appointment of an administrator under Part 5.3A of the Corporations Act 2001 in relation to the person; or</w:t>
            </w:r>
          </w:p>
          <w:p w14:paraId="4EC12C1F" w14:textId="77777777" w:rsidR="00900C52" w:rsidRPr="00BF0F8F" w:rsidRDefault="00900C52" w:rsidP="00470E40">
            <w:pPr>
              <w:pStyle w:val="Table10ptText-ASDEFCON"/>
              <w:numPr>
                <w:ilvl w:val="0"/>
                <w:numId w:val="0"/>
              </w:numPr>
              <w:tabs>
                <w:tab w:val="left" w:pos="1191"/>
              </w:tabs>
              <w:ind w:left="1191" w:hanging="600"/>
            </w:pPr>
            <w:r w:rsidRPr="00BF0F8F">
              <w:t xml:space="preserve">(iv) </w:t>
            </w:r>
            <w:r>
              <w:tab/>
            </w:r>
            <w:r w:rsidRPr="00BF0F8F">
              <w:t>the appointment of a liquidator or provisional liquidator in relation to the person;</w:t>
            </w:r>
          </w:p>
          <w:p w14:paraId="63C6716F" w14:textId="77777777" w:rsidR="00900C52" w:rsidRPr="00BF0F8F" w:rsidRDefault="00900C52" w:rsidP="00470E40">
            <w:pPr>
              <w:pStyle w:val="Table10ptText-ASDEFCON"/>
              <w:numPr>
                <w:ilvl w:val="0"/>
                <w:numId w:val="0"/>
              </w:numPr>
              <w:ind w:left="591" w:hanging="591"/>
            </w:pPr>
            <w:r w:rsidRPr="00BF0F8F">
              <w:t>c</w:t>
            </w:r>
            <w:r>
              <w:t>.</w:t>
            </w:r>
            <w:ins w:id="241" w:author="Prabhu, Akshata MS" w:date="2024-08-22T11:39:00Z">
              <w:r>
                <w:t xml:space="preserve"> </w:t>
              </w:r>
            </w:ins>
            <w:r>
              <w:tab/>
            </w:r>
            <w:r w:rsidRPr="00BF0F8F">
              <w:t xml:space="preserve">the person becoming subject to any form of administration under the laws of a non-Australian jurisdiction which is the same as, or substantially equivalent to, one of those referred to in clause b of this definition; </w:t>
            </w:r>
          </w:p>
          <w:p w14:paraId="4EFA96CD" w14:textId="77777777" w:rsidR="00900C52" w:rsidRDefault="00900C52" w:rsidP="00470E40">
            <w:pPr>
              <w:pStyle w:val="Table10ptText-ASDEFCON"/>
              <w:numPr>
                <w:ilvl w:val="0"/>
                <w:numId w:val="0"/>
              </w:numPr>
              <w:ind w:left="591" w:hanging="591"/>
            </w:pPr>
            <w:r w:rsidRPr="00BF0F8F">
              <w:t>d.</w:t>
            </w:r>
            <w:ins w:id="242" w:author="Prabhu, Akshata MS" w:date="2024-08-22T11:39:00Z">
              <w:r w:rsidRPr="00BF0F8F">
                <w:t xml:space="preserve"> </w:t>
              </w:r>
            </w:ins>
            <w:r>
              <w:tab/>
            </w:r>
            <w:r w:rsidRPr="00BF0F8F">
              <w:t>the person is wound up by resolution or an order of the court;</w:t>
            </w:r>
          </w:p>
          <w:p w14:paraId="7E780A64" w14:textId="77777777" w:rsidR="00900C52" w:rsidRPr="00BF0F8F" w:rsidRDefault="00900C52" w:rsidP="00470E40">
            <w:pPr>
              <w:pStyle w:val="Table10ptText-ASDEFCON"/>
              <w:numPr>
                <w:ilvl w:val="0"/>
                <w:numId w:val="0"/>
              </w:numPr>
              <w:ind w:left="591" w:hanging="591"/>
            </w:pPr>
            <w:r w:rsidRPr="00BF0F8F">
              <w:t>e.</w:t>
            </w:r>
            <w:ins w:id="243" w:author="Prabhu, Akshata MS" w:date="2024-08-22T11:39:00Z">
              <w:r w:rsidRPr="00BF0F8F">
                <w:t xml:space="preserve"> </w:t>
              </w:r>
            </w:ins>
            <w:r>
              <w:tab/>
            </w:r>
            <w:r w:rsidRPr="00BF0F8F">
              <w:t xml:space="preserve">the person suffers execution against any of its assets which has an adverse effect on the Contractor’s ability to perform its obligations under the Contract; </w:t>
            </w:r>
          </w:p>
          <w:p w14:paraId="5E3388F3" w14:textId="77777777" w:rsidR="00900C52" w:rsidRPr="00BF0F8F" w:rsidRDefault="00900C52" w:rsidP="00470E40">
            <w:pPr>
              <w:pStyle w:val="Table10ptText-ASDEFCON"/>
              <w:numPr>
                <w:ilvl w:val="0"/>
                <w:numId w:val="0"/>
              </w:numPr>
              <w:ind w:left="591" w:hanging="591"/>
            </w:pPr>
            <w:r w:rsidRPr="00BF0F8F">
              <w:t>f.</w:t>
            </w:r>
            <w:ins w:id="244" w:author="Prabhu, Akshata MS" w:date="2024-08-22T11:39:00Z">
              <w:r w:rsidRPr="00BF0F8F">
                <w:t xml:space="preserve"> </w:t>
              </w:r>
            </w:ins>
            <w:r>
              <w:tab/>
            </w:r>
            <w:r w:rsidRPr="00BF0F8F">
              <w:t xml:space="preserve">the person makes an assignment of its estate for the benefit of creditors or enters into any arrangement or composition with its creditors; </w:t>
            </w:r>
          </w:p>
          <w:p w14:paraId="7A19BE65" w14:textId="77777777" w:rsidR="00900C52" w:rsidRPr="00BF0F8F" w:rsidRDefault="00900C52" w:rsidP="00470E40">
            <w:pPr>
              <w:pStyle w:val="Table10ptText-ASDEFCON"/>
              <w:numPr>
                <w:ilvl w:val="0"/>
                <w:numId w:val="0"/>
              </w:numPr>
              <w:ind w:left="591" w:hanging="591"/>
            </w:pPr>
            <w:r w:rsidRPr="00BF0F8F">
              <w:t>g.</w:t>
            </w:r>
            <w:ins w:id="245" w:author="Prabhu, Akshata MS" w:date="2024-08-22T11:39:00Z">
              <w:r w:rsidRPr="00BF0F8F">
                <w:t xml:space="preserve"> </w:t>
              </w:r>
            </w:ins>
            <w:r>
              <w:tab/>
            </w:r>
            <w:r w:rsidRPr="00BF0F8F">
              <w:t>the person becomes an insolvent under administration; or</w:t>
            </w:r>
          </w:p>
          <w:p w14:paraId="48AA2D04" w14:textId="77777777" w:rsidR="00900C52" w:rsidRPr="00B76CA9" w:rsidRDefault="00900C52" w:rsidP="00470E40">
            <w:pPr>
              <w:pStyle w:val="Table10ptText-ASDEFCON"/>
              <w:numPr>
                <w:ilvl w:val="0"/>
                <w:numId w:val="0"/>
              </w:numPr>
              <w:ind w:left="591" w:hanging="591"/>
            </w:pPr>
            <w:r w:rsidRPr="00BF0F8F">
              <w:t>h.</w:t>
            </w:r>
            <w:ins w:id="246" w:author="Prabhu, Akshata MS" w:date="2024-08-22T11:39:00Z">
              <w:r w:rsidRPr="00BF0F8F">
                <w:t xml:space="preserve"> </w:t>
              </w:r>
            </w:ins>
            <w:r>
              <w:tab/>
            </w:r>
            <w:r w:rsidRPr="00BF0F8F">
              <w:t xml:space="preserve">the person ceases to carry on business. </w:t>
            </w:r>
          </w:p>
        </w:tc>
      </w:tr>
      <w:tr w:rsidR="00900C52" w:rsidRPr="00B76CA9" w14:paraId="78416D2B" w14:textId="77777777" w:rsidTr="008A0C7B">
        <w:trPr>
          <w:cantSplit/>
          <w:jc w:val="center"/>
        </w:trPr>
        <w:tc>
          <w:tcPr>
            <w:tcW w:w="1689" w:type="dxa"/>
          </w:tcPr>
          <w:p w14:paraId="30A13967" w14:textId="77777777" w:rsidR="00900C52" w:rsidRPr="00B76CA9" w:rsidRDefault="00900C52" w:rsidP="00900C52">
            <w:pPr>
              <w:pStyle w:val="Table10ptText-ASDEFCON"/>
            </w:pPr>
            <w:r w:rsidRPr="00B76CA9">
              <w:t>Intellectual Property</w:t>
            </w:r>
          </w:p>
        </w:tc>
        <w:tc>
          <w:tcPr>
            <w:tcW w:w="1200" w:type="dxa"/>
          </w:tcPr>
          <w:p w14:paraId="3423FF02" w14:textId="77777777" w:rsidR="00900C52" w:rsidRPr="00B76CA9" w:rsidRDefault="00900C52" w:rsidP="00900C52">
            <w:pPr>
              <w:pStyle w:val="Table10ptText-ASDEFCON"/>
            </w:pPr>
            <w:r w:rsidRPr="00B76CA9">
              <w:t>(Core)</w:t>
            </w:r>
          </w:p>
        </w:tc>
        <w:tc>
          <w:tcPr>
            <w:tcW w:w="6759" w:type="dxa"/>
          </w:tcPr>
          <w:p w14:paraId="63FABA5A" w14:textId="77777777" w:rsidR="00900C52" w:rsidRDefault="00900C52" w:rsidP="00900C52">
            <w:pPr>
              <w:pStyle w:val="Table10ptText-ASDEFCON"/>
            </w:pPr>
            <w:r>
              <w:t>means all present and future rights conferred by law in or in relation any of the following:</w:t>
            </w:r>
          </w:p>
          <w:p w14:paraId="24CC0B9A" w14:textId="77777777" w:rsidR="00900C52" w:rsidRDefault="00900C52" w:rsidP="00900C52">
            <w:pPr>
              <w:pStyle w:val="Table10ptSub1-ASDEFCON"/>
            </w:pPr>
            <w:r>
              <w:t>Copyright;</w:t>
            </w:r>
          </w:p>
          <w:p w14:paraId="42E5E4EB" w14:textId="77777777" w:rsidR="00900C52" w:rsidRDefault="00900C52" w:rsidP="00900C52">
            <w:pPr>
              <w:pStyle w:val="Table10ptSub1-ASDEFCON"/>
            </w:pPr>
            <w:r>
              <w:t xml:space="preserve">rights in relation to a Circuit Layout, Patent, Registerable Design or Trade Mark (including service marks); and </w:t>
            </w:r>
          </w:p>
          <w:p w14:paraId="088BDA46" w14:textId="0C39F68A" w:rsidR="00900C52" w:rsidRPr="00B76CA9" w:rsidRDefault="00900C52" w:rsidP="00900C52">
            <w:pPr>
              <w:pStyle w:val="Table10ptSub1-ASDEFCON"/>
            </w:pPr>
            <w:r>
              <w:t>any other rights resulting from intellectual activity in the industrial, scientific, literary and artistic fields recognised in domestic law anywhere in the world whether registered or unregistered.</w:t>
            </w:r>
          </w:p>
        </w:tc>
      </w:tr>
      <w:tr w:rsidR="00900C52" w:rsidRPr="00B76CA9" w14:paraId="27DB1D03" w14:textId="77777777" w:rsidTr="008A0C7B">
        <w:trPr>
          <w:cantSplit/>
          <w:jc w:val="center"/>
        </w:trPr>
        <w:tc>
          <w:tcPr>
            <w:tcW w:w="1689" w:type="dxa"/>
          </w:tcPr>
          <w:p w14:paraId="0105FE3D" w14:textId="77777777" w:rsidR="00900C52" w:rsidRPr="00B76CA9" w:rsidRDefault="00900C52" w:rsidP="00900C52">
            <w:pPr>
              <w:pStyle w:val="Table10ptText-ASDEFCON"/>
            </w:pPr>
            <w:r w:rsidRPr="00B76CA9">
              <w:t>Key Persons</w:t>
            </w:r>
          </w:p>
        </w:tc>
        <w:tc>
          <w:tcPr>
            <w:tcW w:w="1200" w:type="dxa"/>
          </w:tcPr>
          <w:p w14:paraId="5DF72820" w14:textId="77777777" w:rsidR="00900C52" w:rsidRPr="00B76CA9" w:rsidRDefault="00900C52" w:rsidP="00900C52">
            <w:pPr>
              <w:pStyle w:val="Table10ptText-ASDEFCON"/>
            </w:pPr>
            <w:r w:rsidRPr="00B76CA9">
              <w:t>(Core)</w:t>
            </w:r>
          </w:p>
        </w:tc>
        <w:tc>
          <w:tcPr>
            <w:tcW w:w="6759" w:type="dxa"/>
          </w:tcPr>
          <w:p w14:paraId="6DCB35C8" w14:textId="77777777" w:rsidR="00900C52" w:rsidRPr="00B76CA9" w:rsidRDefault="00900C52" w:rsidP="00900C52">
            <w:pPr>
              <w:pStyle w:val="Table10ptText-ASDEFCON"/>
            </w:pPr>
            <w:r w:rsidRPr="00B76CA9">
              <w:t>means the personnel specified in Attachment D as personnel required to undertake the Services or part of the work constituting the Services.</w:t>
            </w:r>
          </w:p>
        </w:tc>
      </w:tr>
      <w:tr w:rsidR="00900C52" w:rsidRPr="00B76CA9" w14:paraId="36CACAA6" w14:textId="77777777" w:rsidTr="008A0C7B">
        <w:trPr>
          <w:cantSplit/>
          <w:jc w:val="center"/>
        </w:trPr>
        <w:tc>
          <w:tcPr>
            <w:tcW w:w="1689" w:type="dxa"/>
          </w:tcPr>
          <w:p w14:paraId="1BF4D089" w14:textId="77777777" w:rsidR="00900C52" w:rsidRPr="00B76CA9" w:rsidRDefault="00900C52" w:rsidP="00900C52">
            <w:pPr>
              <w:pStyle w:val="Table10ptText-ASDEFCON"/>
            </w:pPr>
            <w:r w:rsidRPr="00B76CA9">
              <w:t>Labour Rates</w:t>
            </w:r>
          </w:p>
        </w:tc>
        <w:tc>
          <w:tcPr>
            <w:tcW w:w="1200" w:type="dxa"/>
          </w:tcPr>
          <w:p w14:paraId="19F0E672" w14:textId="77777777" w:rsidR="00900C52" w:rsidRPr="00B76CA9" w:rsidRDefault="00900C52" w:rsidP="00900C52">
            <w:pPr>
              <w:pStyle w:val="Table10ptText-ASDEFCON"/>
            </w:pPr>
            <w:r w:rsidRPr="00B76CA9">
              <w:t>(Core)</w:t>
            </w:r>
          </w:p>
        </w:tc>
        <w:tc>
          <w:tcPr>
            <w:tcW w:w="6759" w:type="dxa"/>
          </w:tcPr>
          <w:p w14:paraId="49C5729D" w14:textId="77777777" w:rsidR="00900C52" w:rsidRPr="00B76CA9" w:rsidRDefault="00900C52" w:rsidP="00900C52">
            <w:pPr>
              <w:pStyle w:val="Table10ptText-ASDEFCON"/>
            </w:pPr>
            <w:r w:rsidRPr="00B76CA9">
              <w:t>means the rates set out in Attachment B.</w:t>
            </w:r>
          </w:p>
        </w:tc>
      </w:tr>
      <w:tr w:rsidR="00900C52" w:rsidRPr="00B76CA9" w14:paraId="6A273A0B" w14:textId="77777777" w:rsidTr="008A0C7B">
        <w:trPr>
          <w:cantSplit/>
          <w:jc w:val="center"/>
        </w:trPr>
        <w:tc>
          <w:tcPr>
            <w:tcW w:w="1689" w:type="dxa"/>
          </w:tcPr>
          <w:p w14:paraId="6F237DA8" w14:textId="77777777" w:rsidR="00900C52" w:rsidRPr="00B76CA9" w:rsidRDefault="00900C52" w:rsidP="00900C52">
            <w:pPr>
              <w:pStyle w:val="Table10ptText-ASDEFCON"/>
            </w:pPr>
            <w:r>
              <w:t>Licence</w:t>
            </w:r>
          </w:p>
        </w:tc>
        <w:tc>
          <w:tcPr>
            <w:tcW w:w="1200" w:type="dxa"/>
          </w:tcPr>
          <w:p w14:paraId="3F9897A8" w14:textId="77777777" w:rsidR="00900C52" w:rsidRPr="00B76CA9" w:rsidRDefault="00900C52" w:rsidP="00900C52">
            <w:pPr>
              <w:pStyle w:val="Table10ptText-ASDEFCON"/>
            </w:pPr>
            <w:r>
              <w:t>(Core)</w:t>
            </w:r>
          </w:p>
        </w:tc>
        <w:tc>
          <w:tcPr>
            <w:tcW w:w="6759" w:type="dxa"/>
          </w:tcPr>
          <w:p w14:paraId="5BFEEB29" w14:textId="77777777" w:rsidR="00900C52" w:rsidRDefault="00900C52" w:rsidP="00470E40">
            <w:pPr>
              <w:pStyle w:val="Table10ptSub1-ASDEFCON"/>
            </w:pPr>
            <w:r w:rsidRPr="00CD6CF7">
              <w:t xml:space="preserve">means a </w:t>
            </w:r>
            <w:r>
              <w:t>means a non-exclusive licence of IP in respect of TD, Software or Contract Material, being a licence that:</w:t>
            </w:r>
          </w:p>
          <w:p w14:paraId="5D9069A5" w14:textId="77777777" w:rsidR="00900C52" w:rsidRPr="00B378C4" w:rsidRDefault="00900C52" w:rsidP="00900C52">
            <w:pPr>
              <w:pStyle w:val="Table10ptSub1-ASDEFCON"/>
            </w:pPr>
            <w:r w:rsidRPr="00B378C4">
              <w:t xml:space="preserve">is fully paid-up and does not require any additional payment by the licensee, including by way of Royalty or any other fee; </w:t>
            </w:r>
          </w:p>
          <w:p w14:paraId="0831D269" w14:textId="77777777" w:rsidR="00900C52" w:rsidRPr="00B378C4" w:rsidRDefault="00900C52" w:rsidP="00900C52">
            <w:pPr>
              <w:pStyle w:val="Table10ptSub1-ASDEFCON"/>
            </w:pPr>
            <w:r w:rsidRPr="00B378C4">
              <w:t>cannot be revoked or terminated by the licensor for any reason except upon expiration of a statutory protection term;</w:t>
            </w:r>
          </w:p>
          <w:p w14:paraId="7A61B618" w14:textId="77777777" w:rsidR="00900C52" w:rsidRPr="00B378C4" w:rsidRDefault="00900C52" w:rsidP="00900C52">
            <w:pPr>
              <w:pStyle w:val="Table10ptSub1-ASDEFCON"/>
            </w:pPr>
            <w:r w:rsidRPr="00B378C4">
              <w:t xml:space="preserve">operates in perpetuity without any action required on the part of the licensee to renew or extend the licence; </w:t>
            </w:r>
          </w:p>
          <w:p w14:paraId="1193C084" w14:textId="77777777" w:rsidR="00900C52" w:rsidRDefault="00900C52" w:rsidP="00900C52">
            <w:pPr>
              <w:pStyle w:val="Table10ptSub1-ASDEFCON"/>
            </w:pPr>
            <w:r w:rsidRPr="00B378C4">
              <w:t>operates on a world-wide basis; and</w:t>
            </w:r>
          </w:p>
          <w:p w14:paraId="6C4D3CED" w14:textId="77777777" w:rsidR="00900C52" w:rsidRPr="00B76CA9" w:rsidRDefault="00900C52" w:rsidP="00900C52">
            <w:pPr>
              <w:pStyle w:val="Table10ptSub1-ASDEFCON"/>
            </w:pPr>
            <w:r w:rsidRPr="00B378C4">
              <w:t xml:space="preserve">binds each successor in title to the owner of the </w:t>
            </w:r>
            <w:r>
              <w:t>IP</w:t>
            </w:r>
            <w:r w:rsidRPr="00B378C4">
              <w:t xml:space="preserve"> in respect of the TD, Software or Contract Material</w:t>
            </w:r>
            <w:r w:rsidRPr="00CD6CF7">
              <w:t>.</w:t>
            </w:r>
          </w:p>
        </w:tc>
      </w:tr>
      <w:tr w:rsidR="00900C52" w:rsidRPr="00B76CA9" w14:paraId="59E05C1D" w14:textId="77777777" w:rsidTr="008A0C7B">
        <w:trPr>
          <w:cantSplit/>
          <w:jc w:val="center"/>
        </w:trPr>
        <w:tc>
          <w:tcPr>
            <w:tcW w:w="1689" w:type="dxa"/>
          </w:tcPr>
          <w:p w14:paraId="7DEAB233" w14:textId="77777777" w:rsidR="00900C52" w:rsidRPr="00B76CA9" w:rsidRDefault="00900C52" w:rsidP="00900C52">
            <w:pPr>
              <w:pStyle w:val="Table10ptText-ASDEFCON"/>
            </w:pPr>
            <w:r w:rsidRPr="00B76CA9">
              <w:t>month</w:t>
            </w:r>
          </w:p>
        </w:tc>
        <w:tc>
          <w:tcPr>
            <w:tcW w:w="1200" w:type="dxa"/>
          </w:tcPr>
          <w:p w14:paraId="2FC3588C" w14:textId="77777777" w:rsidR="00900C52" w:rsidRPr="00B76CA9" w:rsidRDefault="00900C52" w:rsidP="00900C52">
            <w:pPr>
              <w:pStyle w:val="Table10ptText-ASDEFCON"/>
            </w:pPr>
            <w:r w:rsidRPr="00B76CA9">
              <w:t>(Core)</w:t>
            </w:r>
          </w:p>
        </w:tc>
        <w:tc>
          <w:tcPr>
            <w:tcW w:w="6759" w:type="dxa"/>
          </w:tcPr>
          <w:p w14:paraId="7428BCD0" w14:textId="77777777" w:rsidR="00900C52" w:rsidRPr="00B76CA9" w:rsidRDefault="00900C52" w:rsidP="00900C52">
            <w:pPr>
              <w:pStyle w:val="Table10ptText-ASDEFCON"/>
            </w:pPr>
            <w:r w:rsidRPr="00B76CA9">
              <w:t>means a calendar month.</w:t>
            </w:r>
          </w:p>
        </w:tc>
      </w:tr>
      <w:tr w:rsidR="00900C52" w:rsidRPr="00B76CA9" w14:paraId="08E0BC2C" w14:textId="77777777" w:rsidTr="008A0C7B">
        <w:trPr>
          <w:cantSplit/>
          <w:jc w:val="center"/>
        </w:trPr>
        <w:tc>
          <w:tcPr>
            <w:tcW w:w="1689" w:type="dxa"/>
          </w:tcPr>
          <w:p w14:paraId="0F3ABBC0" w14:textId="77777777" w:rsidR="00900C52" w:rsidRPr="00B76CA9" w:rsidRDefault="00900C52" w:rsidP="00900C52">
            <w:pPr>
              <w:pStyle w:val="Table10ptText-ASDEFCON"/>
            </w:pPr>
            <w:r w:rsidRPr="00B76CA9">
              <w:t>Moral Rights</w:t>
            </w:r>
          </w:p>
        </w:tc>
        <w:tc>
          <w:tcPr>
            <w:tcW w:w="1200" w:type="dxa"/>
          </w:tcPr>
          <w:p w14:paraId="5B4167DA" w14:textId="77777777" w:rsidR="00900C52" w:rsidRPr="00B76CA9" w:rsidRDefault="00900C52" w:rsidP="00900C52">
            <w:pPr>
              <w:pStyle w:val="Table10ptText-ASDEFCON"/>
            </w:pPr>
            <w:r w:rsidRPr="00B76CA9">
              <w:t>(Core)</w:t>
            </w:r>
          </w:p>
        </w:tc>
        <w:tc>
          <w:tcPr>
            <w:tcW w:w="6759" w:type="dxa"/>
          </w:tcPr>
          <w:p w14:paraId="7739EB63" w14:textId="77777777" w:rsidR="00900C52" w:rsidRPr="00B76CA9" w:rsidRDefault="00900C52" w:rsidP="00900C52">
            <w:pPr>
              <w:pStyle w:val="Table10ptText-ASDEFCON"/>
            </w:pPr>
            <w:r w:rsidRPr="00B76CA9">
              <w:t>means:</w:t>
            </w:r>
          </w:p>
          <w:p w14:paraId="040822F7" w14:textId="77777777" w:rsidR="00900C52" w:rsidRPr="00B76CA9" w:rsidRDefault="00900C52" w:rsidP="00900C52">
            <w:pPr>
              <w:pStyle w:val="Table10ptSub1-ASDEFCON"/>
            </w:pPr>
            <w:r w:rsidRPr="00B76CA9">
              <w:t>a right of attribution of authorship</w:t>
            </w:r>
            <w:r>
              <w:t>;</w:t>
            </w:r>
          </w:p>
          <w:p w14:paraId="473203B8" w14:textId="77777777" w:rsidR="00900C52" w:rsidRPr="00B76CA9" w:rsidRDefault="00900C52" w:rsidP="00900C52">
            <w:pPr>
              <w:pStyle w:val="Table10ptSub1-ASDEFCON"/>
            </w:pPr>
            <w:r w:rsidRPr="00B76CA9">
              <w:t>a right not to have authorship falsely attributed; or</w:t>
            </w:r>
          </w:p>
          <w:p w14:paraId="64C58734" w14:textId="77777777" w:rsidR="00900C52" w:rsidRPr="00B76CA9" w:rsidRDefault="00900C52" w:rsidP="00900C52">
            <w:pPr>
              <w:pStyle w:val="Table10ptSub1-ASDEFCON"/>
            </w:pPr>
            <w:r w:rsidRPr="00B76CA9">
              <w:t>a right of integrity of authorship.</w:t>
            </w:r>
          </w:p>
        </w:tc>
      </w:tr>
      <w:tr w:rsidR="00900C52" w:rsidRPr="00B76CA9" w14:paraId="6FA3AAC4" w14:textId="77777777" w:rsidTr="008A0C7B">
        <w:trPr>
          <w:cantSplit/>
          <w:jc w:val="center"/>
        </w:trPr>
        <w:tc>
          <w:tcPr>
            <w:tcW w:w="1689" w:type="dxa"/>
          </w:tcPr>
          <w:p w14:paraId="309F9523" w14:textId="77777777" w:rsidR="00900C52" w:rsidRPr="00B76CA9" w:rsidRDefault="00900C52" w:rsidP="00900C52">
            <w:pPr>
              <w:pStyle w:val="Table10ptText-ASDEFCON"/>
            </w:pPr>
            <w:r w:rsidRPr="00E050E3">
              <w:t>Notifiable Incident</w:t>
            </w:r>
          </w:p>
        </w:tc>
        <w:tc>
          <w:tcPr>
            <w:tcW w:w="1200" w:type="dxa"/>
          </w:tcPr>
          <w:p w14:paraId="75293F8C" w14:textId="77777777" w:rsidR="00900C52" w:rsidRPr="00B76CA9" w:rsidRDefault="00900C52" w:rsidP="00900C52">
            <w:pPr>
              <w:pStyle w:val="Table10ptText-ASDEFCON"/>
            </w:pPr>
            <w:r>
              <w:t>(Core)</w:t>
            </w:r>
          </w:p>
        </w:tc>
        <w:tc>
          <w:tcPr>
            <w:tcW w:w="6759" w:type="dxa"/>
          </w:tcPr>
          <w:p w14:paraId="4A77C3E9" w14:textId="77777777" w:rsidR="00900C52" w:rsidRPr="00B76CA9" w:rsidRDefault="00900C52" w:rsidP="00900C52">
            <w:pPr>
              <w:pStyle w:val="Table10ptText-ASDEFCON"/>
            </w:pPr>
            <w:r w:rsidRPr="00E050E3">
              <w:t xml:space="preserve">has the meaning given in sections 35 to 37 of the </w:t>
            </w:r>
            <w:r w:rsidRPr="00B1739A">
              <w:rPr>
                <w:i/>
              </w:rPr>
              <w:t>Work Health and Safety Act 2011</w:t>
            </w:r>
            <w:r w:rsidRPr="00E050E3">
              <w:t xml:space="preserve"> (Cth).</w:t>
            </w:r>
          </w:p>
        </w:tc>
      </w:tr>
      <w:tr w:rsidR="00900C52" w:rsidRPr="00B76CA9" w14:paraId="0AB075DD" w14:textId="77777777" w:rsidTr="008A0C7B">
        <w:trPr>
          <w:cantSplit/>
          <w:jc w:val="center"/>
        </w:trPr>
        <w:tc>
          <w:tcPr>
            <w:tcW w:w="1689" w:type="dxa"/>
          </w:tcPr>
          <w:p w14:paraId="74DB1B55" w14:textId="77777777" w:rsidR="00900C52" w:rsidRPr="00B76CA9" w:rsidRDefault="00900C52" w:rsidP="00900C52">
            <w:pPr>
              <w:pStyle w:val="Table10ptText-ASDEFCON"/>
            </w:pPr>
            <w:r w:rsidRPr="00B76CA9">
              <w:t>Official Order</w:t>
            </w:r>
          </w:p>
        </w:tc>
        <w:tc>
          <w:tcPr>
            <w:tcW w:w="1200" w:type="dxa"/>
          </w:tcPr>
          <w:p w14:paraId="14B48F15" w14:textId="77777777" w:rsidR="00900C52" w:rsidRPr="00B76CA9" w:rsidRDefault="00900C52" w:rsidP="00900C52">
            <w:pPr>
              <w:pStyle w:val="Table10ptText-ASDEFCON"/>
            </w:pPr>
            <w:r w:rsidRPr="00B76CA9">
              <w:t>(Core)</w:t>
            </w:r>
          </w:p>
        </w:tc>
        <w:tc>
          <w:tcPr>
            <w:tcW w:w="6759" w:type="dxa"/>
          </w:tcPr>
          <w:p w14:paraId="6DE1CE33" w14:textId="77777777" w:rsidR="00900C52" w:rsidRPr="00B76CA9" w:rsidRDefault="00900C52" w:rsidP="00900C52">
            <w:pPr>
              <w:pStyle w:val="Table10ptText-ASDEFCON"/>
            </w:pPr>
            <w:r w:rsidRPr="00B76CA9">
              <w:t>means the document to be used by the Commonwealth in the form set out in Attachment D by which the Commonwealth places an order for Services and enters into a Contract with the Contractor.</w:t>
            </w:r>
          </w:p>
        </w:tc>
      </w:tr>
      <w:tr w:rsidR="00900C52" w:rsidRPr="00B76CA9" w14:paraId="706BAFC9" w14:textId="77777777" w:rsidTr="008A0C7B">
        <w:trPr>
          <w:cantSplit/>
          <w:jc w:val="center"/>
        </w:trPr>
        <w:tc>
          <w:tcPr>
            <w:tcW w:w="1689" w:type="dxa"/>
          </w:tcPr>
          <w:p w14:paraId="2EA6522A" w14:textId="77777777" w:rsidR="00900C52" w:rsidRPr="00B76CA9" w:rsidRDefault="00900C52" w:rsidP="00900C52">
            <w:pPr>
              <w:pStyle w:val="Table10ptText-ASDEFCON"/>
            </w:pPr>
            <w:r>
              <w:t>Ozone Depleting Substances</w:t>
            </w:r>
          </w:p>
        </w:tc>
        <w:tc>
          <w:tcPr>
            <w:tcW w:w="1200" w:type="dxa"/>
          </w:tcPr>
          <w:p w14:paraId="3DAAD58C" w14:textId="77777777" w:rsidR="00900C52" w:rsidRPr="00B76CA9" w:rsidRDefault="00900C52" w:rsidP="00900C52">
            <w:pPr>
              <w:pStyle w:val="Table10ptText-ASDEFCON"/>
            </w:pPr>
            <w:r>
              <w:t>(Core)</w:t>
            </w:r>
          </w:p>
        </w:tc>
        <w:tc>
          <w:tcPr>
            <w:tcW w:w="6759" w:type="dxa"/>
          </w:tcPr>
          <w:p w14:paraId="5DCF2FDA" w14:textId="77777777" w:rsidR="00900C52" w:rsidRPr="00B76CA9" w:rsidRDefault="00900C52" w:rsidP="00900C52">
            <w:pPr>
              <w:pStyle w:val="Table10ptText-ASDEFCON"/>
            </w:pPr>
            <w:r w:rsidRPr="00D0258E">
              <w:t xml:space="preserve">means any substance identified as having ozone depleting potential in the </w:t>
            </w:r>
            <w:r w:rsidRPr="00D0258E">
              <w:rPr>
                <w:i/>
              </w:rPr>
              <w:t>Ozone Protection and Synthetic Greenhouse Gas Management Act 1989</w:t>
            </w:r>
            <w:r w:rsidRPr="00D0258E">
              <w:t xml:space="preserve"> </w:t>
            </w:r>
            <w:r>
              <w:t xml:space="preserve">(Cth) </w:t>
            </w:r>
            <w:r w:rsidRPr="00D0258E">
              <w:t>or any regulations made under that Act.</w:t>
            </w:r>
          </w:p>
        </w:tc>
      </w:tr>
      <w:tr w:rsidR="00900C52" w:rsidRPr="00B76CA9" w14:paraId="336B06C8" w14:textId="77777777" w:rsidTr="008A0C7B">
        <w:trPr>
          <w:cantSplit/>
          <w:jc w:val="center"/>
        </w:trPr>
        <w:tc>
          <w:tcPr>
            <w:tcW w:w="1689" w:type="dxa"/>
          </w:tcPr>
          <w:p w14:paraId="6E4399F1" w14:textId="77777777" w:rsidR="00900C52" w:rsidRPr="00B76CA9" w:rsidRDefault="00900C52" w:rsidP="00900C52">
            <w:pPr>
              <w:pStyle w:val="Table10ptText-ASDEFCON"/>
            </w:pPr>
            <w:r w:rsidRPr="00B378C4">
              <w:t>Patent</w:t>
            </w:r>
          </w:p>
        </w:tc>
        <w:tc>
          <w:tcPr>
            <w:tcW w:w="1200" w:type="dxa"/>
          </w:tcPr>
          <w:p w14:paraId="3275B05B" w14:textId="77777777" w:rsidR="00900C52" w:rsidRPr="00B76CA9" w:rsidRDefault="00900C52" w:rsidP="00900C52">
            <w:pPr>
              <w:pStyle w:val="Table10ptText-ASDEFCON"/>
            </w:pPr>
            <w:r w:rsidRPr="00B378C4">
              <w:t>(Core)</w:t>
            </w:r>
          </w:p>
        </w:tc>
        <w:tc>
          <w:tcPr>
            <w:tcW w:w="6759" w:type="dxa"/>
          </w:tcPr>
          <w:p w14:paraId="67FB6BFF" w14:textId="77777777" w:rsidR="00900C52" w:rsidRPr="00B76CA9" w:rsidRDefault="00900C52" w:rsidP="00900C52">
            <w:pPr>
              <w:pStyle w:val="Table10ptText-ASDEFCON"/>
            </w:pPr>
            <w:r w:rsidRPr="00B378C4">
              <w:t xml:space="preserve">means the rights and interests in any registered, pending, or restored standard or innovation patent under the </w:t>
            </w:r>
            <w:r w:rsidRPr="007C0263">
              <w:rPr>
                <w:i/>
              </w:rPr>
              <w:t>Patents Act 1990</w:t>
            </w:r>
            <w:r w:rsidRPr="00B378C4">
              <w:t xml:space="preserve">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900C52" w:rsidRPr="00B76CA9" w14:paraId="4AA18B0F" w14:textId="77777777" w:rsidTr="008A0C7B">
        <w:trPr>
          <w:cantSplit/>
          <w:jc w:val="center"/>
        </w:trPr>
        <w:tc>
          <w:tcPr>
            <w:tcW w:w="1689" w:type="dxa"/>
          </w:tcPr>
          <w:p w14:paraId="2BEFE4C6" w14:textId="77777777" w:rsidR="00900C52" w:rsidRPr="00B76CA9" w:rsidRDefault="00900C52" w:rsidP="00900C52">
            <w:pPr>
              <w:pStyle w:val="Table10ptText-ASDEFCON"/>
            </w:pPr>
            <w:r w:rsidRPr="00B76CA9">
              <w:t>Panel</w:t>
            </w:r>
          </w:p>
        </w:tc>
        <w:tc>
          <w:tcPr>
            <w:tcW w:w="1200" w:type="dxa"/>
          </w:tcPr>
          <w:p w14:paraId="2D2849A9" w14:textId="77777777" w:rsidR="00900C52" w:rsidRPr="00B76CA9" w:rsidRDefault="00900C52" w:rsidP="00900C52">
            <w:pPr>
              <w:pStyle w:val="Table10ptText-ASDEFCON"/>
            </w:pPr>
            <w:r w:rsidRPr="00B76CA9">
              <w:t>(</w:t>
            </w:r>
            <w:r>
              <w:t>Optional</w:t>
            </w:r>
            <w:r w:rsidRPr="00B76CA9">
              <w:t>)</w:t>
            </w:r>
          </w:p>
        </w:tc>
        <w:tc>
          <w:tcPr>
            <w:tcW w:w="6759" w:type="dxa"/>
          </w:tcPr>
          <w:p w14:paraId="7D9EA80A" w14:textId="77777777" w:rsidR="00900C52" w:rsidRPr="00B76CA9" w:rsidRDefault="00900C52" w:rsidP="00900C52">
            <w:pPr>
              <w:pStyle w:val="Table10ptText-ASDEFCON"/>
            </w:pPr>
            <w:r w:rsidRPr="00B76CA9">
              <w:t>means a panel of suppliers established by the Commonwealth who may be contracted by the Commonwealth to provide Services of the kind set out in the Deed.</w:t>
            </w:r>
          </w:p>
        </w:tc>
      </w:tr>
      <w:tr w:rsidR="00900C52" w:rsidRPr="00B76CA9" w14:paraId="796374E7" w14:textId="77777777" w:rsidTr="008A0C7B">
        <w:trPr>
          <w:cantSplit/>
          <w:jc w:val="center"/>
        </w:trPr>
        <w:tc>
          <w:tcPr>
            <w:tcW w:w="1689" w:type="dxa"/>
          </w:tcPr>
          <w:p w14:paraId="748AC9D5" w14:textId="77777777" w:rsidR="00900C52" w:rsidRPr="00B76CA9" w:rsidRDefault="00900C52" w:rsidP="00900C52">
            <w:pPr>
              <w:pStyle w:val="Table10ptText-ASDEFCON"/>
            </w:pPr>
            <w:r w:rsidRPr="00B76CA9">
              <w:t>Personal Information</w:t>
            </w:r>
          </w:p>
        </w:tc>
        <w:tc>
          <w:tcPr>
            <w:tcW w:w="1200" w:type="dxa"/>
          </w:tcPr>
          <w:p w14:paraId="0B6DF89A" w14:textId="77777777" w:rsidR="00900C52" w:rsidRPr="00B76CA9" w:rsidRDefault="00900C52" w:rsidP="00900C52">
            <w:pPr>
              <w:pStyle w:val="Table10ptText-ASDEFCON"/>
            </w:pPr>
            <w:r w:rsidRPr="00B76CA9">
              <w:t>(Core)</w:t>
            </w:r>
          </w:p>
        </w:tc>
        <w:tc>
          <w:tcPr>
            <w:tcW w:w="6759" w:type="dxa"/>
          </w:tcPr>
          <w:p w14:paraId="14E6E81E" w14:textId="77777777" w:rsidR="00900C52" w:rsidRPr="008034BB" w:rsidRDefault="00900C52" w:rsidP="00900C52">
            <w:pPr>
              <w:pStyle w:val="Table10ptText-ASDEFCON"/>
            </w:pPr>
            <w:r>
              <w:t xml:space="preserve">has the same meaning as in the </w:t>
            </w:r>
            <w:r>
              <w:rPr>
                <w:i/>
              </w:rPr>
              <w:t>Privacy Act 1998</w:t>
            </w:r>
            <w:r>
              <w:t xml:space="preserve"> (Cth).</w:t>
            </w:r>
          </w:p>
        </w:tc>
      </w:tr>
      <w:tr w:rsidR="00900C52" w:rsidRPr="00B76CA9" w14:paraId="4733B6E6" w14:textId="77777777" w:rsidTr="008A0C7B">
        <w:trPr>
          <w:cantSplit/>
          <w:jc w:val="center"/>
        </w:trPr>
        <w:tc>
          <w:tcPr>
            <w:tcW w:w="1689" w:type="dxa"/>
          </w:tcPr>
          <w:p w14:paraId="7788AFFC" w14:textId="77777777" w:rsidR="00900C52" w:rsidRPr="00B76CA9" w:rsidRDefault="00900C52" w:rsidP="00900C52">
            <w:pPr>
              <w:pStyle w:val="Table10ptText-ASDEFCON"/>
            </w:pPr>
            <w:r>
              <w:t>Privacy Commissioner</w:t>
            </w:r>
          </w:p>
        </w:tc>
        <w:tc>
          <w:tcPr>
            <w:tcW w:w="1200" w:type="dxa"/>
          </w:tcPr>
          <w:p w14:paraId="51D4504E" w14:textId="77777777" w:rsidR="00900C52" w:rsidRPr="00B76CA9" w:rsidRDefault="00900C52" w:rsidP="00900C52">
            <w:pPr>
              <w:pStyle w:val="Table10ptText-ASDEFCON"/>
            </w:pPr>
            <w:r>
              <w:t>(Core)</w:t>
            </w:r>
          </w:p>
        </w:tc>
        <w:tc>
          <w:tcPr>
            <w:tcW w:w="6759" w:type="dxa"/>
          </w:tcPr>
          <w:p w14:paraId="5919A09E" w14:textId="77777777" w:rsidR="00900C52" w:rsidRPr="00B76CA9" w:rsidRDefault="00900C52" w:rsidP="00900C52">
            <w:pPr>
              <w:pStyle w:val="Table10ptText-ASDEFCON"/>
            </w:pPr>
            <w:r>
              <w:t xml:space="preserve">has the same meaning as in the </w:t>
            </w:r>
            <w:r w:rsidRPr="00442D24">
              <w:t>Australian Information Commissioner Act 2010</w:t>
            </w:r>
            <w:r w:rsidRPr="00614718">
              <w:t xml:space="preserve"> </w:t>
            </w:r>
            <w:r>
              <w:t>(Cth)</w:t>
            </w:r>
          </w:p>
        </w:tc>
      </w:tr>
      <w:tr w:rsidR="00900C52" w:rsidRPr="00B76CA9" w14:paraId="4D14E57D" w14:textId="77777777" w:rsidTr="008A0C7B">
        <w:trPr>
          <w:cantSplit/>
          <w:jc w:val="center"/>
        </w:trPr>
        <w:tc>
          <w:tcPr>
            <w:tcW w:w="1689" w:type="dxa"/>
          </w:tcPr>
          <w:p w14:paraId="25FC65CE" w14:textId="77777777" w:rsidR="00900C52" w:rsidRPr="00B76CA9" w:rsidRDefault="00900C52" w:rsidP="00900C52">
            <w:pPr>
              <w:pStyle w:val="Table10ptText-ASDEFCON"/>
            </w:pPr>
            <w:r w:rsidRPr="00E050E3">
              <w:t>Problematic Substance</w:t>
            </w:r>
          </w:p>
        </w:tc>
        <w:tc>
          <w:tcPr>
            <w:tcW w:w="1200" w:type="dxa"/>
          </w:tcPr>
          <w:p w14:paraId="5EDA57EA" w14:textId="77777777" w:rsidR="00900C52" w:rsidRPr="00B76CA9" w:rsidRDefault="00900C52" w:rsidP="00900C52">
            <w:pPr>
              <w:pStyle w:val="Table10ptText-ASDEFCON"/>
            </w:pPr>
            <w:r>
              <w:t>(Core)</w:t>
            </w:r>
          </w:p>
        </w:tc>
        <w:tc>
          <w:tcPr>
            <w:tcW w:w="6759" w:type="dxa"/>
          </w:tcPr>
          <w:p w14:paraId="796BA22B" w14:textId="77777777" w:rsidR="00900C52" w:rsidRPr="00657210" w:rsidRDefault="00900C52" w:rsidP="00900C52">
            <w:pPr>
              <w:pStyle w:val="Table10ptText-ASDEFCON"/>
            </w:pPr>
            <w:r w:rsidRPr="00657210">
              <w:t>means:</w:t>
            </w:r>
          </w:p>
          <w:p w14:paraId="3139369F" w14:textId="77777777" w:rsidR="00900C52" w:rsidRPr="00B1739A" w:rsidRDefault="00900C52" w:rsidP="00900C52">
            <w:pPr>
              <w:pStyle w:val="Table10ptSub1-ASDEFCON"/>
            </w:pPr>
            <w:r w:rsidRPr="00B1739A">
              <w:t xml:space="preserve">any substance identified as having ozone depleting potential, or any gas identified as a Synthetic Greenhouse Gas, in the </w:t>
            </w:r>
            <w:r w:rsidRPr="00442D24">
              <w:rPr>
                <w:i/>
              </w:rPr>
              <w:t>Ozone Protection and Synthetic Greenhouse Gas Management Act 1989</w:t>
            </w:r>
            <w:r w:rsidRPr="0072068C">
              <w:t xml:space="preserve"> </w:t>
            </w:r>
            <w:r w:rsidRPr="00B1739A">
              <w:t>(Cth) or any regulations made under that Act;</w:t>
            </w:r>
          </w:p>
          <w:p w14:paraId="7AF133EC" w14:textId="77777777" w:rsidR="00900C52" w:rsidRPr="00B1739A" w:rsidRDefault="00900C52" w:rsidP="00900C52">
            <w:pPr>
              <w:pStyle w:val="Table10ptSub1-ASDEFCON"/>
            </w:pPr>
            <w:r w:rsidRPr="00B1739A">
              <w:t xml:space="preserve">any dangerous goods as defined in the </w:t>
            </w:r>
            <w:r w:rsidRPr="00FC3AA8">
              <w:rPr>
                <w:i/>
              </w:rPr>
              <w:t>Australian Code for the Transport of Dangerous Goods by Road and Rail</w:t>
            </w:r>
            <w:r w:rsidRPr="0072068C">
              <w:t xml:space="preserve"> </w:t>
            </w:r>
            <w:r>
              <w:t>(extant edition and as amended from time to time)</w:t>
            </w:r>
            <w:r w:rsidRPr="00B1739A">
              <w:t xml:space="preserve">; </w:t>
            </w:r>
            <w:r>
              <w:t>or</w:t>
            </w:r>
          </w:p>
          <w:p w14:paraId="1261CD7D" w14:textId="77777777" w:rsidR="00900C52" w:rsidRPr="00037139" w:rsidRDefault="00900C52" w:rsidP="00900C52">
            <w:pPr>
              <w:pStyle w:val="Table10ptSub1-ASDEFCON"/>
            </w:pPr>
            <w:r w:rsidRPr="00B1739A">
              <w:t>any hazard</w:t>
            </w:r>
            <w:r>
              <w:t>ous chemicals as defined in sub</w:t>
            </w:r>
            <w:r w:rsidRPr="00B1739A">
              <w:t xml:space="preserve">regulation 5(1) of the </w:t>
            </w:r>
            <w:r w:rsidRPr="00442D24">
              <w:rPr>
                <w:i/>
              </w:rPr>
              <w:t>Work Health and Safety Regulations 2011</w:t>
            </w:r>
            <w:r w:rsidRPr="00B1739A">
              <w:t xml:space="preserve"> (Cth)</w:t>
            </w:r>
            <w:r>
              <w:t>.</w:t>
            </w:r>
            <w:r w:rsidRPr="00B1739A">
              <w:t xml:space="preserve"> </w:t>
            </w:r>
          </w:p>
        </w:tc>
      </w:tr>
      <w:tr w:rsidR="00900C52" w:rsidRPr="00B76CA9" w14:paraId="4682F927" w14:textId="77777777" w:rsidTr="008A0C7B">
        <w:trPr>
          <w:cantSplit/>
          <w:jc w:val="center"/>
        </w:trPr>
        <w:tc>
          <w:tcPr>
            <w:tcW w:w="1689" w:type="dxa"/>
          </w:tcPr>
          <w:p w14:paraId="35B4C547" w14:textId="77777777" w:rsidR="00900C52" w:rsidRPr="00B76CA9" w:rsidRDefault="00900C52" w:rsidP="00900C52">
            <w:pPr>
              <w:pStyle w:val="Table10ptText-ASDEFCON"/>
            </w:pPr>
            <w:r w:rsidRPr="002349E8">
              <w:rPr>
                <w:rFonts w:cs="Arial"/>
              </w:rPr>
              <w:t xml:space="preserve">PT PCP </w:t>
            </w:r>
          </w:p>
        </w:tc>
        <w:tc>
          <w:tcPr>
            <w:tcW w:w="1200" w:type="dxa"/>
          </w:tcPr>
          <w:p w14:paraId="7300F89A" w14:textId="77777777" w:rsidR="00900C52" w:rsidRPr="00B76CA9" w:rsidRDefault="00900C52" w:rsidP="00900C52">
            <w:pPr>
              <w:pStyle w:val="Table10ptText-ASDEFCON"/>
            </w:pPr>
            <w:r w:rsidRPr="000877D2">
              <w:t>(Optional)</w:t>
            </w:r>
          </w:p>
        </w:tc>
        <w:tc>
          <w:tcPr>
            <w:tcW w:w="6759" w:type="dxa"/>
          </w:tcPr>
          <w:p w14:paraId="074E148D" w14:textId="77777777" w:rsidR="00900C52" w:rsidRDefault="00900C52" w:rsidP="00470E40">
            <w:pPr>
              <w:pStyle w:val="Table10ptText-ASDEFCON"/>
              <w:jc w:val="both"/>
              <w:rPr>
                <w:highlight w:val="black"/>
              </w:rPr>
            </w:pPr>
            <w:r w:rsidRPr="00470E40">
              <w:rPr>
                <w:b/>
                <w:i/>
                <w:color w:val="FFFFFF"/>
                <w:highlight w:val="black"/>
              </w:rPr>
              <w:t xml:space="preserve">Note to drafters: Include if clauses 9.9.6 to 9.9.10 (regarding PT PCP) are included in the COD. </w:t>
            </w:r>
          </w:p>
          <w:p w14:paraId="59770837" w14:textId="77777777" w:rsidR="00900C52" w:rsidRPr="00B76CA9" w:rsidRDefault="00900C52" w:rsidP="00900C52">
            <w:pPr>
              <w:pStyle w:val="Table10ptText-ASDEFCON"/>
            </w:pPr>
            <w:r w:rsidRPr="00300614">
              <w:rPr>
                <w:rFonts w:cs="Arial"/>
              </w:rPr>
              <w:t>means the Commonwealth’s ‘Payment Times Procurement Connected Policy’.</w:t>
            </w:r>
          </w:p>
        </w:tc>
      </w:tr>
      <w:tr w:rsidR="00900C52" w:rsidRPr="00B76CA9" w14:paraId="5FAFBFBE" w14:textId="77777777" w:rsidTr="008A0C7B">
        <w:trPr>
          <w:cantSplit/>
          <w:jc w:val="center"/>
        </w:trPr>
        <w:tc>
          <w:tcPr>
            <w:tcW w:w="1689" w:type="dxa"/>
          </w:tcPr>
          <w:p w14:paraId="299D1879" w14:textId="77777777" w:rsidR="00900C52" w:rsidRPr="00B76CA9" w:rsidRDefault="00900C52" w:rsidP="00900C52">
            <w:pPr>
              <w:pStyle w:val="Table10ptText-ASDEFCON"/>
            </w:pPr>
            <w:r w:rsidRPr="002349E8">
              <w:rPr>
                <w:rFonts w:cs="Arial"/>
              </w:rPr>
              <w:t>PT PCP Policy Team</w:t>
            </w:r>
          </w:p>
        </w:tc>
        <w:tc>
          <w:tcPr>
            <w:tcW w:w="1200" w:type="dxa"/>
          </w:tcPr>
          <w:p w14:paraId="0AC0A27E" w14:textId="77777777" w:rsidR="00900C52" w:rsidRPr="00B76CA9" w:rsidRDefault="00900C52" w:rsidP="00900C52">
            <w:pPr>
              <w:pStyle w:val="Table10ptText-ASDEFCON"/>
            </w:pPr>
            <w:r w:rsidRPr="000877D2">
              <w:t>(Optional)</w:t>
            </w:r>
          </w:p>
        </w:tc>
        <w:tc>
          <w:tcPr>
            <w:tcW w:w="6759" w:type="dxa"/>
          </w:tcPr>
          <w:p w14:paraId="1B2668A8" w14:textId="77777777" w:rsidR="00900C52" w:rsidRDefault="00900C52" w:rsidP="00470E40">
            <w:pPr>
              <w:pStyle w:val="Table10ptText-ASDEFCON"/>
              <w:jc w:val="both"/>
              <w:rPr>
                <w:highlight w:val="black"/>
              </w:rPr>
            </w:pPr>
            <w:r w:rsidRPr="00470E40">
              <w:rPr>
                <w:b/>
                <w:i/>
                <w:color w:val="FFFFFF"/>
                <w:highlight w:val="black"/>
              </w:rPr>
              <w:t xml:space="preserve">Note to drafters: Include if clauses 9.9.6 to 9.9.10 (regarding PT PCP) are included in the COD. </w:t>
            </w:r>
          </w:p>
          <w:p w14:paraId="2B89C74E" w14:textId="77777777" w:rsidR="00900C52" w:rsidRPr="00B76CA9" w:rsidRDefault="00900C52" w:rsidP="00900C52">
            <w:pPr>
              <w:pStyle w:val="Table10ptText-ASDEFCON"/>
            </w:pPr>
            <w:r w:rsidRPr="00300614">
              <w:rPr>
                <w:rFonts w:cs="Arial"/>
              </w:rPr>
              <w:t>means the relevant Minister, department or authority that administers or otherwise deals with the PT PCP on the relevant day.</w:t>
            </w:r>
          </w:p>
        </w:tc>
      </w:tr>
      <w:tr w:rsidR="00900C52" w:rsidRPr="00B76CA9" w14:paraId="5F2EE733" w14:textId="77777777" w:rsidTr="008A0C7B">
        <w:trPr>
          <w:cantSplit/>
          <w:jc w:val="center"/>
        </w:trPr>
        <w:tc>
          <w:tcPr>
            <w:tcW w:w="1689" w:type="dxa"/>
          </w:tcPr>
          <w:p w14:paraId="745BD601" w14:textId="77777777" w:rsidR="00900C52" w:rsidRPr="00B76CA9" w:rsidRDefault="00900C52" w:rsidP="00900C52">
            <w:pPr>
              <w:pStyle w:val="Table10ptText-ASDEFCON"/>
            </w:pPr>
            <w:r w:rsidRPr="002349E8">
              <w:rPr>
                <w:rFonts w:cs="Arial"/>
              </w:rPr>
              <w:t>PT PCP Subcontract</w:t>
            </w:r>
          </w:p>
        </w:tc>
        <w:tc>
          <w:tcPr>
            <w:tcW w:w="1200" w:type="dxa"/>
          </w:tcPr>
          <w:p w14:paraId="022DD97B" w14:textId="77777777" w:rsidR="00900C52" w:rsidRPr="00B76CA9" w:rsidRDefault="00900C52" w:rsidP="00900C52">
            <w:pPr>
              <w:pStyle w:val="Table10ptText-ASDEFCON"/>
            </w:pPr>
            <w:r w:rsidRPr="000877D2">
              <w:t>(Optional)</w:t>
            </w:r>
          </w:p>
        </w:tc>
        <w:tc>
          <w:tcPr>
            <w:tcW w:w="6759" w:type="dxa"/>
          </w:tcPr>
          <w:p w14:paraId="33FCF390" w14:textId="77777777" w:rsidR="00900C52" w:rsidRDefault="00900C52" w:rsidP="00470E40">
            <w:pPr>
              <w:pStyle w:val="Table10ptText-ASDEFCON"/>
              <w:jc w:val="both"/>
              <w:rPr>
                <w:highlight w:val="black"/>
              </w:rPr>
            </w:pPr>
            <w:r w:rsidRPr="00470E40">
              <w:rPr>
                <w:b/>
                <w:i/>
                <w:color w:val="FFFFFF"/>
                <w:highlight w:val="black"/>
              </w:rPr>
              <w:t xml:space="preserve">Note to drafters: Include if clauses 9.9.6 to 9.9.10 (regarding PT PCP) are included in the COD. </w:t>
            </w:r>
          </w:p>
          <w:p w14:paraId="0A18B7C8" w14:textId="77777777" w:rsidR="00900C52" w:rsidRPr="000B460C" w:rsidRDefault="00900C52" w:rsidP="00900C52">
            <w:pPr>
              <w:spacing w:after="60"/>
              <w:rPr>
                <w:rFonts w:cs="Arial"/>
              </w:rPr>
            </w:pPr>
            <w:r w:rsidRPr="000B460C">
              <w:rPr>
                <w:rFonts w:cs="Arial"/>
              </w:rPr>
              <w:t>means a Subcontract between a Reporting Entity and another party (</w:t>
            </w:r>
            <w:r w:rsidRPr="000B460C">
              <w:rPr>
                <w:rFonts w:cs="Arial"/>
                <w:b/>
              </w:rPr>
              <w:t>Other Party</w:t>
            </w:r>
            <w:r w:rsidRPr="000B460C">
              <w:rPr>
                <w:rFonts w:cs="Arial"/>
              </w:rPr>
              <w:t>) where:</w:t>
            </w:r>
          </w:p>
          <w:p w14:paraId="714F1D50" w14:textId="77777777" w:rsidR="00900C52" w:rsidRPr="00A025C6" w:rsidRDefault="00900C52" w:rsidP="00470E40">
            <w:pPr>
              <w:pStyle w:val="Table10ptSub1-ASDEFCON"/>
              <w:spacing w:after="0"/>
              <w:rPr>
                <w:rFonts w:cs="Arial"/>
              </w:rPr>
            </w:pPr>
            <w:r w:rsidRPr="00A025C6">
              <w:rPr>
                <w:rFonts w:cs="Arial"/>
              </w:rPr>
              <w:t xml:space="preserve">the Subcontract is (wholly or in part) for the provision of goods or services for the purposes of the Contract; </w:t>
            </w:r>
          </w:p>
          <w:p w14:paraId="032485F8" w14:textId="77777777" w:rsidR="00900C52" w:rsidRPr="00C138A5" w:rsidRDefault="00900C52" w:rsidP="00470E40">
            <w:pPr>
              <w:pStyle w:val="Table10ptSub1-ASDEFCON"/>
              <w:spacing w:after="0"/>
              <w:rPr>
                <w:rFonts w:cs="Arial"/>
              </w:rPr>
            </w:pPr>
            <w:r w:rsidRPr="00A025C6">
              <w:rPr>
                <w:rFonts w:cs="Arial"/>
              </w:rPr>
              <w:t>both parties are carrying on business in Australia; and</w:t>
            </w:r>
          </w:p>
          <w:p w14:paraId="2B3430F8" w14:textId="77777777" w:rsidR="00900C52" w:rsidRPr="00804C1E" w:rsidRDefault="00900C52" w:rsidP="00470E40">
            <w:pPr>
              <w:pStyle w:val="Table10ptSub1-ASDEFCON"/>
              <w:spacing w:after="0"/>
              <w:rPr>
                <w:rFonts w:cs="Arial"/>
              </w:rPr>
            </w:pPr>
            <w:r w:rsidRPr="00C138A5">
              <w:rPr>
                <w:rFonts w:cs="Arial"/>
              </w:rPr>
              <w:t>the component of the Subcontract for the provision of goods or services for the purposes of the Contract has a total value of less than (or is reasonably estimated will not exceed) $1,000,000 (inc GST) during the period of the Subcontract, not including any options, extensions, renewals or other mechanisms that may be executed over the life of the Subcontract;</w:t>
            </w:r>
            <w:r>
              <w:rPr>
                <w:rFonts w:cs="Arial"/>
              </w:rPr>
              <w:br/>
            </w:r>
          </w:p>
          <w:p w14:paraId="0C476494" w14:textId="77777777" w:rsidR="00900C52" w:rsidRPr="000B460C" w:rsidRDefault="00900C52" w:rsidP="00900C52">
            <w:pPr>
              <w:spacing w:after="240"/>
              <w:rPr>
                <w:rFonts w:cs="Arial"/>
              </w:rPr>
            </w:pPr>
            <w:r w:rsidRPr="000B460C">
              <w:rPr>
                <w:rFonts w:cs="Arial"/>
              </w:rPr>
              <w:t>but does not include the following Subcontracts:</w:t>
            </w:r>
          </w:p>
          <w:p w14:paraId="29EA3B03" w14:textId="77777777" w:rsidR="00900C52" w:rsidRPr="00A025C6" w:rsidRDefault="00900C52" w:rsidP="00470E40">
            <w:pPr>
              <w:pStyle w:val="Table10ptSub1-ASDEFCON"/>
              <w:spacing w:after="0"/>
              <w:rPr>
                <w:rFonts w:cs="Arial"/>
              </w:rPr>
            </w:pPr>
            <w:r w:rsidRPr="00A025C6">
              <w:rPr>
                <w:rFonts w:cs="Arial"/>
              </w:rPr>
              <w:t xml:space="preserve">Subcontracts entered into prior to the Reporting Entities’ tender response for the Contract; </w:t>
            </w:r>
          </w:p>
          <w:p w14:paraId="19E6B33D" w14:textId="77777777" w:rsidR="00900C52" w:rsidRPr="00C138A5" w:rsidRDefault="00900C52" w:rsidP="00470E40">
            <w:pPr>
              <w:pStyle w:val="Table10ptSub1-ASDEFCON"/>
              <w:spacing w:after="0"/>
              <w:rPr>
                <w:rFonts w:cs="Arial"/>
              </w:rPr>
            </w:pPr>
            <w:r w:rsidRPr="00A025C6">
              <w:rPr>
                <w:rFonts w:cs="Arial"/>
              </w:rPr>
              <w:t>Subcontracts which contain</w:t>
            </w:r>
            <w:r w:rsidRPr="00C138A5">
              <w:rPr>
                <w:rFonts w:cs="Arial"/>
              </w:rPr>
              <w:t xml:space="preserve"> standard terms and conditions put forward by the Other Party and which cannot reasonably be negotiated by the Reporting Entity; or</w:t>
            </w:r>
          </w:p>
          <w:p w14:paraId="4276FA22" w14:textId="77777777" w:rsidR="00900C52" w:rsidRPr="00C138A5" w:rsidRDefault="00900C52" w:rsidP="00470E40">
            <w:pPr>
              <w:pStyle w:val="Table10ptSub1-ASDEFCON"/>
              <w:spacing w:after="0"/>
              <w:rPr>
                <w:rFonts w:cs="Arial"/>
              </w:rPr>
            </w:pPr>
            <w:r w:rsidRPr="00C138A5">
              <w:rPr>
                <w:rFonts w:cs="Arial"/>
              </w:rPr>
              <w:t>Subcontracts for the purposes of:</w:t>
            </w:r>
          </w:p>
          <w:p w14:paraId="6966D56C" w14:textId="77777777" w:rsidR="00900C52" w:rsidRDefault="00900C52" w:rsidP="00900C52">
            <w:pPr>
              <w:pStyle w:val="Table10ptSub2-ASDEFCON"/>
            </w:pPr>
            <w:r w:rsidRPr="00C138A5">
              <w:t>procuring and consuming goods or services overseas; or</w:t>
            </w:r>
          </w:p>
          <w:p w14:paraId="29167FBB" w14:textId="77777777" w:rsidR="00900C52" w:rsidRPr="00B76CA9" w:rsidRDefault="00900C52" w:rsidP="00900C52">
            <w:pPr>
              <w:pStyle w:val="Table10ptSub2-ASDEFCON"/>
            </w:pPr>
            <w:r w:rsidRPr="00C138A5">
              <w:t xml:space="preserve">procuring real property, including leases and licences. </w:t>
            </w:r>
          </w:p>
        </w:tc>
      </w:tr>
      <w:tr w:rsidR="00900C52" w:rsidRPr="00B76CA9" w14:paraId="177EC0BE" w14:textId="77777777" w:rsidTr="008A0C7B">
        <w:trPr>
          <w:cantSplit/>
          <w:jc w:val="center"/>
        </w:trPr>
        <w:tc>
          <w:tcPr>
            <w:tcW w:w="1689" w:type="dxa"/>
          </w:tcPr>
          <w:p w14:paraId="25686732" w14:textId="77777777" w:rsidR="00900C52" w:rsidRPr="00B76CA9" w:rsidRDefault="00900C52" w:rsidP="00900C52">
            <w:pPr>
              <w:pStyle w:val="Table10ptText-ASDEFCON"/>
            </w:pPr>
            <w:r w:rsidRPr="002349E8">
              <w:rPr>
                <w:rFonts w:cs="Arial"/>
              </w:rPr>
              <w:t>PT PCP Subcontractor</w:t>
            </w:r>
          </w:p>
        </w:tc>
        <w:tc>
          <w:tcPr>
            <w:tcW w:w="1200" w:type="dxa"/>
          </w:tcPr>
          <w:p w14:paraId="314BB092" w14:textId="77777777" w:rsidR="00900C52" w:rsidRPr="00B76CA9" w:rsidRDefault="00900C52" w:rsidP="00900C52">
            <w:pPr>
              <w:pStyle w:val="Table10ptText-ASDEFCON"/>
            </w:pPr>
            <w:r w:rsidRPr="000877D2">
              <w:t>(Optional)</w:t>
            </w:r>
          </w:p>
        </w:tc>
        <w:tc>
          <w:tcPr>
            <w:tcW w:w="6759" w:type="dxa"/>
          </w:tcPr>
          <w:p w14:paraId="3FC1AEDA" w14:textId="77777777" w:rsidR="00900C52" w:rsidRDefault="00900C52" w:rsidP="00470E40">
            <w:pPr>
              <w:pStyle w:val="Table10ptText-ASDEFCON"/>
              <w:jc w:val="both"/>
              <w:rPr>
                <w:highlight w:val="black"/>
              </w:rPr>
            </w:pPr>
            <w:r w:rsidRPr="00470E40">
              <w:rPr>
                <w:b/>
                <w:i/>
                <w:color w:val="FFFFFF"/>
                <w:highlight w:val="black"/>
              </w:rPr>
              <w:t xml:space="preserve">Note to drafters: Include if clauses 9.9.6 to 9.9.10 (regarding PT PCP) are included in the COD. </w:t>
            </w:r>
          </w:p>
          <w:p w14:paraId="045DA48F" w14:textId="77777777" w:rsidR="00900C52" w:rsidRPr="00B76CA9" w:rsidRDefault="00900C52" w:rsidP="00900C52">
            <w:pPr>
              <w:pStyle w:val="Table10ptText-ASDEFCON"/>
            </w:pPr>
            <w:r w:rsidRPr="00095512">
              <w:rPr>
                <w:lang w:val="en-GB"/>
              </w:rPr>
              <w:t xml:space="preserve">means the party that is entitled to receive payment for the provision of goods or services under a PT PCP Subcontract. </w:t>
            </w:r>
          </w:p>
        </w:tc>
      </w:tr>
      <w:tr w:rsidR="00900C52" w:rsidRPr="00B76CA9" w14:paraId="5C4D6DC9" w14:textId="77777777" w:rsidTr="008A0C7B">
        <w:trPr>
          <w:cantSplit/>
          <w:jc w:val="center"/>
        </w:trPr>
        <w:tc>
          <w:tcPr>
            <w:tcW w:w="1689" w:type="dxa"/>
          </w:tcPr>
          <w:p w14:paraId="74B4F4BD" w14:textId="77777777" w:rsidR="00900C52" w:rsidRPr="00B76CA9" w:rsidRDefault="00900C52" w:rsidP="00900C52">
            <w:pPr>
              <w:pStyle w:val="Table10ptText-ASDEFCON"/>
            </w:pPr>
            <w:r w:rsidRPr="002349E8">
              <w:rPr>
                <w:rFonts w:cs="Arial"/>
              </w:rPr>
              <w:t>PTR Act</w:t>
            </w:r>
          </w:p>
        </w:tc>
        <w:tc>
          <w:tcPr>
            <w:tcW w:w="1200" w:type="dxa"/>
          </w:tcPr>
          <w:p w14:paraId="5D1DEDF2" w14:textId="77777777" w:rsidR="00900C52" w:rsidRPr="00B76CA9" w:rsidRDefault="00900C52" w:rsidP="00900C52">
            <w:pPr>
              <w:pStyle w:val="Table10ptText-ASDEFCON"/>
            </w:pPr>
            <w:r w:rsidRPr="000877D2">
              <w:t>(Optional)</w:t>
            </w:r>
          </w:p>
        </w:tc>
        <w:tc>
          <w:tcPr>
            <w:tcW w:w="6759" w:type="dxa"/>
          </w:tcPr>
          <w:p w14:paraId="603E3D58" w14:textId="77777777" w:rsidR="00900C52" w:rsidRPr="00A667CE" w:rsidRDefault="00900C52" w:rsidP="00470E40">
            <w:pPr>
              <w:pStyle w:val="Table10ptText-ASDEFCON"/>
              <w:jc w:val="both"/>
              <w:rPr>
                <w:color w:val="auto"/>
                <w:highlight w:val="black"/>
              </w:rPr>
            </w:pPr>
            <w:r w:rsidRPr="00470E40">
              <w:rPr>
                <w:b/>
                <w:i/>
                <w:color w:val="FFFFFF"/>
                <w:highlight w:val="black"/>
              </w:rPr>
              <w:t xml:space="preserve">Note to drafters: Include if clauses 9.9.6 to 9.9.10 (regarding PT PCP) are included in the COD. </w:t>
            </w:r>
          </w:p>
          <w:p w14:paraId="4EC45067" w14:textId="77777777" w:rsidR="00900C52" w:rsidRPr="00B76CA9" w:rsidRDefault="00900C52" w:rsidP="00900C52">
            <w:pPr>
              <w:pStyle w:val="Table10ptText-ASDEFCON"/>
            </w:pPr>
            <w:r w:rsidRPr="00A667CE">
              <w:rPr>
                <w:rFonts w:eastAsia="Times New Roman"/>
                <w:color w:val="auto"/>
                <w:szCs w:val="40"/>
                <w:lang w:eastAsia="en-AU"/>
              </w:rPr>
              <w:t xml:space="preserve">means the </w:t>
            </w:r>
            <w:r w:rsidRPr="00A667CE">
              <w:rPr>
                <w:rFonts w:eastAsia="Times New Roman"/>
                <w:i/>
                <w:color w:val="auto"/>
                <w:szCs w:val="40"/>
                <w:lang w:eastAsia="en-AU"/>
              </w:rPr>
              <w:t>Payment Times Reporting Act 2020</w:t>
            </w:r>
            <w:r w:rsidRPr="00A667CE">
              <w:rPr>
                <w:rFonts w:eastAsia="Times New Roman"/>
                <w:color w:val="auto"/>
                <w:szCs w:val="40"/>
                <w:lang w:eastAsia="en-AU"/>
              </w:rPr>
              <w:t xml:space="preserve"> (Cth), as amended from time to time, and includes a reference to any subordinate legislation made under the Act.</w:t>
            </w:r>
          </w:p>
        </w:tc>
      </w:tr>
      <w:tr w:rsidR="00900C52" w:rsidRPr="00B76CA9" w14:paraId="2BCA3EB0" w14:textId="77777777" w:rsidTr="008A0C7B">
        <w:trPr>
          <w:cantSplit/>
          <w:jc w:val="center"/>
        </w:trPr>
        <w:tc>
          <w:tcPr>
            <w:tcW w:w="1689" w:type="dxa"/>
          </w:tcPr>
          <w:p w14:paraId="2179A737" w14:textId="77777777" w:rsidR="00900C52" w:rsidRPr="00B76CA9" w:rsidRDefault="00900C52" w:rsidP="00900C52">
            <w:pPr>
              <w:pStyle w:val="Table10ptText-ASDEFCON"/>
            </w:pPr>
            <w:r w:rsidRPr="00B76CA9">
              <w:t>Quotation</w:t>
            </w:r>
          </w:p>
        </w:tc>
        <w:tc>
          <w:tcPr>
            <w:tcW w:w="1200" w:type="dxa"/>
          </w:tcPr>
          <w:p w14:paraId="5310B1BC" w14:textId="77777777" w:rsidR="00900C52" w:rsidRPr="00B76CA9" w:rsidRDefault="00900C52" w:rsidP="00900C52">
            <w:pPr>
              <w:pStyle w:val="Table10ptText-ASDEFCON"/>
            </w:pPr>
            <w:r w:rsidRPr="00B76CA9">
              <w:t>(Core)</w:t>
            </w:r>
          </w:p>
        </w:tc>
        <w:tc>
          <w:tcPr>
            <w:tcW w:w="6759" w:type="dxa"/>
          </w:tcPr>
          <w:p w14:paraId="427F6173" w14:textId="77777777" w:rsidR="00900C52" w:rsidRPr="00B76CA9" w:rsidRDefault="00900C52" w:rsidP="00900C52">
            <w:pPr>
              <w:pStyle w:val="Table10ptText-ASDEFCON"/>
            </w:pPr>
            <w:r w:rsidRPr="00B76CA9">
              <w:t>means the Contractor’s response to any Tasking Statements issued under clause 1.7.</w:t>
            </w:r>
          </w:p>
        </w:tc>
      </w:tr>
      <w:tr w:rsidR="00900C52" w:rsidRPr="00B76CA9" w14:paraId="575F8B89" w14:textId="77777777" w:rsidTr="008A0C7B">
        <w:trPr>
          <w:cantSplit/>
          <w:jc w:val="center"/>
        </w:trPr>
        <w:tc>
          <w:tcPr>
            <w:tcW w:w="1689" w:type="dxa"/>
          </w:tcPr>
          <w:p w14:paraId="08D3AB7A" w14:textId="77777777" w:rsidR="00900C52" w:rsidRDefault="00900C52" w:rsidP="00900C52">
            <w:pPr>
              <w:pStyle w:val="Table10ptText-ASDEFCON"/>
            </w:pPr>
            <w:r w:rsidRPr="00B378C4">
              <w:t>Registrable Design</w:t>
            </w:r>
          </w:p>
        </w:tc>
        <w:tc>
          <w:tcPr>
            <w:tcW w:w="1200" w:type="dxa"/>
          </w:tcPr>
          <w:p w14:paraId="3B660A03" w14:textId="77777777" w:rsidR="00900C52" w:rsidRDefault="00900C52" w:rsidP="00900C52">
            <w:pPr>
              <w:pStyle w:val="Table10ptText-ASDEFCON"/>
            </w:pPr>
            <w:r>
              <w:t>(Core)</w:t>
            </w:r>
          </w:p>
        </w:tc>
        <w:tc>
          <w:tcPr>
            <w:tcW w:w="6759" w:type="dxa"/>
          </w:tcPr>
          <w:p w14:paraId="549AF2C0" w14:textId="77777777" w:rsidR="00900C52" w:rsidRPr="00453CCC" w:rsidRDefault="00900C52" w:rsidP="00900C52">
            <w:pPr>
              <w:pStyle w:val="Table10ptText-ASDEFCON"/>
            </w:pPr>
            <w:r w:rsidRPr="00B378C4">
              <w:t xml:space="preserve">means a design able to be protected under the </w:t>
            </w:r>
            <w:r w:rsidRPr="00B378C4">
              <w:rPr>
                <w:i/>
              </w:rPr>
              <w:t>Designs Act 2003</w:t>
            </w:r>
            <w:r w:rsidRPr="00B378C4">
              <w:t xml:space="preserve"> (Cth) or the corresponding laws of any other jurisdiction.</w:t>
            </w:r>
          </w:p>
        </w:tc>
      </w:tr>
      <w:tr w:rsidR="00900C52" w:rsidRPr="00B76CA9" w14:paraId="38654392" w14:textId="77777777" w:rsidTr="008A0C7B">
        <w:trPr>
          <w:cantSplit/>
          <w:jc w:val="center"/>
        </w:trPr>
        <w:tc>
          <w:tcPr>
            <w:tcW w:w="1689" w:type="dxa"/>
          </w:tcPr>
          <w:p w14:paraId="0778F42B" w14:textId="77777777" w:rsidR="00900C52" w:rsidRPr="00B76CA9" w:rsidRDefault="00900C52" w:rsidP="00900C52">
            <w:pPr>
              <w:pStyle w:val="Table10ptText-ASDEFCON"/>
            </w:pPr>
            <w:r>
              <w:t>Related Body Corporate</w:t>
            </w:r>
          </w:p>
        </w:tc>
        <w:tc>
          <w:tcPr>
            <w:tcW w:w="1200" w:type="dxa"/>
          </w:tcPr>
          <w:p w14:paraId="463BD097" w14:textId="77777777" w:rsidR="00900C52" w:rsidRPr="00B76CA9" w:rsidRDefault="00900C52" w:rsidP="00900C52">
            <w:pPr>
              <w:pStyle w:val="Table10ptText-ASDEFCON"/>
            </w:pPr>
            <w:r>
              <w:t>(Core)</w:t>
            </w:r>
          </w:p>
        </w:tc>
        <w:tc>
          <w:tcPr>
            <w:tcW w:w="6759" w:type="dxa"/>
          </w:tcPr>
          <w:p w14:paraId="7FBE08D1" w14:textId="77777777" w:rsidR="00900C52" w:rsidRPr="00B76CA9" w:rsidRDefault="00900C52" w:rsidP="00900C52">
            <w:pPr>
              <w:pStyle w:val="Table10ptText-ASDEFCON"/>
            </w:pPr>
            <w:r w:rsidRPr="00453CCC">
              <w:t xml:space="preserve">has the meaning given by section 9 of the </w:t>
            </w:r>
            <w:r w:rsidRPr="00453CCC">
              <w:rPr>
                <w:i/>
              </w:rPr>
              <w:t>Corporations Act 2001</w:t>
            </w:r>
            <w:r>
              <w:t xml:space="preserve"> (Cth)</w:t>
            </w:r>
            <w:r w:rsidRPr="00453CCC">
              <w:rPr>
                <w:i/>
              </w:rPr>
              <w:t>.</w:t>
            </w:r>
          </w:p>
        </w:tc>
      </w:tr>
      <w:tr w:rsidR="00900C52" w:rsidRPr="00B76CA9" w14:paraId="18725B57" w14:textId="77777777" w:rsidTr="008A0C7B">
        <w:trPr>
          <w:cantSplit/>
          <w:jc w:val="center"/>
        </w:trPr>
        <w:tc>
          <w:tcPr>
            <w:tcW w:w="1689" w:type="dxa"/>
          </w:tcPr>
          <w:p w14:paraId="1FDE0571" w14:textId="77777777" w:rsidR="00900C52" w:rsidRPr="00B76CA9" w:rsidRDefault="00900C52" w:rsidP="00900C52">
            <w:pPr>
              <w:pStyle w:val="Table10ptText-ASDEFCON"/>
            </w:pPr>
            <w:r>
              <w:t>Relevant Employer</w:t>
            </w:r>
          </w:p>
        </w:tc>
        <w:tc>
          <w:tcPr>
            <w:tcW w:w="1200" w:type="dxa"/>
          </w:tcPr>
          <w:p w14:paraId="23838BE1" w14:textId="77777777" w:rsidR="00900C52" w:rsidRPr="00B76CA9" w:rsidRDefault="00900C52" w:rsidP="00900C52">
            <w:pPr>
              <w:pStyle w:val="Table10ptText-ASDEFCON"/>
            </w:pPr>
            <w:r>
              <w:t>(Optional)</w:t>
            </w:r>
          </w:p>
        </w:tc>
        <w:tc>
          <w:tcPr>
            <w:tcW w:w="6759" w:type="dxa"/>
          </w:tcPr>
          <w:p w14:paraId="089A09B0" w14:textId="77777777" w:rsidR="00900C52" w:rsidRPr="00B76CA9" w:rsidRDefault="00900C52" w:rsidP="00900C52">
            <w:pPr>
              <w:pStyle w:val="Table10ptText-ASDEFCON"/>
            </w:pPr>
            <w:r w:rsidRPr="00F01A96">
              <w:t xml:space="preserve">means </w:t>
            </w:r>
            <w:r w:rsidRPr="00001550">
              <w:t xml:space="preserve">an employer who has been a </w:t>
            </w:r>
            <w:r w:rsidRPr="00E456AF">
              <w:t xml:space="preserve">Relevant Employer under the </w:t>
            </w:r>
            <w:r w:rsidRPr="00F00C50">
              <w:t>Workplace Gender Equality Procurement Principles</w:t>
            </w:r>
            <w:r w:rsidRPr="00FE181A">
              <w:t xml:space="preserve"> </w:t>
            </w:r>
            <w:r>
              <w:t xml:space="preserve">for a period of not less than 6 months.  </w:t>
            </w:r>
            <w:r w:rsidRPr="00001550">
              <w:t xml:space="preserve">The </w:t>
            </w:r>
            <w:r>
              <w:t>Contractor</w:t>
            </w:r>
            <w:r w:rsidRPr="00001550">
              <w:t xml:space="preserve"> will continue to be obligated a</w:t>
            </w:r>
            <w:r>
              <w:t>s a Relevant Employer</w:t>
            </w:r>
            <w:r w:rsidRPr="00001550">
              <w:t xml:space="preserve"> until the number of its employees falls below 80</w:t>
            </w:r>
            <w:r>
              <w:t>.</w:t>
            </w:r>
          </w:p>
        </w:tc>
      </w:tr>
      <w:tr w:rsidR="00900C52" w:rsidRPr="00B76CA9" w14:paraId="01C5D8A5" w14:textId="77777777" w:rsidTr="008A0C7B">
        <w:trPr>
          <w:cantSplit/>
          <w:jc w:val="center"/>
        </w:trPr>
        <w:tc>
          <w:tcPr>
            <w:tcW w:w="1689" w:type="dxa"/>
          </w:tcPr>
          <w:p w14:paraId="7626C722" w14:textId="77777777" w:rsidR="00900C52" w:rsidRDefault="00900C52" w:rsidP="00900C52">
            <w:pPr>
              <w:pStyle w:val="Table10ptText-ASDEFCON"/>
            </w:pPr>
            <w:r w:rsidRPr="002349E8">
              <w:rPr>
                <w:rFonts w:cs="Arial"/>
              </w:rPr>
              <w:t>Reporting Entity</w:t>
            </w:r>
          </w:p>
        </w:tc>
        <w:tc>
          <w:tcPr>
            <w:tcW w:w="1200" w:type="dxa"/>
          </w:tcPr>
          <w:p w14:paraId="48B25BD6" w14:textId="77777777" w:rsidR="00900C52" w:rsidRDefault="00900C52" w:rsidP="00900C52">
            <w:pPr>
              <w:pStyle w:val="Table10ptText-ASDEFCON"/>
            </w:pPr>
            <w:r>
              <w:t>(Optional)</w:t>
            </w:r>
          </w:p>
        </w:tc>
        <w:tc>
          <w:tcPr>
            <w:tcW w:w="6759" w:type="dxa"/>
          </w:tcPr>
          <w:p w14:paraId="7D79FD93" w14:textId="77777777" w:rsidR="00900C52" w:rsidRDefault="00900C52" w:rsidP="00470E40">
            <w:pPr>
              <w:pStyle w:val="Table10ptText-ASDEFCON"/>
              <w:jc w:val="both"/>
              <w:rPr>
                <w:highlight w:val="black"/>
              </w:rPr>
            </w:pPr>
            <w:r w:rsidRPr="00470E40">
              <w:rPr>
                <w:b/>
                <w:i/>
                <w:color w:val="FFFFFF"/>
                <w:highlight w:val="black"/>
              </w:rPr>
              <w:t xml:space="preserve">Note to drafters: Include if clauses 9.9.6 to 9.9.10 (regarding PT PCP) are included in the COD. </w:t>
            </w:r>
          </w:p>
          <w:p w14:paraId="4C01F2A1" w14:textId="77777777" w:rsidR="00900C52" w:rsidRPr="00F01A96" w:rsidRDefault="00900C52" w:rsidP="00900C52">
            <w:pPr>
              <w:pStyle w:val="Table10ptText-ASDEFCON"/>
            </w:pPr>
            <w:r w:rsidRPr="00300614">
              <w:rPr>
                <w:rFonts w:cs="Arial"/>
              </w:rPr>
              <w:t xml:space="preserve">has the meaning given to this term in the </w:t>
            </w:r>
            <w:r w:rsidRPr="008A5704">
              <w:rPr>
                <w:rFonts w:cs="Arial"/>
                <w:i/>
              </w:rPr>
              <w:t>PTR Act</w:t>
            </w:r>
            <w:r w:rsidRPr="008A5704">
              <w:rPr>
                <w:rFonts w:cs="Arial"/>
              </w:rPr>
              <w:t>.</w:t>
            </w:r>
          </w:p>
        </w:tc>
      </w:tr>
      <w:tr w:rsidR="00900C52" w:rsidRPr="00B76CA9" w14:paraId="0B607112" w14:textId="77777777" w:rsidTr="008A0C7B">
        <w:trPr>
          <w:cantSplit/>
          <w:jc w:val="center"/>
        </w:trPr>
        <w:tc>
          <w:tcPr>
            <w:tcW w:w="1689" w:type="dxa"/>
          </w:tcPr>
          <w:p w14:paraId="1E14D05D" w14:textId="77777777" w:rsidR="00900C52" w:rsidRDefault="00900C52" w:rsidP="00900C52">
            <w:pPr>
              <w:pStyle w:val="Table10ptText-ASDEFCON"/>
            </w:pPr>
            <w:r w:rsidRPr="002349E8">
              <w:rPr>
                <w:rFonts w:cs="Arial"/>
              </w:rPr>
              <w:t>Reporting Entity Subcontractor</w:t>
            </w:r>
          </w:p>
        </w:tc>
        <w:tc>
          <w:tcPr>
            <w:tcW w:w="1200" w:type="dxa"/>
          </w:tcPr>
          <w:p w14:paraId="1F8A4FE3" w14:textId="77777777" w:rsidR="00900C52" w:rsidRDefault="00900C52" w:rsidP="00900C52">
            <w:pPr>
              <w:pStyle w:val="Table10ptText-ASDEFCON"/>
            </w:pPr>
            <w:r>
              <w:t>(Optional)</w:t>
            </w:r>
          </w:p>
        </w:tc>
        <w:tc>
          <w:tcPr>
            <w:tcW w:w="6759" w:type="dxa"/>
          </w:tcPr>
          <w:p w14:paraId="1827889D" w14:textId="77777777" w:rsidR="00900C52" w:rsidRDefault="00900C52" w:rsidP="00470E40">
            <w:pPr>
              <w:pStyle w:val="Table10ptText-ASDEFCON"/>
              <w:jc w:val="both"/>
              <w:rPr>
                <w:highlight w:val="black"/>
              </w:rPr>
            </w:pPr>
            <w:r w:rsidRPr="00470E40">
              <w:rPr>
                <w:b/>
                <w:i/>
                <w:color w:val="FFFFFF"/>
                <w:highlight w:val="black"/>
              </w:rPr>
              <w:t xml:space="preserve">Note to drafters: Include if clauses 9.9.6 to 9.9.10 (regarding PT PCP) are included in the COD. </w:t>
            </w:r>
          </w:p>
          <w:p w14:paraId="3FB0BE03" w14:textId="77777777" w:rsidR="00900C52" w:rsidRPr="008A5704" w:rsidRDefault="00900C52" w:rsidP="00470E40">
            <w:pPr>
              <w:rPr>
                <w:rFonts w:cs="Arial"/>
              </w:rPr>
            </w:pPr>
            <w:r w:rsidRPr="00300614">
              <w:rPr>
                <w:rFonts w:cs="Arial"/>
              </w:rPr>
              <w:t>means any person that:</w:t>
            </w:r>
          </w:p>
          <w:p w14:paraId="7A763DCC" w14:textId="77777777" w:rsidR="00900C52" w:rsidRPr="008A5704" w:rsidRDefault="00900C52" w:rsidP="00470E40">
            <w:pPr>
              <w:numPr>
                <w:ilvl w:val="0"/>
                <w:numId w:val="57"/>
              </w:numPr>
              <w:rPr>
                <w:rFonts w:cs="Arial"/>
              </w:rPr>
            </w:pPr>
            <w:r w:rsidRPr="008A5704">
              <w:rPr>
                <w:rFonts w:cs="Arial"/>
              </w:rPr>
              <w:t>is a Reporting Entity; and</w:t>
            </w:r>
          </w:p>
          <w:p w14:paraId="252DAA9B" w14:textId="77777777" w:rsidR="00900C52" w:rsidRPr="008A5704" w:rsidRDefault="00900C52" w:rsidP="00470E40">
            <w:pPr>
              <w:numPr>
                <w:ilvl w:val="0"/>
                <w:numId w:val="57"/>
              </w:numPr>
              <w:rPr>
                <w:rFonts w:cs="Arial"/>
              </w:rPr>
            </w:pPr>
            <w:r w:rsidRPr="00EB131B">
              <w:rPr>
                <w:rFonts w:cs="Arial"/>
              </w:rPr>
              <w:t xml:space="preserve">provides goods or services directly or indirectly to the </w:t>
            </w:r>
            <w:r>
              <w:rPr>
                <w:rFonts w:cs="Arial"/>
              </w:rPr>
              <w:t>Contractor</w:t>
            </w:r>
            <w:r w:rsidRPr="008A5704">
              <w:rPr>
                <w:rFonts w:cs="Arial"/>
              </w:rPr>
              <w:t xml:space="preserve"> for the purposes of the Contract where the value of such goods or services are estimated to exceed $4,000,000 (</w:t>
            </w:r>
            <w:r>
              <w:rPr>
                <w:rFonts w:cs="Arial"/>
              </w:rPr>
              <w:t xml:space="preserve">inc </w:t>
            </w:r>
            <w:r w:rsidRPr="008A5704">
              <w:rPr>
                <w:rFonts w:cs="Arial"/>
              </w:rPr>
              <w:t xml:space="preserve">GST). </w:t>
            </w:r>
          </w:p>
          <w:p w14:paraId="63F6BA92" w14:textId="77777777" w:rsidR="00900C52" w:rsidRPr="00F01A96" w:rsidRDefault="00900C52" w:rsidP="00470E40">
            <w:pPr>
              <w:pStyle w:val="Table10ptText-ASDEFCON"/>
              <w:spacing w:before="0" w:after="120"/>
            </w:pPr>
            <w:r w:rsidRPr="00EB131B">
              <w:rPr>
                <w:rFonts w:cs="Arial"/>
              </w:rPr>
              <w:t>‘Reporting Entity Subcontract’ has a corresponding meaning.</w:t>
            </w:r>
          </w:p>
        </w:tc>
      </w:tr>
      <w:tr w:rsidR="00900C52" w:rsidRPr="00B76CA9" w14:paraId="4EF7F09D" w14:textId="77777777" w:rsidTr="00B12C8B">
        <w:trPr>
          <w:cantSplit/>
          <w:jc w:val="center"/>
        </w:trPr>
        <w:tc>
          <w:tcPr>
            <w:tcW w:w="1689" w:type="dxa"/>
          </w:tcPr>
          <w:p w14:paraId="0DDE86F3" w14:textId="77777777" w:rsidR="00900C52" w:rsidRPr="00B76CA9" w:rsidRDefault="00900C52" w:rsidP="00900C52">
            <w:pPr>
              <w:pStyle w:val="Table10ptText-ASDEFCON"/>
            </w:pPr>
            <w:r>
              <w:t xml:space="preserve">Safety Data Sheet </w:t>
            </w:r>
          </w:p>
        </w:tc>
        <w:tc>
          <w:tcPr>
            <w:tcW w:w="1200" w:type="dxa"/>
          </w:tcPr>
          <w:p w14:paraId="2CEBCFBA" w14:textId="77777777" w:rsidR="00900C52" w:rsidRPr="00B76CA9" w:rsidRDefault="00900C52" w:rsidP="00900C52">
            <w:pPr>
              <w:pStyle w:val="Table10ptText-ASDEFCON"/>
            </w:pPr>
            <w:r>
              <w:t>(Core)</w:t>
            </w:r>
          </w:p>
        </w:tc>
        <w:tc>
          <w:tcPr>
            <w:tcW w:w="6759" w:type="dxa"/>
          </w:tcPr>
          <w:p w14:paraId="6D8CD5EE" w14:textId="77777777" w:rsidR="00900C52" w:rsidRPr="00B76CA9" w:rsidRDefault="00900C52" w:rsidP="00900C52">
            <w:pPr>
              <w:pStyle w:val="Table10ptText-ASDEFCON"/>
            </w:pPr>
            <w:r>
              <w:t xml:space="preserve">means a safety data sheet prepared in accordance with the Code of Practice, </w:t>
            </w:r>
            <w:r w:rsidRPr="00930EB7">
              <w:rPr>
                <w:i/>
              </w:rPr>
              <w:t>Preparation of Safety Data Sheets for Hazardous Chemicals</w:t>
            </w:r>
            <w:r>
              <w:t xml:space="preserve">, approved under section 274 of the </w:t>
            </w:r>
            <w:r w:rsidRPr="004F390D">
              <w:rPr>
                <w:i/>
              </w:rPr>
              <w:t>Work Health and Safety Act</w:t>
            </w:r>
            <w:r>
              <w:t xml:space="preserve"> </w:t>
            </w:r>
            <w:r w:rsidRPr="00A422F5">
              <w:rPr>
                <w:i/>
              </w:rPr>
              <w:t xml:space="preserve">2011 </w:t>
            </w:r>
            <w:r>
              <w:t>(Cth).</w:t>
            </w:r>
          </w:p>
        </w:tc>
      </w:tr>
      <w:tr w:rsidR="00900C52" w:rsidRPr="00B76CA9" w14:paraId="4D9026C2" w14:textId="77777777" w:rsidTr="008A0C7B">
        <w:trPr>
          <w:cantSplit/>
          <w:jc w:val="center"/>
        </w:trPr>
        <w:tc>
          <w:tcPr>
            <w:tcW w:w="1689" w:type="dxa"/>
          </w:tcPr>
          <w:p w14:paraId="18D69945" w14:textId="77777777" w:rsidR="00900C52" w:rsidRPr="00B76CA9" w:rsidRDefault="00900C52" w:rsidP="00900C52">
            <w:pPr>
              <w:pStyle w:val="Table10ptText-ASDEFCON"/>
            </w:pPr>
            <w:r>
              <w:t xml:space="preserve">Safety Data Sheet </w:t>
            </w:r>
          </w:p>
        </w:tc>
        <w:tc>
          <w:tcPr>
            <w:tcW w:w="1200" w:type="dxa"/>
          </w:tcPr>
          <w:p w14:paraId="7BC2A48F" w14:textId="77777777" w:rsidR="00900C52" w:rsidRPr="00B76CA9" w:rsidRDefault="00900C52" w:rsidP="00900C52">
            <w:pPr>
              <w:pStyle w:val="Table10ptText-ASDEFCON"/>
            </w:pPr>
            <w:r>
              <w:t>(Core)</w:t>
            </w:r>
          </w:p>
        </w:tc>
        <w:tc>
          <w:tcPr>
            <w:tcW w:w="6759" w:type="dxa"/>
          </w:tcPr>
          <w:p w14:paraId="75300080" w14:textId="77777777" w:rsidR="00900C52" w:rsidRPr="00B76CA9" w:rsidRDefault="00900C52" w:rsidP="00900C52">
            <w:pPr>
              <w:pStyle w:val="Table10ptText-ASDEFCON"/>
            </w:pPr>
            <w:r>
              <w:t xml:space="preserve">means a safety data sheet prepared in accordance with the Code of Practice, </w:t>
            </w:r>
            <w:r w:rsidRPr="00930EB7">
              <w:rPr>
                <w:i/>
              </w:rPr>
              <w:t>Preparation of Safety Data Sheets for Hazardous Chemicals</w:t>
            </w:r>
            <w:r>
              <w:t xml:space="preserve">, approved under section 274 of the </w:t>
            </w:r>
            <w:r w:rsidRPr="004F390D">
              <w:rPr>
                <w:i/>
              </w:rPr>
              <w:t>Work Health and Safety Act</w:t>
            </w:r>
            <w:r>
              <w:t xml:space="preserve"> </w:t>
            </w:r>
            <w:r w:rsidRPr="00A422F5">
              <w:rPr>
                <w:i/>
              </w:rPr>
              <w:t xml:space="preserve">2011 </w:t>
            </w:r>
            <w:r>
              <w:t>(Cth).</w:t>
            </w:r>
          </w:p>
        </w:tc>
      </w:tr>
      <w:tr w:rsidR="00900C52" w:rsidRPr="00B76CA9" w14:paraId="26518843" w14:textId="77777777" w:rsidTr="008A0C7B">
        <w:trPr>
          <w:cantSplit/>
          <w:jc w:val="center"/>
        </w:trPr>
        <w:tc>
          <w:tcPr>
            <w:tcW w:w="1689" w:type="dxa"/>
          </w:tcPr>
          <w:p w14:paraId="2E2BCED9" w14:textId="77777777" w:rsidR="00900C52" w:rsidRPr="00B76CA9" w:rsidRDefault="00900C52" w:rsidP="00900C52">
            <w:pPr>
              <w:pStyle w:val="Table10ptText-ASDEFCON"/>
            </w:pPr>
            <w:r w:rsidRPr="00B76CA9">
              <w:t>Services</w:t>
            </w:r>
          </w:p>
        </w:tc>
        <w:tc>
          <w:tcPr>
            <w:tcW w:w="1200" w:type="dxa"/>
          </w:tcPr>
          <w:p w14:paraId="61AB23A9" w14:textId="77777777" w:rsidR="00900C52" w:rsidRPr="00B76CA9" w:rsidRDefault="00900C52" w:rsidP="00900C52">
            <w:pPr>
              <w:pStyle w:val="Table10ptText-ASDEFCON"/>
            </w:pPr>
            <w:r w:rsidRPr="00B76CA9">
              <w:t>(Core)</w:t>
            </w:r>
          </w:p>
        </w:tc>
        <w:tc>
          <w:tcPr>
            <w:tcW w:w="6759" w:type="dxa"/>
          </w:tcPr>
          <w:p w14:paraId="7D83F982" w14:textId="77777777" w:rsidR="00900C52" w:rsidRPr="00B76CA9" w:rsidRDefault="00900C52" w:rsidP="00900C52">
            <w:pPr>
              <w:pStyle w:val="Table10ptText-ASDEFCON"/>
            </w:pPr>
            <w:r w:rsidRPr="00B76CA9">
              <w:t>means the services and goods specified in the Deed and provided under the Contract, including documents, equipment, reports, Intellectual Property, Technical Data, plans, charts, drawings, calculations, tables, schedules, models, software, information and data stored by any means, that are:</w:t>
            </w:r>
          </w:p>
          <w:p w14:paraId="4B07FEBD" w14:textId="77777777" w:rsidR="00900C52" w:rsidRPr="00B76CA9" w:rsidRDefault="00900C52" w:rsidP="00900C52">
            <w:pPr>
              <w:pStyle w:val="Table10ptSub1-ASDEFCON"/>
            </w:pPr>
            <w:r w:rsidRPr="00B76CA9">
              <w:t>brought, or required to be brought into existence, as part of, or for the purposes of performing the Services;</w:t>
            </w:r>
          </w:p>
          <w:p w14:paraId="0CC48516" w14:textId="77777777" w:rsidR="00900C52" w:rsidRPr="00B76CA9" w:rsidRDefault="00900C52" w:rsidP="00900C52">
            <w:pPr>
              <w:pStyle w:val="Table10ptSub1-ASDEFCON"/>
            </w:pPr>
            <w:r w:rsidRPr="00B76CA9">
              <w:t>incorporated in, supplied, or required to be supplied along with the Services; or</w:t>
            </w:r>
          </w:p>
          <w:p w14:paraId="6A324A19" w14:textId="77777777" w:rsidR="00900C52" w:rsidRPr="00B76CA9" w:rsidRDefault="00900C52" w:rsidP="00900C52">
            <w:pPr>
              <w:pStyle w:val="Table10ptSub1-ASDEFCON"/>
            </w:pPr>
            <w:r w:rsidRPr="00B76CA9">
              <w:t>copied or derived from the material provided.</w:t>
            </w:r>
          </w:p>
        </w:tc>
      </w:tr>
      <w:tr w:rsidR="00900C52" w:rsidRPr="00B76CA9" w14:paraId="40A45D0D" w14:textId="77777777" w:rsidTr="008A0C7B">
        <w:trPr>
          <w:cantSplit/>
          <w:jc w:val="center"/>
        </w:trPr>
        <w:tc>
          <w:tcPr>
            <w:tcW w:w="1689" w:type="dxa"/>
          </w:tcPr>
          <w:p w14:paraId="20E52A63" w14:textId="77777777" w:rsidR="00900C52" w:rsidRDefault="00900C52" w:rsidP="00900C52">
            <w:pPr>
              <w:pStyle w:val="Table10ptText-ASDEFCON"/>
              <w:rPr>
                <w:rFonts w:cs="Arial"/>
              </w:rPr>
            </w:pPr>
            <w:r w:rsidRPr="00B378C4">
              <w:t>Software</w:t>
            </w:r>
          </w:p>
        </w:tc>
        <w:tc>
          <w:tcPr>
            <w:tcW w:w="1200" w:type="dxa"/>
          </w:tcPr>
          <w:p w14:paraId="1297ECB6" w14:textId="77777777" w:rsidR="00900C52" w:rsidRDefault="00900C52" w:rsidP="00900C52">
            <w:pPr>
              <w:pStyle w:val="Table10ptText-ASDEFCON"/>
            </w:pPr>
            <w:r w:rsidRPr="00B378C4">
              <w:t>(Core)</w:t>
            </w:r>
          </w:p>
        </w:tc>
        <w:tc>
          <w:tcPr>
            <w:tcW w:w="6759" w:type="dxa"/>
          </w:tcPr>
          <w:p w14:paraId="6960C64D" w14:textId="77777777" w:rsidR="00900C52" w:rsidRDefault="00900C52" w:rsidP="00900C52">
            <w:pPr>
              <w:pStyle w:val="Table10ptText-ASDEFCON"/>
            </w:pPr>
            <w:r w:rsidRPr="00B378C4">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but excludes Source Code.</w:t>
            </w:r>
          </w:p>
        </w:tc>
      </w:tr>
      <w:tr w:rsidR="00900C52" w:rsidRPr="00B76CA9" w14:paraId="07A6DABC" w14:textId="77777777" w:rsidTr="008A0C7B">
        <w:trPr>
          <w:cantSplit/>
          <w:jc w:val="center"/>
        </w:trPr>
        <w:tc>
          <w:tcPr>
            <w:tcW w:w="1689" w:type="dxa"/>
          </w:tcPr>
          <w:p w14:paraId="7C9296D5" w14:textId="77777777" w:rsidR="00900C52" w:rsidRDefault="00900C52" w:rsidP="00900C52">
            <w:pPr>
              <w:pStyle w:val="Table10ptText-ASDEFCON"/>
              <w:rPr>
                <w:rFonts w:cs="Arial"/>
              </w:rPr>
            </w:pPr>
            <w:r w:rsidRPr="00B378C4">
              <w:t>Source Code</w:t>
            </w:r>
          </w:p>
        </w:tc>
        <w:tc>
          <w:tcPr>
            <w:tcW w:w="1200" w:type="dxa"/>
          </w:tcPr>
          <w:p w14:paraId="1EB164CA" w14:textId="77777777" w:rsidR="00900C52" w:rsidRDefault="00900C52" w:rsidP="00900C52">
            <w:pPr>
              <w:pStyle w:val="Table10ptText-ASDEFCON"/>
            </w:pPr>
            <w:r w:rsidRPr="00B378C4">
              <w:t>(Core)</w:t>
            </w:r>
          </w:p>
        </w:tc>
        <w:tc>
          <w:tcPr>
            <w:tcW w:w="6759" w:type="dxa"/>
          </w:tcPr>
          <w:p w14:paraId="16745328" w14:textId="77777777" w:rsidR="00900C52" w:rsidRDefault="00900C52" w:rsidP="00900C52">
            <w:pPr>
              <w:pStyle w:val="Table10ptText-ASDEFCON"/>
            </w:pPr>
            <w:r w:rsidRPr="00B378C4">
              <w:t>means the expression of Software in human readable form which is necessary to understand, maintain, modify, correct and enhance that Software.</w:t>
            </w:r>
          </w:p>
        </w:tc>
      </w:tr>
      <w:tr w:rsidR="00900C52" w:rsidRPr="00B76CA9" w14:paraId="6A8EA0D1" w14:textId="77777777" w:rsidTr="008A0C7B">
        <w:trPr>
          <w:cantSplit/>
          <w:jc w:val="center"/>
        </w:trPr>
        <w:tc>
          <w:tcPr>
            <w:tcW w:w="1689" w:type="dxa"/>
          </w:tcPr>
          <w:p w14:paraId="2722106D" w14:textId="77777777" w:rsidR="00900C52" w:rsidRPr="00B76CA9" w:rsidRDefault="00900C52" w:rsidP="00900C52">
            <w:pPr>
              <w:pStyle w:val="Table10ptText-ASDEFCON"/>
            </w:pPr>
            <w:r>
              <w:rPr>
                <w:rFonts w:cs="Arial"/>
              </w:rPr>
              <w:t>Statement of Tax Record or STR</w:t>
            </w:r>
          </w:p>
        </w:tc>
        <w:tc>
          <w:tcPr>
            <w:tcW w:w="1200" w:type="dxa"/>
          </w:tcPr>
          <w:p w14:paraId="60DCECED" w14:textId="77777777" w:rsidR="00900C52" w:rsidRPr="00B76CA9" w:rsidRDefault="00900C52" w:rsidP="00900C52">
            <w:pPr>
              <w:pStyle w:val="Table10ptText-ASDEFCON"/>
            </w:pPr>
            <w:r>
              <w:t>(Optional)</w:t>
            </w:r>
          </w:p>
        </w:tc>
        <w:tc>
          <w:tcPr>
            <w:tcW w:w="6759" w:type="dxa"/>
          </w:tcPr>
          <w:p w14:paraId="167A3D4E" w14:textId="5C17A0A4" w:rsidR="00900C52" w:rsidRPr="00B76CA9" w:rsidRDefault="00900C52" w:rsidP="00900C52">
            <w:pPr>
              <w:pStyle w:val="Table10ptText-ASDEFCON"/>
            </w:pPr>
            <w:r>
              <w:t xml:space="preserve">has the same meaning as in the </w:t>
            </w:r>
            <w:r w:rsidRPr="00470E40">
              <w:rPr>
                <w:i/>
              </w:rPr>
              <w:t>Shadow Economy Procurement Connected Policy – Increasing the integrity of government procurement</w:t>
            </w:r>
            <w:r>
              <w:t xml:space="preserve"> – March 2019. </w:t>
            </w:r>
          </w:p>
        </w:tc>
      </w:tr>
      <w:tr w:rsidR="00900C52" w:rsidRPr="00B76CA9" w14:paraId="651D9408" w14:textId="77777777" w:rsidTr="008A0C7B">
        <w:trPr>
          <w:cantSplit/>
          <w:jc w:val="center"/>
        </w:trPr>
        <w:tc>
          <w:tcPr>
            <w:tcW w:w="1689" w:type="dxa"/>
          </w:tcPr>
          <w:p w14:paraId="7CBC56B3" w14:textId="77777777" w:rsidR="00900C52" w:rsidRPr="00B76CA9" w:rsidRDefault="00900C52" w:rsidP="00900C52">
            <w:pPr>
              <w:pStyle w:val="Table10ptText-ASDEFCON"/>
            </w:pPr>
            <w:r w:rsidRPr="00B76CA9">
              <w:t>Subcontractor</w:t>
            </w:r>
          </w:p>
        </w:tc>
        <w:tc>
          <w:tcPr>
            <w:tcW w:w="1200" w:type="dxa"/>
          </w:tcPr>
          <w:p w14:paraId="60571CFE" w14:textId="77777777" w:rsidR="00900C52" w:rsidRPr="00B76CA9" w:rsidRDefault="00900C52" w:rsidP="00900C52">
            <w:pPr>
              <w:pStyle w:val="Table10ptText-ASDEFCON"/>
            </w:pPr>
            <w:r w:rsidRPr="00B76CA9">
              <w:t>(Core)</w:t>
            </w:r>
          </w:p>
        </w:tc>
        <w:tc>
          <w:tcPr>
            <w:tcW w:w="6759" w:type="dxa"/>
          </w:tcPr>
          <w:p w14:paraId="090021CE" w14:textId="77777777" w:rsidR="00900C52" w:rsidRPr="00B76CA9" w:rsidRDefault="00900C52" w:rsidP="00900C52">
            <w:pPr>
              <w:pStyle w:val="Table10ptText-ASDEFCON"/>
            </w:pPr>
            <w:r w:rsidRPr="00B76CA9">
              <w:t>means any person</w:t>
            </w:r>
            <w:r>
              <w:t>, other than the Commonwealth,</w:t>
            </w:r>
            <w:r w:rsidRPr="00B76CA9">
              <w:t xml:space="preserve"> that for the purposes of a Contract, furnishes </w:t>
            </w:r>
            <w:r>
              <w:t>goods or services</w:t>
            </w:r>
            <w:r w:rsidRPr="00B76CA9">
              <w:t xml:space="preserve"> to the Contractor or indirectly to the Contractor through another person; and “Subcontract” has a corresponding meaning.</w:t>
            </w:r>
          </w:p>
        </w:tc>
      </w:tr>
      <w:tr w:rsidR="00900C52" w:rsidRPr="00B76CA9" w14:paraId="45B47F42" w14:textId="77777777" w:rsidTr="008A0C7B">
        <w:trPr>
          <w:cantSplit/>
          <w:jc w:val="center"/>
        </w:trPr>
        <w:tc>
          <w:tcPr>
            <w:tcW w:w="1689" w:type="dxa"/>
          </w:tcPr>
          <w:p w14:paraId="3AC4D996" w14:textId="77777777" w:rsidR="00900C52" w:rsidRPr="00B76CA9" w:rsidRDefault="00900C52" w:rsidP="00900C52">
            <w:pPr>
              <w:pStyle w:val="Table10ptText-ASDEFCON"/>
            </w:pPr>
            <w:r>
              <w:t>Subcontractor Personnel</w:t>
            </w:r>
          </w:p>
        </w:tc>
        <w:tc>
          <w:tcPr>
            <w:tcW w:w="1200" w:type="dxa"/>
          </w:tcPr>
          <w:p w14:paraId="2CDC31CD" w14:textId="77777777" w:rsidR="00900C52" w:rsidRPr="00B76CA9" w:rsidRDefault="00900C52" w:rsidP="00900C52">
            <w:pPr>
              <w:pStyle w:val="Table10ptText-ASDEFCON"/>
            </w:pPr>
            <w:r>
              <w:t>(Core)</w:t>
            </w:r>
          </w:p>
        </w:tc>
        <w:tc>
          <w:tcPr>
            <w:tcW w:w="6759" w:type="dxa"/>
          </w:tcPr>
          <w:p w14:paraId="166F44F1" w14:textId="77777777" w:rsidR="00900C52" w:rsidRPr="00B76CA9" w:rsidRDefault="00900C52" w:rsidP="00900C52">
            <w:pPr>
              <w:pStyle w:val="Table10ptText-ASDEFCON"/>
            </w:pPr>
            <w:r>
              <w:t xml:space="preserve">means any officers, employees or agents of a Subcontractor. </w:t>
            </w:r>
          </w:p>
        </w:tc>
      </w:tr>
      <w:tr w:rsidR="00900C52" w:rsidRPr="00B76CA9" w14:paraId="7839F2FF" w14:textId="77777777" w:rsidTr="008A0C7B">
        <w:trPr>
          <w:cantSplit/>
          <w:jc w:val="center"/>
        </w:trPr>
        <w:tc>
          <w:tcPr>
            <w:tcW w:w="1689" w:type="dxa"/>
          </w:tcPr>
          <w:p w14:paraId="3882D92C" w14:textId="77777777" w:rsidR="00900C52" w:rsidRPr="00B76CA9" w:rsidRDefault="00900C52" w:rsidP="00900C52">
            <w:pPr>
              <w:pStyle w:val="Table10ptText-ASDEFCON"/>
            </w:pPr>
            <w:r w:rsidRPr="00B76CA9">
              <w:t>Tasking Statement</w:t>
            </w:r>
          </w:p>
        </w:tc>
        <w:tc>
          <w:tcPr>
            <w:tcW w:w="1200" w:type="dxa"/>
          </w:tcPr>
          <w:p w14:paraId="0ED250CB" w14:textId="77777777" w:rsidR="00900C52" w:rsidRPr="00B76CA9" w:rsidRDefault="00900C52" w:rsidP="00900C52">
            <w:pPr>
              <w:pStyle w:val="Table10ptText-ASDEFCON"/>
            </w:pPr>
            <w:r w:rsidRPr="00B76CA9">
              <w:t>(Core)</w:t>
            </w:r>
          </w:p>
        </w:tc>
        <w:tc>
          <w:tcPr>
            <w:tcW w:w="6759" w:type="dxa"/>
          </w:tcPr>
          <w:p w14:paraId="35722D20" w14:textId="77777777" w:rsidR="00900C52" w:rsidRPr="00B76CA9" w:rsidRDefault="00900C52" w:rsidP="00900C52">
            <w:pPr>
              <w:pStyle w:val="Table10ptText-ASDEFCON"/>
            </w:pPr>
            <w:r w:rsidRPr="00B76CA9">
              <w:t>means the form provided to the Contractor in accordance with clause 1.7 and attached at Attachment C.</w:t>
            </w:r>
          </w:p>
        </w:tc>
      </w:tr>
      <w:tr w:rsidR="00900C52" w:rsidRPr="00B76CA9" w14:paraId="4794A149" w14:textId="77777777" w:rsidTr="008A0C7B">
        <w:trPr>
          <w:cantSplit/>
          <w:jc w:val="center"/>
        </w:trPr>
        <w:tc>
          <w:tcPr>
            <w:tcW w:w="1689" w:type="dxa"/>
          </w:tcPr>
          <w:p w14:paraId="622C20B0" w14:textId="77777777" w:rsidR="00900C52" w:rsidRPr="00B76CA9" w:rsidRDefault="00900C52" w:rsidP="00900C52">
            <w:pPr>
              <w:pStyle w:val="Table10ptText-ASDEFCON"/>
            </w:pPr>
            <w:r w:rsidRPr="00B76CA9">
              <w:t>Technical Data</w:t>
            </w:r>
            <w:r>
              <w:t xml:space="preserve"> </w:t>
            </w:r>
          </w:p>
        </w:tc>
        <w:tc>
          <w:tcPr>
            <w:tcW w:w="1200" w:type="dxa"/>
          </w:tcPr>
          <w:p w14:paraId="51EEEA1C" w14:textId="77777777" w:rsidR="00900C52" w:rsidRPr="00B76CA9" w:rsidRDefault="00900C52" w:rsidP="00900C52">
            <w:pPr>
              <w:pStyle w:val="Table10ptText-ASDEFCON"/>
            </w:pPr>
            <w:r w:rsidRPr="00B76CA9">
              <w:t>(Core)</w:t>
            </w:r>
          </w:p>
        </w:tc>
        <w:tc>
          <w:tcPr>
            <w:tcW w:w="6759" w:type="dxa"/>
          </w:tcPr>
          <w:p w14:paraId="55981CC5" w14:textId="2E3648F7" w:rsidR="00900C52" w:rsidRPr="00B76CA9" w:rsidRDefault="00900C52" w:rsidP="00900C52">
            <w:pPr>
              <w:pStyle w:val="Table10ptText-ASDEFCON"/>
            </w:pPr>
            <w:r w:rsidRPr="00453CCC">
              <w:t>means technical</w:t>
            </w:r>
            <w:r>
              <w:t xml:space="preserve"> or scientific data,</w:t>
            </w:r>
            <w:r w:rsidRPr="00453CCC">
              <w:t xml:space="preserve"> know-how </w:t>
            </w:r>
            <w:r>
              <w:t>or</w:t>
            </w:r>
            <w:r w:rsidRPr="00453CCC">
              <w:t xml:space="preserve"> information</w:t>
            </w:r>
            <w:r>
              <w:t>,</w:t>
            </w:r>
            <w:r w:rsidRPr="00453CCC">
              <w:t xml:space="preserve"> reduced to </w:t>
            </w:r>
            <w:r>
              <w:t xml:space="preserve">a </w:t>
            </w:r>
            <w:r w:rsidRPr="00453CCC">
              <w:t xml:space="preserve">material form </w:t>
            </w:r>
            <w:r>
              <w:t>(whether stored electronically or otherwise)</w:t>
            </w:r>
            <w:r w:rsidRPr="00453CCC">
              <w:t xml:space="preserve"> in relation to Supplies</w:t>
            </w:r>
            <w:r>
              <w:t xml:space="preserve"> described in the Specification</w:t>
            </w:r>
            <w:r w:rsidRPr="00453CCC">
              <w:t xml:space="preserve"> and includes </w:t>
            </w:r>
            <w:r>
              <w:t xml:space="preserve">calculations, </w:t>
            </w:r>
            <w:r w:rsidRPr="00453CCC">
              <w:t>data,</w:t>
            </w:r>
            <w:r>
              <w:t xml:space="preserve"> databases,</w:t>
            </w:r>
            <w:r w:rsidRPr="00453CCC">
              <w:t xml:space="preserve"> designs,</w:t>
            </w:r>
            <w:r>
              <w:t xml:space="preserve"> design documentation, drawings, guides, handbooks, instructions, manuals, models, notes, plans, reports, simulations, sketches, specifications,</w:t>
            </w:r>
            <w:r w:rsidRPr="00453CCC">
              <w:t xml:space="preserve"> standards, </w:t>
            </w:r>
            <w:r>
              <w:t>Training Materials (excluding S</w:t>
            </w:r>
            <w:r w:rsidRPr="00453CCC">
              <w:t>oftware</w:t>
            </w:r>
            <w:r>
              <w:t>)</w:t>
            </w:r>
            <w:r w:rsidRPr="00453CCC">
              <w:t>,</w:t>
            </w:r>
            <w:r>
              <w:t xml:space="preserve"> test results and writings and includes</w:t>
            </w:r>
            <w:r w:rsidRPr="00453CCC">
              <w:t xml:space="preserve"> </w:t>
            </w:r>
            <w:r>
              <w:t>S</w:t>
            </w:r>
            <w:r w:rsidRPr="00453CCC">
              <w:t xml:space="preserve">ource </w:t>
            </w:r>
            <w:r>
              <w:t>C</w:t>
            </w:r>
            <w:r w:rsidRPr="00453CCC">
              <w:t>ode</w:t>
            </w:r>
            <w:r>
              <w:t>.</w:t>
            </w:r>
          </w:p>
        </w:tc>
      </w:tr>
      <w:tr w:rsidR="00900C52" w:rsidRPr="00B76CA9" w14:paraId="45269E5A" w14:textId="77777777" w:rsidTr="008A0C7B">
        <w:trPr>
          <w:cantSplit/>
          <w:jc w:val="center"/>
        </w:trPr>
        <w:tc>
          <w:tcPr>
            <w:tcW w:w="1689" w:type="dxa"/>
          </w:tcPr>
          <w:p w14:paraId="2BFC40B1" w14:textId="77777777" w:rsidR="00900C52" w:rsidRPr="00B76CA9" w:rsidRDefault="00900C52" w:rsidP="00900C52">
            <w:pPr>
              <w:pStyle w:val="Table10ptText-ASDEFCON"/>
            </w:pPr>
            <w:r w:rsidRPr="00B76CA9">
              <w:t>Term</w:t>
            </w:r>
          </w:p>
        </w:tc>
        <w:tc>
          <w:tcPr>
            <w:tcW w:w="1200" w:type="dxa"/>
          </w:tcPr>
          <w:p w14:paraId="074A919C" w14:textId="77777777" w:rsidR="00900C52" w:rsidRPr="00B76CA9" w:rsidRDefault="00900C52" w:rsidP="00900C52">
            <w:pPr>
              <w:pStyle w:val="Table10ptText-ASDEFCON"/>
            </w:pPr>
            <w:r w:rsidRPr="00B76CA9">
              <w:t>(Core)</w:t>
            </w:r>
          </w:p>
        </w:tc>
        <w:tc>
          <w:tcPr>
            <w:tcW w:w="6759" w:type="dxa"/>
          </w:tcPr>
          <w:p w14:paraId="52C0AFD7" w14:textId="77777777" w:rsidR="00900C52" w:rsidRPr="00B76CA9" w:rsidRDefault="00900C52" w:rsidP="00900C52">
            <w:pPr>
              <w:pStyle w:val="Table10ptText-ASDEFCON"/>
            </w:pPr>
            <w:r w:rsidRPr="00B76CA9">
              <w:t>means the period determined in accordance with clause 1.3.</w:t>
            </w:r>
          </w:p>
        </w:tc>
      </w:tr>
      <w:tr w:rsidR="00900C52" w:rsidRPr="00B76CA9" w14:paraId="21372DAB" w14:textId="77777777" w:rsidTr="008A0C7B">
        <w:trPr>
          <w:cantSplit/>
          <w:jc w:val="center"/>
        </w:trPr>
        <w:tc>
          <w:tcPr>
            <w:tcW w:w="1689" w:type="dxa"/>
          </w:tcPr>
          <w:p w14:paraId="7595B4F7" w14:textId="77777777" w:rsidR="00900C52" w:rsidRPr="00B76CA9" w:rsidRDefault="00900C52" w:rsidP="00900C52">
            <w:pPr>
              <w:pStyle w:val="Table10ptText-ASDEFCON"/>
            </w:pPr>
            <w:r w:rsidRPr="00B76CA9">
              <w:t>Third Party IP</w:t>
            </w:r>
          </w:p>
        </w:tc>
        <w:tc>
          <w:tcPr>
            <w:tcW w:w="1200" w:type="dxa"/>
          </w:tcPr>
          <w:p w14:paraId="0B4C5282" w14:textId="77777777" w:rsidR="00900C52" w:rsidRPr="00B76CA9" w:rsidRDefault="00900C52" w:rsidP="00900C52">
            <w:pPr>
              <w:pStyle w:val="Table10ptText-ASDEFCON"/>
            </w:pPr>
            <w:r w:rsidRPr="00B76CA9">
              <w:t>(Core)</w:t>
            </w:r>
          </w:p>
        </w:tc>
        <w:tc>
          <w:tcPr>
            <w:tcW w:w="6759" w:type="dxa"/>
          </w:tcPr>
          <w:p w14:paraId="0A05F290" w14:textId="77777777" w:rsidR="00900C52" w:rsidRPr="00B76CA9" w:rsidRDefault="00900C52" w:rsidP="00900C52">
            <w:pPr>
              <w:pStyle w:val="Table10ptText-ASDEFCON"/>
            </w:pPr>
            <w:r w:rsidRPr="00B76CA9">
              <w:t xml:space="preserve">means that IP which is owned by a person other than the Commonwealth or the Contractor and is embodied in the Services, or attached to the Services or is otherwise necessarily related to the functioning or operation of the Services, and is limited to commercial off the shelf </w:t>
            </w:r>
            <w:r>
              <w:t xml:space="preserve">and military off the shelf </w:t>
            </w:r>
            <w:r w:rsidRPr="00B76CA9">
              <w:t>items.</w:t>
            </w:r>
          </w:p>
        </w:tc>
      </w:tr>
      <w:tr w:rsidR="00900C52" w:rsidRPr="00B76CA9" w14:paraId="6C96A629" w14:textId="77777777" w:rsidTr="008A0C7B">
        <w:trPr>
          <w:cantSplit/>
          <w:jc w:val="center"/>
        </w:trPr>
        <w:tc>
          <w:tcPr>
            <w:tcW w:w="1689" w:type="dxa"/>
          </w:tcPr>
          <w:p w14:paraId="5CDFCB2B" w14:textId="77777777" w:rsidR="00900C52" w:rsidRPr="00B2677E" w:rsidRDefault="00900C52" w:rsidP="00900C52">
            <w:pPr>
              <w:pStyle w:val="Table10ptText-ASDEFCON"/>
            </w:pPr>
            <w:r w:rsidRPr="008D314B">
              <w:t>Use</w:t>
            </w:r>
          </w:p>
        </w:tc>
        <w:tc>
          <w:tcPr>
            <w:tcW w:w="1200" w:type="dxa"/>
          </w:tcPr>
          <w:p w14:paraId="1082067E" w14:textId="77777777" w:rsidR="00900C52" w:rsidRPr="00B2677E" w:rsidRDefault="00900C52" w:rsidP="00900C52">
            <w:pPr>
              <w:pStyle w:val="Table10ptText-ASDEFCON"/>
            </w:pPr>
            <w:r w:rsidRPr="008D314B">
              <w:t>(Core)</w:t>
            </w:r>
          </w:p>
        </w:tc>
        <w:tc>
          <w:tcPr>
            <w:tcW w:w="6759" w:type="dxa"/>
          </w:tcPr>
          <w:p w14:paraId="673FC964" w14:textId="7399F66E" w:rsidR="00900C52" w:rsidRPr="008D314B" w:rsidRDefault="00900C52" w:rsidP="00900C52">
            <w:pPr>
              <w:pStyle w:val="Table10ptText-ASDEFCON"/>
            </w:pPr>
            <w:r w:rsidRPr="008D314B">
              <w:t>means, in relation to a licence of any Contract Material granted to a licensee, to:</w:t>
            </w:r>
          </w:p>
          <w:p w14:paraId="151DF552" w14:textId="748FDDD5" w:rsidR="00900C52" w:rsidRPr="008D314B" w:rsidRDefault="00900C52" w:rsidP="00900C52">
            <w:pPr>
              <w:pStyle w:val="Table10ptSub1-ASDEFCON"/>
            </w:pPr>
            <w:r w:rsidRPr="008D314B">
              <w:t>use, reproduce, adapt and modify the Contract Material in accordance with the licence; and</w:t>
            </w:r>
          </w:p>
          <w:p w14:paraId="39590529" w14:textId="4E3E2898" w:rsidR="00900C52" w:rsidRDefault="00900C52" w:rsidP="00900C52">
            <w:pPr>
              <w:pStyle w:val="Table10ptSub1-ASDEFCON"/>
            </w:pPr>
            <w:r w:rsidRPr="008D314B">
              <w:t xml:space="preserve">disclose, transmit and communicate the Contract Material: </w:t>
            </w:r>
          </w:p>
          <w:p w14:paraId="2727BC7B" w14:textId="77777777" w:rsidR="00900C52" w:rsidRDefault="00900C52" w:rsidP="00900C52">
            <w:pPr>
              <w:pStyle w:val="Table10ptSub2-ASDEFCON"/>
            </w:pPr>
            <w:r>
              <w:t xml:space="preserve">to </w:t>
            </w:r>
            <w:r w:rsidRPr="008D314B">
              <w:t>the licensee's employees, officers and agents; and</w:t>
            </w:r>
          </w:p>
          <w:p w14:paraId="6D082595" w14:textId="3DEC0550" w:rsidR="00900C52" w:rsidRPr="00B2677E" w:rsidRDefault="00900C52" w:rsidP="00900C52">
            <w:pPr>
              <w:pStyle w:val="Table10ptSub2-ASDEFCON"/>
            </w:pPr>
            <w:r w:rsidRPr="008D314B">
              <w:t>to a sublicensee under a sublicence granted in accordance with the licence.</w:t>
            </w:r>
          </w:p>
        </w:tc>
      </w:tr>
      <w:tr w:rsidR="00900C52" w:rsidRPr="00B76CA9" w14:paraId="555C1770" w14:textId="77777777" w:rsidTr="008A0C7B">
        <w:trPr>
          <w:cantSplit/>
          <w:jc w:val="center"/>
        </w:trPr>
        <w:tc>
          <w:tcPr>
            <w:tcW w:w="1689" w:type="dxa"/>
          </w:tcPr>
          <w:p w14:paraId="6A71556C" w14:textId="77777777" w:rsidR="00900C52" w:rsidRPr="00B76CA9" w:rsidRDefault="00900C52" w:rsidP="00900C52">
            <w:pPr>
              <w:pStyle w:val="Table10ptText-ASDEFCON"/>
            </w:pPr>
            <w:r w:rsidRPr="00B2677E">
              <w:t>WHS Legislation</w:t>
            </w:r>
          </w:p>
        </w:tc>
        <w:tc>
          <w:tcPr>
            <w:tcW w:w="1200" w:type="dxa"/>
          </w:tcPr>
          <w:p w14:paraId="18E70B0B" w14:textId="77777777" w:rsidR="00900C52" w:rsidRPr="00B76CA9" w:rsidRDefault="00900C52" w:rsidP="00900C52">
            <w:pPr>
              <w:pStyle w:val="Table10ptText-ASDEFCON"/>
            </w:pPr>
            <w:r w:rsidRPr="00B2677E">
              <w:t>(Core)</w:t>
            </w:r>
          </w:p>
        </w:tc>
        <w:tc>
          <w:tcPr>
            <w:tcW w:w="6759" w:type="dxa"/>
          </w:tcPr>
          <w:p w14:paraId="729F73AB" w14:textId="77777777" w:rsidR="00900C52" w:rsidRDefault="00900C52" w:rsidP="00900C52">
            <w:pPr>
              <w:pStyle w:val="Table10ptText-ASDEFCON"/>
            </w:pPr>
            <w:r w:rsidRPr="00B2677E">
              <w:t>means:</w:t>
            </w:r>
          </w:p>
          <w:p w14:paraId="6A255CAE" w14:textId="77777777" w:rsidR="00900C52" w:rsidRDefault="00900C52" w:rsidP="00900C52">
            <w:pPr>
              <w:pStyle w:val="Table10ptSub1-ASDEFCON"/>
            </w:pPr>
            <w:r w:rsidRPr="00B2677E">
              <w:t xml:space="preserve">the </w:t>
            </w:r>
            <w:r w:rsidRPr="00470E40">
              <w:rPr>
                <w:i/>
              </w:rPr>
              <w:t>Work Health and Safety Act 2011</w:t>
            </w:r>
            <w:r w:rsidRPr="00B1739A">
              <w:t xml:space="preserve"> </w:t>
            </w:r>
            <w:r w:rsidRPr="005907EE">
              <w:t>(Cth)</w:t>
            </w:r>
            <w:r w:rsidRPr="00B2677E">
              <w:t xml:space="preserve"> and the </w:t>
            </w:r>
            <w:r w:rsidRPr="00470E40">
              <w:rPr>
                <w:i/>
              </w:rPr>
              <w:t>Work Health and Safety Regulations 2011</w:t>
            </w:r>
            <w:r w:rsidRPr="00442D24">
              <w:t xml:space="preserve"> </w:t>
            </w:r>
            <w:r w:rsidRPr="00B2677E">
              <w:t xml:space="preserve">(Cth); </w:t>
            </w:r>
            <w:r>
              <w:t>and</w:t>
            </w:r>
          </w:p>
          <w:p w14:paraId="36617F44" w14:textId="77777777" w:rsidR="00900C52" w:rsidRPr="00B76CA9" w:rsidRDefault="00900C52" w:rsidP="00900C52">
            <w:pPr>
              <w:pStyle w:val="Table10ptSub1-ASDEFCON"/>
            </w:pPr>
            <w:r w:rsidRPr="00E050E3">
              <w:t xml:space="preserve">any corresponding WHS law as defined in section 4 of the </w:t>
            </w:r>
            <w:r w:rsidRPr="00442D24">
              <w:rPr>
                <w:i/>
              </w:rPr>
              <w:t>Work Health and Safety Act 2011</w:t>
            </w:r>
            <w:r w:rsidRPr="00E050E3">
              <w:t xml:space="preserve"> (Cth).</w:t>
            </w:r>
          </w:p>
        </w:tc>
      </w:tr>
      <w:tr w:rsidR="00900C52" w:rsidRPr="00B76CA9" w14:paraId="42703C53" w14:textId="77777777" w:rsidTr="008A0C7B">
        <w:trPr>
          <w:cantSplit/>
          <w:jc w:val="center"/>
        </w:trPr>
        <w:tc>
          <w:tcPr>
            <w:tcW w:w="1689" w:type="dxa"/>
          </w:tcPr>
          <w:p w14:paraId="48FC0552" w14:textId="77777777" w:rsidR="00900C52" w:rsidRPr="00F147DC" w:rsidRDefault="00900C52" w:rsidP="00900C52">
            <w:pPr>
              <w:pStyle w:val="Table10ptText-ASDEFCON"/>
            </w:pPr>
            <w:r w:rsidRPr="00F147DC">
              <w:t>Wilful Default</w:t>
            </w:r>
          </w:p>
        </w:tc>
        <w:tc>
          <w:tcPr>
            <w:tcW w:w="1200" w:type="dxa"/>
          </w:tcPr>
          <w:p w14:paraId="0764E845" w14:textId="77777777" w:rsidR="00900C52" w:rsidRPr="00B76CA9" w:rsidRDefault="00900C52" w:rsidP="00900C52">
            <w:pPr>
              <w:pStyle w:val="Table10ptText-ASDEFCON"/>
            </w:pPr>
            <w:r>
              <w:t>(Core)</w:t>
            </w:r>
          </w:p>
        </w:tc>
        <w:tc>
          <w:tcPr>
            <w:tcW w:w="6759" w:type="dxa"/>
          </w:tcPr>
          <w:p w14:paraId="452F4B80" w14:textId="77777777" w:rsidR="00900C52" w:rsidRPr="00B76CA9" w:rsidRDefault="00900C52" w:rsidP="00900C52">
            <w:pPr>
              <w:pStyle w:val="Table10ptText-ASDEFCON"/>
            </w:pPr>
            <w:r w:rsidRPr="00815CC3">
              <w:t>means a default where the breach relates to an act or omission that is intended to cause harm, or otherwise involves recklessness in relation to an obligation not to cause harm.</w:t>
            </w:r>
          </w:p>
        </w:tc>
      </w:tr>
      <w:tr w:rsidR="00900C52" w:rsidRPr="00B76CA9" w14:paraId="5260ED3A" w14:textId="77777777" w:rsidTr="008A0C7B">
        <w:trPr>
          <w:cantSplit/>
          <w:jc w:val="center"/>
        </w:trPr>
        <w:tc>
          <w:tcPr>
            <w:tcW w:w="1689" w:type="dxa"/>
          </w:tcPr>
          <w:p w14:paraId="66C71949" w14:textId="77777777" w:rsidR="00900C52" w:rsidRPr="00B76CA9" w:rsidRDefault="00900C52" w:rsidP="00900C52">
            <w:pPr>
              <w:pStyle w:val="Table10ptText-ASDEFCON"/>
            </w:pPr>
            <w:r w:rsidRPr="00B76CA9">
              <w:t>Working Day</w:t>
            </w:r>
          </w:p>
        </w:tc>
        <w:tc>
          <w:tcPr>
            <w:tcW w:w="1200" w:type="dxa"/>
          </w:tcPr>
          <w:p w14:paraId="7F21FD40" w14:textId="77777777" w:rsidR="00900C52" w:rsidRPr="00B76CA9" w:rsidRDefault="00900C52" w:rsidP="00900C52">
            <w:pPr>
              <w:pStyle w:val="Table10ptText-ASDEFCON"/>
            </w:pPr>
            <w:r w:rsidRPr="00B76CA9">
              <w:t>(Core)</w:t>
            </w:r>
          </w:p>
        </w:tc>
        <w:tc>
          <w:tcPr>
            <w:tcW w:w="6759" w:type="dxa"/>
          </w:tcPr>
          <w:p w14:paraId="55FD8A7E" w14:textId="77777777" w:rsidR="00900C52" w:rsidRDefault="00900C52" w:rsidP="00900C52">
            <w:pPr>
              <w:pStyle w:val="Table10ptText-ASDEFCON"/>
            </w:pPr>
            <w:r w:rsidRPr="00B274EF">
              <w:t>in relation to the doing of an action in a place</w:t>
            </w:r>
            <w:r>
              <w:t>,</w:t>
            </w:r>
            <w:r w:rsidRPr="00B274EF">
              <w:t xml:space="preserve"> means any day </w:t>
            </w:r>
            <w:r>
              <w:t xml:space="preserve">in that place </w:t>
            </w:r>
            <w:r w:rsidRPr="00B274EF">
              <w:t>other than</w:t>
            </w:r>
            <w:r>
              <w:t>:</w:t>
            </w:r>
          </w:p>
          <w:p w14:paraId="7AB6E28E" w14:textId="77777777" w:rsidR="00900C52" w:rsidRDefault="00900C52" w:rsidP="00900C52">
            <w:pPr>
              <w:pStyle w:val="Table10ptSub1-ASDEFCON"/>
            </w:pPr>
            <w:r w:rsidRPr="00B274EF">
              <w:t>Saturday, Sunday or public holiday</w:t>
            </w:r>
            <w:r>
              <w:t>; and</w:t>
            </w:r>
          </w:p>
          <w:p w14:paraId="551E592C" w14:textId="77777777" w:rsidR="00900C52" w:rsidRDefault="00900C52" w:rsidP="00900C52">
            <w:pPr>
              <w:pStyle w:val="Table10ptSub1-ASDEFCON"/>
            </w:pPr>
            <w:r>
              <w:t>any day within the two-week period that starts on:</w:t>
            </w:r>
          </w:p>
          <w:p w14:paraId="084FC2EE" w14:textId="77777777" w:rsidR="00900C52" w:rsidRDefault="00900C52" w:rsidP="00470E40">
            <w:pPr>
              <w:pStyle w:val="Table10ptSub2-ASDEFCON"/>
            </w:pPr>
            <w:r>
              <w:t xml:space="preserve"> the Saturday before Christmas Day; or</w:t>
            </w:r>
          </w:p>
          <w:p w14:paraId="76F5E50C" w14:textId="77777777" w:rsidR="00900C52" w:rsidRPr="00B76CA9" w:rsidRDefault="00900C52" w:rsidP="00470E40">
            <w:pPr>
              <w:pStyle w:val="Table10ptSub2-ASDEFCON"/>
            </w:pPr>
            <w:r>
              <w:t>if Christmas Day  falls on a Saturday, Christmas Day</w:t>
            </w:r>
            <w:r w:rsidRPr="00B274EF">
              <w:t>.</w:t>
            </w:r>
          </w:p>
        </w:tc>
      </w:tr>
    </w:tbl>
    <w:p w14:paraId="6B79AB40" w14:textId="77777777" w:rsidR="00230782" w:rsidRPr="00B76CA9" w:rsidRDefault="00230782" w:rsidP="007D4440">
      <w:pPr>
        <w:pStyle w:val="ATTANNLV1-ASDEFCON"/>
      </w:pPr>
      <w:r w:rsidRPr="00B76CA9">
        <w:t>REFERENCED DOCUMENTS</w:t>
      </w:r>
    </w:p>
    <w:tbl>
      <w:tblPr>
        <w:tblW w:w="5222" w:type="pct"/>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6"/>
        <w:gridCol w:w="6879"/>
      </w:tblGrid>
      <w:tr w:rsidR="00230782" w:rsidRPr="006D2E45" w14:paraId="3FDD2B06" w14:textId="77777777" w:rsidTr="007D4440">
        <w:trPr>
          <w:cantSplit/>
          <w:tblHeader/>
        </w:trPr>
        <w:tc>
          <w:tcPr>
            <w:tcW w:w="1366" w:type="pct"/>
            <w:shd w:val="pct12" w:color="000000" w:fill="FFFFFF"/>
          </w:tcPr>
          <w:p w14:paraId="35ABA6A5" w14:textId="77777777" w:rsidR="00230782" w:rsidRPr="006D2E45" w:rsidRDefault="00230782" w:rsidP="00F147DC">
            <w:pPr>
              <w:pStyle w:val="Table10ptHeading-ASDEFCON"/>
            </w:pPr>
            <w:r w:rsidRPr="006D2E45">
              <w:t>Reference</w:t>
            </w:r>
          </w:p>
        </w:tc>
        <w:tc>
          <w:tcPr>
            <w:tcW w:w="3634" w:type="pct"/>
            <w:shd w:val="pct12" w:color="000000" w:fill="FFFFFF"/>
          </w:tcPr>
          <w:p w14:paraId="1524CD1A" w14:textId="77777777" w:rsidR="00230782" w:rsidRPr="006D2E45" w:rsidRDefault="00230782" w:rsidP="00F147DC">
            <w:pPr>
              <w:pStyle w:val="Table10ptHeading-ASDEFCON"/>
            </w:pPr>
            <w:r w:rsidRPr="006D2E45">
              <w:t>Description</w:t>
            </w:r>
          </w:p>
        </w:tc>
      </w:tr>
      <w:tr w:rsidR="00061B75" w:rsidRPr="00B76CA9" w14:paraId="71DFE922" w14:textId="77777777" w:rsidTr="00B12C8B">
        <w:trPr>
          <w:cantSplit/>
        </w:trPr>
        <w:tc>
          <w:tcPr>
            <w:tcW w:w="1366" w:type="pct"/>
          </w:tcPr>
          <w:p w14:paraId="22C85116" w14:textId="77777777" w:rsidR="00061B75" w:rsidRPr="00B76CA9" w:rsidRDefault="00061B75" w:rsidP="00B12C8B">
            <w:pPr>
              <w:pStyle w:val="Table10ptText-ASDEFCON"/>
            </w:pPr>
          </w:p>
        </w:tc>
        <w:tc>
          <w:tcPr>
            <w:tcW w:w="3634" w:type="pct"/>
          </w:tcPr>
          <w:p w14:paraId="79DB6C8A" w14:textId="77777777" w:rsidR="00061B75" w:rsidRPr="005400AE" w:rsidRDefault="00061B75" w:rsidP="00B12C8B">
            <w:pPr>
              <w:pStyle w:val="Table10ptText-ASDEFCON"/>
            </w:pPr>
            <w:r w:rsidRPr="00470E40">
              <w:rPr>
                <w:i/>
              </w:rPr>
              <w:t>Auditor-General Act 1997</w:t>
            </w:r>
            <w:r>
              <w:t xml:space="preserve"> (Cth)</w:t>
            </w:r>
          </w:p>
        </w:tc>
      </w:tr>
      <w:tr w:rsidR="00061B75" w:rsidRPr="00B76CA9" w14:paraId="650645CC" w14:textId="77777777" w:rsidTr="00B12C8B">
        <w:trPr>
          <w:cantSplit/>
        </w:trPr>
        <w:tc>
          <w:tcPr>
            <w:tcW w:w="1366" w:type="pct"/>
          </w:tcPr>
          <w:p w14:paraId="35FFB90F" w14:textId="77777777" w:rsidR="00061B75" w:rsidRPr="00B76CA9" w:rsidRDefault="00061B75" w:rsidP="00B12C8B">
            <w:pPr>
              <w:pStyle w:val="Table10ptText-ASDEFCON"/>
            </w:pPr>
          </w:p>
        </w:tc>
        <w:tc>
          <w:tcPr>
            <w:tcW w:w="3634" w:type="pct"/>
          </w:tcPr>
          <w:p w14:paraId="2E6B4A18" w14:textId="77777777" w:rsidR="00061B75" w:rsidRPr="00470E40" w:rsidRDefault="00061B75" w:rsidP="00B12C8B">
            <w:pPr>
              <w:pStyle w:val="Table10ptText-ASDEFCON"/>
              <w:rPr>
                <w:i/>
              </w:rPr>
            </w:pPr>
            <w:r w:rsidRPr="00470E40">
              <w:rPr>
                <w:i/>
              </w:rPr>
              <w:t>Australian Code for the Transport of Dangerous Goods by Road and Rail</w:t>
            </w:r>
          </w:p>
        </w:tc>
      </w:tr>
      <w:tr w:rsidR="00061B75" w:rsidRPr="00B76CA9" w14:paraId="1D7FE273" w14:textId="77777777" w:rsidTr="00B12C8B">
        <w:trPr>
          <w:cantSplit/>
        </w:trPr>
        <w:tc>
          <w:tcPr>
            <w:tcW w:w="1366" w:type="pct"/>
          </w:tcPr>
          <w:p w14:paraId="3CB07D19" w14:textId="77777777" w:rsidR="00061B75" w:rsidRPr="00B76CA9" w:rsidRDefault="00061B75" w:rsidP="00B12C8B">
            <w:pPr>
              <w:pStyle w:val="Table10ptText-ASDEFCON"/>
            </w:pPr>
          </w:p>
        </w:tc>
        <w:tc>
          <w:tcPr>
            <w:tcW w:w="3634" w:type="pct"/>
          </w:tcPr>
          <w:p w14:paraId="59BC07B0" w14:textId="77777777" w:rsidR="00061B75" w:rsidRPr="00F147DC" w:rsidRDefault="00061B75" w:rsidP="00B12C8B">
            <w:pPr>
              <w:pStyle w:val="Table10ptText-ASDEFCON"/>
            </w:pPr>
            <w:r w:rsidRPr="00470E40">
              <w:rPr>
                <w:i/>
              </w:rPr>
              <w:t>Australian Consumer Law (Schedule 2 to the Competition and Consumer Act 2010)</w:t>
            </w:r>
            <w:r w:rsidRPr="00F147DC">
              <w:t xml:space="preserve"> (Cth)</w:t>
            </w:r>
          </w:p>
        </w:tc>
      </w:tr>
      <w:tr w:rsidR="00826D1B" w:rsidRPr="00B76CA9" w14:paraId="10AB2CDA" w14:textId="77777777" w:rsidTr="007D4440">
        <w:trPr>
          <w:cantSplit/>
        </w:trPr>
        <w:tc>
          <w:tcPr>
            <w:tcW w:w="1366" w:type="pct"/>
          </w:tcPr>
          <w:p w14:paraId="02FD2C4A" w14:textId="246C020F" w:rsidR="00826D1B" w:rsidRPr="00B76CA9" w:rsidRDefault="002930FD" w:rsidP="00826D1B">
            <w:pPr>
              <w:pStyle w:val="Table10ptText-ASDEFCON"/>
            </w:pPr>
            <w:r>
              <w:t>Shadow</w:t>
            </w:r>
            <w:r w:rsidR="00826D1B">
              <w:t xml:space="preserve"> Economy Procurement Connected Policy</w:t>
            </w:r>
          </w:p>
        </w:tc>
        <w:tc>
          <w:tcPr>
            <w:tcW w:w="3634" w:type="pct"/>
          </w:tcPr>
          <w:p w14:paraId="4598C430" w14:textId="4FD0EC96" w:rsidR="00826D1B" w:rsidRPr="004B7710" w:rsidRDefault="002930FD" w:rsidP="00826D1B">
            <w:pPr>
              <w:pStyle w:val="Table10ptText-ASDEFCON"/>
            </w:pPr>
            <w:r w:rsidRPr="00470E40">
              <w:rPr>
                <w:i/>
              </w:rPr>
              <w:t>Shadow</w:t>
            </w:r>
            <w:r w:rsidR="00826D1B" w:rsidRPr="00470E40">
              <w:rPr>
                <w:i/>
              </w:rPr>
              <w:t xml:space="preserve"> Economy Procurement Connected Policy – Increasing the integrity of government procurement </w:t>
            </w:r>
            <w:r w:rsidR="00826D1B">
              <w:rPr>
                <w:rFonts w:cs="Arial"/>
              </w:rPr>
              <w:t>– March 2019.</w:t>
            </w:r>
            <w:r w:rsidR="00826D1B">
              <w:rPr>
                <w:rFonts w:cs="Arial"/>
                <w:color w:val="0000FF"/>
                <w:u w:val="single"/>
              </w:rPr>
              <w:t xml:space="preserve"> </w:t>
            </w:r>
          </w:p>
        </w:tc>
      </w:tr>
      <w:tr w:rsidR="00061B75" w:rsidRPr="00B76CA9" w14:paraId="0195DA8B" w14:textId="77777777" w:rsidTr="00B12C8B">
        <w:trPr>
          <w:cantSplit/>
        </w:trPr>
        <w:tc>
          <w:tcPr>
            <w:tcW w:w="1366" w:type="pct"/>
          </w:tcPr>
          <w:p w14:paraId="11E44F49" w14:textId="77777777" w:rsidR="00061B75" w:rsidRPr="00B76CA9" w:rsidRDefault="00061B75" w:rsidP="00B12C8B">
            <w:pPr>
              <w:pStyle w:val="Table10ptText-ASDEFCON"/>
            </w:pPr>
          </w:p>
        </w:tc>
        <w:tc>
          <w:tcPr>
            <w:tcW w:w="3634" w:type="pct"/>
          </w:tcPr>
          <w:p w14:paraId="7EC25DCF" w14:textId="1473D243" w:rsidR="00061B75" w:rsidRPr="001A1E3E" w:rsidRDefault="00061B75" w:rsidP="00B12C8B">
            <w:pPr>
              <w:pStyle w:val="Table10ptText-ASDEFCON"/>
            </w:pPr>
            <w:del w:id="247" w:author="Prabhu, Akshata MS" w:date="2024-08-22T11:39:00Z">
              <w:r>
                <w:delText>CASG</w:delText>
              </w:r>
            </w:del>
            <w:ins w:id="248" w:author="Prabhu, Akshata MS" w:date="2024-08-22T11:39:00Z">
              <w:r w:rsidR="00340414">
                <w:t>Defence</w:t>
              </w:r>
            </w:ins>
            <w:r w:rsidR="00340414">
              <w:t xml:space="preserve"> </w:t>
            </w:r>
            <w:r w:rsidRPr="001A1E3E">
              <w:t>Cost Principles, as amended from time to time.</w:t>
            </w:r>
          </w:p>
        </w:tc>
      </w:tr>
      <w:tr w:rsidR="00230782" w:rsidRPr="00B76CA9" w14:paraId="5ED0F1E3" w14:textId="77777777" w:rsidTr="007D4440">
        <w:trPr>
          <w:cantSplit/>
        </w:trPr>
        <w:tc>
          <w:tcPr>
            <w:tcW w:w="1366" w:type="pct"/>
          </w:tcPr>
          <w:p w14:paraId="6CEDC236" w14:textId="77777777" w:rsidR="00230782" w:rsidRPr="00B76CA9" w:rsidRDefault="00D24595" w:rsidP="00F3530A">
            <w:pPr>
              <w:pStyle w:val="Table10ptText-ASDEFCON"/>
            </w:pPr>
            <w:r w:rsidRPr="00B76CA9">
              <w:t>CP</w:t>
            </w:r>
            <w:r>
              <w:t>R</w:t>
            </w:r>
            <w:r w:rsidRPr="00B76CA9">
              <w:t>s</w:t>
            </w:r>
          </w:p>
        </w:tc>
        <w:tc>
          <w:tcPr>
            <w:tcW w:w="3634" w:type="pct"/>
          </w:tcPr>
          <w:p w14:paraId="784088E7" w14:textId="3A561A19" w:rsidR="00230782" w:rsidRPr="00470E40" w:rsidRDefault="00230782" w:rsidP="00D62116">
            <w:pPr>
              <w:pStyle w:val="Table10ptText-ASDEFCON"/>
              <w:rPr>
                <w:i/>
              </w:rPr>
            </w:pPr>
            <w:r w:rsidRPr="00470E40">
              <w:rPr>
                <w:i/>
              </w:rPr>
              <w:t xml:space="preserve">Commonwealth Procurement </w:t>
            </w:r>
            <w:r w:rsidR="00D24595" w:rsidRPr="00470E40">
              <w:rPr>
                <w:i/>
              </w:rPr>
              <w:t xml:space="preserve">Rules </w:t>
            </w:r>
            <w:r w:rsidRPr="00470E40">
              <w:rPr>
                <w:i/>
              </w:rPr>
              <w:t xml:space="preserve">– </w:t>
            </w:r>
            <w:del w:id="249" w:author="Prabhu, Akshata MS" w:date="2024-08-22T11:39:00Z">
              <w:r w:rsidR="004D55B7" w:rsidRPr="00D33912">
                <w:delText>June 2023</w:delText>
              </w:r>
            </w:del>
            <w:ins w:id="250" w:author="Prabhu, Akshata MS" w:date="2024-08-22T11:39:00Z">
              <w:r w:rsidR="00D62116">
                <w:rPr>
                  <w:i/>
                </w:rPr>
                <w:t>December 2020</w:t>
              </w:r>
            </w:ins>
            <w:r w:rsidR="00D62116" w:rsidRPr="00470E40">
              <w:rPr>
                <w:i/>
              </w:rPr>
              <w:t xml:space="preserve"> </w:t>
            </w:r>
          </w:p>
        </w:tc>
      </w:tr>
      <w:tr w:rsidR="00061B75" w:rsidRPr="00B76CA9" w14:paraId="70616559" w14:textId="77777777" w:rsidTr="007D4440">
        <w:trPr>
          <w:cantSplit/>
        </w:trPr>
        <w:tc>
          <w:tcPr>
            <w:tcW w:w="1366" w:type="pct"/>
          </w:tcPr>
          <w:p w14:paraId="10DC87EE" w14:textId="77777777" w:rsidR="00061B75" w:rsidRPr="00B76CA9" w:rsidRDefault="00061B75" w:rsidP="00F3530A">
            <w:pPr>
              <w:pStyle w:val="Table10ptText-ASDEFCON"/>
            </w:pPr>
          </w:p>
        </w:tc>
        <w:tc>
          <w:tcPr>
            <w:tcW w:w="3634" w:type="pct"/>
          </w:tcPr>
          <w:p w14:paraId="77576F9A" w14:textId="77777777" w:rsidR="00061B75" w:rsidRPr="004B7710" w:rsidRDefault="00061B75" w:rsidP="00F376CD">
            <w:pPr>
              <w:pStyle w:val="Table10ptText-ASDEFCON"/>
            </w:pPr>
            <w:r w:rsidRPr="00470E40">
              <w:rPr>
                <w:i/>
              </w:rPr>
              <w:t>Complaints and Alternative Resolutions Manual</w:t>
            </w:r>
          </w:p>
        </w:tc>
      </w:tr>
      <w:tr w:rsidR="00061B75" w:rsidRPr="00B76CA9" w14:paraId="0C1DB43E" w14:textId="77777777" w:rsidTr="00B12C8B">
        <w:trPr>
          <w:cantSplit/>
        </w:trPr>
        <w:tc>
          <w:tcPr>
            <w:tcW w:w="1366" w:type="pct"/>
          </w:tcPr>
          <w:p w14:paraId="6379F1A7" w14:textId="77777777" w:rsidR="00061B75" w:rsidRPr="00B76CA9" w:rsidRDefault="00061B75" w:rsidP="00B12C8B">
            <w:pPr>
              <w:pStyle w:val="Table10ptText-ASDEFCON"/>
            </w:pPr>
          </w:p>
        </w:tc>
        <w:tc>
          <w:tcPr>
            <w:tcW w:w="3634" w:type="pct"/>
          </w:tcPr>
          <w:p w14:paraId="58388A47" w14:textId="77777777" w:rsidR="00061B75" w:rsidRPr="005400AE" w:rsidRDefault="00061B75" w:rsidP="00B12C8B">
            <w:pPr>
              <w:pStyle w:val="Table10ptText-ASDEFCON"/>
            </w:pPr>
            <w:r w:rsidRPr="00470E40">
              <w:rPr>
                <w:i/>
              </w:rPr>
              <w:t>Criminal Code</w:t>
            </w:r>
            <w:r>
              <w:t xml:space="preserve"> (Cth)</w:t>
            </w:r>
          </w:p>
        </w:tc>
      </w:tr>
      <w:tr w:rsidR="00061B75" w:rsidRPr="00B76CA9" w14:paraId="6CF81186" w14:textId="77777777" w:rsidTr="00B12C8B">
        <w:trPr>
          <w:cantSplit/>
        </w:trPr>
        <w:tc>
          <w:tcPr>
            <w:tcW w:w="1366" w:type="pct"/>
          </w:tcPr>
          <w:p w14:paraId="6A9857F5" w14:textId="77777777" w:rsidR="00061B75" w:rsidRPr="00B76CA9" w:rsidRDefault="00061B75" w:rsidP="00B12C8B">
            <w:pPr>
              <w:pStyle w:val="Table10ptText-ASDEFCON"/>
            </w:pPr>
          </w:p>
        </w:tc>
        <w:tc>
          <w:tcPr>
            <w:tcW w:w="3634" w:type="pct"/>
          </w:tcPr>
          <w:p w14:paraId="71733D00" w14:textId="77777777" w:rsidR="00061B75" w:rsidRPr="006D2E45" w:rsidRDefault="00061B75" w:rsidP="00B12C8B">
            <w:pPr>
              <w:pStyle w:val="Table10ptText-ASDEFCON"/>
            </w:pPr>
            <w:r>
              <w:t>Defence and Industry Policy Statement</w:t>
            </w:r>
          </w:p>
        </w:tc>
      </w:tr>
      <w:tr w:rsidR="00BE0C22" w:rsidRPr="00B76CA9" w14:paraId="1928F34E" w14:textId="77777777" w:rsidTr="007D4440">
        <w:trPr>
          <w:cantSplit/>
        </w:trPr>
        <w:tc>
          <w:tcPr>
            <w:tcW w:w="1366" w:type="pct"/>
          </w:tcPr>
          <w:p w14:paraId="03C52A82" w14:textId="77777777" w:rsidR="00BE0C22" w:rsidRPr="00B76CA9" w:rsidRDefault="00CA2530" w:rsidP="00F3530A">
            <w:pPr>
              <w:pStyle w:val="Table10ptText-ASDEFCON"/>
            </w:pPr>
            <w:r w:rsidRPr="001F6F20">
              <w:t>DEFLOGMAN, Part 2, Vol 5</w:t>
            </w:r>
          </w:p>
        </w:tc>
        <w:tc>
          <w:tcPr>
            <w:tcW w:w="3634" w:type="pct"/>
          </w:tcPr>
          <w:p w14:paraId="3DFC7533" w14:textId="77777777" w:rsidR="00BE0C22" w:rsidRPr="00B76CA9" w:rsidRDefault="00770967" w:rsidP="00F3530A">
            <w:pPr>
              <w:pStyle w:val="Table10ptText-ASDEFCON"/>
            </w:pPr>
            <w:r>
              <w:t>Stocktaking of Defence Assets and Inventory</w:t>
            </w:r>
          </w:p>
        </w:tc>
      </w:tr>
      <w:tr w:rsidR="00061B75" w:rsidRPr="00B76CA9" w14:paraId="2AF737CB" w14:textId="77777777" w:rsidTr="00B12C8B">
        <w:trPr>
          <w:cantSplit/>
        </w:trPr>
        <w:tc>
          <w:tcPr>
            <w:tcW w:w="1366" w:type="pct"/>
          </w:tcPr>
          <w:p w14:paraId="530ABFA4" w14:textId="77777777" w:rsidR="00061B75" w:rsidRPr="00B76CA9" w:rsidRDefault="00061B75" w:rsidP="00B12C8B">
            <w:pPr>
              <w:pStyle w:val="Table10ptText-ASDEFCON"/>
            </w:pPr>
          </w:p>
        </w:tc>
        <w:tc>
          <w:tcPr>
            <w:tcW w:w="3634" w:type="pct"/>
          </w:tcPr>
          <w:p w14:paraId="5E66DB48" w14:textId="77777777" w:rsidR="00061B75" w:rsidRPr="005400AE" w:rsidRDefault="00061B75" w:rsidP="00B12C8B">
            <w:pPr>
              <w:pStyle w:val="Table10ptText-ASDEFCON"/>
            </w:pPr>
            <w:r w:rsidRPr="00470E40">
              <w:rPr>
                <w:i/>
              </w:rPr>
              <w:t>Designs Act 2003</w:t>
            </w:r>
            <w:r>
              <w:t xml:space="preserve"> (Cth)</w:t>
            </w:r>
          </w:p>
        </w:tc>
      </w:tr>
      <w:tr w:rsidR="00230782" w:rsidRPr="00B76CA9" w14:paraId="1D41C19E" w14:textId="77777777" w:rsidTr="007D4440">
        <w:trPr>
          <w:cantSplit/>
        </w:trPr>
        <w:tc>
          <w:tcPr>
            <w:tcW w:w="1366" w:type="pct"/>
          </w:tcPr>
          <w:p w14:paraId="435F4867" w14:textId="77777777" w:rsidR="00230782" w:rsidRPr="00B76CA9" w:rsidRDefault="000254C6" w:rsidP="00F3530A">
            <w:pPr>
              <w:pStyle w:val="Table10ptText-ASDEFCON"/>
            </w:pPr>
            <w:r>
              <w:t>DSPF</w:t>
            </w:r>
          </w:p>
        </w:tc>
        <w:tc>
          <w:tcPr>
            <w:tcW w:w="3634" w:type="pct"/>
          </w:tcPr>
          <w:p w14:paraId="396971DB" w14:textId="77777777" w:rsidR="00230782" w:rsidRPr="00B76CA9" w:rsidRDefault="00230782" w:rsidP="000254C6">
            <w:pPr>
              <w:pStyle w:val="Table10ptText-ASDEFCON"/>
            </w:pPr>
            <w:r w:rsidRPr="00B76CA9">
              <w:t xml:space="preserve">Defence Security </w:t>
            </w:r>
            <w:r w:rsidR="000254C6">
              <w:t>Principles Framework</w:t>
            </w:r>
            <w:r w:rsidR="008A13BE">
              <w:t>, as amended from time to time</w:t>
            </w:r>
            <w:r w:rsidR="005400AE">
              <w:t>.</w:t>
            </w:r>
          </w:p>
        </w:tc>
      </w:tr>
      <w:tr w:rsidR="00D62116" w:rsidRPr="00B76CA9" w14:paraId="7B47B6E2" w14:textId="77777777" w:rsidTr="007D4440">
        <w:trPr>
          <w:cantSplit/>
        </w:trPr>
        <w:tc>
          <w:tcPr>
            <w:tcW w:w="1366" w:type="pct"/>
          </w:tcPr>
          <w:p w14:paraId="3CE880E6" w14:textId="77777777" w:rsidR="00D62116" w:rsidRDefault="00D62116" w:rsidP="00F3530A">
            <w:pPr>
              <w:pStyle w:val="Table10ptText-ASDEFCON"/>
            </w:pPr>
          </w:p>
        </w:tc>
        <w:tc>
          <w:tcPr>
            <w:tcW w:w="3634" w:type="pct"/>
          </w:tcPr>
          <w:p w14:paraId="3EA5D777" w14:textId="14340F0C" w:rsidR="00D62116" w:rsidRPr="00470E40" w:rsidRDefault="00D62116" w:rsidP="00D62116">
            <w:pPr>
              <w:pStyle w:val="Table10ptText-ASDEFCON"/>
              <w:rPr>
                <w:i/>
              </w:rPr>
            </w:pPr>
            <w:r w:rsidRPr="00470E40">
              <w:rPr>
                <w:i/>
              </w:rPr>
              <w:t>Financial Policy – Gifts and Benefits</w:t>
            </w:r>
            <w:del w:id="251" w:author="Prabhu, Akshata MS" w:date="2024-08-22T11:39:00Z">
              <w:r w:rsidR="00976274">
                <w:delText xml:space="preserve"> (Including Hospitality) - Receiving</w:delText>
              </w:r>
            </w:del>
          </w:p>
        </w:tc>
      </w:tr>
      <w:tr w:rsidR="00976274" w:rsidRPr="00B76CA9" w14:paraId="29A30D5D" w14:textId="77777777" w:rsidTr="007D4440">
        <w:trPr>
          <w:cantSplit/>
          <w:del w:id="252" w:author="Prabhu, Akshata MS" w:date="2024-08-22T11:39:00Z"/>
        </w:trPr>
        <w:tc>
          <w:tcPr>
            <w:tcW w:w="1366" w:type="pct"/>
          </w:tcPr>
          <w:p w14:paraId="2C31EA4B" w14:textId="77777777" w:rsidR="00976274" w:rsidRDefault="00976274" w:rsidP="00F3530A">
            <w:pPr>
              <w:pStyle w:val="Table10ptText-ASDEFCON"/>
              <w:rPr>
                <w:del w:id="253" w:author="Prabhu, Akshata MS" w:date="2024-08-22T11:39:00Z"/>
              </w:rPr>
            </w:pPr>
          </w:p>
        </w:tc>
        <w:tc>
          <w:tcPr>
            <w:tcW w:w="3634" w:type="pct"/>
          </w:tcPr>
          <w:p w14:paraId="11F61C29" w14:textId="77777777" w:rsidR="00976274" w:rsidRPr="00D62116" w:rsidRDefault="00976274" w:rsidP="00C35BF9">
            <w:pPr>
              <w:pStyle w:val="Table10ptText-ASDEFCON"/>
              <w:rPr>
                <w:del w:id="254" w:author="Prabhu, Akshata MS" w:date="2024-08-22T11:39:00Z"/>
              </w:rPr>
            </w:pPr>
            <w:del w:id="255" w:author="Prabhu, Akshata MS" w:date="2024-08-22T11:39:00Z">
              <w:r w:rsidRPr="00D62116">
                <w:delText>Financial Policy – Gifts and Benefits</w:delText>
              </w:r>
              <w:r>
                <w:delText xml:space="preserve"> (Including Hospitality) - Spending</w:delText>
              </w:r>
            </w:del>
          </w:p>
        </w:tc>
      </w:tr>
      <w:tr w:rsidR="00D62116" w:rsidRPr="00B76CA9" w14:paraId="567CCC14" w14:textId="77777777" w:rsidTr="007D4440">
        <w:trPr>
          <w:cantSplit/>
        </w:trPr>
        <w:tc>
          <w:tcPr>
            <w:tcW w:w="1366" w:type="pct"/>
          </w:tcPr>
          <w:p w14:paraId="4F02EEA6" w14:textId="77777777" w:rsidR="00D62116" w:rsidRDefault="00D62116" w:rsidP="00F3530A">
            <w:pPr>
              <w:pStyle w:val="Table10ptText-ASDEFCON"/>
            </w:pPr>
          </w:p>
        </w:tc>
        <w:tc>
          <w:tcPr>
            <w:tcW w:w="3634" w:type="pct"/>
          </w:tcPr>
          <w:p w14:paraId="3E8A30BE" w14:textId="75FB997C" w:rsidR="00D62116" w:rsidRPr="00470E40" w:rsidRDefault="00D62116" w:rsidP="00D62116">
            <w:pPr>
              <w:pStyle w:val="Table10ptText-ASDEFCON"/>
              <w:rPr>
                <w:i/>
              </w:rPr>
            </w:pPr>
            <w:r w:rsidRPr="00470E40">
              <w:rPr>
                <w:i/>
              </w:rPr>
              <w:t>Financial Policy - Sponsorship</w:t>
            </w:r>
          </w:p>
        </w:tc>
      </w:tr>
      <w:tr w:rsidR="00061B75" w:rsidRPr="00B76CA9" w14:paraId="1A420E89" w14:textId="77777777" w:rsidTr="00B12C8B">
        <w:trPr>
          <w:cantSplit/>
        </w:trPr>
        <w:tc>
          <w:tcPr>
            <w:tcW w:w="1366" w:type="pct"/>
          </w:tcPr>
          <w:p w14:paraId="7EAD82D1" w14:textId="77777777" w:rsidR="00061B75" w:rsidRPr="00B76CA9" w:rsidRDefault="00061B75" w:rsidP="00B12C8B">
            <w:pPr>
              <w:pStyle w:val="Table10ptText-ASDEFCON"/>
            </w:pPr>
            <w:r>
              <w:t>GST Act</w:t>
            </w:r>
          </w:p>
        </w:tc>
        <w:tc>
          <w:tcPr>
            <w:tcW w:w="3634" w:type="pct"/>
          </w:tcPr>
          <w:p w14:paraId="61808382" w14:textId="77777777" w:rsidR="00061B75" w:rsidRPr="008A13BE" w:rsidRDefault="00061B75" w:rsidP="00B12C8B">
            <w:pPr>
              <w:pStyle w:val="Table10ptText-ASDEFCON"/>
            </w:pPr>
            <w:r w:rsidRPr="00470E40">
              <w:rPr>
                <w:i/>
              </w:rPr>
              <w:t>A New Tax System (Goods and Services Tax) Act 1999</w:t>
            </w:r>
            <w:r>
              <w:t xml:space="preserve"> (Cth)</w:t>
            </w:r>
          </w:p>
        </w:tc>
      </w:tr>
      <w:tr w:rsidR="00061B75" w:rsidRPr="00B76CA9" w14:paraId="25073D48" w14:textId="77777777" w:rsidTr="00B12C8B">
        <w:trPr>
          <w:cantSplit/>
        </w:trPr>
        <w:tc>
          <w:tcPr>
            <w:tcW w:w="1366" w:type="pct"/>
          </w:tcPr>
          <w:p w14:paraId="73345E5B" w14:textId="77777777" w:rsidR="00061B75" w:rsidRDefault="00061B75" w:rsidP="00B12C8B">
            <w:pPr>
              <w:pStyle w:val="Table10ptText-ASDEFCON"/>
            </w:pPr>
          </w:p>
        </w:tc>
        <w:tc>
          <w:tcPr>
            <w:tcW w:w="3634" w:type="pct"/>
          </w:tcPr>
          <w:p w14:paraId="3B14B8ED" w14:textId="77777777" w:rsidR="00061B75" w:rsidRPr="00470E40" w:rsidRDefault="00061B75" w:rsidP="00B12C8B">
            <w:pPr>
              <w:pStyle w:val="Table10ptText-ASDEFCON"/>
              <w:rPr>
                <w:i/>
              </w:rPr>
            </w:pPr>
            <w:r w:rsidRPr="00470E40">
              <w:rPr>
                <w:i/>
              </w:rPr>
              <w:t>Incident Reporting and Management Manual</w:t>
            </w:r>
          </w:p>
        </w:tc>
      </w:tr>
      <w:tr w:rsidR="00061B75" w:rsidRPr="00B76CA9" w14:paraId="297B7D29" w14:textId="77777777" w:rsidTr="00B12C8B">
        <w:trPr>
          <w:cantSplit/>
        </w:trPr>
        <w:tc>
          <w:tcPr>
            <w:tcW w:w="1366" w:type="pct"/>
          </w:tcPr>
          <w:p w14:paraId="21C6BD30" w14:textId="77777777" w:rsidR="00061B75" w:rsidRDefault="00061B75" w:rsidP="00B12C8B">
            <w:pPr>
              <w:pStyle w:val="Table10ptText-ASDEFCON"/>
            </w:pPr>
          </w:p>
        </w:tc>
        <w:tc>
          <w:tcPr>
            <w:tcW w:w="3634" w:type="pct"/>
          </w:tcPr>
          <w:p w14:paraId="60549F98" w14:textId="77777777" w:rsidR="00061B75" w:rsidRPr="00470E40" w:rsidRDefault="00061B75" w:rsidP="00B12C8B">
            <w:pPr>
              <w:pStyle w:val="Table10ptText-ASDEFCON"/>
              <w:rPr>
                <w:i/>
              </w:rPr>
            </w:pPr>
            <w:r w:rsidRPr="00470E40">
              <w:rPr>
                <w:i/>
              </w:rPr>
              <w:t>Integrity Policy</w:t>
            </w:r>
            <w:ins w:id="256" w:author="Prabhu, Akshata MS" w:date="2024-08-22T11:39:00Z">
              <w:r>
                <w:rPr>
                  <w:i/>
                </w:rPr>
                <w:t xml:space="preserve"> Manual</w:t>
              </w:r>
            </w:ins>
          </w:p>
        </w:tc>
      </w:tr>
      <w:tr w:rsidR="00061B75" w:rsidRPr="00B76CA9" w14:paraId="08FBDBD3" w14:textId="77777777" w:rsidTr="00B12C8B">
        <w:trPr>
          <w:cantSplit/>
        </w:trPr>
        <w:tc>
          <w:tcPr>
            <w:tcW w:w="1366" w:type="pct"/>
          </w:tcPr>
          <w:p w14:paraId="017D59CD" w14:textId="77777777" w:rsidR="00061B75" w:rsidRPr="00B76CA9" w:rsidRDefault="00061B75" w:rsidP="00B12C8B">
            <w:pPr>
              <w:pStyle w:val="Table10ptText-ASDEFCON"/>
            </w:pPr>
            <w:r>
              <w:t>IPP</w:t>
            </w:r>
          </w:p>
        </w:tc>
        <w:tc>
          <w:tcPr>
            <w:tcW w:w="3634" w:type="pct"/>
          </w:tcPr>
          <w:p w14:paraId="2FEFC158" w14:textId="77777777" w:rsidR="004D55B7" w:rsidRPr="00D33912" w:rsidRDefault="00061B75" w:rsidP="00E32CE8">
            <w:pPr>
              <w:pStyle w:val="Table10ptText-ASDEFCON"/>
              <w:rPr>
                <w:del w:id="257" w:author="Prabhu, Akshata MS" w:date="2024-08-22T11:39:00Z"/>
                <w:i/>
              </w:rPr>
            </w:pPr>
            <w:r w:rsidRPr="000877D2">
              <w:rPr>
                <w:i/>
              </w:rPr>
              <w:t xml:space="preserve">Commonwealth Indigenous Procurement Policy </w:t>
            </w:r>
            <w:r w:rsidRPr="000877D2">
              <w:t xml:space="preserve">– </w:t>
            </w:r>
            <w:del w:id="258" w:author="Prabhu, Akshata MS" w:date="2024-08-22T11:39:00Z">
              <w:r w:rsidR="004D55B7">
                <w:delText>December 2020</w:delText>
              </w:r>
              <w:r w:rsidRPr="000877D2">
                <w:delText>.</w:delText>
              </w:r>
            </w:del>
            <w:ins w:id="259" w:author="Prabhu, Akshata MS" w:date="2024-08-22T11:39:00Z">
              <w:r w:rsidRPr="000877D2">
                <w:t>July 2015.</w:t>
              </w:r>
            </w:ins>
            <w:r w:rsidRPr="000877D2">
              <w:t xml:space="preserve">  A copy of the IPP is available from: </w:t>
            </w:r>
          </w:p>
          <w:p w14:paraId="40EAC106" w14:textId="1BD921DD" w:rsidR="00061B75" w:rsidRPr="003363F6" w:rsidRDefault="00470E40" w:rsidP="00B12C8B">
            <w:pPr>
              <w:pStyle w:val="Table10ptText-ASDEFCON"/>
              <w:rPr>
                <w:i/>
              </w:rPr>
            </w:pPr>
            <w:del w:id="260" w:author="Prabhu, Akshata MS" w:date="2024-08-22T11:39:00Z">
              <w:r>
                <w:fldChar w:fldCharType="begin"/>
              </w:r>
              <w:r>
                <w:delInstrText xml:space="preserve"> HYPERLINK "https://www.niaa.gov.au/resource-centre/indigenous-affairs/indigenous-procurement-policy" </w:delInstrText>
              </w:r>
              <w:r>
                <w:fldChar w:fldCharType="separate"/>
              </w:r>
              <w:r w:rsidR="004D55B7" w:rsidRPr="00FE68FA">
                <w:rPr>
                  <w:rStyle w:val="Hyperlink"/>
                </w:rPr>
                <w:delText>https://www.niaa.gov.au/resource-centre/indigenous-affairs/indigenous-procurement-policy</w:delText>
              </w:r>
              <w:r>
                <w:rPr>
                  <w:rStyle w:val="Hyperlink"/>
                </w:rPr>
                <w:fldChar w:fldCharType="end"/>
              </w:r>
              <w:r w:rsidR="004D55B7">
                <w:delText xml:space="preserve"> </w:delText>
              </w:r>
            </w:del>
            <w:ins w:id="261" w:author="Prabhu, Akshata MS" w:date="2024-08-22T11:39:00Z">
              <w:r>
                <w:fldChar w:fldCharType="begin"/>
              </w:r>
              <w:r>
                <w:instrText xml:space="preserve"> HYPERLINK "https://www.niaa.gov.au/indigenous-affairs/economic-development/indigenous-procurement-policy-ipp" </w:instrText>
              </w:r>
              <w:r>
                <w:fldChar w:fldCharType="separate"/>
              </w:r>
              <w:r w:rsidR="007338AE" w:rsidRPr="007338AE">
                <w:rPr>
                  <w:rStyle w:val="Hyperlink"/>
                </w:rPr>
                <w:t>https://www.niaa.gov.au/indigenous-affairs/economic-development/indigenous-procurement-policy-ipp</w:t>
              </w:r>
              <w:r>
                <w:rPr>
                  <w:rStyle w:val="Hyperlink"/>
                </w:rPr>
                <w:fldChar w:fldCharType="end"/>
              </w:r>
            </w:ins>
          </w:p>
        </w:tc>
      </w:tr>
      <w:tr w:rsidR="00061B75" w:rsidRPr="00B76CA9" w14:paraId="6233BAB9" w14:textId="77777777" w:rsidTr="00B12C8B">
        <w:trPr>
          <w:cantSplit/>
        </w:trPr>
        <w:tc>
          <w:tcPr>
            <w:tcW w:w="1366" w:type="pct"/>
          </w:tcPr>
          <w:p w14:paraId="412CE806" w14:textId="77777777" w:rsidR="00061B75" w:rsidRPr="00B76CA9" w:rsidRDefault="00061B75" w:rsidP="00B12C8B">
            <w:pPr>
              <w:pStyle w:val="Table10ptText-ASDEFCON"/>
            </w:pPr>
          </w:p>
        </w:tc>
        <w:tc>
          <w:tcPr>
            <w:tcW w:w="3634" w:type="pct"/>
          </w:tcPr>
          <w:p w14:paraId="72CDF4C2" w14:textId="77777777" w:rsidR="00061B75" w:rsidRPr="006D2E45" w:rsidRDefault="00061B75" w:rsidP="00B12C8B">
            <w:pPr>
              <w:pStyle w:val="Table10ptText-ASDEFCON"/>
            </w:pPr>
            <w:r w:rsidRPr="00470E40">
              <w:rPr>
                <w:i/>
              </w:rPr>
              <w:t>Ozone Protection and Synthetic Greenhouse Gas Management Act 1989</w:t>
            </w:r>
            <w:r>
              <w:t xml:space="preserve"> </w:t>
            </w:r>
            <w:r w:rsidRPr="005907EE">
              <w:t>(Cth)</w:t>
            </w:r>
          </w:p>
        </w:tc>
      </w:tr>
      <w:tr w:rsidR="00D62116" w:rsidRPr="00B76CA9" w14:paraId="6ADFEB53" w14:textId="77777777" w:rsidTr="00B12C8B">
        <w:trPr>
          <w:cantSplit/>
        </w:trPr>
        <w:tc>
          <w:tcPr>
            <w:tcW w:w="1366" w:type="pct"/>
          </w:tcPr>
          <w:p w14:paraId="0048DF35" w14:textId="4E3AA8C7" w:rsidR="00D62116" w:rsidRPr="00B76CA9" w:rsidRDefault="00A667CE" w:rsidP="00B12C8B">
            <w:pPr>
              <w:pStyle w:val="Table10ptText-ASDEFCON"/>
            </w:pPr>
            <w:r>
              <w:t>PT PCP</w:t>
            </w:r>
          </w:p>
        </w:tc>
        <w:tc>
          <w:tcPr>
            <w:tcW w:w="3634" w:type="pct"/>
          </w:tcPr>
          <w:p w14:paraId="06A7B538" w14:textId="6846C7F0" w:rsidR="00D62116" w:rsidRPr="00470E40" w:rsidRDefault="00D62116" w:rsidP="00B12C8B">
            <w:pPr>
              <w:pStyle w:val="Table10ptText-ASDEFCON"/>
              <w:rPr>
                <w:i/>
              </w:rPr>
            </w:pPr>
            <w:r w:rsidRPr="00470E40">
              <w:rPr>
                <w:i/>
              </w:rPr>
              <w:t xml:space="preserve">Payment Times Procurement Connected Policy </w:t>
            </w:r>
          </w:p>
        </w:tc>
      </w:tr>
      <w:tr w:rsidR="00061B75" w:rsidRPr="00B76CA9" w14:paraId="01B111D8" w14:textId="77777777" w:rsidTr="00B12C8B">
        <w:trPr>
          <w:cantSplit/>
        </w:trPr>
        <w:tc>
          <w:tcPr>
            <w:tcW w:w="1366" w:type="pct"/>
          </w:tcPr>
          <w:p w14:paraId="758F3BF9" w14:textId="77777777" w:rsidR="00061B75" w:rsidRPr="00B76CA9" w:rsidRDefault="00061B75" w:rsidP="00B12C8B">
            <w:pPr>
              <w:pStyle w:val="Table10ptText-ASDEFCON"/>
            </w:pPr>
          </w:p>
        </w:tc>
        <w:tc>
          <w:tcPr>
            <w:tcW w:w="3634" w:type="pct"/>
          </w:tcPr>
          <w:p w14:paraId="12FCA776" w14:textId="77777777" w:rsidR="00061B75" w:rsidRPr="005400AE" w:rsidRDefault="00061B75" w:rsidP="00B12C8B">
            <w:pPr>
              <w:pStyle w:val="Table10ptText-ASDEFCON"/>
            </w:pPr>
            <w:r w:rsidRPr="00470E40">
              <w:rPr>
                <w:i/>
              </w:rPr>
              <w:t>Privacy Act 1988</w:t>
            </w:r>
            <w:r>
              <w:t xml:space="preserve"> (Cth)</w:t>
            </w:r>
          </w:p>
        </w:tc>
      </w:tr>
      <w:tr w:rsidR="0026081D" w:rsidRPr="00B76CA9" w14:paraId="167A217C" w14:textId="77777777" w:rsidTr="007D4440">
        <w:trPr>
          <w:cantSplit/>
        </w:trPr>
        <w:tc>
          <w:tcPr>
            <w:tcW w:w="1366" w:type="pct"/>
          </w:tcPr>
          <w:p w14:paraId="010632E3" w14:textId="77777777" w:rsidR="0026081D" w:rsidRPr="00B76CA9" w:rsidRDefault="0026081D" w:rsidP="00F3530A">
            <w:pPr>
              <w:pStyle w:val="Table10ptText-ASDEFCON"/>
            </w:pPr>
            <w:r>
              <w:t>WHS Act</w:t>
            </w:r>
          </w:p>
        </w:tc>
        <w:tc>
          <w:tcPr>
            <w:tcW w:w="3634" w:type="pct"/>
          </w:tcPr>
          <w:p w14:paraId="65DAD068" w14:textId="77777777" w:rsidR="0026081D" w:rsidRDefault="0026081D" w:rsidP="00F3530A">
            <w:pPr>
              <w:pStyle w:val="Table10ptText-ASDEFCON"/>
            </w:pPr>
            <w:r w:rsidRPr="00470E40">
              <w:rPr>
                <w:i/>
              </w:rPr>
              <w:t xml:space="preserve">Work Health and Safety Act 2011 </w:t>
            </w:r>
            <w:r>
              <w:t>(Cth)</w:t>
            </w:r>
            <w:r w:rsidRPr="000D0C9E">
              <w:t xml:space="preserve"> </w:t>
            </w:r>
          </w:p>
        </w:tc>
      </w:tr>
      <w:tr w:rsidR="0026081D" w:rsidRPr="00B76CA9" w14:paraId="2816CB38" w14:textId="77777777" w:rsidTr="007D4440">
        <w:trPr>
          <w:cantSplit/>
        </w:trPr>
        <w:tc>
          <w:tcPr>
            <w:tcW w:w="1366" w:type="pct"/>
          </w:tcPr>
          <w:p w14:paraId="66635482" w14:textId="77777777" w:rsidR="0026081D" w:rsidRPr="00B76CA9" w:rsidRDefault="0026081D" w:rsidP="00F3530A">
            <w:pPr>
              <w:pStyle w:val="Table10ptText-ASDEFCON"/>
            </w:pPr>
            <w:r>
              <w:t>WHS Regulations</w:t>
            </w:r>
          </w:p>
        </w:tc>
        <w:tc>
          <w:tcPr>
            <w:tcW w:w="3634" w:type="pct"/>
          </w:tcPr>
          <w:p w14:paraId="0BADDD7D" w14:textId="77777777" w:rsidR="0026081D" w:rsidRDefault="0026081D" w:rsidP="00F3530A">
            <w:pPr>
              <w:pStyle w:val="Table10ptText-ASDEFCON"/>
            </w:pPr>
            <w:r w:rsidRPr="00470E40">
              <w:rPr>
                <w:i/>
              </w:rPr>
              <w:t>Work Health and Safety Regulations 2011</w:t>
            </w:r>
            <w:r>
              <w:t xml:space="preserve"> </w:t>
            </w:r>
            <w:r w:rsidRPr="00B1739A">
              <w:t>(Cth)</w:t>
            </w:r>
          </w:p>
        </w:tc>
      </w:tr>
      <w:tr w:rsidR="0026081D" w:rsidRPr="00B76CA9" w14:paraId="6549FF58" w14:textId="77777777" w:rsidTr="007D4440">
        <w:trPr>
          <w:cantSplit/>
        </w:trPr>
        <w:tc>
          <w:tcPr>
            <w:tcW w:w="1366" w:type="pct"/>
          </w:tcPr>
          <w:p w14:paraId="0D7EEFC6" w14:textId="77777777" w:rsidR="0026081D" w:rsidRPr="00B76CA9" w:rsidRDefault="0026081D" w:rsidP="00F3530A">
            <w:pPr>
              <w:pStyle w:val="Table10ptText-ASDEFCON"/>
            </w:pPr>
          </w:p>
        </w:tc>
        <w:tc>
          <w:tcPr>
            <w:tcW w:w="3634" w:type="pct"/>
          </w:tcPr>
          <w:p w14:paraId="59C13CE5" w14:textId="77777777" w:rsidR="0026081D" w:rsidRPr="00F147DC" w:rsidRDefault="0026081D" w:rsidP="00F147DC">
            <w:pPr>
              <w:pStyle w:val="Table10ptText-ASDEFCON"/>
            </w:pPr>
            <w:r w:rsidRPr="00470E40">
              <w:rPr>
                <w:i/>
              </w:rPr>
              <w:t xml:space="preserve">Workplace Gender Equality Act 2012 </w:t>
            </w:r>
            <w:r w:rsidRPr="00F147DC">
              <w:t>(Cth)</w:t>
            </w:r>
          </w:p>
        </w:tc>
      </w:tr>
      <w:tr w:rsidR="0026081D" w:rsidRPr="00B76CA9" w14:paraId="034C1544" w14:textId="77777777" w:rsidTr="007D4440">
        <w:trPr>
          <w:cantSplit/>
        </w:trPr>
        <w:tc>
          <w:tcPr>
            <w:tcW w:w="1366" w:type="pct"/>
          </w:tcPr>
          <w:p w14:paraId="62D5D139" w14:textId="77777777" w:rsidR="0026081D" w:rsidRPr="00B76CA9" w:rsidRDefault="0026081D" w:rsidP="00F3530A">
            <w:pPr>
              <w:pStyle w:val="Table10ptText-ASDEFCON"/>
            </w:pPr>
          </w:p>
        </w:tc>
        <w:tc>
          <w:tcPr>
            <w:tcW w:w="3634" w:type="pct"/>
          </w:tcPr>
          <w:p w14:paraId="3FC85405" w14:textId="77777777" w:rsidR="0026081D" w:rsidRPr="00470E40" w:rsidRDefault="0026081D" w:rsidP="00F147DC">
            <w:pPr>
              <w:pStyle w:val="Table10ptText-ASDEFCON"/>
              <w:rPr>
                <w:i/>
              </w:rPr>
            </w:pPr>
            <w:r w:rsidRPr="00470E40">
              <w:rPr>
                <w:i/>
              </w:rPr>
              <w:t>Workplace Gender Equality Procurement Principles</w:t>
            </w:r>
          </w:p>
        </w:tc>
      </w:tr>
    </w:tbl>
    <w:p w14:paraId="18D89631" w14:textId="77777777" w:rsidR="00321789" w:rsidRDefault="00321789" w:rsidP="00F3530A">
      <w:pPr>
        <w:pStyle w:val="ASDEFCONNormal"/>
        <w:sectPr w:rsidR="00321789" w:rsidSect="00FC0C27">
          <w:type w:val="continuous"/>
          <w:pgSz w:w="11907" w:h="16840" w:code="9"/>
          <w:pgMar w:top="1304" w:right="1417" w:bottom="907" w:left="1417" w:header="567" w:footer="567" w:gutter="0"/>
          <w:paperSrc w:first="257" w:other="257"/>
          <w:pgNumType w:start="1"/>
          <w:cols w:space="720"/>
          <w:docGrid w:linePitch="272"/>
        </w:sectPr>
      </w:pPr>
    </w:p>
    <w:p w14:paraId="48068A07" w14:textId="77777777" w:rsidR="007F4E4D" w:rsidRDefault="007F4E4D" w:rsidP="00F3530A">
      <w:pPr>
        <w:pStyle w:val="ASDEFCONTitle"/>
      </w:pPr>
      <w:r w:rsidRPr="00F82AEC">
        <w:t xml:space="preserve">AUSTRALIAN INDUSTRY </w:t>
      </w:r>
      <w:r>
        <w:t>capability</w:t>
      </w:r>
      <w:r w:rsidR="00B5093F">
        <w:t xml:space="preserve"> (AIC)</w:t>
      </w:r>
      <w:r w:rsidRPr="00F82AEC">
        <w:t xml:space="preserve"> (</w:t>
      </w:r>
      <w:r>
        <w:t>core</w:t>
      </w:r>
      <w:r w:rsidRPr="00F82AEC">
        <w:t>)</w:t>
      </w:r>
    </w:p>
    <w:p w14:paraId="3DEA102D" w14:textId="73F4ED67" w:rsidR="007F4E4D" w:rsidRPr="003363F6" w:rsidRDefault="008A0C7B" w:rsidP="00716D3A">
      <w:pPr>
        <w:pStyle w:val="COTCOCLV1-ASDEFCON"/>
      </w:pPr>
      <w:bookmarkStart w:id="262" w:name="_Ref183870017"/>
      <w:r>
        <w:t xml:space="preserve">Australian Industry </w:t>
      </w:r>
      <w:del w:id="263" w:author="Prabhu, Akshata MS" w:date="2024-08-22T11:39:00Z">
        <w:r w:rsidR="00DE5C16">
          <w:delText>CAPABILITY</w:delText>
        </w:r>
      </w:del>
      <w:ins w:id="264" w:author="Prabhu, Akshata MS" w:date="2024-08-22T11:39:00Z">
        <w:r>
          <w:t>Activities</w:t>
        </w:r>
      </w:ins>
      <w:r>
        <w:t xml:space="preserve"> Schedule</w:t>
      </w:r>
      <w:r w:rsidRPr="004C60B5">
        <w:t xml:space="preserve"> </w:t>
      </w:r>
      <w:r w:rsidR="007F4E4D" w:rsidRPr="003363F6">
        <w:t xml:space="preserve">REQUIREMENTS </w:t>
      </w:r>
    </w:p>
    <w:bookmarkEnd w:id="262"/>
    <w:p w14:paraId="327E8073" w14:textId="16448B9F" w:rsidR="007F4E4D" w:rsidRDefault="007F4E4D" w:rsidP="00F3530A">
      <w:pPr>
        <w:pStyle w:val="NoteToTenderers-ASDEFCON"/>
      </w:pPr>
      <w:r>
        <w:t xml:space="preserve">Note to tenderers:  Attachment </w:t>
      </w:r>
      <w:del w:id="265" w:author="Prabhu, Akshata MS" w:date="2024-08-22T11:39:00Z">
        <w:r w:rsidR="00CE3117">
          <w:delText>I</w:delText>
        </w:r>
      </w:del>
      <w:ins w:id="266" w:author="Prabhu, Akshata MS" w:date="2024-08-22T11:39:00Z">
        <w:r>
          <w:t>G</w:t>
        </w:r>
      </w:ins>
      <w:r>
        <w:t xml:space="preserve"> will consist of an amalgamation of this Attachment</w:t>
      </w:r>
      <w:r w:rsidR="002E2291">
        <w:t xml:space="preserve">, the AIC Schedule at Table 1 in Annex </w:t>
      </w:r>
      <w:r w:rsidR="00127E5E">
        <w:t>E</w:t>
      </w:r>
      <w:r w:rsidR="002E2291">
        <w:t xml:space="preserve"> of the conditions of tender</w:t>
      </w:r>
      <w:r>
        <w:t xml:space="preserve"> and the successful tenderers response.  </w:t>
      </w:r>
    </w:p>
    <w:p w14:paraId="3A128A9A" w14:textId="77777777" w:rsidR="0034102C" w:rsidRDefault="0034102C" w:rsidP="0034102C">
      <w:pPr>
        <w:sectPr w:rsidR="0034102C" w:rsidSect="00FC0C27">
          <w:headerReference w:type="default" r:id="rId27"/>
          <w:footerReference w:type="default" r:id="rId28"/>
          <w:pgSz w:w="11907" w:h="16840" w:code="9"/>
          <w:pgMar w:top="1304" w:right="1417" w:bottom="907" w:left="1417" w:header="567" w:footer="567" w:gutter="0"/>
          <w:paperSrc w:first="257" w:other="257"/>
          <w:pgNumType w:start="1"/>
          <w:cols w:space="720"/>
          <w:docGrid w:linePitch="272"/>
        </w:sectPr>
      </w:pPr>
    </w:p>
    <w:p w14:paraId="745C1314" w14:textId="77777777" w:rsidR="0034102C" w:rsidRPr="00790FB6" w:rsidRDefault="0034102C" w:rsidP="00F3530A">
      <w:pPr>
        <w:pStyle w:val="ASDEFCONTitle"/>
      </w:pPr>
      <w:r>
        <w:t>S</w:t>
      </w:r>
      <w:r w:rsidRPr="00790FB6">
        <w:t xml:space="preserve">ECURITY CLASSIFICATION </w:t>
      </w:r>
      <w:r>
        <w:t>and categorisation guide</w:t>
      </w:r>
      <w:r w:rsidRPr="00790FB6">
        <w:t xml:space="preserve"> (OPTIONAL)</w:t>
      </w:r>
    </w:p>
    <w:p w14:paraId="0B54DE01" w14:textId="77777777" w:rsidR="00345110" w:rsidRPr="00345110" w:rsidRDefault="0034102C" w:rsidP="00470E40">
      <w:pPr>
        <w:pStyle w:val="NoteToDrafters-ASDEFCON"/>
        <w:widowControl w:val="0"/>
      </w:pPr>
      <w:r w:rsidRPr="00790FB6">
        <w:t xml:space="preserve">Note to drafters: </w:t>
      </w:r>
      <w:r w:rsidR="00345110" w:rsidRPr="00345110">
        <w:t>A SCCG is to be included where the procurement involves classified information or security-protected assets.</w:t>
      </w:r>
    </w:p>
    <w:p w14:paraId="51D58A07" w14:textId="77777777" w:rsidR="00345110" w:rsidRDefault="0034102C" w:rsidP="00345110">
      <w:pPr>
        <w:pStyle w:val="NoteToDrafters-ASDEFCON"/>
      </w:pPr>
      <w:r>
        <w:t xml:space="preserve">For information on developing a </w:t>
      </w:r>
      <w:r w:rsidR="00345110">
        <w:t>SCCG</w:t>
      </w:r>
      <w:r>
        <w:t xml:space="preserve"> refer to </w:t>
      </w:r>
      <w:r w:rsidR="00345110">
        <w:t>the Defence Security and Vetting Service guidance on Business Impact Levels at:</w:t>
      </w:r>
    </w:p>
    <w:p w14:paraId="081D1B31" w14:textId="5EAD0855" w:rsidR="00345110" w:rsidRDefault="00C35BF9" w:rsidP="00470E40">
      <w:pPr>
        <w:pStyle w:val="NoteToDrafters-ASDEFCON"/>
      </w:pPr>
      <w:del w:id="276" w:author="Prabhu, Akshata MS" w:date="2024-08-22T11:39:00Z">
        <w:r w:rsidRPr="00C35BF9">
          <w:delText>http://drnet/eig/Defence-Security/Security-Risk-Management/Pages/BIL.aspx</w:delText>
        </w:r>
      </w:del>
      <w:ins w:id="277" w:author="Prabhu, Akshata MS" w:date="2024-08-22T11:39:00Z">
        <w:r w:rsidR="00470E40">
          <w:fldChar w:fldCharType="begin"/>
        </w:r>
        <w:r w:rsidR="00470E40">
          <w:instrText xml:space="preserve"> HYPERLINK "http://drnet/AssociateSecretary/security/advice/Pages/bils.aspx" </w:instrText>
        </w:r>
        <w:r w:rsidR="00470E40">
          <w:fldChar w:fldCharType="separate"/>
        </w:r>
        <w:r w:rsidR="00345110" w:rsidRPr="00DF165B">
          <w:rPr>
            <w:rStyle w:val="Hyperlink"/>
          </w:rPr>
          <w:t>http://drnet/AssociateSecretary/security/advice/Pages/bils.aspx</w:t>
        </w:r>
        <w:r w:rsidR="00470E40">
          <w:rPr>
            <w:rStyle w:val="Hyperlink"/>
          </w:rPr>
          <w:fldChar w:fldCharType="end"/>
        </w:r>
      </w:ins>
      <w:r w:rsidR="00345110">
        <w:t xml:space="preserve"> </w:t>
      </w:r>
    </w:p>
    <w:p w14:paraId="2F25A036" w14:textId="77777777" w:rsidR="00DC71A1" w:rsidRDefault="0034102C" w:rsidP="00D33912">
      <w:pPr>
        <w:pStyle w:val="NoteToDrafters-ASDEFCON"/>
        <w:rPr>
          <w:del w:id="278" w:author="Prabhu, Akshata MS" w:date="2024-08-22T11:39:00Z"/>
        </w:rPr>
      </w:pPr>
      <w:r>
        <w:t xml:space="preserve">and contact the </w:t>
      </w:r>
      <w:r w:rsidR="00345110">
        <w:t>Defence Security and Vetting Services Project Security Team at</w:t>
      </w:r>
      <w:del w:id="279" w:author="Prabhu, Akshata MS" w:date="2024-08-22T11:39:00Z">
        <w:r w:rsidR="00DC71A1">
          <w:delText>:</w:delText>
        </w:r>
        <w:r w:rsidR="00345110">
          <w:delText xml:space="preserve"> </w:delText>
        </w:r>
      </w:del>
    </w:p>
    <w:p w14:paraId="5FA8E8D0" w14:textId="13E52B3A" w:rsidR="0034102C" w:rsidRDefault="00345110" w:rsidP="00470E40">
      <w:pPr>
        <w:pStyle w:val="NoteToDrafters-ASDEFCON"/>
        <w:widowControl w:val="0"/>
      </w:pPr>
      <w:ins w:id="280" w:author="Prabhu, Akshata MS" w:date="2024-08-22T11:39:00Z">
        <w:r>
          <w:t xml:space="preserve"> </w:t>
        </w:r>
      </w:ins>
      <w:hyperlink r:id="rId29" w:history="1">
        <w:r>
          <w:rPr>
            <w:rStyle w:val="Hyperlink"/>
          </w:rPr>
          <w:t>DSA.ProjectSecurity@defence.gov.au</w:t>
        </w:r>
      </w:hyperlink>
      <w:r w:rsidR="0034102C">
        <w:t>.</w:t>
      </w:r>
    </w:p>
    <w:p w14:paraId="6DF84E60" w14:textId="19368B66" w:rsidR="0034102C" w:rsidRPr="0034102C" w:rsidRDefault="00345110" w:rsidP="00F147DC">
      <w:pPr>
        <w:pStyle w:val="ASDEFCONNormal"/>
      </w:pPr>
      <w:r>
        <w:rPr>
          <w:b/>
        </w:rPr>
        <w:fldChar w:fldCharType="begin">
          <w:ffData>
            <w:name w:val="Text1"/>
            <w:enabled/>
            <w:calcOnExit w:val="0"/>
            <w:textInput>
              <w:default w:val="[DRAFTERS TO INSERT SECURITY CLASSIFICATION AND CATEGORISATION GUIDE PRIOR TO RELEASE OF RFT]"/>
            </w:textInput>
          </w:ffData>
        </w:fldChar>
      </w:r>
      <w:r>
        <w:rPr>
          <w:b/>
        </w:rPr>
        <w:instrText xml:space="preserve"> FORMTEXT </w:instrText>
      </w:r>
      <w:r>
        <w:rPr>
          <w:b/>
        </w:rPr>
      </w:r>
      <w:r>
        <w:rPr>
          <w:b/>
        </w:rPr>
        <w:fldChar w:fldCharType="separate"/>
      </w:r>
      <w:r w:rsidR="009A79B3">
        <w:rPr>
          <w:b/>
          <w:noProof/>
        </w:rPr>
        <w:t>[DRAFTERS TO INSERT SECURITY CLASSIFICATION AND CATEGORISATION GUIDE PRIOR TO RELEASE OF RFT]</w:t>
      </w:r>
      <w:r>
        <w:rPr>
          <w:b/>
        </w:rPr>
        <w:fldChar w:fldCharType="end"/>
      </w:r>
      <w:r w:rsidRPr="00973A06">
        <w:t>.</w:t>
      </w:r>
    </w:p>
    <w:sectPr w:rsidR="0034102C" w:rsidRPr="0034102C" w:rsidSect="00FC0C27">
      <w:headerReference w:type="default" r:id="rId30"/>
      <w:footerReference w:type="default" r:id="rId31"/>
      <w:pgSz w:w="11907" w:h="16840" w:code="9"/>
      <w:pgMar w:top="1304" w:right="1417" w:bottom="907" w:left="1417" w:header="567" w:footer="567"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D51B6" w14:textId="77777777" w:rsidR="00470E40" w:rsidRDefault="00470E40">
      <w:r>
        <w:separator/>
      </w:r>
    </w:p>
  </w:endnote>
  <w:endnote w:type="continuationSeparator" w:id="0">
    <w:p w14:paraId="14E97644" w14:textId="77777777" w:rsidR="00470E40" w:rsidRDefault="00470E40">
      <w:r>
        <w:continuationSeparator/>
      </w:r>
    </w:p>
  </w:endnote>
  <w:endnote w:type="continuationNotice" w:id="1">
    <w:p w14:paraId="1C456D42" w14:textId="77777777" w:rsidR="00470E40" w:rsidRDefault="00470E40" w:rsidP="00470E4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36628" w14:textId="4C99B73C" w:rsidR="00900C52" w:rsidRDefault="00900C52">
    <w:pPr>
      <w:framePr w:wrap="around" w:vAnchor="text" w:hAnchor="margin" w:xAlign="right" w:y="1"/>
    </w:pPr>
    <w:r>
      <w:fldChar w:fldCharType="begin"/>
    </w:r>
    <w:r>
      <w:instrText xml:space="preserve">PAGE  </w:instrText>
    </w:r>
    <w:r>
      <w:fldChar w:fldCharType="separate"/>
    </w:r>
    <w:r w:rsidR="00503D41">
      <w:rPr>
        <w:noProof/>
      </w:rPr>
      <w:t>1</w:t>
    </w:r>
    <w:r>
      <w:fldChar w:fldCharType="end"/>
    </w:r>
  </w:p>
  <w:p w14:paraId="3AC2C840" w14:textId="77777777" w:rsidR="00900C52" w:rsidRDefault="00900C52">
    <w:pP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7A28A7B4" w14:textId="77777777" w:rsidTr="00C742ED">
      <w:tc>
        <w:tcPr>
          <w:tcW w:w="2500" w:type="pct"/>
        </w:tcPr>
        <w:p w14:paraId="70C8FA4A" w14:textId="3EE9CEDF"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ins w:id="269" w:author="Prabhu, Akshata MS" w:date="2024-08-22T11:39:00Z">
            <w:r w:rsidR="00900C52">
              <w:t>(</w:t>
            </w:r>
          </w:ins>
          <w:r w:rsidR="00470E40">
            <w:fldChar w:fldCharType="begin"/>
          </w:r>
          <w:r w:rsidR="00470E40">
            <w:instrText xml:space="preserve"> DOCPROPERTY  Version  \* MERGEFORMAT </w:instrText>
          </w:r>
          <w:r w:rsidR="00470E40">
            <w:fldChar w:fldCharType="separate"/>
          </w:r>
          <w:del w:id="270" w:author="Prabhu, Akshata MS" w:date="2024-08-22T11:39:00Z">
            <w:r w:rsidR="00C35BF9">
              <w:delText>(</w:delText>
            </w:r>
          </w:del>
          <w:r w:rsidR="00503D41">
            <w:t>V3.</w:t>
          </w:r>
          <w:del w:id="271" w:author="Prabhu, Akshata MS" w:date="2024-08-22T11:39:00Z">
            <w:r w:rsidR="00C35BF9">
              <w:delText>0)</w:delText>
            </w:r>
          </w:del>
          <w:ins w:id="272" w:author="Prabhu, Akshata MS" w:date="2024-08-22T11:39:00Z">
            <w:r w:rsidR="00503D41">
              <w:t>1</w:t>
            </w:r>
          </w:ins>
          <w:r w:rsidR="00470E40">
            <w:fldChar w:fldCharType="end"/>
          </w:r>
          <w:ins w:id="273" w:author="Prabhu, Akshata MS" w:date="2024-08-22T11:39:00Z">
            <w:r w:rsidR="00900C52">
              <w:t>)</w:t>
            </w:r>
          </w:ins>
        </w:p>
      </w:tc>
      <w:tc>
        <w:tcPr>
          <w:tcW w:w="2500" w:type="pct"/>
        </w:tcPr>
        <w:p w14:paraId="6936E629" w14:textId="7F219092" w:rsidR="00900C52" w:rsidRPr="00EB77B3" w:rsidRDefault="00900C52" w:rsidP="00EB77B3">
          <w:pPr>
            <w:pStyle w:val="ASDEFCONHeaderFooterRight"/>
          </w:pPr>
          <w:r w:rsidRPr="00EB77B3">
            <w:t>I-</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6EDAC145" w14:textId="77777777" w:rsidTr="00C742ED">
      <w:tc>
        <w:tcPr>
          <w:tcW w:w="5000" w:type="pct"/>
          <w:gridSpan w:val="2"/>
        </w:tcPr>
        <w:p w14:paraId="04B6AB6A" w14:textId="2AB21DD9" w:rsidR="00900C52" w:rsidRDefault="00AC6799" w:rsidP="00C742ED">
          <w:pPr>
            <w:pStyle w:val="ASDEFCONHeaderFooterClassification"/>
          </w:pPr>
          <w:r>
            <w:fldChar w:fldCharType="begin"/>
          </w:r>
          <w:r>
            <w:instrText xml:space="preserve"> DOCPROPERTY Classification </w:instrText>
          </w:r>
          <w:r>
            <w:fldChar w:fldCharType="separate"/>
          </w:r>
          <w:del w:id="274" w:author="Prabhu, Akshata MS" w:date="2024-08-22T11:39:00Z">
            <w:r w:rsidR="00C35BF9">
              <w:delText>OFFICIAL</w:delText>
            </w:r>
          </w:del>
          <w:ins w:id="275" w:author="Prabhu, Akshata MS" w:date="2024-08-22T11:39:00Z">
            <w:r w:rsidR="00503D41">
              <w:t>Official</w:t>
            </w:r>
          </w:ins>
          <w:r>
            <w:fldChar w:fldCharType="end"/>
          </w:r>
        </w:p>
      </w:tc>
    </w:tr>
  </w:tbl>
  <w:p w14:paraId="59356402" w14:textId="77777777" w:rsidR="00900C52" w:rsidRPr="00C742ED" w:rsidRDefault="00900C52" w:rsidP="00C742ED">
    <w:pPr>
      <w:pStyle w:val="ASDEFCONHeaderFooterLef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5AE8332F" w14:textId="77777777" w:rsidTr="00C742ED">
      <w:tc>
        <w:tcPr>
          <w:tcW w:w="2500" w:type="pct"/>
        </w:tcPr>
        <w:p w14:paraId="590321D1" w14:textId="2E3C99F8"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ins w:id="283" w:author="Prabhu, Akshata MS" w:date="2024-08-22T11:39:00Z">
            <w:r w:rsidR="00900C52">
              <w:t>(</w:t>
            </w:r>
          </w:ins>
          <w:r w:rsidR="00470E40">
            <w:fldChar w:fldCharType="begin"/>
          </w:r>
          <w:r w:rsidR="00470E40">
            <w:instrText xml:space="preserve"> DOCPROPERTY  Version  \* MERGEFORMAT </w:instrText>
          </w:r>
          <w:r w:rsidR="00470E40">
            <w:fldChar w:fldCharType="separate"/>
          </w:r>
          <w:del w:id="284" w:author="Prabhu, Akshata MS" w:date="2024-08-22T11:39:00Z">
            <w:r w:rsidR="00C35BF9">
              <w:delText>(</w:delText>
            </w:r>
          </w:del>
          <w:r w:rsidR="00503D41">
            <w:t>V3.</w:t>
          </w:r>
          <w:del w:id="285" w:author="Prabhu, Akshata MS" w:date="2024-08-22T11:39:00Z">
            <w:r w:rsidR="00C35BF9">
              <w:delText>0)</w:delText>
            </w:r>
          </w:del>
          <w:ins w:id="286" w:author="Prabhu, Akshata MS" w:date="2024-08-22T11:39:00Z">
            <w:r w:rsidR="00503D41">
              <w:t>1</w:t>
            </w:r>
          </w:ins>
          <w:r w:rsidR="00470E40">
            <w:fldChar w:fldCharType="end"/>
          </w:r>
          <w:r w:rsidR="00900C52">
            <w:t>)</w:t>
          </w:r>
        </w:p>
      </w:tc>
      <w:tc>
        <w:tcPr>
          <w:tcW w:w="2500" w:type="pct"/>
        </w:tcPr>
        <w:p w14:paraId="68352C0F" w14:textId="3789E187" w:rsidR="00900C52" w:rsidRPr="00EB77B3" w:rsidRDefault="00900C52" w:rsidP="00EB77B3">
          <w:pPr>
            <w:pStyle w:val="ASDEFCONHeaderFooterRight"/>
          </w:pPr>
          <w:r w:rsidRPr="00EB77B3">
            <w:t>J-</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41B9F05A" w14:textId="77777777" w:rsidTr="00C742ED">
      <w:tc>
        <w:tcPr>
          <w:tcW w:w="5000" w:type="pct"/>
          <w:gridSpan w:val="2"/>
        </w:tcPr>
        <w:p w14:paraId="190075F5" w14:textId="65EB976F" w:rsidR="00900C52" w:rsidRDefault="00AC6799" w:rsidP="00C742ED">
          <w:pPr>
            <w:pStyle w:val="ASDEFCONHeaderFooterClassification"/>
          </w:pPr>
          <w:r>
            <w:fldChar w:fldCharType="begin"/>
          </w:r>
          <w:r>
            <w:instrText xml:space="preserve"> DOCPROPERTY Classification </w:instrText>
          </w:r>
          <w:r>
            <w:fldChar w:fldCharType="separate"/>
          </w:r>
          <w:del w:id="287" w:author="Prabhu, Akshata MS" w:date="2024-08-22T11:39:00Z">
            <w:r w:rsidR="00C35BF9">
              <w:delText>OFFICIAL</w:delText>
            </w:r>
          </w:del>
          <w:ins w:id="288" w:author="Prabhu, Akshata MS" w:date="2024-08-22T11:39:00Z">
            <w:r w:rsidR="00503D41">
              <w:t>Official</w:t>
            </w:r>
          </w:ins>
          <w:r>
            <w:fldChar w:fldCharType="end"/>
          </w:r>
        </w:p>
      </w:tc>
    </w:tr>
  </w:tbl>
  <w:p w14:paraId="154676F4" w14:textId="77777777" w:rsidR="00900C52" w:rsidRPr="00C742ED" w:rsidRDefault="00900C52" w:rsidP="00C742ED">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7EF06911" w14:textId="77777777" w:rsidTr="00C742ED">
      <w:tc>
        <w:tcPr>
          <w:tcW w:w="2500" w:type="pct"/>
        </w:tcPr>
        <w:p w14:paraId="6E3E486A" w14:textId="533308C3" w:rsidR="00900C52" w:rsidRDefault="00AC6799" w:rsidP="00503D41">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ins w:id="4" w:author="Prabhu, Akshata MS" w:date="2024-08-22T11:39:00Z">
            <w:r w:rsidR="00900C52">
              <w:t>(</w:t>
            </w:r>
          </w:ins>
          <w:r>
            <w:fldChar w:fldCharType="begin"/>
          </w:r>
          <w:r>
            <w:instrText xml:space="preserve"> DOCPROPERTY  Version  \* MERGEFORMAT </w:instrText>
          </w:r>
          <w:r>
            <w:fldChar w:fldCharType="separate"/>
          </w:r>
          <w:del w:id="5" w:author="Prabhu, Akshata MS" w:date="2024-08-22T11:39:00Z">
            <w:r w:rsidR="00C35BF9">
              <w:delText>(</w:delText>
            </w:r>
          </w:del>
          <w:r w:rsidR="00503D41">
            <w:t>V3.</w:t>
          </w:r>
          <w:del w:id="6" w:author="Prabhu, Akshata MS" w:date="2024-08-22T11:39:00Z">
            <w:r w:rsidR="00C35BF9">
              <w:delText>0)</w:delText>
            </w:r>
          </w:del>
          <w:ins w:id="7" w:author="Prabhu, Akshata MS" w:date="2024-08-22T11:39:00Z">
            <w:r w:rsidR="00503D41">
              <w:t>1</w:t>
            </w:r>
          </w:ins>
          <w:r>
            <w:fldChar w:fldCharType="end"/>
          </w:r>
          <w:ins w:id="8" w:author="Prabhu, Akshata MS" w:date="2024-08-22T11:39:00Z">
            <w:r w:rsidR="00900C52">
              <w:t>)</w:t>
            </w:r>
          </w:ins>
        </w:p>
      </w:tc>
      <w:tc>
        <w:tcPr>
          <w:tcW w:w="2500" w:type="pct"/>
        </w:tcPr>
        <w:p w14:paraId="666D01F1" w14:textId="3599CB38" w:rsidR="00900C52" w:rsidRPr="00EB77B3" w:rsidRDefault="00900C52" w:rsidP="00EB77B3">
          <w:pPr>
            <w:pStyle w:val="ASDEFCONHeaderFooterRight"/>
          </w:pPr>
          <w:r w:rsidRPr="00EB77B3">
            <w:t>A-</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3D5ACD5D" w14:textId="77777777" w:rsidTr="00C742ED">
      <w:tc>
        <w:tcPr>
          <w:tcW w:w="5000" w:type="pct"/>
          <w:gridSpan w:val="2"/>
        </w:tcPr>
        <w:p w14:paraId="67FBAE4E" w14:textId="67E40B17" w:rsidR="00900C52" w:rsidRDefault="00AC6799" w:rsidP="00C742ED">
          <w:pPr>
            <w:pStyle w:val="ASDEFCONHeaderFooterClassification"/>
          </w:pPr>
          <w:r>
            <w:fldChar w:fldCharType="begin"/>
          </w:r>
          <w:r>
            <w:instrText xml:space="preserve"> DOCPROPERTY  Classification  \* MERGEFORMAT </w:instrText>
          </w:r>
          <w:r>
            <w:fldChar w:fldCharType="separate"/>
          </w:r>
          <w:del w:id="9" w:author="Prabhu, Akshata MS" w:date="2024-08-22T11:39:00Z">
            <w:r w:rsidR="00C35BF9">
              <w:delText>OFFICIAL</w:delText>
            </w:r>
          </w:del>
          <w:ins w:id="10" w:author="Prabhu, Akshata MS" w:date="2024-08-22T11:39:00Z">
            <w:r w:rsidR="00503D41">
              <w:t>Official</w:t>
            </w:r>
          </w:ins>
          <w:r>
            <w:fldChar w:fldCharType="end"/>
          </w:r>
        </w:p>
      </w:tc>
    </w:tr>
  </w:tbl>
  <w:p w14:paraId="5F853942" w14:textId="77777777" w:rsidR="00900C52" w:rsidRPr="00C742ED" w:rsidRDefault="00900C52" w:rsidP="00C742ED">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18955FD2" w14:textId="77777777" w:rsidTr="00C742ED">
      <w:tc>
        <w:tcPr>
          <w:tcW w:w="2500" w:type="pct"/>
        </w:tcPr>
        <w:p w14:paraId="644C055F" w14:textId="4F9CA9D6"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ins w:id="13" w:author="Prabhu, Akshata MS" w:date="2024-08-22T11:39:00Z">
            <w:r w:rsidR="00900C52">
              <w:t>(</w:t>
            </w:r>
          </w:ins>
          <w:r w:rsidR="00470E40">
            <w:fldChar w:fldCharType="begin"/>
          </w:r>
          <w:r w:rsidR="00470E40">
            <w:instrText xml:space="preserve"> DOCPROPERTY  Version  \* MERGEFORMAT </w:instrText>
          </w:r>
          <w:r w:rsidR="00470E40">
            <w:fldChar w:fldCharType="separate"/>
          </w:r>
          <w:del w:id="14" w:author="Prabhu, Akshata MS" w:date="2024-08-22T11:39:00Z">
            <w:r w:rsidR="00C35BF9">
              <w:delText>(</w:delText>
            </w:r>
          </w:del>
          <w:r w:rsidR="00503D41">
            <w:t>V3.</w:t>
          </w:r>
          <w:del w:id="15" w:author="Prabhu, Akshata MS" w:date="2024-08-22T11:39:00Z">
            <w:r w:rsidR="00C35BF9">
              <w:delText>0)</w:delText>
            </w:r>
          </w:del>
          <w:ins w:id="16" w:author="Prabhu, Akshata MS" w:date="2024-08-22T11:39:00Z">
            <w:r w:rsidR="00503D41">
              <w:t>1</w:t>
            </w:r>
          </w:ins>
          <w:r w:rsidR="00470E40">
            <w:fldChar w:fldCharType="end"/>
          </w:r>
          <w:ins w:id="17" w:author="Prabhu, Akshata MS" w:date="2024-08-22T11:39:00Z">
            <w:r w:rsidR="00900C52">
              <w:t>)</w:t>
            </w:r>
          </w:ins>
        </w:p>
      </w:tc>
      <w:tc>
        <w:tcPr>
          <w:tcW w:w="2500" w:type="pct"/>
        </w:tcPr>
        <w:p w14:paraId="537708B1" w14:textId="3B8EE9D8" w:rsidR="00900C52" w:rsidRPr="00EB77B3" w:rsidRDefault="00900C52" w:rsidP="00EB77B3">
          <w:pPr>
            <w:pStyle w:val="ASDEFCONHeaderFooterRight"/>
          </w:pPr>
          <w:r w:rsidRPr="00EB77B3">
            <w:t>B-</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7F137A96" w14:textId="77777777" w:rsidTr="00C742ED">
      <w:tc>
        <w:tcPr>
          <w:tcW w:w="5000" w:type="pct"/>
          <w:gridSpan w:val="2"/>
        </w:tcPr>
        <w:p w14:paraId="3589B5E2" w14:textId="482C64F6" w:rsidR="00900C52" w:rsidRDefault="00470E40" w:rsidP="00C742ED">
          <w:pPr>
            <w:pStyle w:val="ASDEFCONHeaderFooterClassification"/>
          </w:pPr>
          <w:r>
            <w:fldChar w:fldCharType="begin"/>
          </w:r>
          <w:r>
            <w:instrText xml:space="preserve"> DOCPROPERTY  Classification  \* MERGEFORMAT </w:instrText>
          </w:r>
          <w:r>
            <w:fldChar w:fldCharType="separate"/>
          </w:r>
          <w:del w:id="18" w:author="Prabhu, Akshata MS" w:date="2024-08-22T11:39:00Z">
            <w:r w:rsidR="00C35BF9">
              <w:delText>OFFICIAL</w:delText>
            </w:r>
          </w:del>
          <w:ins w:id="19" w:author="Prabhu, Akshata MS" w:date="2024-08-22T11:39:00Z">
            <w:r w:rsidR="00503D41">
              <w:t>Official</w:t>
            </w:r>
          </w:ins>
          <w:r>
            <w:fldChar w:fldCharType="end"/>
          </w:r>
        </w:p>
      </w:tc>
    </w:tr>
  </w:tbl>
  <w:p w14:paraId="2952C461" w14:textId="77777777" w:rsidR="00900C52" w:rsidRPr="00C742ED" w:rsidRDefault="00900C52" w:rsidP="00C742ED">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34F0BFD8" w14:textId="77777777" w:rsidTr="00C742ED">
      <w:tc>
        <w:tcPr>
          <w:tcW w:w="2500" w:type="pct"/>
        </w:tcPr>
        <w:p w14:paraId="6F3A9F05" w14:textId="45E36DAA"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ins w:id="27" w:author="Prabhu, Akshata MS" w:date="2024-08-22T11:39:00Z">
            <w:r w:rsidR="00900C52">
              <w:t>(</w:t>
            </w:r>
          </w:ins>
          <w:r w:rsidR="00470E40">
            <w:fldChar w:fldCharType="begin"/>
          </w:r>
          <w:r w:rsidR="00470E40">
            <w:instrText xml:space="preserve"> DOCPROPERTY  Version  \* MERGEFORMAT </w:instrText>
          </w:r>
          <w:r w:rsidR="00470E40">
            <w:fldChar w:fldCharType="separate"/>
          </w:r>
          <w:del w:id="28" w:author="Prabhu, Akshata MS" w:date="2024-08-22T11:39:00Z">
            <w:r w:rsidR="00C35BF9">
              <w:delText>(</w:delText>
            </w:r>
          </w:del>
          <w:r w:rsidR="00503D41">
            <w:t>V3.</w:t>
          </w:r>
          <w:del w:id="29" w:author="Prabhu, Akshata MS" w:date="2024-08-22T11:39:00Z">
            <w:r w:rsidR="00C35BF9">
              <w:delText>0)</w:delText>
            </w:r>
          </w:del>
          <w:ins w:id="30" w:author="Prabhu, Akshata MS" w:date="2024-08-22T11:39:00Z">
            <w:r w:rsidR="00503D41">
              <w:t>1</w:t>
            </w:r>
          </w:ins>
          <w:r w:rsidR="00470E40">
            <w:fldChar w:fldCharType="end"/>
          </w:r>
          <w:ins w:id="31" w:author="Prabhu, Akshata MS" w:date="2024-08-22T11:39:00Z">
            <w:r w:rsidR="00900C52">
              <w:t>)</w:t>
            </w:r>
          </w:ins>
        </w:p>
      </w:tc>
      <w:tc>
        <w:tcPr>
          <w:tcW w:w="2500" w:type="pct"/>
        </w:tcPr>
        <w:p w14:paraId="36F37588" w14:textId="1E729F40" w:rsidR="00900C52" w:rsidRPr="00EB77B3" w:rsidRDefault="00900C52" w:rsidP="00EB77B3">
          <w:pPr>
            <w:pStyle w:val="ASDEFCONHeaderFooterRight"/>
          </w:pPr>
          <w:r w:rsidRPr="00EB77B3">
            <w:t>C-</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7D07B816" w14:textId="77777777" w:rsidTr="00C742ED">
      <w:tc>
        <w:tcPr>
          <w:tcW w:w="5000" w:type="pct"/>
          <w:gridSpan w:val="2"/>
        </w:tcPr>
        <w:p w14:paraId="12FC885B" w14:textId="40F2DFB6" w:rsidR="00900C52" w:rsidRDefault="00470E40" w:rsidP="00C742ED">
          <w:pPr>
            <w:pStyle w:val="ASDEFCONHeaderFooterClassification"/>
          </w:pPr>
          <w:r>
            <w:fldChar w:fldCharType="begin"/>
          </w:r>
          <w:r>
            <w:instrText xml:space="preserve"> DOCPROPERTY  Classification  \* MERGEFORMAT </w:instrText>
          </w:r>
          <w:r>
            <w:fldChar w:fldCharType="separate"/>
          </w:r>
          <w:del w:id="32" w:author="Prabhu, Akshata MS" w:date="2024-08-22T11:39:00Z">
            <w:r w:rsidR="00C35BF9">
              <w:delText>OFFICIAL</w:delText>
            </w:r>
          </w:del>
          <w:ins w:id="33" w:author="Prabhu, Akshata MS" w:date="2024-08-22T11:39:00Z">
            <w:r w:rsidR="00503D41">
              <w:t>Official</w:t>
            </w:r>
          </w:ins>
          <w:r>
            <w:fldChar w:fldCharType="end"/>
          </w:r>
        </w:p>
      </w:tc>
    </w:tr>
  </w:tbl>
  <w:p w14:paraId="2C2E2A91" w14:textId="77777777" w:rsidR="00900C52" w:rsidRPr="00C742ED" w:rsidRDefault="00900C52" w:rsidP="00C742ED">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34F548D8" w14:textId="77777777" w:rsidTr="00C742ED">
      <w:tc>
        <w:tcPr>
          <w:tcW w:w="2500" w:type="pct"/>
        </w:tcPr>
        <w:p w14:paraId="3871FA3E" w14:textId="5A987FB6"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ins w:id="111" w:author="Prabhu, Akshata MS" w:date="2024-08-22T11:39:00Z">
            <w:r w:rsidR="00900C52">
              <w:t>(</w:t>
            </w:r>
          </w:ins>
          <w:r w:rsidR="00470E40">
            <w:fldChar w:fldCharType="begin"/>
          </w:r>
          <w:r w:rsidR="00470E40">
            <w:instrText xml:space="preserve"> DOCPROPERTY  Version  \* MERGEFORMAT </w:instrText>
          </w:r>
          <w:r w:rsidR="00470E40">
            <w:fldChar w:fldCharType="separate"/>
          </w:r>
          <w:del w:id="112" w:author="Prabhu, Akshata MS" w:date="2024-08-22T11:39:00Z">
            <w:r w:rsidR="00C35BF9">
              <w:delText>(</w:delText>
            </w:r>
          </w:del>
          <w:r w:rsidR="00503D41">
            <w:t>V3.</w:t>
          </w:r>
          <w:del w:id="113" w:author="Prabhu, Akshata MS" w:date="2024-08-22T11:39:00Z">
            <w:r w:rsidR="00C35BF9">
              <w:delText>0)</w:delText>
            </w:r>
          </w:del>
          <w:ins w:id="114" w:author="Prabhu, Akshata MS" w:date="2024-08-22T11:39:00Z">
            <w:r w:rsidR="00503D41">
              <w:t>1</w:t>
            </w:r>
          </w:ins>
          <w:r w:rsidR="00470E40">
            <w:fldChar w:fldCharType="end"/>
          </w:r>
          <w:ins w:id="115" w:author="Prabhu, Akshata MS" w:date="2024-08-22T11:39:00Z">
            <w:r w:rsidR="00900C52">
              <w:t>)</w:t>
            </w:r>
          </w:ins>
        </w:p>
      </w:tc>
      <w:tc>
        <w:tcPr>
          <w:tcW w:w="2500" w:type="pct"/>
        </w:tcPr>
        <w:p w14:paraId="0799DE64" w14:textId="48C319C2" w:rsidR="00900C52" w:rsidRPr="00EB77B3" w:rsidRDefault="00900C52" w:rsidP="00EB77B3">
          <w:pPr>
            <w:pStyle w:val="ASDEFCONHeaderFooterRight"/>
          </w:pPr>
          <w:r w:rsidRPr="00EB77B3">
            <w:t>D-</w:t>
          </w:r>
          <w:r w:rsidRPr="00EB77B3">
            <w:fldChar w:fldCharType="begin"/>
          </w:r>
          <w:r w:rsidRPr="00EB77B3">
            <w:instrText xml:space="preserve"> PAGE </w:instrText>
          </w:r>
          <w:r w:rsidRPr="00EB77B3">
            <w:fldChar w:fldCharType="separate"/>
          </w:r>
          <w:r w:rsidR="0086298D">
            <w:rPr>
              <w:noProof/>
            </w:rPr>
            <w:t>5</w:t>
          </w:r>
          <w:r w:rsidRPr="00EB77B3">
            <w:fldChar w:fldCharType="end"/>
          </w:r>
        </w:p>
      </w:tc>
    </w:tr>
    <w:tr w:rsidR="00900C52" w14:paraId="0FEA7289" w14:textId="77777777" w:rsidTr="00C742ED">
      <w:tc>
        <w:tcPr>
          <w:tcW w:w="5000" w:type="pct"/>
          <w:gridSpan w:val="2"/>
        </w:tcPr>
        <w:p w14:paraId="40F847E2" w14:textId="27685324" w:rsidR="00900C52" w:rsidRDefault="00470E40" w:rsidP="00C742ED">
          <w:pPr>
            <w:pStyle w:val="ASDEFCONHeaderFooterClassification"/>
          </w:pPr>
          <w:r>
            <w:fldChar w:fldCharType="begin"/>
          </w:r>
          <w:r>
            <w:instrText xml:space="preserve"> DOCPROPERTY  Classification  \* MERGEFORMAT </w:instrText>
          </w:r>
          <w:r>
            <w:fldChar w:fldCharType="separate"/>
          </w:r>
          <w:del w:id="116" w:author="Prabhu, Akshata MS" w:date="2024-08-22T11:39:00Z">
            <w:r w:rsidR="00C35BF9">
              <w:delText>OFFICIAL</w:delText>
            </w:r>
          </w:del>
          <w:ins w:id="117" w:author="Prabhu, Akshata MS" w:date="2024-08-22T11:39:00Z">
            <w:r w:rsidR="00503D41">
              <w:t>Official</w:t>
            </w:r>
          </w:ins>
          <w:r>
            <w:fldChar w:fldCharType="end"/>
          </w:r>
        </w:p>
      </w:tc>
    </w:tr>
  </w:tbl>
  <w:p w14:paraId="3038A58C" w14:textId="77777777" w:rsidR="00900C52" w:rsidRPr="00C742ED" w:rsidRDefault="00900C52" w:rsidP="00C742ED">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14DECEBB" w14:textId="77777777" w:rsidTr="00C742ED">
      <w:tc>
        <w:tcPr>
          <w:tcW w:w="2500" w:type="pct"/>
        </w:tcPr>
        <w:p w14:paraId="7B489E56" w14:textId="03D89E30"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ins w:id="121" w:author="Prabhu, Akshata MS" w:date="2024-08-22T11:39:00Z">
            <w:r w:rsidR="00900C52">
              <w:t>(</w:t>
            </w:r>
          </w:ins>
          <w:r w:rsidR="00470E40">
            <w:fldChar w:fldCharType="begin"/>
          </w:r>
          <w:r w:rsidR="00470E40">
            <w:instrText xml:space="preserve"> DOCPROPERTY  Version  \* MERGEFORMAT </w:instrText>
          </w:r>
          <w:r w:rsidR="00470E40">
            <w:fldChar w:fldCharType="separate"/>
          </w:r>
          <w:del w:id="122" w:author="Prabhu, Akshata MS" w:date="2024-08-22T11:39:00Z">
            <w:r w:rsidR="00C35BF9">
              <w:delText>(</w:delText>
            </w:r>
          </w:del>
          <w:r w:rsidR="00503D41">
            <w:t>V3.</w:t>
          </w:r>
          <w:del w:id="123" w:author="Prabhu, Akshata MS" w:date="2024-08-22T11:39:00Z">
            <w:r w:rsidR="00C35BF9">
              <w:delText>0)</w:delText>
            </w:r>
          </w:del>
          <w:ins w:id="124" w:author="Prabhu, Akshata MS" w:date="2024-08-22T11:39:00Z">
            <w:r w:rsidR="00503D41">
              <w:t>1</w:t>
            </w:r>
          </w:ins>
          <w:r w:rsidR="00470E40">
            <w:fldChar w:fldCharType="end"/>
          </w:r>
          <w:ins w:id="125" w:author="Prabhu, Akshata MS" w:date="2024-08-22T11:39:00Z">
            <w:r w:rsidR="00900C52">
              <w:t>)</w:t>
            </w:r>
          </w:ins>
        </w:p>
      </w:tc>
      <w:tc>
        <w:tcPr>
          <w:tcW w:w="2500" w:type="pct"/>
        </w:tcPr>
        <w:p w14:paraId="2BEF42B4" w14:textId="6CD4112C" w:rsidR="00900C52" w:rsidRPr="00EB77B3" w:rsidRDefault="00900C52" w:rsidP="00EB77B3">
          <w:pPr>
            <w:pStyle w:val="ASDEFCONHeaderFooterRight"/>
          </w:pPr>
          <w:r w:rsidRPr="00EB77B3">
            <w:t>E-</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19CD8504" w14:textId="77777777" w:rsidTr="00C742ED">
      <w:tc>
        <w:tcPr>
          <w:tcW w:w="5000" w:type="pct"/>
          <w:gridSpan w:val="2"/>
        </w:tcPr>
        <w:p w14:paraId="42AD9F85" w14:textId="2839436C" w:rsidR="00900C52" w:rsidRDefault="00470E40" w:rsidP="00C742ED">
          <w:pPr>
            <w:pStyle w:val="ASDEFCONHeaderFooterClassification"/>
          </w:pPr>
          <w:r>
            <w:fldChar w:fldCharType="begin"/>
          </w:r>
          <w:r>
            <w:instrText xml:space="preserve"> DOCPROPERTY  Classification  \* MERGEFORMAT </w:instrText>
          </w:r>
          <w:r>
            <w:fldChar w:fldCharType="separate"/>
          </w:r>
          <w:del w:id="126" w:author="Prabhu, Akshata MS" w:date="2024-08-22T11:39:00Z">
            <w:r w:rsidR="00C35BF9">
              <w:delText>OFFICIAL</w:delText>
            </w:r>
          </w:del>
          <w:ins w:id="127" w:author="Prabhu, Akshata MS" w:date="2024-08-22T11:39:00Z">
            <w:r w:rsidR="00503D41">
              <w:t>Official</w:t>
            </w:r>
          </w:ins>
          <w:r>
            <w:fldChar w:fldCharType="end"/>
          </w:r>
        </w:p>
      </w:tc>
    </w:tr>
  </w:tbl>
  <w:p w14:paraId="7C7499CE" w14:textId="77777777" w:rsidR="00900C52" w:rsidRPr="00C742ED" w:rsidRDefault="00900C52" w:rsidP="00C742ED">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4C62CD83" w14:textId="77777777" w:rsidTr="00C742ED">
      <w:tc>
        <w:tcPr>
          <w:tcW w:w="2500" w:type="pct"/>
        </w:tcPr>
        <w:p w14:paraId="755FB19F" w14:textId="4EE12DE5"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ins w:id="140" w:author="Prabhu, Akshata MS" w:date="2024-08-22T11:39:00Z">
            <w:r w:rsidR="00900C52">
              <w:t>(</w:t>
            </w:r>
          </w:ins>
          <w:r w:rsidR="00470E40">
            <w:fldChar w:fldCharType="begin"/>
          </w:r>
          <w:r w:rsidR="00470E40">
            <w:instrText xml:space="preserve"> DOCPROPERTY  Version  \* MERGEFORMAT </w:instrText>
          </w:r>
          <w:r w:rsidR="00470E40">
            <w:fldChar w:fldCharType="separate"/>
          </w:r>
          <w:del w:id="141" w:author="Prabhu, Akshata MS" w:date="2024-08-22T11:39:00Z">
            <w:r w:rsidR="00C35BF9">
              <w:delText>(</w:delText>
            </w:r>
          </w:del>
          <w:r w:rsidR="00503D41">
            <w:t>V3.</w:t>
          </w:r>
          <w:del w:id="142" w:author="Prabhu, Akshata MS" w:date="2024-08-22T11:39:00Z">
            <w:r w:rsidR="00C35BF9">
              <w:delText>0)</w:delText>
            </w:r>
          </w:del>
          <w:ins w:id="143" w:author="Prabhu, Akshata MS" w:date="2024-08-22T11:39:00Z">
            <w:r w:rsidR="00503D41">
              <w:t>1</w:t>
            </w:r>
          </w:ins>
          <w:r w:rsidR="00470E40">
            <w:fldChar w:fldCharType="end"/>
          </w:r>
          <w:ins w:id="144" w:author="Prabhu, Akshata MS" w:date="2024-08-22T11:39:00Z">
            <w:r w:rsidR="00900C52">
              <w:t>)</w:t>
            </w:r>
          </w:ins>
        </w:p>
      </w:tc>
      <w:tc>
        <w:tcPr>
          <w:tcW w:w="2500" w:type="pct"/>
        </w:tcPr>
        <w:p w14:paraId="732E2588" w14:textId="00E9866D" w:rsidR="00900C52" w:rsidRPr="00EB77B3" w:rsidRDefault="00900C52" w:rsidP="00EB77B3">
          <w:pPr>
            <w:pStyle w:val="ASDEFCONHeaderFooterRight"/>
          </w:pPr>
          <w:r w:rsidRPr="00EB77B3">
            <w:t>F-</w:t>
          </w:r>
          <w:r w:rsidRPr="00EB77B3">
            <w:fldChar w:fldCharType="begin"/>
          </w:r>
          <w:r w:rsidRPr="00EB77B3">
            <w:instrText xml:space="preserve"> PAGE </w:instrText>
          </w:r>
          <w:r w:rsidRPr="00EB77B3">
            <w:fldChar w:fldCharType="separate"/>
          </w:r>
          <w:r w:rsidR="0086298D">
            <w:rPr>
              <w:noProof/>
            </w:rPr>
            <w:t>2</w:t>
          </w:r>
          <w:r w:rsidRPr="00EB77B3">
            <w:fldChar w:fldCharType="end"/>
          </w:r>
        </w:p>
      </w:tc>
    </w:tr>
    <w:tr w:rsidR="00900C52" w14:paraId="289BD4AA" w14:textId="77777777" w:rsidTr="00C742ED">
      <w:tc>
        <w:tcPr>
          <w:tcW w:w="5000" w:type="pct"/>
          <w:gridSpan w:val="2"/>
        </w:tcPr>
        <w:p w14:paraId="05730537" w14:textId="2FAA7CD7" w:rsidR="00900C52" w:rsidRDefault="00470E40" w:rsidP="00C742ED">
          <w:pPr>
            <w:pStyle w:val="ASDEFCONHeaderFooterClassification"/>
          </w:pPr>
          <w:r>
            <w:fldChar w:fldCharType="begin"/>
          </w:r>
          <w:r>
            <w:instrText xml:space="preserve"> DOCPROPERTY  Classification  \* MERGEFORMAT </w:instrText>
          </w:r>
          <w:r>
            <w:fldChar w:fldCharType="separate"/>
          </w:r>
          <w:del w:id="145" w:author="Prabhu, Akshata MS" w:date="2024-08-22T11:39:00Z">
            <w:r w:rsidR="00C35BF9">
              <w:delText>OFFICIAL</w:delText>
            </w:r>
          </w:del>
          <w:ins w:id="146" w:author="Prabhu, Akshata MS" w:date="2024-08-22T11:39:00Z">
            <w:r w:rsidR="00503D41">
              <w:t>Official</w:t>
            </w:r>
          </w:ins>
          <w:r>
            <w:fldChar w:fldCharType="end"/>
          </w:r>
        </w:p>
      </w:tc>
    </w:tr>
  </w:tbl>
  <w:p w14:paraId="7D3A54BF" w14:textId="77777777" w:rsidR="00900C52" w:rsidRPr="00C742ED" w:rsidRDefault="00900C52" w:rsidP="00C742ED">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900C52" w14:paraId="640755D0" w14:textId="77777777" w:rsidTr="00C742ED">
      <w:tc>
        <w:tcPr>
          <w:tcW w:w="2500" w:type="pct"/>
        </w:tcPr>
        <w:p w14:paraId="2C56580F" w14:textId="71A1FC4A"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ins w:id="149" w:author="Prabhu, Akshata MS" w:date="2024-08-22T11:39:00Z">
            <w:r w:rsidR="00900C52">
              <w:t>(</w:t>
            </w:r>
          </w:ins>
          <w:r w:rsidR="00470E40">
            <w:fldChar w:fldCharType="begin"/>
          </w:r>
          <w:r w:rsidR="00470E40">
            <w:instrText xml:space="preserve"> DOCPROPERTY  Version  \* MERGEFORMAT </w:instrText>
          </w:r>
          <w:r w:rsidR="00470E40">
            <w:fldChar w:fldCharType="separate"/>
          </w:r>
          <w:del w:id="150" w:author="Prabhu, Akshata MS" w:date="2024-08-22T11:39:00Z">
            <w:r w:rsidR="00C35BF9">
              <w:delText>(</w:delText>
            </w:r>
          </w:del>
          <w:r w:rsidR="00503D41">
            <w:t>V3.</w:t>
          </w:r>
          <w:del w:id="151" w:author="Prabhu, Akshata MS" w:date="2024-08-22T11:39:00Z">
            <w:r w:rsidR="00C35BF9">
              <w:delText>0)</w:delText>
            </w:r>
          </w:del>
          <w:ins w:id="152" w:author="Prabhu, Akshata MS" w:date="2024-08-22T11:39:00Z">
            <w:r w:rsidR="00503D41">
              <w:t>1</w:t>
            </w:r>
          </w:ins>
          <w:r w:rsidR="00470E40">
            <w:fldChar w:fldCharType="end"/>
          </w:r>
          <w:ins w:id="153" w:author="Prabhu, Akshata MS" w:date="2024-08-22T11:39:00Z">
            <w:r w:rsidR="00900C52">
              <w:t>)</w:t>
            </w:r>
          </w:ins>
        </w:p>
      </w:tc>
      <w:tc>
        <w:tcPr>
          <w:tcW w:w="2500" w:type="pct"/>
        </w:tcPr>
        <w:p w14:paraId="077D1124" w14:textId="37D22CBC" w:rsidR="00900C52" w:rsidRPr="00EB77B3" w:rsidRDefault="00900C52" w:rsidP="00EB77B3">
          <w:pPr>
            <w:pStyle w:val="ASDEFCONHeaderFooterRight"/>
          </w:pPr>
          <w:r w:rsidRPr="00EB77B3">
            <w:t>G-</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6285C1A3" w14:textId="77777777" w:rsidTr="00C742ED">
      <w:tc>
        <w:tcPr>
          <w:tcW w:w="5000" w:type="pct"/>
          <w:gridSpan w:val="2"/>
        </w:tcPr>
        <w:p w14:paraId="0873EE33" w14:textId="6E588DCE" w:rsidR="00900C52" w:rsidRDefault="00470E40" w:rsidP="00C742ED">
          <w:pPr>
            <w:pStyle w:val="ASDEFCONHeaderFooterClassification"/>
          </w:pPr>
          <w:r>
            <w:fldChar w:fldCharType="begin"/>
          </w:r>
          <w:r>
            <w:instrText xml:space="preserve"> DOCPROPERTY  Classification  \* MERGEFORMAT </w:instrText>
          </w:r>
          <w:r>
            <w:fldChar w:fldCharType="separate"/>
          </w:r>
          <w:del w:id="154" w:author="Prabhu, Akshata MS" w:date="2024-08-22T11:39:00Z">
            <w:r w:rsidR="00C35BF9">
              <w:delText>OFFICIAL</w:delText>
            </w:r>
          </w:del>
          <w:ins w:id="155" w:author="Prabhu, Akshata MS" w:date="2024-08-22T11:39:00Z">
            <w:r w:rsidR="00503D41">
              <w:t>Official</w:t>
            </w:r>
          </w:ins>
          <w:r>
            <w:fldChar w:fldCharType="end"/>
          </w:r>
        </w:p>
      </w:tc>
    </w:tr>
  </w:tbl>
  <w:p w14:paraId="40628360" w14:textId="77777777" w:rsidR="00900C52" w:rsidRPr="00C742ED" w:rsidRDefault="00900C52" w:rsidP="00C742ED">
    <w:pPr>
      <w:pStyle w:val="ASDEFCONHeaderFooter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779D250B" w14:textId="77777777" w:rsidTr="00C742ED">
      <w:tc>
        <w:tcPr>
          <w:tcW w:w="2500" w:type="pct"/>
        </w:tcPr>
        <w:p w14:paraId="037702E2" w14:textId="7613EB34" w:rsidR="00900C52" w:rsidRDefault="00AC6799" w:rsidP="00900C52">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ins w:id="158" w:author="Prabhu, Akshata MS" w:date="2024-08-22T11:39:00Z">
            <w:r w:rsidR="00900C52">
              <w:t>(</w:t>
            </w:r>
          </w:ins>
          <w:r w:rsidR="00470E40">
            <w:fldChar w:fldCharType="begin"/>
          </w:r>
          <w:r w:rsidR="00470E40">
            <w:instrText xml:space="preserve"> DOCPROPERTY  Version  \* MERGEFORMAT </w:instrText>
          </w:r>
          <w:r w:rsidR="00470E40">
            <w:fldChar w:fldCharType="separate"/>
          </w:r>
          <w:del w:id="159" w:author="Prabhu, Akshata MS" w:date="2024-08-22T11:39:00Z">
            <w:r w:rsidR="00C35BF9">
              <w:delText>(</w:delText>
            </w:r>
          </w:del>
          <w:r w:rsidR="00503D41">
            <w:t>V3.</w:t>
          </w:r>
          <w:del w:id="160" w:author="Prabhu, Akshata MS" w:date="2024-08-22T11:39:00Z">
            <w:r w:rsidR="00C35BF9">
              <w:delText>0)</w:delText>
            </w:r>
          </w:del>
          <w:ins w:id="161" w:author="Prabhu, Akshata MS" w:date="2024-08-22T11:39:00Z">
            <w:r w:rsidR="00503D41">
              <w:t>1</w:t>
            </w:r>
          </w:ins>
          <w:r w:rsidR="00470E40">
            <w:fldChar w:fldCharType="end"/>
          </w:r>
          <w:ins w:id="162" w:author="Prabhu, Akshata MS" w:date="2024-08-22T11:39:00Z">
            <w:r w:rsidR="00900C52">
              <w:t>)</w:t>
            </w:r>
          </w:ins>
        </w:p>
      </w:tc>
      <w:tc>
        <w:tcPr>
          <w:tcW w:w="2500" w:type="pct"/>
        </w:tcPr>
        <w:p w14:paraId="07B64C63" w14:textId="2DC8E4DD" w:rsidR="00900C52" w:rsidRPr="00EB77B3" w:rsidRDefault="00900C52" w:rsidP="00EB77B3">
          <w:pPr>
            <w:pStyle w:val="ASDEFCONHeaderFooterRight"/>
          </w:pPr>
          <w:r w:rsidRPr="00EB77B3">
            <w:t>H-</w:t>
          </w:r>
          <w:r w:rsidRPr="00EB77B3">
            <w:fldChar w:fldCharType="begin"/>
          </w:r>
          <w:r w:rsidRPr="00EB77B3">
            <w:instrText xml:space="preserve"> PAGE </w:instrText>
          </w:r>
          <w:r w:rsidRPr="00EB77B3">
            <w:fldChar w:fldCharType="separate"/>
          </w:r>
          <w:r w:rsidR="0086298D">
            <w:rPr>
              <w:noProof/>
            </w:rPr>
            <w:t>8</w:t>
          </w:r>
          <w:r w:rsidRPr="00EB77B3">
            <w:fldChar w:fldCharType="end"/>
          </w:r>
        </w:p>
      </w:tc>
    </w:tr>
    <w:tr w:rsidR="00900C52" w14:paraId="2638B3C4" w14:textId="77777777" w:rsidTr="00C742ED">
      <w:tc>
        <w:tcPr>
          <w:tcW w:w="5000" w:type="pct"/>
          <w:gridSpan w:val="2"/>
        </w:tcPr>
        <w:p w14:paraId="62A31A66" w14:textId="75331AF4" w:rsidR="00900C52" w:rsidRDefault="00470E40" w:rsidP="00C742ED">
          <w:pPr>
            <w:pStyle w:val="ASDEFCONHeaderFooterClassification"/>
          </w:pPr>
          <w:r>
            <w:fldChar w:fldCharType="begin"/>
          </w:r>
          <w:r>
            <w:instrText xml:space="preserve"> DOCPROPERTY  Classification  \* MERGEFORMAT </w:instrText>
          </w:r>
          <w:r>
            <w:fldChar w:fldCharType="separate"/>
          </w:r>
          <w:del w:id="163" w:author="Prabhu, Akshata MS" w:date="2024-08-22T11:39:00Z">
            <w:r w:rsidR="00C35BF9">
              <w:delText>OFFICIAL</w:delText>
            </w:r>
          </w:del>
          <w:ins w:id="164" w:author="Prabhu, Akshata MS" w:date="2024-08-22T11:39:00Z">
            <w:r w:rsidR="00503D41">
              <w:t>Official</w:t>
            </w:r>
          </w:ins>
          <w:r>
            <w:fldChar w:fldCharType="end"/>
          </w:r>
        </w:p>
      </w:tc>
    </w:tr>
  </w:tbl>
  <w:p w14:paraId="68553194" w14:textId="77777777" w:rsidR="00900C52" w:rsidRPr="00C742ED" w:rsidRDefault="00900C52" w:rsidP="00C742ED">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BCA61" w14:textId="77777777" w:rsidR="00470E40" w:rsidRDefault="00470E40">
      <w:r>
        <w:separator/>
      </w:r>
    </w:p>
  </w:footnote>
  <w:footnote w:type="continuationSeparator" w:id="0">
    <w:p w14:paraId="2339D0ED" w14:textId="77777777" w:rsidR="00470E40" w:rsidRDefault="00470E40">
      <w:r>
        <w:continuationSeparator/>
      </w:r>
    </w:p>
  </w:footnote>
  <w:footnote w:type="continuationNotice" w:id="1">
    <w:p w14:paraId="390DC878" w14:textId="77777777" w:rsidR="00470E40" w:rsidRDefault="00470E40" w:rsidP="00470E4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6042F5B4" w14:textId="77777777" w:rsidTr="00C742ED">
      <w:tc>
        <w:tcPr>
          <w:tcW w:w="5000" w:type="pct"/>
          <w:gridSpan w:val="2"/>
        </w:tcPr>
        <w:p w14:paraId="57868FAE" w14:textId="075C7D08" w:rsidR="00900C52" w:rsidRDefault="00AC6799" w:rsidP="00C742ED">
          <w:pPr>
            <w:pStyle w:val="ASDEFCONHeaderFooterClassification"/>
          </w:pPr>
          <w:r>
            <w:fldChar w:fldCharType="begin"/>
          </w:r>
          <w:r>
            <w:instrText xml:space="preserve"> DOCPROPERTY  Classification  \* MERGEFORMAT </w:instrText>
          </w:r>
          <w:r>
            <w:fldChar w:fldCharType="separate"/>
          </w:r>
          <w:del w:id="2" w:author="Prabhu, Akshata MS" w:date="2024-08-22T11:39:00Z">
            <w:r w:rsidR="00C35BF9">
              <w:delText>OFFICIAL</w:delText>
            </w:r>
          </w:del>
          <w:ins w:id="3" w:author="Prabhu, Akshata MS" w:date="2024-08-22T11:39:00Z">
            <w:r w:rsidR="00503D41">
              <w:t>Official</w:t>
            </w:r>
          </w:ins>
          <w:r>
            <w:fldChar w:fldCharType="end"/>
          </w:r>
        </w:p>
      </w:tc>
    </w:tr>
    <w:tr w:rsidR="00900C52" w14:paraId="76634E73" w14:textId="77777777" w:rsidTr="00C742ED">
      <w:tc>
        <w:tcPr>
          <w:tcW w:w="2500" w:type="pct"/>
        </w:tcPr>
        <w:p w14:paraId="03D8DF06" w14:textId="2CAFBF1E"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31F09A7C" w14:textId="5ABCB0E0"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5AC595F3" w14:textId="77777777" w:rsidR="00900C52" w:rsidRDefault="00900C52" w:rsidP="00A13384">
    <w:pPr>
      <w:pStyle w:val="ASDEFCONTitle"/>
    </w:pPr>
    <w:r>
      <w:t>Attachment a</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78CA40E0" w14:textId="77777777" w:rsidTr="00C742ED">
      <w:tc>
        <w:tcPr>
          <w:tcW w:w="5000" w:type="pct"/>
          <w:gridSpan w:val="2"/>
        </w:tcPr>
        <w:p w14:paraId="7674C584" w14:textId="0E2FE9B3" w:rsidR="00900C52" w:rsidRDefault="00AC6799" w:rsidP="00C742ED">
          <w:pPr>
            <w:pStyle w:val="ASDEFCONHeaderFooterClassification"/>
          </w:pPr>
          <w:r>
            <w:fldChar w:fldCharType="begin"/>
          </w:r>
          <w:r>
            <w:instrText xml:space="preserve"> DOCPROPERTY Classification </w:instrText>
          </w:r>
          <w:r>
            <w:fldChar w:fldCharType="separate"/>
          </w:r>
          <w:del w:id="281" w:author="Prabhu, Akshata MS" w:date="2024-08-22T11:39:00Z">
            <w:r w:rsidR="00C35BF9">
              <w:delText>OFFICIAL</w:delText>
            </w:r>
          </w:del>
          <w:ins w:id="282" w:author="Prabhu, Akshata MS" w:date="2024-08-22T11:39:00Z">
            <w:r w:rsidR="00503D41">
              <w:t>Official</w:t>
            </w:r>
          </w:ins>
          <w:r>
            <w:fldChar w:fldCharType="end"/>
          </w:r>
        </w:p>
      </w:tc>
    </w:tr>
    <w:tr w:rsidR="00900C52" w14:paraId="65740172" w14:textId="77777777" w:rsidTr="00C742ED">
      <w:tc>
        <w:tcPr>
          <w:tcW w:w="2500" w:type="pct"/>
        </w:tcPr>
        <w:p w14:paraId="0227CF2F" w14:textId="6EFC6BCE"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4C43F0A7" w14:textId="4FCEC83F"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2E686DE6" w14:textId="77777777" w:rsidR="00900C52" w:rsidRPr="00C742ED" w:rsidRDefault="00900C52" w:rsidP="00C25276">
    <w:pPr>
      <w:pStyle w:val="ASDEFCONTitle"/>
    </w:pPr>
    <w:r>
      <w:t>Attachment J</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1D715F62" w14:textId="77777777" w:rsidTr="00C742ED">
      <w:tc>
        <w:tcPr>
          <w:tcW w:w="5000" w:type="pct"/>
          <w:gridSpan w:val="2"/>
        </w:tcPr>
        <w:p w14:paraId="34A4482B" w14:textId="328A5191" w:rsidR="00900C52" w:rsidRDefault="00470E40" w:rsidP="00C742ED">
          <w:pPr>
            <w:pStyle w:val="ASDEFCONHeaderFooterClassification"/>
          </w:pPr>
          <w:r>
            <w:fldChar w:fldCharType="begin"/>
          </w:r>
          <w:r>
            <w:instrText xml:space="preserve"> DOCPROPERTY  Classification  \* MERGEFORMAT </w:instrText>
          </w:r>
          <w:r>
            <w:fldChar w:fldCharType="separate"/>
          </w:r>
          <w:del w:id="11" w:author="Prabhu, Akshata MS" w:date="2024-08-22T11:39:00Z">
            <w:r w:rsidR="00C35BF9">
              <w:delText>OFFICIAL</w:delText>
            </w:r>
          </w:del>
          <w:ins w:id="12" w:author="Prabhu, Akshata MS" w:date="2024-08-22T11:39:00Z">
            <w:r w:rsidR="00503D41">
              <w:t>Official</w:t>
            </w:r>
          </w:ins>
          <w:r>
            <w:fldChar w:fldCharType="end"/>
          </w:r>
        </w:p>
      </w:tc>
    </w:tr>
    <w:tr w:rsidR="00900C52" w14:paraId="49F6B690" w14:textId="77777777" w:rsidTr="00C742ED">
      <w:tc>
        <w:tcPr>
          <w:tcW w:w="2500" w:type="pct"/>
        </w:tcPr>
        <w:p w14:paraId="2164EA33" w14:textId="357DFF5B"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377977D3" w14:textId="27E811EB"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18C69525" w14:textId="77777777" w:rsidR="00900C52" w:rsidRPr="00A13384" w:rsidRDefault="00900C52" w:rsidP="00A13384">
    <w:pPr>
      <w:pStyle w:val="ASDEFCONTitle"/>
    </w:pPr>
    <w:r>
      <w:t>Attachment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75558491" w14:textId="77777777" w:rsidTr="00C742ED">
      <w:tc>
        <w:tcPr>
          <w:tcW w:w="5000" w:type="pct"/>
          <w:gridSpan w:val="2"/>
        </w:tcPr>
        <w:p w14:paraId="4B3CC4C5" w14:textId="6A2A129F" w:rsidR="00900C52" w:rsidRDefault="00470E40" w:rsidP="00C742ED">
          <w:pPr>
            <w:pStyle w:val="ASDEFCONHeaderFooterClassification"/>
          </w:pPr>
          <w:r>
            <w:fldChar w:fldCharType="begin"/>
          </w:r>
          <w:r>
            <w:instrText xml:space="preserve"> DOCPROPERTY  Classification  \* MERGEFORMAT </w:instrText>
          </w:r>
          <w:r>
            <w:fldChar w:fldCharType="separate"/>
          </w:r>
          <w:del w:id="25" w:author="Prabhu, Akshata MS" w:date="2024-08-22T11:39:00Z">
            <w:r w:rsidR="00C35BF9">
              <w:delText>OFFICIAL</w:delText>
            </w:r>
          </w:del>
          <w:ins w:id="26" w:author="Prabhu, Akshata MS" w:date="2024-08-22T11:39:00Z">
            <w:r w:rsidR="00503D41">
              <w:t>Official</w:t>
            </w:r>
          </w:ins>
          <w:r>
            <w:fldChar w:fldCharType="end"/>
          </w:r>
        </w:p>
      </w:tc>
    </w:tr>
    <w:tr w:rsidR="00900C52" w14:paraId="4DB4548F" w14:textId="77777777" w:rsidTr="00C742ED">
      <w:tc>
        <w:tcPr>
          <w:tcW w:w="2500" w:type="pct"/>
        </w:tcPr>
        <w:p w14:paraId="6CCBA80F" w14:textId="2AA1768C"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5BFB2B2D" w14:textId="332C2A6F"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1A1CCB6B" w14:textId="77777777" w:rsidR="00900C52" w:rsidRPr="00C742ED" w:rsidRDefault="00900C52" w:rsidP="00A13384">
    <w:pPr>
      <w:pStyle w:val="ASDEFCONTitle"/>
    </w:pPr>
    <w:r>
      <w:t>Attachment C</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04E7A1D1" w14:textId="77777777" w:rsidTr="00C742ED">
      <w:tc>
        <w:tcPr>
          <w:tcW w:w="5000" w:type="pct"/>
          <w:gridSpan w:val="2"/>
        </w:tcPr>
        <w:p w14:paraId="2F770AD7" w14:textId="407D1180" w:rsidR="00900C52" w:rsidRDefault="00470E40" w:rsidP="00C742ED">
          <w:pPr>
            <w:pStyle w:val="ASDEFCONHeaderFooterClassification"/>
          </w:pPr>
          <w:r>
            <w:fldChar w:fldCharType="begin"/>
          </w:r>
          <w:r>
            <w:instrText xml:space="preserve"> DOCPROPERTY  Classification  \* MERGEFORMAT </w:instrText>
          </w:r>
          <w:r>
            <w:fldChar w:fldCharType="separate"/>
          </w:r>
          <w:del w:id="109" w:author="Prabhu, Akshata MS" w:date="2024-08-22T11:39:00Z">
            <w:r w:rsidR="00C35BF9">
              <w:delText>OFFICIAL</w:delText>
            </w:r>
          </w:del>
          <w:ins w:id="110" w:author="Prabhu, Akshata MS" w:date="2024-08-22T11:39:00Z">
            <w:r w:rsidR="00503D41">
              <w:t>Official</w:t>
            </w:r>
          </w:ins>
          <w:r>
            <w:fldChar w:fldCharType="end"/>
          </w:r>
        </w:p>
      </w:tc>
    </w:tr>
    <w:tr w:rsidR="00900C52" w14:paraId="3C0BFAB1" w14:textId="77777777" w:rsidTr="00C742ED">
      <w:tc>
        <w:tcPr>
          <w:tcW w:w="2500" w:type="pct"/>
        </w:tcPr>
        <w:p w14:paraId="453792E3" w14:textId="70ACE7C9"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000ADEA4" w14:textId="555E78A2"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329D2C39" w14:textId="77777777" w:rsidR="00900C52" w:rsidRPr="00C742ED" w:rsidRDefault="00900C52" w:rsidP="00A13384">
    <w:pPr>
      <w:pStyle w:val="ASDEFCONTitle"/>
    </w:pPr>
    <w:r>
      <w:t>Attachment D</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3C7FEEA4" w14:textId="77777777" w:rsidTr="00C742ED">
      <w:tc>
        <w:tcPr>
          <w:tcW w:w="5000" w:type="pct"/>
          <w:gridSpan w:val="2"/>
        </w:tcPr>
        <w:p w14:paraId="426875E7" w14:textId="684A66BD" w:rsidR="00900C52" w:rsidRDefault="00470E40" w:rsidP="00C742ED">
          <w:pPr>
            <w:pStyle w:val="ASDEFCONHeaderFooterClassification"/>
          </w:pPr>
          <w:r>
            <w:fldChar w:fldCharType="begin"/>
          </w:r>
          <w:r>
            <w:instrText xml:space="preserve"> DOCPROPERTY  Classification  \* MERGEFORMAT </w:instrText>
          </w:r>
          <w:r>
            <w:fldChar w:fldCharType="separate"/>
          </w:r>
          <w:del w:id="119" w:author="Prabhu, Akshata MS" w:date="2024-08-22T11:39:00Z">
            <w:r w:rsidR="00C35BF9">
              <w:delText>OFFICIAL</w:delText>
            </w:r>
          </w:del>
          <w:ins w:id="120" w:author="Prabhu, Akshata MS" w:date="2024-08-22T11:39:00Z">
            <w:r w:rsidR="00503D41">
              <w:t>Official</w:t>
            </w:r>
          </w:ins>
          <w:r>
            <w:fldChar w:fldCharType="end"/>
          </w:r>
        </w:p>
      </w:tc>
    </w:tr>
    <w:tr w:rsidR="00900C52" w14:paraId="61AC5C04" w14:textId="77777777" w:rsidTr="00C742ED">
      <w:tc>
        <w:tcPr>
          <w:tcW w:w="2500" w:type="pct"/>
        </w:tcPr>
        <w:p w14:paraId="12F2ED9C" w14:textId="46FA5D8D"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0C923FF5" w14:textId="776F39C3"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2C52E045" w14:textId="77777777" w:rsidR="00900C52" w:rsidRPr="00C742ED" w:rsidRDefault="00900C52" w:rsidP="00A13384">
    <w:pPr>
      <w:pStyle w:val="ASDEFCONTitle"/>
    </w:pPr>
    <w:r>
      <w:t>Attachment 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7D9DE5F7" w14:textId="77777777" w:rsidTr="00C742ED">
      <w:tc>
        <w:tcPr>
          <w:tcW w:w="5000" w:type="pct"/>
          <w:gridSpan w:val="2"/>
        </w:tcPr>
        <w:p w14:paraId="6F6E82D4" w14:textId="37DC519D" w:rsidR="00900C52" w:rsidRDefault="00470E40" w:rsidP="00C742ED">
          <w:pPr>
            <w:pStyle w:val="ASDEFCONHeaderFooterClassification"/>
          </w:pPr>
          <w:r>
            <w:fldChar w:fldCharType="begin"/>
          </w:r>
          <w:r>
            <w:instrText xml:space="preserve"> DOCPROPERTY  Classification  \* MERGEFORMAT </w:instrText>
          </w:r>
          <w:r>
            <w:fldChar w:fldCharType="separate"/>
          </w:r>
          <w:del w:id="138" w:author="Prabhu, Akshata MS" w:date="2024-08-22T11:39:00Z">
            <w:r w:rsidR="00C35BF9">
              <w:delText>OFFICIAL</w:delText>
            </w:r>
          </w:del>
          <w:ins w:id="139" w:author="Prabhu, Akshata MS" w:date="2024-08-22T11:39:00Z">
            <w:r w:rsidR="00503D41">
              <w:t>Official</w:t>
            </w:r>
          </w:ins>
          <w:r>
            <w:fldChar w:fldCharType="end"/>
          </w:r>
        </w:p>
      </w:tc>
    </w:tr>
    <w:tr w:rsidR="00900C52" w14:paraId="39E91704" w14:textId="77777777" w:rsidTr="00C742ED">
      <w:tc>
        <w:tcPr>
          <w:tcW w:w="2500" w:type="pct"/>
        </w:tcPr>
        <w:p w14:paraId="2D8C24C0" w14:textId="29D37BD8"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746AA281" w14:textId="6B5AE548"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3E24BA83" w14:textId="77777777" w:rsidR="00900C52" w:rsidRPr="00C742ED" w:rsidRDefault="00900C52" w:rsidP="00A13384">
    <w:pPr>
      <w:pStyle w:val="ASDEFCONTitle"/>
    </w:pPr>
    <w:r>
      <w:t>Attachment F</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900C52" w14:paraId="3E8791E2" w14:textId="77777777" w:rsidTr="00C742ED">
      <w:tc>
        <w:tcPr>
          <w:tcW w:w="5000" w:type="pct"/>
          <w:gridSpan w:val="2"/>
        </w:tcPr>
        <w:p w14:paraId="35029129" w14:textId="3A8404FE" w:rsidR="00900C52" w:rsidRDefault="00470E40" w:rsidP="00C742ED">
          <w:pPr>
            <w:pStyle w:val="ASDEFCONHeaderFooterClassification"/>
          </w:pPr>
          <w:r>
            <w:fldChar w:fldCharType="begin"/>
          </w:r>
          <w:r>
            <w:instrText xml:space="preserve"> DOCPROPERTY  Classification  \* MERGEFORMAT </w:instrText>
          </w:r>
          <w:r>
            <w:fldChar w:fldCharType="separate"/>
          </w:r>
          <w:del w:id="147" w:author="Prabhu, Akshata MS" w:date="2024-08-22T11:39:00Z">
            <w:r w:rsidR="00C35BF9">
              <w:delText>OFFICIAL</w:delText>
            </w:r>
          </w:del>
          <w:ins w:id="148" w:author="Prabhu, Akshata MS" w:date="2024-08-22T11:39:00Z">
            <w:r w:rsidR="00503D41">
              <w:t>Official</w:t>
            </w:r>
          </w:ins>
          <w:r>
            <w:fldChar w:fldCharType="end"/>
          </w:r>
        </w:p>
      </w:tc>
    </w:tr>
    <w:tr w:rsidR="00900C52" w14:paraId="771A6051" w14:textId="77777777" w:rsidTr="00C742ED">
      <w:tc>
        <w:tcPr>
          <w:tcW w:w="2500" w:type="pct"/>
        </w:tcPr>
        <w:p w14:paraId="71F46995" w14:textId="36FDEA2D"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48837B34" w14:textId="12CCD605"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49EDE8E1" w14:textId="77777777" w:rsidR="00900C52" w:rsidRPr="00C742ED" w:rsidRDefault="00900C52" w:rsidP="00A13384">
    <w:pPr>
      <w:pStyle w:val="ASDEFCONTitle"/>
    </w:pPr>
    <w:r>
      <w:t>Attachment G</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786914A0" w14:textId="77777777" w:rsidTr="00C742ED">
      <w:tc>
        <w:tcPr>
          <w:tcW w:w="5000" w:type="pct"/>
          <w:gridSpan w:val="2"/>
        </w:tcPr>
        <w:p w14:paraId="025E582B" w14:textId="5644F977" w:rsidR="00900C52" w:rsidRDefault="00470E40" w:rsidP="00C742ED">
          <w:pPr>
            <w:pStyle w:val="ASDEFCONHeaderFooterClassification"/>
          </w:pPr>
          <w:r>
            <w:fldChar w:fldCharType="begin"/>
          </w:r>
          <w:r>
            <w:instrText xml:space="preserve"> DOCPROPERTY  Classification  \* MERGEFORMAT </w:instrText>
          </w:r>
          <w:r>
            <w:fldChar w:fldCharType="separate"/>
          </w:r>
          <w:del w:id="156" w:author="Prabhu, Akshata MS" w:date="2024-08-22T11:39:00Z">
            <w:r w:rsidR="00C35BF9">
              <w:delText>OFFICIAL</w:delText>
            </w:r>
          </w:del>
          <w:ins w:id="157" w:author="Prabhu, Akshata MS" w:date="2024-08-22T11:39:00Z">
            <w:r w:rsidR="00503D41">
              <w:t>Official</w:t>
            </w:r>
          </w:ins>
          <w:r>
            <w:fldChar w:fldCharType="end"/>
          </w:r>
        </w:p>
      </w:tc>
    </w:tr>
    <w:tr w:rsidR="00900C52" w14:paraId="0554668D" w14:textId="77777777" w:rsidTr="00C742ED">
      <w:tc>
        <w:tcPr>
          <w:tcW w:w="2500" w:type="pct"/>
        </w:tcPr>
        <w:p w14:paraId="7249485E" w14:textId="13608D1F"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006A33DD" w14:textId="37031F19"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11EEEAB8" w14:textId="77777777" w:rsidR="00900C52" w:rsidRPr="00C742ED" w:rsidRDefault="00900C52" w:rsidP="00A13384">
    <w:pPr>
      <w:pStyle w:val="ASDEFCONTitle"/>
    </w:pPr>
    <w:r>
      <w:t>Attachment H</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4A689CAE" w14:textId="77777777" w:rsidTr="00C742ED">
      <w:tc>
        <w:tcPr>
          <w:tcW w:w="5000" w:type="pct"/>
          <w:gridSpan w:val="2"/>
        </w:tcPr>
        <w:p w14:paraId="0D2B1F9E" w14:textId="449E0697" w:rsidR="00900C52" w:rsidRDefault="00AC6799" w:rsidP="00C742ED">
          <w:pPr>
            <w:pStyle w:val="ASDEFCONHeaderFooterClassification"/>
          </w:pPr>
          <w:r>
            <w:fldChar w:fldCharType="begin"/>
          </w:r>
          <w:r>
            <w:instrText xml:space="preserve"> DOCPROPERTY Classification </w:instrText>
          </w:r>
          <w:r>
            <w:fldChar w:fldCharType="separate"/>
          </w:r>
          <w:del w:id="267" w:author="Prabhu, Akshata MS" w:date="2024-08-22T11:39:00Z">
            <w:r w:rsidR="00C35BF9">
              <w:delText>OFFICIAL</w:delText>
            </w:r>
          </w:del>
          <w:ins w:id="268" w:author="Prabhu, Akshata MS" w:date="2024-08-22T11:39:00Z">
            <w:r w:rsidR="00503D41">
              <w:t>Official</w:t>
            </w:r>
          </w:ins>
          <w:r>
            <w:fldChar w:fldCharType="end"/>
          </w:r>
        </w:p>
      </w:tc>
    </w:tr>
    <w:tr w:rsidR="00900C52" w14:paraId="5F415B82" w14:textId="77777777" w:rsidTr="00C742ED">
      <w:tc>
        <w:tcPr>
          <w:tcW w:w="2500" w:type="pct"/>
        </w:tcPr>
        <w:p w14:paraId="2A4FA677" w14:textId="251D5DEB"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4CB1E23F" w14:textId="524C80D9"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69607526" w14:textId="77777777" w:rsidR="00900C52" w:rsidRPr="00C742ED" w:rsidRDefault="00900C52" w:rsidP="00A13384">
    <w:pPr>
      <w:pStyle w:val="ASDEFCONTitle"/>
    </w:pPr>
    <w:r>
      <w:t>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094242"/>
    <w:multiLevelType w:val="hybridMultilevel"/>
    <w:tmpl w:val="0DB424BC"/>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C5429CD"/>
    <w:multiLevelType w:val="singleLevel"/>
    <w:tmpl w:val="ECA62164"/>
    <w:lvl w:ilvl="0">
      <w:start w:val="1"/>
      <w:numFmt w:val="lowerLetter"/>
      <w:lvlText w:val="%1."/>
      <w:lvlJc w:val="left"/>
      <w:pPr>
        <w:tabs>
          <w:tab w:val="num" w:pos="540"/>
        </w:tabs>
        <w:ind w:left="540" w:hanging="540"/>
      </w:pPr>
      <w:rPr>
        <w:b/>
        <w:i w:val="0"/>
        <w:caps/>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9E64403"/>
    <w:multiLevelType w:val="hybridMultilevel"/>
    <w:tmpl w:val="0DB424BC"/>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6"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63D3B32"/>
    <w:multiLevelType w:val="multilevel"/>
    <w:tmpl w:val="8AF4402E"/>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b w:val="0"/>
        <w:i w:val="0"/>
        <w:sz w:val="20"/>
      </w:rPr>
    </w:lvl>
    <w:lvl w:ilvl="2">
      <w:start w:val="1"/>
      <w:numFmt w:val="lowerLetter"/>
      <w:pStyle w:val="spara"/>
      <w:lvlText w:val="%3."/>
      <w:lvlJc w:val="left"/>
      <w:pPr>
        <w:tabs>
          <w:tab w:val="num" w:pos="1440"/>
        </w:tabs>
        <w:ind w:left="1440" w:hanging="533"/>
      </w:pPr>
      <w:rPr>
        <w:rFonts w:ascii="Arial" w:hAnsi="Arial" w:hint="default"/>
        <w:b w:val="0"/>
        <w:i w:val="0"/>
        <w:sz w:val="20"/>
      </w:r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4" w15:restartNumberingAfterBreak="0">
    <w:nsid w:val="692F05B0"/>
    <w:multiLevelType w:val="multilevel"/>
    <w:tmpl w:val="84CC1628"/>
    <w:lvl w:ilvl="0">
      <w:start w:val="1"/>
      <w:numFmt w:val="decimal"/>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6"/>
  </w:num>
  <w:num w:numId="4">
    <w:abstractNumId w:val="25"/>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10"/>
  </w:num>
  <w:num w:numId="8">
    <w:abstractNumId w:val="12"/>
  </w:num>
  <w:num w:numId="9">
    <w:abstractNumId w:val="35"/>
  </w:num>
  <w:num w:numId="10">
    <w:abstractNumId w:val="20"/>
  </w:num>
  <w:num w:numId="11">
    <w:abstractNumId w:val="40"/>
  </w:num>
  <w:num w:numId="12">
    <w:abstractNumId w:val="13"/>
  </w:num>
  <w:num w:numId="13">
    <w:abstractNumId w:val="16"/>
  </w:num>
  <w:num w:numId="14">
    <w:abstractNumId w:val="42"/>
  </w:num>
  <w:num w:numId="15">
    <w:abstractNumId w:val="9"/>
  </w:num>
  <w:num w:numId="16">
    <w:abstractNumId w:val="7"/>
  </w:num>
  <w:num w:numId="17">
    <w:abstractNumId w:val="2"/>
  </w:num>
  <w:num w:numId="18">
    <w:abstractNumId w:val="4"/>
  </w:num>
  <w:num w:numId="19">
    <w:abstractNumId w:val="15"/>
  </w:num>
  <w:num w:numId="20">
    <w:abstractNumId w:val="0"/>
  </w:num>
  <w:num w:numId="21">
    <w:abstractNumId w:val="22"/>
  </w:num>
  <w:num w:numId="22">
    <w:abstractNumId w:val="37"/>
  </w:num>
  <w:num w:numId="23">
    <w:abstractNumId w:val="32"/>
  </w:num>
  <w:num w:numId="24">
    <w:abstractNumId w:val="38"/>
  </w:num>
  <w:num w:numId="25">
    <w:abstractNumId w:val="26"/>
  </w:num>
  <w:num w:numId="26">
    <w:abstractNumId w:val="38"/>
  </w:num>
  <w:num w:numId="27">
    <w:abstractNumId w:val="38"/>
  </w:num>
  <w:num w:numId="28">
    <w:abstractNumId w:val="38"/>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5"/>
  </w:num>
  <w:num w:numId="32">
    <w:abstractNumId w:val="41"/>
  </w:num>
  <w:num w:numId="33">
    <w:abstractNumId w:val="14"/>
  </w:num>
  <w:num w:numId="34">
    <w:abstractNumId w:val="24"/>
  </w:num>
  <w:num w:numId="35">
    <w:abstractNumId w:val="8"/>
  </w:num>
  <w:num w:numId="36">
    <w:abstractNumId w:val="3"/>
  </w:num>
  <w:num w:numId="37">
    <w:abstractNumId w:val="22"/>
  </w:num>
  <w:num w:numId="38">
    <w:abstractNumId w:val="22"/>
  </w:num>
  <w:num w:numId="39">
    <w:abstractNumId w:val="38"/>
  </w:num>
  <w:num w:numId="40">
    <w:abstractNumId w:val="34"/>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 w:numId="51">
    <w:abstractNumId w:val="18"/>
  </w:num>
  <w:num w:numId="52">
    <w:abstractNumId w:val="30"/>
  </w:num>
  <w:num w:numId="53">
    <w:abstractNumId w:val="22"/>
  </w:num>
  <w:num w:numId="54">
    <w:abstractNumId w:val="22"/>
  </w:num>
  <w:num w:numId="55">
    <w:abstractNumId w:val="1"/>
  </w:num>
  <w:num w:numId="56">
    <w:abstractNumId w:val="21"/>
  </w:num>
  <w:num w:numId="57">
    <w:abstractNumId w:val="11"/>
  </w:num>
  <w:num w:numId="58">
    <w:abstractNumId w:val="39"/>
  </w:num>
  <w:num w:numId="59">
    <w:abstractNumId w:val="33"/>
  </w:num>
  <w:num w:numId="60">
    <w:abstractNumId w:val="22"/>
  </w:num>
  <w:num w:numId="61">
    <w:abstractNumId w:val="22"/>
  </w:num>
  <w:num w:numId="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DateAndTime/>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100224770.1"/>
  </w:docVars>
  <w:rsids>
    <w:rsidRoot w:val="00C82356"/>
    <w:rsid w:val="000003FF"/>
    <w:rsid w:val="00001075"/>
    <w:rsid w:val="000108DF"/>
    <w:rsid w:val="00012874"/>
    <w:rsid w:val="000128A9"/>
    <w:rsid w:val="000154F7"/>
    <w:rsid w:val="00017DCE"/>
    <w:rsid w:val="00021556"/>
    <w:rsid w:val="00023E27"/>
    <w:rsid w:val="00024A73"/>
    <w:rsid w:val="00024AE3"/>
    <w:rsid w:val="00024F8B"/>
    <w:rsid w:val="000254C6"/>
    <w:rsid w:val="00031EB4"/>
    <w:rsid w:val="000327C0"/>
    <w:rsid w:val="00033852"/>
    <w:rsid w:val="00036BA6"/>
    <w:rsid w:val="00037139"/>
    <w:rsid w:val="00043256"/>
    <w:rsid w:val="00043500"/>
    <w:rsid w:val="0005015C"/>
    <w:rsid w:val="000552DB"/>
    <w:rsid w:val="00056275"/>
    <w:rsid w:val="0005723C"/>
    <w:rsid w:val="00061B75"/>
    <w:rsid w:val="0006416F"/>
    <w:rsid w:val="00064BAF"/>
    <w:rsid w:val="00067679"/>
    <w:rsid w:val="000738D9"/>
    <w:rsid w:val="000853C3"/>
    <w:rsid w:val="00090ECE"/>
    <w:rsid w:val="0009397A"/>
    <w:rsid w:val="00094914"/>
    <w:rsid w:val="000A08A7"/>
    <w:rsid w:val="000A21B3"/>
    <w:rsid w:val="000A2331"/>
    <w:rsid w:val="000A4BE2"/>
    <w:rsid w:val="000A4D65"/>
    <w:rsid w:val="000A5008"/>
    <w:rsid w:val="000A68F0"/>
    <w:rsid w:val="000B2E2E"/>
    <w:rsid w:val="000B378D"/>
    <w:rsid w:val="000C24B6"/>
    <w:rsid w:val="000C37CC"/>
    <w:rsid w:val="000C38AB"/>
    <w:rsid w:val="000D1BB1"/>
    <w:rsid w:val="000E03D2"/>
    <w:rsid w:val="000E363E"/>
    <w:rsid w:val="000E388E"/>
    <w:rsid w:val="000E3A6F"/>
    <w:rsid w:val="000E52C5"/>
    <w:rsid w:val="000E6EAD"/>
    <w:rsid w:val="000F203D"/>
    <w:rsid w:val="000F6BB9"/>
    <w:rsid w:val="000F6F51"/>
    <w:rsid w:val="000F785D"/>
    <w:rsid w:val="001002CA"/>
    <w:rsid w:val="0010228C"/>
    <w:rsid w:val="00103098"/>
    <w:rsid w:val="0010336A"/>
    <w:rsid w:val="00110C70"/>
    <w:rsid w:val="00111708"/>
    <w:rsid w:val="001212A0"/>
    <w:rsid w:val="001214B4"/>
    <w:rsid w:val="00122725"/>
    <w:rsid w:val="00124E3C"/>
    <w:rsid w:val="00127D26"/>
    <w:rsid w:val="00127E5E"/>
    <w:rsid w:val="001302E9"/>
    <w:rsid w:val="00134C2F"/>
    <w:rsid w:val="00137B10"/>
    <w:rsid w:val="00140C48"/>
    <w:rsid w:val="001432DD"/>
    <w:rsid w:val="001469C0"/>
    <w:rsid w:val="0015064E"/>
    <w:rsid w:val="00150A00"/>
    <w:rsid w:val="0015240C"/>
    <w:rsid w:val="00153CBB"/>
    <w:rsid w:val="00156186"/>
    <w:rsid w:val="001600B4"/>
    <w:rsid w:val="0016039D"/>
    <w:rsid w:val="00161046"/>
    <w:rsid w:val="00170684"/>
    <w:rsid w:val="00170EE1"/>
    <w:rsid w:val="00171646"/>
    <w:rsid w:val="00172813"/>
    <w:rsid w:val="001743A3"/>
    <w:rsid w:val="001755E6"/>
    <w:rsid w:val="00175C5A"/>
    <w:rsid w:val="0018274E"/>
    <w:rsid w:val="00183914"/>
    <w:rsid w:val="00183B5F"/>
    <w:rsid w:val="00183E0D"/>
    <w:rsid w:val="00184BDA"/>
    <w:rsid w:val="00190D5B"/>
    <w:rsid w:val="0019316E"/>
    <w:rsid w:val="0019367C"/>
    <w:rsid w:val="00194791"/>
    <w:rsid w:val="00196199"/>
    <w:rsid w:val="00196C15"/>
    <w:rsid w:val="00197841"/>
    <w:rsid w:val="001A1E3E"/>
    <w:rsid w:val="001B7651"/>
    <w:rsid w:val="001C2C83"/>
    <w:rsid w:val="001D054E"/>
    <w:rsid w:val="001D2373"/>
    <w:rsid w:val="001D2434"/>
    <w:rsid w:val="001F1540"/>
    <w:rsid w:val="001F59D1"/>
    <w:rsid w:val="00202076"/>
    <w:rsid w:val="00205687"/>
    <w:rsid w:val="00206FF8"/>
    <w:rsid w:val="00212759"/>
    <w:rsid w:val="00212BEF"/>
    <w:rsid w:val="00221D1E"/>
    <w:rsid w:val="00222297"/>
    <w:rsid w:val="002232AE"/>
    <w:rsid w:val="002276A3"/>
    <w:rsid w:val="00227BD8"/>
    <w:rsid w:val="00230782"/>
    <w:rsid w:val="002337A4"/>
    <w:rsid w:val="00236360"/>
    <w:rsid w:val="00236FFE"/>
    <w:rsid w:val="002459E1"/>
    <w:rsid w:val="00247EB9"/>
    <w:rsid w:val="00250941"/>
    <w:rsid w:val="00252DB0"/>
    <w:rsid w:val="0025464C"/>
    <w:rsid w:val="0026081D"/>
    <w:rsid w:val="0026150A"/>
    <w:rsid w:val="00262D52"/>
    <w:rsid w:val="00263754"/>
    <w:rsid w:val="00271F18"/>
    <w:rsid w:val="00280649"/>
    <w:rsid w:val="002844A3"/>
    <w:rsid w:val="002847C2"/>
    <w:rsid w:val="00284E66"/>
    <w:rsid w:val="00291875"/>
    <w:rsid w:val="00292AF4"/>
    <w:rsid w:val="002930FD"/>
    <w:rsid w:val="002A3624"/>
    <w:rsid w:val="002A42EE"/>
    <w:rsid w:val="002B3BAA"/>
    <w:rsid w:val="002C05EA"/>
    <w:rsid w:val="002C4A1A"/>
    <w:rsid w:val="002C5B7B"/>
    <w:rsid w:val="002C6923"/>
    <w:rsid w:val="002C6F77"/>
    <w:rsid w:val="002D3AC3"/>
    <w:rsid w:val="002D5B75"/>
    <w:rsid w:val="002E1C8E"/>
    <w:rsid w:val="002E2291"/>
    <w:rsid w:val="002E4696"/>
    <w:rsid w:val="002E69D1"/>
    <w:rsid w:val="002F3564"/>
    <w:rsid w:val="002F4B86"/>
    <w:rsid w:val="002F6A52"/>
    <w:rsid w:val="002F7441"/>
    <w:rsid w:val="00303342"/>
    <w:rsid w:val="00310DD5"/>
    <w:rsid w:val="00311E3E"/>
    <w:rsid w:val="003123E6"/>
    <w:rsid w:val="00312A80"/>
    <w:rsid w:val="0031467F"/>
    <w:rsid w:val="0031513F"/>
    <w:rsid w:val="00321789"/>
    <w:rsid w:val="003263F7"/>
    <w:rsid w:val="0033503F"/>
    <w:rsid w:val="003353BE"/>
    <w:rsid w:val="00335435"/>
    <w:rsid w:val="003363F6"/>
    <w:rsid w:val="00337E39"/>
    <w:rsid w:val="00340414"/>
    <w:rsid w:val="0034102C"/>
    <w:rsid w:val="00342CB6"/>
    <w:rsid w:val="00343029"/>
    <w:rsid w:val="00344767"/>
    <w:rsid w:val="00345110"/>
    <w:rsid w:val="00360499"/>
    <w:rsid w:val="003623FE"/>
    <w:rsid w:val="003630E0"/>
    <w:rsid w:val="0037254C"/>
    <w:rsid w:val="0037415C"/>
    <w:rsid w:val="003746C4"/>
    <w:rsid w:val="00376919"/>
    <w:rsid w:val="00380DAC"/>
    <w:rsid w:val="00383CFE"/>
    <w:rsid w:val="00383E11"/>
    <w:rsid w:val="00390283"/>
    <w:rsid w:val="00390712"/>
    <w:rsid w:val="00394448"/>
    <w:rsid w:val="0039458A"/>
    <w:rsid w:val="0039525D"/>
    <w:rsid w:val="003A3078"/>
    <w:rsid w:val="003A76DB"/>
    <w:rsid w:val="003B23FF"/>
    <w:rsid w:val="003C0E57"/>
    <w:rsid w:val="003C265C"/>
    <w:rsid w:val="003D3A99"/>
    <w:rsid w:val="003F03C5"/>
    <w:rsid w:val="003F171B"/>
    <w:rsid w:val="003F3C5E"/>
    <w:rsid w:val="004035DB"/>
    <w:rsid w:val="0040420C"/>
    <w:rsid w:val="004047B3"/>
    <w:rsid w:val="0040663D"/>
    <w:rsid w:val="00407B31"/>
    <w:rsid w:val="00410EC0"/>
    <w:rsid w:val="0041226B"/>
    <w:rsid w:val="0041795C"/>
    <w:rsid w:val="00433A83"/>
    <w:rsid w:val="00434676"/>
    <w:rsid w:val="004352D1"/>
    <w:rsid w:val="004376B9"/>
    <w:rsid w:val="00442589"/>
    <w:rsid w:val="00442D24"/>
    <w:rsid w:val="0044353D"/>
    <w:rsid w:val="0045229F"/>
    <w:rsid w:val="00461C39"/>
    <w:rsid w:val="00462504"/>
    <w:rsid w:val="00463615"/>
    <w:rsid w:val="00463C84"/>
    <w:rsid w:val="00466B26"/>
    <w:rsid w:val="004700E5"/>
    <w:rsid w:val="00470E40"/>
    <w:rsid w:val="00481301"/>
    <w:rsid w:val="00483B06"/>
    <w:rsid w:val="00495689"/>
    <w:rsid w:val="004B00BD"/>
    <w:rsid w:val="004B44ED"/>
    <w:rsid w:val="004B7710"/>
    <w:rsid w:val="004C1F81"/>
    <w:rsid w:val="004C2F01"/>
    <w:rsid w:val="004C6F8A"/>
    <w:rsid w:val="004C73AC"/>
    <w:rsid w:val="004D16E3"/>
    <w:rsid w:val="004D1872"/>
    <w:rsid w:val="004D3C5A"/>
    <w:rsid w:val="004D4BEB"/>
    <w:rsid w:val="004D55B7"/>
    <w:rsid w:val="004D6412"/>
    <w:rsid w:val="004E29BE"/>
    <w:rsid w:val="004E5FAC"/>
    <w:rsid w:val="004F3153"/>
    <w:rsid w:val="004F3465"/>
    <w:rsid w:val="004F3F11"/>
    <w:rsid w:val="004F6052"/>
    <w:rsid w:val="004F6925"/>
    <w:rsid w:val="004F7CE5"/>
    <w:rsid w:val="00503D41"/>
    <w:rsid w:val="00505FDD"/>
    <w:rsid w:val="0051003B"/>
    <w:rsid w:val="00511155"/>
    <w:rsid w:val="00512673"/>
    <w:rsid w:val="00515247"/>
    <w:rsid w:val="005158D9"/>
    <w:rsid w:val="005200F8"/>
    <w:rsid w:val="00524C17"/>
    <w:rsid w:val="00525D7A"/>
    <w:rsid w:val="005269A5"/>
    <w:rsid w:val="00526EFE"/>
    <w:rsid w:val="005271ED"/>
    <w:rsid w:val="00530E11"/>
    <w:rsid w:val="00537ACE"/>
    <w:rsid w:val="005400AE"/>
    <w:rsid w:val="00543228"/>
    <w:rsid w:val="00546201"/>
    <w:rsid w:val="00547498"/>
    <w:rsid w:val="005476B1"/>
    <w:rsid w:val="00553DB8"/>
    <w:rsid w:val="00556360"/>
    <w:rsid w:val="00564FCB"/>
    <w:rsid w:val="00565725"/>
    <w:rsid w:val="005669A7"/>
    <w:rsid w:val="00571169"/>
    <w:rsid w:val="00573F86"/>
    <w:rsid w:val="00575F2E"/>
    <w:rsid w:val="00577491"/>
    <w:rsid w:val="00581513"/>
    <w:rsid w:val="00581D65"/>
    <w:rsid w:val="0058221F"/>
    <w:rsid w:val="00582561"/>
    <w:rsid w:val="00582C77"/>
    <w:rsid w:val="005878B8"/>
    <w:rsid w:val="00591CD3"/>
    <w:rsid w:val="00593609"/>
    <w:rsid w:val="00594E6F"/>
    <w:rsid w:val="00597450"/>
    <w:rsid w:val="005A1A43"/>
    <w:rsid w:val="005A2CE0"/>
    <w:rsid w:val="005A7C99"/>
    <w:rsid w:val="005B2C05"/>
    <w:rsid w:val="005B61D8"/>
    <w:rsid w:val="005C74DD"/>
    <w:rsid w:val="005C7B35"/>
    <w:rsid w:val="005C7CAD"/>
    <w:rsid w:val="005D348E"/>
    <w:rsid w:val="005E7266"/>
    <w:rsid w:val="005F06F9"/>
    <w:rsid w:val="005F0C5B"/>
    <w:rsid w:val="005F5716"/>
    <w:rsid w:val="006062C8"/>
    <w:rsid w:val="00606E9B"/>
    <w:rsid w:val="0061091C"/>
    <w:rsid w:val="0061416F"/>
    <w:rsid w:val="006238DA"/>
    <w:rsid w:val="00626F2A"/>
    <w:rsid w:val="0063386B"/>
    <w:rsid w:val="00644A38"/>
    <w:rsid w:val="00644E12"/>
    <w:rsid w:val="00647C8D"/>
    <w:rsid w:val="00654438"/>
    <w:rsid w:val="00667268"/>
    <w:rsid w:val="00671087"/>
    <w:rsid w:val="00671B98"/>
    <w:rsid w:val="006735CA"/>
    <w:rsid w:val="00675031"/>
    <w:rsid w:val="00675A61"/>
    <w:rsid w:val="006765BF"/>
    <w:rsid w:val="006811CC"/>
    <w:rsid w:val="006812E5"/>
    <w:rsid w:val="0068524E"/>
    <w:rsid w:val="006857BC"/>
    <w:rsid w:val="0068588A"/>
    <w:rsid w:val="00687FDB"/>
    <w:rsid w:val="00690A7E"/>
    <w:rsid w:val="00691714"/>
    <w:rsid w:val="00692459"/>
    <w:rsid w:val="0069349C"/>
    <w:rsid w:val="00697A27"/>
    <w:rsid w:val="006A04BC"/>
    <w:rsid w:val="006A4B56"/>
    <w:rsid w:val="006A6383"/>
    <w:rsid w:val="006A7BD7"/>
    <w:rsid w:val="006B092E"/>
    <w:rsid w:val="006B5200"/>
    <w:rsid w:val="006B53DB"/>
    <w:rsid w:val="006C3B48"/>
    <w:rsid w:val="006C407D"/>
    <w:rsid w:val="006D1AC5"/>
    <w:rsid w:val="006D24EB"/>
    <w:rsid w:val="006D2E45"/>
    <w:rsid w:val="006D2E50"/>
    <w:rsid w:val="006D30CC"/>
    <w:rsid w:val="006D3857"/>
    <w:rsid w:val="006E568C"/>
    <w:rsid w:val="006F1ADE"/>
    <w:rsid w:val="006F2C98"/>
    <w:rsid w:val="006F6153"/>
    <w:rsid w:val="006F683B"/>
    <w:rsid w:val="00700FDC"/>
    <w:rsid w:val="00701AB7"/>
    <w:rsid w:val="00706C9B"/>
    <w:rsid w:val="00710382"/>
    <w:rsid w:val="00716D3A"/>
    <w:rsid w:val="007178FA"/>
    <w:rsid w:val="0072068C"/>
    <w:rsid w:val="0073188D"/>
    <w:rsid w:val="00733047"/>
    <w:rsid w:val="007338AE"/>
    <w:rsid w:val="0073731B"/>
    <w:rsid w:val="0075232D"/>
    <w:rsid w:val="00766FBD"/>
    <w:rsid w:val="00770502"/>
    <w:rsid w:val="007705BC"/>
    <w:rsid w:val="0077090F"/>
    <w:rsid w:val="00770967"/>
    <w:rsid w:val="007756C5"/>
    <w:rsid w:val="007830A8"/>
    <w:rsid w:val="007920AD"/>
    <w:rsid w:val="00792658"/>
    <w:rsid w:val="007930E2"/>
    <w:rsid w:val="00793229"/>
    <w:rsid w:val="007966F9"/>
    <w:rsid w:val="007A2851"/>
    <w:rsid w:val="007A5BBB"/>
    <w:rsid w:val="007A6599"/>
    <w:rsid w:val="007A7565"/>
    <w:rsid w:val="007B148F"/>
    <w:rsid w:val="007B164C"/>
    <w:rsid w:val="007B237C"/>
    <w:rsid w:val="007C0249"/>
    <w:rsid w:val="007C3929"/>
    <w:rsid w:val="007C39A3"/>
    <w:rsid w:val="007D4440"/>
    <w:rsid w:val="007E17D6"/>
    <w:rsid w:val="007E288A"/>
    <w:rsid w:val="007E3C4C"/>
    <w:rsid w:val="007E5D8B"/>
    <w:rsid w:val="007F3D85"/>
    <w:rsid w:val="007F4E4D"/>
    <w:rsid w:val="007F74B3"/>
    <w:rsid w:val="00801599"/>
    <w:rsid w:val="008034BB"/>
    <w:rsid w:val="00804AA6"/>
    <w:rsid w:val="00805BC0"/>
    <w:rsid w:val="00807B71"/>
    <w:rsid w:val="008174CE"/>
    <w:rsid w:val="00824137"/>
    <w:rsid w:val="0082531F"/>
    <w:rsid w:val="00826D1B"/>
    <w:rsid w:val="00831347"/>
    <w:rsid w:val="00834A61"/>
    <w:rsid w:val="0083504F"/>
    <w:rsid w:val="00842A58"/>
    <w:rsid w:val="008453CC"/>
    <w:rsid w:val="008502BC"/>
    <w:rsid w:val="00854C61"/>
    <w:rsid w:val="0086298D"/>
    <w:rsid w:val="00863E39"/>
    <w:rsid w:val="00863F42"/>
    <w:rsid w:val="008663EF"/>
    <w:rsid w:val="00880827"/>
    <w:rsid w:val="00880A3A"/>
    <w:rsid w:val="0088109B"/>
    <w:rsid w:val="00887716"/>
    <w:rsid w:val="00887D59"/>
    <w:rsid w:val="0089384A"/>
    <w:rsid w:val="00895D59"/>
    <w:rsid w:val="008960AD"/>
    <w:rsid w:val="008975CE"/>
    <w:rsid w:val="008A05EA"/>
    <w:rsid w:val="008A0C7B"/>
    <w:rsid w:val="008A11E8"/>
    <w:rsid w:val="008A13BE"/>
    <w:rsid w:val="008A2409"/>
    <w:rsid w:val="008A3597"/>
    <w:rsid w:val="008A3CCB"/>
    <w:rsid w:val="008A5378"/>
    <w:rsid w:val="008A7A46"/>
    <w:rsid w:val="008B3F7C"/>
    <w:rsid w:val="008B4772"/>
    <w:rsid w:val="008B62D8"/>
    <w:rsid w:val="008B670D"/>
    <w:rsid w:val="008C1C8B"/>
    <w:rsid w:val="008C2332"/>
    <w:rsid w:val="008C3843"/>
    <w:rsid w:val="008C4D59"/>
    <w:rsid w:val="008C5FE8"/>
    <w:rsid w:val="008C65B2"/>
    <w:rsid w:val="008D59FF"/>
    <w:rsid w:val="008D6646"/>
    <w:rsid w:val="008D6D03"/>
    <w:rsid w:val="008D70FB"/>
    <w:rsid w:val="008D79FE"/>
    <w:rsid w:val="008E3AD4"/>
    <w:rsid w:val="008E4465"/>
    <w:rsid w:val="008E6240"/>
    <w:rsid w:val="008E79C8"/>
    <w:rsid w:val="008F5427"/>
    <w:rsid w:val="008F69C4"/>
    <w:rsid w:val="00900C52"/>
    <w:rsid w:val="0090697E"/>
    <w:rsid w:val="00920D3E"/>
    <w:rsid w:val="0092157A"/>
    <w:rsid w:val="0092673E"/>
    <w:rsid w:val="00926B6B"/>
    <w:rsid w:val="00931FBC"/>
    <w:rsid w:val="00933122"/>
    <w:rsid w:val="00933405"/>
    <w:rsid w:val="00935C25"/>
    <w:rsid w:val="00941B60"/>
    <w:rsid w:val="00942108"/>
    <w:rsid w:val="00944556"/>
    <w:rsid w:val="00945429"/>
    <w:rsid w:val="00951A5E"/>
    <w:rsid w:val="00954DC6"/>
    <w:rsid w:val="00956D9C"/>
    <w:rsid w:val="00957AD9"/>
    <w:rsid w:val="00963D78"/>
    <w:rsid w:val="00967C6C"/>
    <w:rsid w:val="009704A0"/>
    <w:rsid w:val="00973739"/>
    <w:rsid w:val="00976274"/>
    <w:rsid w:val="00983E2F"/>
    <w:rsid w:val="009902A7"/>
    <w:rsid w:val="009910FF"/>
    <w:rsid w:val="00991D6A"/>
    <w:rsid w:val="009A3037"/>
    <w:rsid w:val="009A48F9"/>
    <w:rsid w:val="009A6CD5"/>
    <w:rsid w:val="009A75E0"/>
    <w:rsid w:val="009A79B3"/>
    <w:rsid w:val="009B17EB"/>
    <w:rsid w:val="009B1923"/>
    <w:rsid w:val="009B4B9C"/>
    <w:rsid w:val="009B57B1"/>
    <w:rsid w:val="009C0827"/>
    <w:rsid w:val="009C6380"/>
    <w:rsid w:val="009D256A"/>
    <w:rsid w:val="009D4B3C"/>
    <w:rsid w:val="009E0F2E"/>
    <w:rsid w:val="009E194B"/>
    <w:rsid w:val="009E7F8F"/>
    <w:rsid w:val="009F1A70"/>
    <w:rsid w:val="00A00CD8"/>
    <w:rsid w:val="00A039AA"/>
    <w:rsid w:val="00A041B3"/>
    <w:rsid w:val="00A10C89"/>
    <w:rsid w:val="00A128A3"/>
    <w:rsid w:val="00A12ACD"/>
    <w:rsid w:val="00A13384"/>
    <w:rsid w:val="00A17537"/>
    <w:rsid w:val="00A20409"/>
    <w:rsid w:val="00A221B8"/>
    <w:rsid w:val="00A23322"/>
    <w:rsid w:val="00A32E11"/>
    <w:rsid w:val="00A3340C"/>
    <w:rsid w:val="00A361DF"/>
    <w:rsid w:val="00A37A60"/>
    <w:rsid w:val="00A416DD"/>
    <w:rsid w:val="00A44C13"/>
    <w:rsid w:val="00A45380"/>
    <w:rsid w:val="00A47B27"/>
    <w:rsid w:val="00A512FD"/>
    <w:rsid w:val="00A52F7D"/>
    <w:rsid w:val="00A542ED"/>
    <w:rsid w:val="00A550E6"/>
    <w:rsid w:val="00A60E16"/>
    <w:rsid w:val="00A63C98"/>
    <w:rsid w:val="00A641F6"/>
    <w:rsid w:val="00A64632"/>
    <w:rsid w:val="00A65D88"/>
    <w:rsid w:val="00A667CE"/>
    <w:rsid w:val="00A72494"/>
    <w:rsid w:val="00A84986"/>
    <w:rsid w:val="00A84F8C"/>
    <w:rsid w:val="00A85DC6"/>
    <w:rsid w:val="00A91A60"/>
    <w:rsid w:val="00A92E66"/>
    <w:rsid w:val="00A94D8C"/>
    <w:rsid w:val="00A97F76"/>
    <w:rsid w:val="00AA3C49"/>
    <w:rsid w:val="00AA5995"/>
    <w:rsid w:val="00AB17C7"/>
    <w:rsid w:val="00AB29B4"/>
    <w:rsid w:val="00AB6AD7"/>
    <w:rsid w:val="00AC23F6"/>
    <w:rsid w:val="00AC330B"/>
    <w:rsid w:val="00AC6799"/>
    <w:rsid w:val="00AC6B59"/>
    <w:rsid w:val="00AC6FA3"/>
    <w:rsid w:val="00AC713C"/>
    <w:rsid w:val="00AD2259"/>
    <w:rsid w:val="00AE29A5"/>
    <w:rsid w:val="00AF2179"/>
    <w:rsid w:val="00AF2BB3"/>
    <w:rsid w:val="00B00044"/>
    <w:rsid w:val="00B0722C"/>
    <w:rsid w:val="00B10861"/>
    <w:rsid w:val="00B10E3D"/>
    <w:rsid w:val="00B12C8B"/>
    <w:rsid w:val="00B1677E"/>
    <w:rsid w:val="00B17340"/>
    <w:rsid w:val="00B21576"/>
    <w:rsid w:val="00B21EA1"/>
    <w:rsid w:val="00B3010E"/>
    <w:rsid w:val="00B31A36"/>
    <w:rsid w:val="00B32F4E"/>
    <w:rsid w:val="00B35B1A"/>
    <w:rsid w:val="00B35EA0"/>
    <w:rsid w:val="00B4276C"/>
    <w:rsid w:val="00B42A3B"/>
    <w:rsid w:val="00B42D70"/>
    <w:rsid w:val="00B5093F"/>
    <w:rsid w:val="00B50E97"/>
    <w:rsid w:val="00B52D03"/>
    <w:rsid w:val="00B5361A"/>
    <w:rsid w:val="00B53CBA"/>
    <w:rsid w:val="00B55237"/>
    <w:rsid w:val="00B555D7"/>
    <w:rsid w:val="00B63FF7"/>
    <w:rsid w:val="00B701E3"/>
    <w:rsid w:val="00B74010"/>
    <w:rsid w:val="00B74323"/>
    <w:rsid w:val="00B76CA9"/>
    <w:rsid w:val="00B86795"/>
    <w:rsid w:val="00B87A48"/>
    <w:rsid w:val="00B91BA2"/>
    <w:rsid w:val="00B96E88"/>
    <w:rsid w:val="00BA3B0C"/>
    <w:rsid w:val="00BA477C"/>
    <w:rsid w:val="00BB206E"/>
    <w:rsid w:val="00BB342C"/>
    <w:rsid w:val="00BB56D9"/>
    <w:rsid w:val="00BB73DF"/>
    <w:rsid w:val="00BB79E9"/>
    <w:rsid w:val="00BC1E87"/>
    <w:rsid w:val="00BC2CEF"/>
    <w:rsid w:val="00BC57DF"/>
    <w:rsid w:val="00BC6D16"/>
    <w:rsid w:val="00BC73BE"/>
    <w:rsid w:val="00BD2C4D"/>
    <w:rsid w:val="00BD43CB"/>
    <w:rsid w:val="00BD61AA"/>
    <w:rsid w:val="00BD63B6"/>
    <w:rsid w:val="00BD6ADE"/>
    <w:rsid w:val="00BD6E67"/>
    <w:rsid w:val="00BE0C22"/>
    <w:rsid w:val="00BE1F5E"/>
    <w:rsid w:val="00BE5643"/>
    <w:rsid w:val="00BE71AB"/>
    <w:rsid w:val="00BF0F8F"/>
    <w:rsid w:val="00BF1537"/>
    <w:rsid w:val="00BF2D96"/>
    <w:rsid w:val="00C00615"/>
    <w:rsid w:val="00C00889"/>
    <w:rsid w:val="00C01D22"/>
    <w:rsid w:val="00C05248"/>
    <w:rsid w:val="00C075B6"/>
    <w:rsid w:val="00C10D34"/>
    <w:rsid w:val="00C15A61"/>
    <w:rsid w:val="00C2327F"/>
    <w:rsid w:val="00C25276"/>
    <w:rsid w:val="00C25AFC"/>
    <w:rsid w:val="00C26BF4"/>
    <w:rsid w:val="00C337AF"/>
    <w:rsid w:val="00C3407A"/>
    <w:rsid w:val="00C351CB"/>
    <w:rsid w:val="00C35BF9"/>
    <w:rsid w:val="00C406EE"/>
    <w:rsid w:val="00C44FD1"/>
    <w:rsid w:val="00C45613"/>
    <w:rsid w:val="00C51829"/>
    <w:rsid w:val="00C55559"/>
    <w:rsid w:val="00C55FDE"/>
    <w:rsid w:val="00C61525"/>
    <w:rsid w:val="00C63BFB"/>
    <w:rsid w:val="00C72DB9"/>
    <w:rsid w:val="00C742ED"/>
    <w:rsid w:val="00C7593D"/>
    <w:rsid w:val="00C763D8"/>
    <w:rsid w:val="00C77434"/>
    <w:rsid w:val="00C8012D"/>
    <w:rsid w:val="00C82356"/>
    <w:rsid w:val="00C84FF3"/>
    <w:rsid w:val="00C90A21"/>
    <w:rsid w:val="00C92C11"/>
    <w:rsid w:val="00C948DF"/>
    <w:rsid w:val="00C9535B"/>
    <w:rsid w:val="00C95360"/>
    <w:rsid w:val="00CA152C"/>
    <w:rsid w:val="00CA2530"/>
    <w:rsid w:val="00CA4F8B"/>
    <w:rsid w:val="00CA6752"/>
    <w:rsid w:val="00CB3649"/>
    <w:rsid w:val="00CB4E88"/>
    <w:rsid w:val="00CC2391"/>
    <w:rsid w:val="00CC36EB"/>
    <w:rsid w:val="00CC53A3"/>
    <w:rsid w:val="00CD12BA"/>
    <w:rsid w:val="00CD71A4"/>
    <w:rsid w:val="00CE0750"/>
    <w:rsid w:val="00CE1A4E"/>
    <w:rsid w:val="00CE2AA5"/>
    <w:rsid w:val="00CE3117"/>
    <w:rsid w:val="00CF4E76"/>
    <w:rsid w:val="00D01A2A"/>
    <w:rsid w:val="00D03B75"/>
    <w:rsid w:val="00D03D64"/>
    <w:rsid w:val="00D0711C"/>
    <w:rsid w:val="00D10F9D"/>
    <w:rsid w:val="00D117DE"/>
    <w:rsid w:val="00D12B59"/>
    <w:rsid w:val="00D14023"/>
    <w:rsid w:val="00D145E7"/>
    <w:rsid w:val="00D24595"/>
    <w:rsid w:val="00D24AED"/>
    <w:rsid w:val="00D265D9"/>
    <w:rsid w:val="00D308CF"/>
    <w:rsid w:val="00D316E3"/>
    <w:rsid w:val="00D31B90"/>
    <w:rsid w:val="00D33912"/>
    <w:rsid w:val="00D34254"/>
    <w:rsid w:val="00D3534C"/>
    <w:rsid w:val="00D3577F"/>
    <w:rsid w:val="00D42207"/>
    <w:rsid w:val="00D423AF"/>
    <w:rsid w:val="00D455B5"/>
    <w:rsid w:val="00D52771"/>
    <w:rsid w:val="00D53EFD"/>
    <w:rsid w:val="00D57887"/>
    <w:rsid w:val="00D62116"/>
    <w:rsid w:val="00D633C0"/>
    <w:rsid w:val="00D650E4"/>
    <w:rsid w:val="00D6764E"/>
    <w:rsid w:val="00D67C9E"/>
    <w:rsid w:val="00D72EC5"/>
    <w:rsid w:val="00D757C8"/>
    <w:rsid w:val="00D767C0"/>
    <w:rsid w:val="00D77396"/>
    <w:rsid w:val="00D84468"/>
    <w:rsid w:val="00D85693"/>
    <w:rsid w:val="00D85F4C"/>
    <w:rsid w:val="00D95FE8"/>
    <w:rsid w:val="00D96500"/>
    <w:rsid w:val="00DA07C0"/>
    <w:rsid w:val="00DA2B48"/>
    <w:rsid w:val="00DA4AFF"/>
    <w:rsid w:val="00DA6416"/>
    <w:rsid w:val="00DB2308"/>
    <w:rsid w:val="00DB48EA"/>
    <w:rsid w:val="00DC2BF0"/>
    <w:rsid w:val="00DC3EBA"/>
    <w:rsid w:val="00DC71A1"/>
    <w:rsid w:val="00DD34FB"/>
    <w:rsid w:val="00DD59D7"/>
    <w:rsid w:val="00DD615D"/>
    <w:rsid w:val="00DD64B3"/>
    <w:rsid w:val="00DE3E1B"/>
    <w:rsid w:val="00DE4777"/>
    <w:rsid w:val="00DE5C16"/>
    <w:rsid w:val="00DE63EA"/>
    <w:rsid w:val="00DF1B62"/>
    <w:rsid w:val="00DF2026"/>
    <w:rsid w:val="00DF218C"/>
    <w:rsid w:val="00DF2A17"/>
    <w:rsid w:val="00E0127D"/>
    <w:rsid w:val="00E05462"/>
    <w:rsid w:val="00E06061"/>
    <w:rsid w:val="00E10186"/>
    <w:rsid w:val="00E173CC"/>
    <w:rsid w:val="00E2502C"/>
    <w:rsid w:val="00E2712E"/>
    <w:rsid w:val="00E30AF8"/>
    <w:rsid w:val="00E32CE8"/>
    <w:rsid w:val="00E43932"/>
    <w:rsid w:val="00E44CA7"/>
    <w:rsid w:val="00E513C5"/>
    <w:rsid w:val="00E5522B"/>
    <w:rsid w:val="00E56B70"/>
    <w:rsid w:val="00E5700B"/>
    <w:rsid w:val="00E639A0"/>
    <w:rsid w:val="00E64D3C"/>
    <w:rsid w:val="00E66F16"/>
    <w:rsid w:val="00E82FD1"/>
    <w:rsid w:val="00E83858"/>
    <w:rsid w:val="00E85690"/>
    <w:rsid w:val="00E91A2D"/>
    <w:rsid w:val="00E92815"/>
    <w:rsid w:val="00E95A3B"/>
    <w:rsid w:val="00EA7AD1"/>
    <w:rsid w:val="00EB06C0"/>
    <w:rsid w:val="00EB77B3"/>
    <w:rsid w:val="00EC5F4F"/>
    <w:rsid w:val="00ED3787"/>
    <w:rsid w:val="00ED45C8"/>
    <w:rsid w:val="00ED7766"/>
    <w:rsid w:val="00EF230E"/>
    <w:rsid w:val="00EF320B"/>
    <w:rsid w:val="00EF34E6"/>
    <w:rsid w:val="00EF6F00"/>
    <w:rsid w:val="00F004EA"/>
    <w:rsid w:val="00F01393"/>
    <w:rsid w:val="00F01862"/>
    <w:rsid w:val="00F05DD0"/>
    <w:rsid w:val="00F147DC"/>
    <w:rsid w:val="00F14D90"/>
    <w:rsid w:val="00F14D9C"/>
    <w:rsid w:val="00F22152"/>
    <w:rsid w:val="00F23E27"/>
    <w:rsid w:val="00F2587A"/>
    <w:rsid w:val="00F30A8A"/>
    <w:rsid w:val="00F312A7"/>
    <w:rsid w:val="00F32885"/>
    <w:rsid w:val="00F3530A"/>
    <w:rsid w:val="00F376CD"/>
    <w:rsid w:val="00F412AA"/>
    <w:rsid w:val="00F47CC0"/>
    <w:rsid w:val="00F52CA3"/>
    <w:rsid w:val="00F5481B"/>
    <w:rsid w:val="00F55EC4"/>
    <w:rsid w:val="00F567A5"/>
    <w:rsid w:val="00F56D11"/>
    <w:rsid w:val="00F632C9"/>
    <w:rsid w:val="00F743A4"/>
    <w:rsid w:val="00F76907"/>
    <w:rsid w:val="00F8549A"/>
    <w:rsid w:val="00F9053F"/>
    <w:rsid w:val="00F91D79"/>
    <w:rsid w:val="00F93AB6"/>
    <w:rsid w:val="00F96F03"/>
    <w:rsid w:val="00FA0FCC"/>
    <w:rsid w:val="00FA13D3"/>
    <w:rsid w:val="00FA1C38"/>
    <w:rsid w:val="00FA32AF"/>
    <w:rsid w:val="00FA334C"/>
    <w:rsid w:val="00FA7774"/>
    <w:rsid w:val="00FB0DF7"/>
    <w:rsid w:val="00FB59F3"/>
    <w:rsid w:val="00FC00FA"/>
    <w:rsid w:val="00FC0C27"/>
    <w:rsid w:val="00FC3AA8"/>
    <w:rsid w:val="00FC4E9C"/>
    <w:rsid w:val="00FC7298"/>
    <w:rsid w:val="00FD2AFB"/>
    <w:rsid w:val="00FE1773"/>
    <w:rsid w:val="00FE1884"/>
    <w:rsid w:val="00FE36A7"/>
    <w:rsid w:val="00FE382F"/>
    <w:rsid w:val="00FE4B39"/>
    <w:rsid w:val="00FE7D4D"/>
    <w:rsid w:val="00FF071B"/>
    <w:rsid w:val="00FF23DF"/>
    <w:rsid w:val="00FF63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FA46CB"/>
  <w15:chartTrackingRefBased/>
  <w15:docId w15:val="{5B8A6703-6E6B-4B61-B31B-42FFD8832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E4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8A0C7B"/>
    <w:pPr>
      <w:keepNext/>
      <w:numPr>
        <w:numId w:val="25"/>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link w:val="Heading2Char"/>
    <w:unhideWhenUsed/>
    <w:qFormat/>
    <w:rsid w:val="008A0C7B"/>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h31,h32,h311,3 bullet,b,2,Heading 3 Char1,Heading 3 Char Char,Para3 Char Char,head3hdbk Char Char"/>
    <w:basedOn w:val="Normal"/>
    <w:next w:val="Normal"/>
    <w:uiPriority w:val="9"/>
    <w:qFormat/>
    <w:rsid w:val="00AC23F6"/>
    <w:pPr>
      <w:keepNext/>
      <w:keepLines/>
      <w:numPr>
        <w:ilvl w:val="2"/>
        <w:numId w:val="4"/>
      </w:numPr>
      <w:spacing w:before="200" w:after="0"/>
      <w:outlineLvl w:val="2"/>
    </w:pPr>
    <w:rPr>
      <w:rFonts w:ascii="Times New Roman" w:hAnsi="Times New Roman"/>
      <w:b/>
      <w:bCs/>
    </w:rPr>
  </w:style>
  <w:style w:type="paragraph" w:styleId="Heading4">
    <w:name w:val="heading 4"/>
    <w:aliases w:val="Para4,h4"/>
    <w:basedOn w:val="Normal"/>
    <w:next w:val="Normal"/>
    <w:uiPriority w:val="9"/>
    <w:qFormat/>
    <w:rsid w:val="00AC23F6"/>
    <w:pPr>
      <w:keepNext/>
      <w:keepLines/>
      <w:numPr>
        <w:ilvl w:val="3"/>
        <w:numId w:val="4"/>
      </w:numPr>
      <w:spacing w:before="200" w:after="0"/>
      <w:outlineLvl w:val="3"/>
    </w:pPr>
    <w:rPr>
      <w:rFonts w:ascii="Times New Roman" w:hAnsi="Times New Roman"/>
      <w:b/>
      <w:bCs/>
      <w:iCs/>
    </w:rPr>
  </w:style>
  <w:style w:type="paragraph" w:styleId="Heading5">
    <w:name w:val="heading 5"/>
    <w:aliases w:val="Para5"/>
    <w:basedOn w:val="Normal"/>
    <w:next w:val="Normal"/>
    <w:qFormat/>
    <w:rsid w:val="00AC23F6"/>
    <w:pPr>
      <w:numPr>
        <w:ilvl w:val="4"/>
        <w:numId w:val="4"/>
      </w:numPr>
      <w:spacing w:before="240" w:after="60"/>
      <w:outlineLvl w:val="4"/>
    </w:pPr>
    <w:rPr>
      <w:b/>
      <w:bCs/>
      <w:iCs/>
      <w:szCs w:val="26"/>
    </w:rPr>
  </w:style>
  <w:style w:type="paragraph" w:styleId="Heading6">
    <w:name w:val="heading 6"/>
    <w:aliases w:val="sub-dash,sd,5,Spare2"/>
    <w:basedOn w:val="Normal"/>
    <w:next w:val="Normal"/>
    <w:qFormat/>
    <w:rsid w:val="00AC23F6"/>
    <w:pPr>
      <w:numPr>
        <w:ilvl w:val="5"/>
        <w:numId w:val="4"/>
      </w:numPr>
      <w:spacing w:before="240" w:after="60"/>
      <w:outlineLvl w:val="5"/>
    </w:pPr>
    <w:rPr>
      <w:rFonts w:ascii="Times New Roman" w:hAnsi="Times New Roman"/>
      <w:b/>
      <w:bCs/>
      <w:sz w:val="22"/>
    </w:rPr>
  </w:style>
  <w:style w:type="paragraph" w:styleId="Heading7">
    <w:name w:val="heading 7"/>
    <w:aliases w:val="Spare3"/>
    <w:basedOn w:val="Normal"/>
    <w:next w:val="Normal"/>
    <w:qFormat/>
    <w:rsid w:val="00AC23F6"/>
    <w:pPr>
      <w:numPr>
        <w:ilvl w:val="6"/>
        <w:numId w:val="4"/>
      </w:numPr>
      <w:spacing w:before="240" w:after="60"/>
      <w:outlineLvl w:val="6"/>
    </w:pPr>
    <w:rPr>
      <w:rFonts w:ascii="Times New Roman" w:hAnsi="Times New Roman"/>
      <w:sz w:val="24"/>
    </w:rPr>
  </w:style>
  <w:style w:type="paragraph" w:styleId="Heading8">
    <w:name w:val="heading 8"/>
    <w:aliases w:val="Spare4"/>
    <w:basedOn w:val="Normal"/>
    <w:next w:val="Normal"/>
    <w:qFormat/>
    <w:rsid w:val="00AC23F6"/>
    <w:pPr>
      <w:numPr>
        <w:ilvl w:val="7"/>
        <w:numId w:val="4"/>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AC23F6"/>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rsid w:val="008A0C7B"/>
    <w:pPr>
      <w:spacing w:after="100"/>
      <w:ind w:left="400"/>
    </w:pPr>
  </w:style>
  <w:style w:type="character" w:styleId="CommentReference">
    <w:name w:val="annotation reference"/>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autoRedefine/>
    <w:rsid w:val="000254C6"/>
    <w:rPr>
      <w:rFonts w:ascii="Times New Roman" w:hAnsi="Times New Roman"/>
      <w:sz w:val="24"/>
      <w:szCs w:val="20"/>
    </w:rPr>
  </w:style>
  <w:style w:type="table" w:styleId="TableGrid">
    <w:name w:val="Table Grid"/>
    <w:basedOn w:val="TableNormal"/>
    <w:rsid w:val="00AC23F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8A0C7B"/>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8A0C7B"/>
    <w:pPr>
      <w:spacing w:after="60"/>
      <w:ind w:left="1417" w:hanging="850"/>
    </w:pPr>
    <w:rPr>
      <w:rFonts w:ascii="Arial" w:hAnsi="Arial" w:cs="Arial"/>
      <w:szCs w:val="24"/>
    </w:rPr>
  </w:style>
  <w:style w:type="paragraph" w:styleId="BodyText">
    <w:name w:val="Body Text"/>
    <w:basedOn w:val="Normal"/>
    <w:rsid w:val="00AC23F6"/>
  </w:style>
  <w:style w:type="paragraph" w:styleId="EndnoteText">
    <w:name w:val="endnote text"/>
    <w:basedOn w:val="Normal"/>
    <w:semiHidden/>
    <w:rsid w:val="00AC23F6"/>
    <w:rPr>
      <w:szCs w:val="20"/>
    </w:rPr>
  </w:style>
  <w:style w:type="paragraph" w:styleId="Header">
    <w:name w:val="header"/>
    <w:basedOn w:val="Normal"/>
    <w:rsid w:val="00321789"/>
    <w:pPr>
      <w:tabs>
        <w:tab w:val="center" w:pos="4153"/>
        <w:tab w:val="right" w:pos="8306"/>
      </w:tabs>
    </w:pPr>
  </w:style>
  <w:style w:type="paragraph" w:styleId="CommentSubject">
    <w:name w:val="annotation subject"/>
    <w:basedOn w:val="CommentText"/>
    <w:next w:val="CommentText"/>
    <w:link w:val="CommentSubjectChar"/>
    <w:uiPriority w:val="99"/>
    <w:semiHidden/>
    <w:rsid w:val="009D4B3C"/>
    <w:pPr>
      <w:spacing w:after="200"/>
      <w:jc w:val="left"/>
    </w:pPr>
    <w:rPr>
      <w:b/>
      <w:bCs/>
      <w:szCs w:val="20"/>
    </w:rPr>
  </w:style>
  <w:style w:type="paragraph" w:styleId="Footer">
    <w:name w:val="footer"/>
    <w:basedOn w:val="Normal"/>
    <w:rsid w:val="00E43932"/>
    <w:pPr>
      <w:tabs>
        <w:tab w:val="center" w:pos="4153"/>
        <w:tab w:val="right" w:pos="8306"/>
      </w:tabs>
    </w:pPr>
  </w:style>
  <w:style w:type="character" w:styleId="Hyperlink">
    <w:name w:val="Hyperlink"/>
    <w:uiPriority w:val="99"/>
    <w:unhideWhenUsed/>
    <w:rsid w:val="008A0C7B"/>
    <w:rPr>
      <w:color w:val="0000FF"/>
      <w:u w:val="single"/>
    </w:rPr>
  </w:style>
  <w:style w:type="character" w:styleId="Emphasis">
    <w:name w:val="Emphasis"/>
    <w:qFormat/>
    <w:rsid w:val="00236360"/>
    <w:rPr>
      <w:i/>
      <w:iCs/>
    </w:rPr>
  </w:style>
  <w:style w:type="paragraph" w:customStyle="1" w:styleId="COTCOCLV2-ASDEFCON">
    <w:name w:val="COT/COC LV2 - ASDEFCON"/>
    <w:basedOn w:val="ASDEFCONNormal"/>
    <w:next w:val="COTCOCLV3-ASDEFCON"/>
    <w:rsid w:val="008A0C7B"/>
    <w:pPr>
      <w:keepNext/>
      <w:keepLines/>
      <w:numPr>
        <w:ilvl w:val="1"/>
        <w:numId w:val="6"/>
      </w:numPr>
      <w:pBdr>
        <w:bottom w:val="single" w:sz="4" w:space="1" w:color="auto"/>
      </w:pBdr>
    </w:pPr>
    <w:rPr>
      <w:b/>
    </w:rPr>
  </w:style>
  <w:style w:type="paragraph" w:customStyle="1" w:styleId="ASDEFCONNormal">
    <w:name w:val="ASDEFCON Normal"/>
    <w:link w:val="ASDEFCONNormalChar"/>
    <w:rsid w:val="008A0C7B"/>
    <w:pPr>
      <w:spacing w:after="120"/>
      <w:jc w:val="both"/>
    </w:pPr>
    <w:rPr>
      <w:rFonts w:ascii="Arial" w:hAnsi="Arial"/>
      <w:color w:val="000000"/>
      <w:szCs w:val="40"/>
    </w:rPr>
  </w:style>
  <w:style w:type="character" w:customStyle="1" w:styleId="ASDEFCONNormalChar">
    <w:name w:val="ASDEFCON Normal Char"/>
    <w:link w:val="ASDEFCONNormal"/>
    <w:rsid w:val="008A0C7B"/>
    <w:rPr>
      <w:rFonts w:ascii="Arial" w:hAnsi="Arial"/>
      <w:color w:val="000000"/>
      <w:szCs w:val="40"/>
    </w:rPr>
  </w:style>
  <w:style w:type="paragraph" w:customStyle="1" w:styleId="COTCOCLV3-ASDEFCON">
    <w:name w:val="COT/COC LV3 - ASDEFCON"/>
    <w:basedOn w:val="ASDEFCONNormal"/>
    <w:rsid w:val="008A0C7B"/>
    <w:pPr>
      <w:numPr>
        <w:ilvl w:val="2"/>
        <w:numId w:val="6"/>
      </w:numPr>
    </w:pPr>
  </w:style>
  <w:style w:type="paragraph" w:customStyle="1" w:styleId="COTCOCLV1-ASDEFCON">
    <w:name w:val="COT/COC LV1 - ASDEFCON"/>
    <w:basedOn w:val="ASDEFCONNormal"/>
    <w:next w:val="COTCOCLV2-ASDEFCON"/>
    <w:rsid w:val="008A0C7B"/>
    <w:pPr>
      <w:keepNext/>
      <w:keepLines/>
      <w:numPr>
        <w:numId w:val="6"/>
      </w:numPr>
      <w:spacing w:before="240"/>
    </w:pPr>
    <w:rPr>
      <w:b/>
      <w:caps/>
    </w:rPr>
  </w:style>
  <w:style w:type="paragraph" w:customStyle="1" w:styleId="COTCOCLV4-ASDEFCON">
    <w:name w:val="COT/COC LV4 - ASDEFCON"/>
    <w:basedOn w:val="ASDEFCONNormal"/>
    <w:rsid w:val="008A0C7B"/>
    <w:pPr>
      <w:numPr>
        <w:ilvl w:val="3"/>
        <w:numId w:val="6"/>
      </w:numPr>
    </w:pPr>
  </w:style>
  <w:style w:type="paragraph" w:customStyle="1" w:styleId="COTCOCLV5-ASDEFCON">
    <w:name w:val="COT/COC LV5 - ASDEFCON"/>
    <w:basedOn w:val="ASDEFCONNormal"/>
    <w:rsid w:val="008A0C7B"/>
    <w:pPr>
      <w:numPr>
        <w:ilvl w:val="4"/>
        <w:numId w:val="6"/>
      </w:numPr>
    </w:pPr>
  </w:style>
  <w:style w:type="paragraph" w:customStyle="1" w:styleId="COTCOCLV6-ASDEFCON">
    <w:name w:val="COT/COC LV6 - ASDEFCON"/>
    <w:basedOn w:val="ASDEFCONNormal"/>
    <w:rsid w:val="008A0C7B"/>
    <w:pPr>
      <w:keepLines/>
      <w:numPr>
        <w:ilvl w:val="5"/>
        <w:numId w:val="6"/>
      </w:numPr>
    </w:pPr>
  </w:style>
  <w:style w:type="paragraph" w:customStyle="1" w:styleId="ASDEFCONOption">
    <w:name w:val="ASDEFCON Option"/>
    <w:basedOn w:val="ASDEFCONNormal"/>
    <w:rsid w:val="008A0C7B"/>
    <w:pPr>
      <w:keepNext/>
      <w:spacing w:before="60"/>
    </w:pPr>
    <w:rPr>
      <w:b/>
      <w:i/>
      <w:szCs w:val="24"/>
    </w:rPr>
  </w:style>
  <w:style w:type="paragraph" w:customStyle="1" w:styleId="NoteToDrafters-ASDEFCON">
    <w:name w:val="Note To Drafters - ASDEFCON"/>
    <w:basedOn w:val="ASDEFCONNormal"/>
    <w:link w:val="NoteToDrafters-ASDEFCONChar"/>
    <w:rsid w:val="008A0C7B"/>
    <w:pPr>
      <w:keepNext/>
      <w:shd w:val="clear" w:color="auto" w:fill="000000"/>
    </w:pPr>
    <w:rPr>
      <w:b/>
      <w:i/>
      <w:color w:val="FFFFFF"/>
    </w:rPr>
  </w:style>
  <w:style w:type="paragraph" w:customStyle="1" w:styleId="NoteToTenderers-ASDEFCON">
    <w:name w:val="Note To Tenderers - ASDEFCON"/>
    <w:basedOn w:val="ASDEFCONNormal"/>
    <w:rsid w:val="008A0C7B"/>
    <w:pPr>
      <w:keepNext/>
      <w:shd w:val="pct15" w:color="auto" w:fill="auto"/>
    </w:pPr>
    <w:rPr>
      <w:b/>
      <w:i/>
    </w:rPr>
  </w:style>
  <w:style w:type="paragraph" w:customStyle="1" w:styleId="ASDEFCONTitle">
    <w:name w:val="ASDEFCON Title"/>
    <w:basedOn w:val="Normal"/>
    <w:rsid w:val="008A0C7B"/>
    <w:pPr>
      <w:keepLines/>
      <w:spacing w:before="240"/>
      <w:jc w:val="center"/>
    </w:pPr>
    <w:rPr>
      <w:b/>
      <w:caps/>
    </w:rPr>
  </w:style>
  <w:style w:type="paragraph" w:customStyle="1" w:styleId="ATTANNLV1-ASDEFCON">
    <w:name w:val="ATT/ANN LV1 - ASDEFCON"/>
    <w:basedOn w:val="ASDEFCONNormal"/>
    <w:next w:val="ATTANNLV2-ASDEFCON"/>
    <w:rsid w:val="00470E40"/>
    <w:pPr>
      <w:keepNext/>
      <w:keepLines/>
      <w:numPr>
        <w:numId w:val="4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70E40"/>
    <w:pPr>
      <w:numPr>
        <w:ilvl w:val="1"/>
        <w:numId w:val="47"/>
      </w:numPr>
    </w:pPr>
    <w:rPr>
      <w:szCs w:val="24"/>
    </w:rPr>
  </w:style>
  <w:style w:type="character" w:customStyle="1" w:styleId="ATTANNLV2-ASDEFCONChar">
    <w:name w:val="ATT/ANN LV2 - ASDEFCON Char"/>
    <w:link w:val="ATTANNLV2-ASDEFCON"/>
    <w:rsid w:val="008A0C7B"/>
    <w:rPr>
      <w:rFonts w:ascii="Arial" w:hAnsi="Arial"/>
      <w:color w:val="000000"/>
      <w:szCs w:val="24"/>
    </w:rPr>
  </w:style>
  <w:style w:type="paragraph" w:customStyle="1" w:styleId="ATTANNLV3-ASDEFCON">
    <w:name w:val="ATT/ANN LV3 - ASDEFCON"/>
    <w:basedOn w:val="ASDEFCONNormal"/>
    <w:rsid w:val="00470E40"/>
    <w:pPr>
      <w:numPr>
        <w:ilvl w:val="2"/>
        <w:numId w:val="47"/>
      </w:numPr>
    </w:pPr>
    <w:rPr>
      <w:szCs w:val="24"/>
    </w:rPr>
  </w:style>
  <w:style w:type="paragraph" w:customStyle="1" w:styleId="ATTANNLV4-ASDEFCON">
    <w:name w:val="ATT/ANN LV4 - ASDEFCON"/>
    <w:basedOn w:val="ASDEFCONNormal"/>
    <w:rsid w:val="00470E40"/>
    <w:pPr>
      <w:numPr>
        <w:ilvl w:val="3"/>
        <w:numId w:val="47"/>
      </w:numPr>
    </w:pPr>
    <w:rPr>
      <w:szCs w:val="24"/>
    </w:rPr>
  </w:style>
  <w:style w:type="paragraph" w:customStyle="1" w:styleId="ASDEFCONCoverTitle">
    <w:name w:val="ASDEFCON Cover Title"/>
    <w:rsid w:val="008A0C7B"/>
    <w:pPr>
      <w:jc w:val="center"/>
    </w:pPr>
    <w:rPr>
      <w:rFonts w:ascii="Georgia" w:hAnsi="Georgia"/>
      <w:b/>
      <w:color w:val="000000"/>
      <w:sz w:val="100"/>
      <w:szCs w:val="24"/>
    </w:rPr>
  </w:style>
  <w:style w:type="paragraph" w:customStyle="1" w:styleId="ASDEFCONHeaderFooterLeft">
    <w:name w:val="ASDEFCON Header/Footer Left"/>
    <w:basedOn w:val="ASDEFCONNormal"/>
    <w:rsid w:val="008A0C7B"/>
    <w:pPr>
      <w:spacing w:after="0"/>
      <w:jc w:val="left"/>
    </w:pPr>
    <w:rPr>
      <w:sz w:val="16"/>
      <w:szCs w:val="24"/>
    </w:rPr>
  </w:style>
  <w:style w:type="paragraph" w:customStyle="1" w:styleId="ASDEFCONCoverPageIncorp">
    <w:name w:val="ASDEFCON Cover Page Incorp"/>
    <w:rsid w:val="008A0C7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8A0C7B"/>
    <w:rPr>
      <w:b/>
      <w:i/>
    </w:rPr>
  </w:style>
  <w:style w:type="paragraph" w:customStyle="1" w:styleId="COTCOCLV2NONUM-ASDEFCON">
    <w:name w:val="COT/COC LV2 NONUM - ASDEFCON"/>
    <w:basedOn w:val="COTCOCLV2-ASDEFCON"/>
    <w:next w:val="COTCOCLV3-ASDEFCON"/>
    <w:rsid w:val="008A0C7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8A0C7B"/>
    <w:pPr>
      <w:keepNext w:val="0"/>
      <w:numPr>
        <w:numId w:val="0"/>
      </w:numPr>
      <w:ind w:left="851"/>
    </w:pPr>
    <w:rPr>
      <w:bCs/>
      <w:szCs w:val="20"/>
    </w:rPr>
  </w:style>
  <w:style w:type="paragraph" w:customStyle="1" w:styleId="COTCOCLV3NONUM-ASDEFCON">
    <w:name w:val="COT/COC LV3 NONUM - ASDEFCON"/>
    <w:basedOn w:val="COTCOCLV3-ASDEFCON"/>
    <w:next w:val="COTCOCLV3-ASDEFCON"/>
    <w:rsid w:val="008A0C7B"/>
    <w:pPr>
      <w:numPr>
        <w:ilvl w:val="0"/>
        <w:numId w:val="0"/>
      </w:numPr>
      <w:ind w:left="851"/>
    </w:pPr>
    <w:rPr>
      <w:szCs w:val="20"/>
    </w:rPr>
  </w:style>
  <w:style w:type="paragraph" w:customStyle="1" w:styleId="COTCOCLV4NONUM-ASDEFCON">
    <w:name w:val="COT/COC LV4 NONUM - ASDEFCON"/>
    <w:basedOn w:val="COTCOCLV4-ASDEFCON"/>
    <w:next w:val="COTCOCLV4-ASDEFCON"/>
    <w:rsid w:val="008A0C7B"/>
    <w:pPr>
      <w:numPr>
        <w:ilvl w:val="0"/>
        <w:numId w:val="0"/>
      </w:numPr>
      <w:ind w:left="1418"/>
    </w:pPr>
    <w:rPr>
      <w:szCs w:val="20"/>
    </w:rPr>
  </w:style>
  <w:style w:type="paragraph" w:customStyle="1" w:styleId="COTCOCLV5NONUM-ASDEFCON">
    <w:name w:val="COT/COC LV5 NONUM - ASDEFCON"/>
    <w:basedOn w:val="COTCOCLV5-ASDEFCON"/>
    <w:next w:val="COTCOCLV5-ASDEFCON"/>
    <w:rsid w:val="008A0C7B"/>
    <w:pPr>
      <w:numPr>
        <w:ilvl w:val="0"/>
        <w:numId w:val="0"/>
      </w:numPr>
      <w:ind w:left="1985"/>
    </w:pPr>
    <w:rPr>
      <w:szCs w:val="20"/>
    </w:rPr>
  </w:style>
  <w:style w:type="paragraph" w:customStyle="1" w:styleId="COTCOCLV6NONUM-ASDEFCON">
    <w:name w:val="COT/COC LV6 NONUM - ASDEFCON"/>
    <w:basedOn w:val="COTCOCLV6-ASDEFCON"/>
    <w:next w:val="COTCOCLV6-ASDEFCON"/>
    <w:rsid w:val="008A0C7B"/>
    <w:pPr>
      <w:numPr>
        <w:ilvl w:val="0"/>
        <w:numId w:val="0"/>
      </w:numPr>
      <w:ind w:left="2552"/>
    </w:pPr>
    <w:rPr>
      <w:szCs w:val="20"/>
    </w:rPr>
  </w:style>
  <w:style w:type="paragraph" w:customStyle="1" w:styleId="ATTANNLV1NONUM-ASDEFCON">
    <w:name w:val="ATT/ANN LV1 NONUM - ASDEFCON"/>
    <w:basedOn w:val="ATTANNLV1-ASDEFCON"/>
    <w:next w:val="ATTANNLV2-ASDEFCON"/>
    <w:rsid w:val="008A0C7B"/>
    <w:pPr>
      <w:numPr>
        <w:numId w:val="0"/>
      </w:numPr>
      <w:ind w:left="851"/>
    </w:pPr>
    <w:rPr>
      <w:bCs/>
      <w:szCs w:val="20"/>
    </w:rPr>
  </w:style>
  <w:style w:type="paragraph" w:customStyle="1" w:styleId="ATTANNLV2NONUM-ASDEFCON">
    <w:name w:val="ATT/ANN LV2 NONUM - ASDEFCON"/>
    <w:basedOn w:val="ATTANNLV2-ASDEFCON"/>
    <w:next w:val="ATTANNLV2-ASDEFCON"/>
    <w:rsid w:val="008A0C7B"/>
    <w:pPr>
      <w:numPr>
        <w:ilvl w:val="0"/>
        <w:numId w:val="0"/>
      </w:numPr>
      <w:ind w:left="851"/>
    </w:pPr>
    <w:rPr>
      <w:szCs w:val="20"/>
    </w:rPr>
  </w:style>
  <w:style w:type="paragraph" w:customStyle="1" w:styleId="ATTANNLV3NONUM-ASDEFCON">
    <w:name w:val="ATT/ANN LV3 NONUM - ASDEFCON"/>
    <w:basedOn w:val="ATTANNLV3-ASDEFCON"/>
    <w:next w:val="ATTANNLV3-ASDEFCON"/>
    <w:rsid w:val="008A0C7B"/>
    <w:pPr>
      <w:numPr>
        <w:ilvl w:val="0"/>
        <w:numId w:val="0"/>
      </w:numPr>
      <w:ind w:left="1418"/>
    </w:pPr>
    <w:rPr>
      <w:szCs w:val="20"/>
    </w:rPr>
  </w:style>
  <w:style w:type="paragraph" w:customStyle="1" w:styleId="ATTANNLV4NONUM-ASDEFCON">
    <w:name w:val="ATT/ANN LV4 NONUM - ASDEFCON"/>
    <w:basedOn w:val="ATTANNLV4-ASDEFCON"/>
    <w:next w:val="ATTANNLV4-ASDEFCON"/>
    <w:rsid w:val="008A0C7B"/>
    <w:pPr>
      <w:numPr>
        <w:ilvl w:val="0"/>
        <w:numId w:val="0"/>
      </w:numPr>
      <w:ind w:left="1985"/>
    </w:pPr>
    <w:rPr>
      <w:szCs w:val="20"/>
    </w:rPr>
  </w:style>
  <w:style w:type="paragraph" w:customStyle="1" w:styleId="NoteToDraftersBullets-ASDEFCON">
    <w:name w:val="Note To Drafters Bullets - ASDEFCON"/>
    <w:basedOn w:val="NoteToDrafters-ASDEFCON"/>
    <w:rsid w:val="008A0C7B"/>
    <w:pPr>
      <w:numPr>
        <w:numId w:val="7"/>
      </w:numPr>
    </w:pPr>
    <w:rPr>
      <w:bCs/>
      <w:iCs/>
      <w:szCs w:val="20"/>
    </w:rPr>
  </w:style>
  <w:style w:type="paragraph" w:customStyle="1" w:styleId="NoteToDraftersList-ASDEFCON">
    <w:name w:val="Note To Drafters List - ASDEFCON"/>
    <w:basedOn w:val="NoteToDrafters-ASDEFCON"/>
    <w:rsid w:val="008A0C7B"/>
    <w:pPr>
      <w:numPr>
        <w:numId w:val="8"/>
      </w:numPr>
    </w:pPr>
    <w:rPr>
      <w:bCs/>
      <w:iCs/>
      <w:szCs w:val="20"/>
    </w:rPr>
  </w:style>
  <w:style w:type="paragraph" w:customStyle="1" w:styleId="NoteToTenderersBullets-ASDEFCON">
    <w:name w:val="Note To Tenderers Bullets - ASDEFCON"/>
    <w:basedOn w:val="NoteToTenderers-ASDEFCON"/>
    <w:rsid w:val="008A0C7B"/>
    <w:pPr>
      <w:numPr>
        <w:numId w:val="9"/>
      </w:numPr>
    </w:pPr>
    <w:rPr>
      <w:bCs/>
      <w:iCs/>
      <w:szCs w:val="20"/>
    </w:rPr>
  </w:style>
  <w:style w:type="paragraph" w:customStyle="1" w:styleId="NoteToTenderersList-ASDEFCON">
    <w:name w:val="Note To Tenderers List - ASDEFCON"/>
    <w:basedOn w:val="NoteToTenderers-ASDEFCON"/>
    <w:rsid w:val="008A0C7B"/>
    <w:pPr>
      <w:numPr>
        <w:numId w:val="10"/>
      </w:numPr>
    </w:pPr>
    <w:rPr>
      <w:bCs/>
      <w:iCs/>
      <w:szCs w:val="20"/>
    </w:rPr>
  </w:style>
  <w:style w:type="paragraph" w:customStyle="1" w:styleId="SOWHL1-ASDEFCON">
    <w:name w:val="SOW HL1 - ASDEFCON"/>
    <w:basedOn w:val="ASDEFCONNormal"/>
    <w:next w:val="SOWHL2-ASDEFCON"/>
    <w:qFormat/>
    <w:rsid w:val="008A0C7B"/>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8A0C7B"/>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8A0C7B"/>
    <w:pPr>
      <w:keepNext/>
      <w:numPr>
        <w:ilvl w:val="2"/>
        <w:numId w:val="3"/>
      </w:numPr>
    </w:pPr>
    <w:rPr>
      <w:rFonts w:eastAsia="Calibri"/>
      <w:b/>
      <w:szCs w:val="22"/>
      <w:lang w:eastAsia="en-US"/>
    </w:rPr>
  </w:style>
  <w:style w:type="paragraph" w:customStyle="1" w:styleId="SOWHL4-ASDEFCON">
    <w:name w:val="SOW HL4 - ASDEFCON"/>
    <w:basedOn w:val="ASDEFCONNormal"/>
    <w:qFormat/>
    <w:rsid w:val="008A0C7B"/>
    <w:pPr>
      <w:keepNext/>
      <w:numPr>
        <w:ilvl w:val="3"/>
        <w:numId w:val="3"/>
      </w:numPr>
    </w:pPr>
    <w:rPr>
      <w:rFonts w:eastAsia="Calibri"/>
      <w:b/>
      <w:szCs w:val="22"/>
      <w:lang w:eastAsia="en-US"/>
    </w:rPr>
  </w:style>
  <w:style w:type="paragraph" w:customStyle="1" w:styleId="SOWHL5-ASDEFCON">
    <w:name w:val="SOW HL5 - ASDEFCON"/>
    <w:basedOn w:val="ASDEFCONNormal"/>
    <w:qFormat/>
    <w:rsid w:val="008A0C7B"/>
    <w:pPr>
      <w:keepNext/>
      <w:numPr>
        <w:ilvl w:val="4"/>
        <w:numId w:val="3"/>
      </w:numPr>
    </w:pPr>
    <w:rPr>
      <w:rFonts w:eastAsia="Calibri"/>
      <w:b/>
      <w:szCs w:val="22"/>
      <w:lang w:eastAsia="en-US"/>
    </w:rPr>
  </w:style>
  <w:style w:type="paragraph" w:customStyle="1" w:styleId="SOWSubL1-ASDEFCON">
    <w:name w:val="SOW SubL1 - ASDEFCON"/>
    <w:basedOn w:val="ASDEFCONNormal"/>
    <w:qFormat/>
    <w:rsid w:val="008A0C7B"/>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8A0C7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8A0C7B"/>
    <w:pPr>
      <w:numPr>
        <w:ilvl w:val="0"/>
        <w:numId w:val="0"/>
      </w:numPr>
      <w:ind w:left="1134"/>
    </w:pPr>
    <w:rPr>
      <w:rFonts w:eastAsia="Times New Roman"/>
      <w:bCs/>
      <w:szCs w:val="20"/>
    </w:rPr>
  </w:style>
  <w:style w:type="paragraph" w:customStyle="1" w:styleId="SOWTL2-ASDEFCON">
    <w:name w:val="SOW TL2 - ASDEFCON"/>
    <w:basedOn w:val="SOWHL2-ASDEFCON"/>
    <w:rsid w:val="008A0C7B"/>
    <w:pPr>
      <w:keepNext w:val="0"/>
      <w:pBdr>
        <w:bottom w:val="none" w:sz="0" w:space="0" w:color="auto"/>
      </w:pBdr>
    </w:pPr>
    <w:rPr>
      <w:b w:val="0"/>
    </w:rPr>
  </w:style>
  <w:style w:type="paragraph" w:customStyle="1" w:styleId="SOWTL3NONUM-ASDEFCON">
    <w:name w:val="SOW TL3 NONUM - ASDEFCON"/>
    <w:basedOn w:val="SOWTL3-ASDEFCON"/>
    <w:next w:val="SOWTL3-ASDEFCON"/>
    <w:rsid w:val="008A0C7B"/>
    <w:pPr>
      <w:numPr>
        <w:ilvl w:val="0"/>
        <w:numId w:val="0"/>
      </w:numPr>
      <w:ind w:left="1134"/>
    </w:pPr>
    <w:rPr>
      <w:rFonts w:eastAsia="Times New Roman"/>
      <w:bCs/>
      <w:szCs w:val="20"/>
    </w:rPr>
  </w:style>
  <w:style w:type="paragraph" w:customStyle="1" w:styleId="SOWTL3-ASDEFCON">
    <w:name w:val="SOW TL3 - ASDEFCON"/>
    <w:basedOn w:val="SOWHL3-ASDEFCON"/>
    <w:rsid w:val="008A0C7B"/>
    <w:pPr>
      <w:keepNext w:val="0"/>
    </w:pPr>
    <w:rPr>
      <w:b w:val="0"/>
    </w:rPr>
  </w:style>
  <w:style w:type="paragraph" w:customStyle="1" w:styleId="SOWTL4NONUM-ASDEFCON">
    <w:name w:val="SOW TL4 NONUM - ASDEFCON"/>
    <w:basedOn w:val="SOWTL4-ASDEFCON"/>
    <w:next w:val="SOWTL4-ASDEFCON"/>
    <w:rsid w:val="008A0C7B"/>
    <w:pPr>
      <w:numPr>
        <w:ilvl w:val="0"/>
        <w:numId w:val="0"/>
      </w:numPr>
      <w:ind w:left="1134"/>
    </w:pPr>
    <w:rPr>
      <w:rFonts w:eastAsia="Times New Roman"/>
      <w:bCs/>
      <w:szCs w:val="20"/>
    </w:rPr>
  </w:style>
  <w:style w:type="paragraph" w:customStyle="1" w:styleId="SOWTL4-ASDEFCON">
    <w:name w:val="SOW TL4 - ASDEFCON"/>
    <w:basedOn w:val="SOWHL4-ASDEFCON"/>
    <w:rsid w:val="008A0C7B"/>
    <w:pPr>
      <w:keepNext w:val="0"/>
    </w:pPr>
    <w:rPr>
      <w:b w:val="0"/>
    </w:rPr>
  </w:style>
  <w:style w:type="paragraph" w:customStyle="1" w:styleId="SOWTL5NONUM-ASDEFCON">
    <w:name w:val="SOW TL5 NONUM - ASDEFCON"/>
    <w:basedOn w:val="SOWHL5-ASDEFCON"/>
    <w:next w:val="SOWTL5-ASDEFCON"/>
    <w:rsid w:val="008A0C7B"/>
    <w:pPr>
      <w:keepNext w:val="0"/>
      <w:numPr>
        <w:ilvl w:val="0"/>
        <w:numId w:val="0"/>
      </w:numPr>
      <w:ind w:left="1134"/>
    </w:pPr>
    <w:rPr>
      <w:b w:val="0"/>
    </w:rPr>
  </w:style>
  <w:style w:type="paragraph" w:customStyle="1" w:styleId="SOWTL5-ASDEFCON">
    <w:name w:val="SOW TL5 - ASDEFCON"/>
    <w:basedOn w:val="SOWHL5-ASDEFCON"/>
    <w:rsid w:val="008A0C7B"/>
    <w:pPr>
      <w:keepNext w:val="0"/>
    </w:pPr>
    <w:rPr>
      <w:b w:val="0"/>
    </w:rPr>
  </w:style>
  <w:style w:type="paragraph" w:customStyle="1" w:styleId="SOWSubL2-ASDEFCON">
    <w:name w:val="SOW SubL2 - ASDEFCON"/>
    <w:basedOn w:val="ASDEFCONNormal"/>
    <w:qFormat/>
    <w:rsid w:val="008A0C7B"/>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8A0C7B"/>
    <w:pPr>
      <w:numPr>
        <w:numId w:val="0"/>
      </w:numPr>
      <w:ind w:left="1701"/>
    </w:pPr>
  </w:style>
  <w:style w:type="paragraph" w:customStyle="1" w:styleId="SOWSubL2NONUM-ASDEFCON">
    <w:name w:val="SOW SubL2 NONUM - ASDEFCON"/>
    <w:basedOn w:val="SOWSubL2-ASDEFCON"/>
    <w:next w:val="SOWSubL2-ASDEFCON"/>
    <w:qFormat/>
    <w:rsid w:val="008A0C7B"/>
    <w:pPr>
      <w:numPr>
        <w:ilvl w:val="0"/>
        <w:numId w:val="0"/>
      </w:numPr>
      <w:ind w:left="2268"/>
    </w:pPr>
  </w:style>
  <w:style w:type="paragraph" w:styleId="FootnoteText">
    <w:name w:val="footnote text"/>
    <w:basedOn w:val="Normal"/>
    <w:semiHidden/>
    <w:rsid w:val="008A0C7B"/>
    <w:rPr>
      <w:szCs w:val="20"/>
    </w:rPr>
  </w:style>
  <w:style w:type="paragraph" w:customStyle="1" w:styleId="ASDEFCONTextBlock">
    <w:name w:val="ASDEFCON TextBlock"/>
    <w:basedOn w:val="ASDEFCONNormal"/>
    <w:qFormat/>
    <w:rsid w:val="008A0C7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70E40"/>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8A0C7B"/>
    <w:pPr>
      <w:keepNext/>
      <w:spacing w:before="240"/>
    </w:pPr>
    <w:rPr>
      <w:rFonts w:ascii="Arial Bold" w:hAnsi="Arial Bold"/>
      <w:b/>
      <w:bCs/>
      <w:caps/>
      <w:szCs w:val="20"/>
    </w:rPr>
  </w:style>
  <w:style w:type="paragraph" w:customStyle="1" w:styleId="Table8ptHeading-ASDEFCON">
    <w:name w:val="Table 8pt Heading - ASDEFCON"/>
    <w:basedOn w:val="ASDEFCONNormal"/>
    <w:rsid w:val="008A0C7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8A0C7B"/>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8A0C7B"/>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8A0C7B"/>
    <w:rPr>
      <w:rFonts w:ascii="Arial" w:eastAsia="Calibri" w:hAnsi="Arial"/>
      <w:color w:val="000000"/>
      <w:szCs w:val="22"/>
      <w:lang w:eastAsia="en-US"/>
    </w:rPr>
  </w:style>
  <w:style w:type="paragraph" w:customStyle="1" w:styleId="Table8ptSub1-ASDEFCON">
    <w:name w:val="Table 8pt Sub1 - ASDEFCON"/>
    <w:basedOn w:val="Table8ptText-ASDEFCON"/>
    <w:rsid w:val="008A0C7B"/>
    <w:pPr>
      <w:numPr>
        <w:ilvl w:val="1"/>
      </w:numPr>
    </w:pPr>
  </w:style>
  <w:style w:type="paragraph" w:customStyle="1" w:styleId="Table8ptSub2-ASDEFCON">
    <w:name w:val="Table 8pt Sub2 - ASDEFCON"/>
    <w:basedOn w:val="Table8ptText-ASDEFCON"/>
    <w:rsid w:val="008A0C7B"/>
    <w:pPr>
      <w:numPr>
        <w:ilvl w:val="2"/>
      </w:numPr>
    </w:pPr>
  </w:style>
  <w:style w:type="paragraph" w:customStyle="1" w:styleId="Table10ptHeading-ASDEFCON">
    <w:name w:val="Table 10pt Heading - ASDEFCON"/>
    <w:basedOn w:val="ASDEFCONNormal"/>
    <w:rsid w:val="008A0C7B"/>
    <w:pPr>
      <w:keepNext/>
      <w:spacing w:before="60" w:after="60"/>
      <w:jc w:val="center"/>
    </w:pPr>
    <w:rPr>
      <w:b/>
    </w:rPr>
  </w:style>
  <w:style w:type="paragraph" w:customStyle="1" w:styleId="Table8ptBP1-ASDEFCON">
    <w:name w:val="Table 8pt BP1 - ASDEFCON"/>
    <w:basedOn w:val="Table8ptText-ASDEFCON"/>
    <w:rsid w:val="00470E40"/>
    <w:pPr>
      <w:numPr>
        <w:numId w:val="12"/>
      </w:numPr>
      <w:tabs>
        <w:tab w:val="clear" w:pos="284"/>
      </w:tabs>
    </w:pPr>
  </w:style>
  <w:style w:type="paragraph" w:customStyle="1" w:styleId="Table8ptBP2-ASDEFCON">
    <w:name w:val="Table 8pt BP2 - ASDEFCON"/>
    <w:basedOn w:val="Table8ptText-ASDEFCON"/>
    <w:rsid w:val="008A0C7B"/>
    <w:pPr>
      <w:numPr>
        <w:ilvl w:val="1"/>
        <w:numId w:val="12"/>
      </w:numPr>
      <w:tabs>
        <w:tab w:val="clear" w:pos="284"/>
      </w:tabs>
    </w:pPr>
    <w:rPr>
      <w:iCs/>
    </w:rPr>
  </w:style>
  <w:style w:type="paragraph" w:customStyle="1" w:styleId="ASDEFCONBulletsLV1">
    <w:name w:val="ASDEFCON Bullets LV1"/>
    <w:basedOn w:val="ASDEFCONNormal"/>
    <w:rsid w:val="008A0C7B"/>
    <w:pPr>
      <w:numPr>
        <w:numId w:val="14"/>
      </w:numPr>
    </w:pPr>
    <w:rPr>
      <w:rFonts w:eastAsia="Calibri"/>
      <w:szCs w:val="22"/>
      <w:lang w:eastAsia="en-US"/>
    </w:rPr>
  </w:style>
  <w:style w:type="paragraph" w:customStyle="1" w:styleId="Table10ptSub1-ASDEFCON">
    <w:name w:val="Table 10pt Sub1 - ASDEFCON"/>
    <w:basedOn w:val="Table10ptText-ASDEFCON"/>
    <w:rsid w:val="008A0C7B"/>
    <w:pPr>
      <w:numPr>
        <w:ilvl w:val="1"/>
      </w:numPr>
      <w:jc w:val="both"/>
    </w:pPr>
  </w:style>
  <w:style w:type="paragraph" w:customStyle="1" w:styleId="Table10ptSub2-ASDEFCON">
    <w:name w:val="Table 10pt Sub2 - ASDEFCON"/>
    <w:basedOn w:val="Table10ptText-ASDEFCON"/>
    <w:rsid w:val="008A0C7B"/>
    <w:pPr>
      <w:numPr>
        <w:ilvl w:val="2"/>
      </w:numPr>
      <w:jc w:val="both"/>
    </w:pPr>
  </w:style>
  <w:style w:type="paragraph" w:customStyle="1" w:styleId="ASDEFCONBulletsLV2">
    <w:name w:val="ASDEFCON Bullets LV2"/>
    <w:basedOn w:val="ASDEFCONNormal"/>
    <w:rsid w:val="008A0C7B"/>
    <w:pPr>
      <w:numPr>
        <w:numId w:val="2"/>
      </w:numPr>
    </w:pPr>
  </w:style>
  <w:style w:type="paragraph" w:customStyle="1" w:styleId="Table10ptBP1-ASDEFCON">
    <w:name w:val="Table 10pt BP1 - ASDEFCON"/>
    <w:basedOn w:val="ASDEFCONNormal"/>
    <w:rsid w:val="008A0C7B"/>
    <w:pPr>
      <w:numPr>
        <w:numId w:val="18"/>
      </w:numPr>
      <w:spacing w:before="60" w:after="60"/>
    </w:pPr>
  </w:style>
  <w:style w:type="paragraph" w:customStyle="1" w:styleId="Table10ptBP2-ASDEFCON">
    <w:name w:val="Table 10pt BP2 - ASDEFCON"/>
    <w:basedOn w:val="ASDEFCONNormal"/>
    <w:link w:val="Table10ptBP2-ASDEFCONCharChar"/>
    <w:rsid w:val="008A0C7B"/>
    <w:pPr>
      <w:numPr>
        <w:ilvl w:val="1"/>
        <w:numId w:val="18"/>
      </w:numPr>
      <w:spacing w:before="60" w:after="60"/>
    </w:pPr>
  </w:style>
  <w:style w:type="character" w:customStyle="1" w:styleId="Table10ptBP2-ASDEFCONCharChar">
    <w:name w:val="Table 10pt BP2 - ASDEFCON Char Char"/>
    <w:link w:val="Table10ptBP2-ASDEFCON"/>
    <w:rsid w:val="008A0C7B"/>
    <w:rPr>
      <w:rFonts w:ascii="Arial" w:hAnsi="Arial"/>
      <w:color w:val="000000"/>
      <w:szCs w:val="40"/>
    </w:rPr>
  </w:style>
  <w:style w:type="paragraph" w:customStyle="1" w:styleId="GuideMarginHead-ASDEFCON">
    <w:name w:val="Guide Margin Head - ASDEFCON"/>
    <w:basedOn w:val="ASDEFCONNormal"/>
    <w:rsid w:val="008A0C7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8A0C7B"/>
    <w:pPr>
      <w:ind w:left="1680"/>
    </w:pPr>
    <w:rPr>
      <w:lang w:eastAsia="en-US"/>
    </w:rPr>
  </w:style>
  <w:style w:type="paragraph" w:customStyle="1" w:styleId="GuideSublistLv1-ASDEFCON">
    <w:name w:val="Guide Sublist Lv1 - ASDEFCON"/>
    <w:basedOn w:val="ASDEFCONNormal"/>
    <w:qFormat/>
    <w:rsid w:val="008A0C7B"/>
    <w:pPr>
      <w:numPr>
        <w:numId w:val="22"/>
      </w:numPr>
    </w:pPr>
    <w:rPr>
      <w:rFonts w:eastAsia="Calibri"/>
      <w:szCs w:val="22"/>
      <w:lang w:eastAsia="en-US"/>
    </w:rPr>
  </w:style>
  <w:style w:type="paragraph" w:customStyle="1" w:styleId="GuideBullets-ASDEFCON">
    <w:name w:val="Guide Bullets - ASDEFCON"/>
    <w:basedOn w:val="ASDEFCONNormal"/>
    <w:rsid w:val="00470E40"/>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8A0C7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8A0C7B"/>
    <w:pPr>
      <w:keepNext/>
      <w:spacing w:before="240"/>
    </w:pPr>
    <w:rPr>
      <w:rFonts w:eastAsia="Calibri"/>
      <w:b/>
      <w:caps/>
      <w:szCs w:val="20"/>
      <w:lang w:eastAsia="en-US"/>
    </w:rPr>
  </w:style>
  <w:style w:type="paragraph" w:customStyle="1" w:styleId="ASDEFCONSublist">
    <w:name w:val="ASDEFCON Sublist"/>
    <w:basedOn w:val="ASDEFCONNormal"/>
    <w:rsid w:val="008A0C7B"/>
    <w:pPr>
      <w:numPr>
        <w:numId w:val="23"/>
      </w:numPr>
    </w:pPr>
    <w:rPr>
      <w:iCs/>
    </w:rPr>
  </w:style>
  <w:style w:type="paragraph" w:customStyle="1" w:styleId="ASDEFCONRecitals">
    <w:name w:val="ASDEFCON Recitals"/>
    <w:basedOn w:val="ASDEFCONNormal"/>
    <w:link w:val="ASDEFCONRecitalsCharChar"/>
    <w:rsid w:val="008A0C7B"/>
    <w:pPr>
      <w:numPr>
        <w:numId w:val="15"/>
      </w:numPr>
    </w:pPr>
  </w:style>
  <w:style w:type="character" w:customStyle="1" w:styleId="ASDEFCONRecitalsCharChar">
    <w:name w:val="ASDEFCON Recitals Char Char"/>
    <w:link w:val="ASDEFCONRecitals"/>
    <w:rsid w:val="008A0C7B"/>
    <w:rPr>
      <w:rFonts w:ascii="Arial" w:hAnsi="Arial"/>
      <w:color w:val="000000"/>
      <w:szCs w:val="40"/>
    </w:rPr>
  </w:style>
  <w:style w:type="paragraph" w:customStyle="1" w:styleId="NoteList-ASDEFCON">
    <w:name w:val="Note List - ASDEFCON"/>
    <w:basedOn w:val="ASDEFCONNormal"/>
    <w:rsid w:val="008A0C7B"/>
    <w:pPr>
      <w:numPr>
        <w:numId w:val="16"/>
      </w:numPr>
    </w:pPr>
    <w:rPr>
      <w:b/>
      <w:bCs/>
      <w:i/>
    </w:rPr>
  </w:style>
  <w:style w:type="paragraph" w:customStyle="1" w:styleId="NoteBullets-ASDEFCON">
    <w:name w:val="Note Bullets - ASDEFCON"/>
    <w:basedOn w:val="ASDEFCONNormal"/>
    <w:rsid w:val="008A0C7B"/>
    <w:pPr>
      <w:numPr>
        <w:numId w:val="17"/>
      </w:numPr>
    </w:pPr>
    <w:rPr>
      <w:b/>
      <w:i/>
    </w:rPr>
  </w:style>
  <w:style w:type="paragraph" w:styleId="Caption">
    <w:name w:val="caption"/>
    <w:basedOn w:val="Normal"/>
    <w:next w:val="Normal"/>
    <w:qFormat/>
    <w:rsid w:val="008A0C7B"/>
    <w:rPr>
      <w:b/>
      <w:bCs/>
      <w:szCs w:val="20"/>
    </w:rPr>
  </w:style>
  <w:style w:type="paragraph" w:customStyle="1" w:styleId="ASDEFCONOperativePartListLV1">
    <w:name w:val="ASDEFCON Operative Part List LV1"/>
    <w:basedOn w:val="ASDEFCONNormal"/>
    <w:rsid w:val="008A0C7B"/>
    <w:pPr>
      <w:numPr>
        <w:numId w:val="19"/>
      </w:numPr>
    </w:pPr>
    <w:rPr>
      <w:iCs/>
    </w:rPr>
  </w:style>
  <w:style w:type="paragraph" w:customStyle="1" w:styleId="ASDEFCONOperativePartListLV2">
    <w:name w:val="ASDEFCON Operative Part List LV2"/>
    <w:basedOn w:val="ASDEFCONOperativePartListLV1"/>
    <w:rsid w:val="008A0C7B"/>
    <w:pPr>
      <w:numPr>
        <w:ilvl w:val="1"/>
      </w:numPr>
    </w:pPr>
  </w:style>
  <w:style w:type="paragraph" w:customStyle="1" w:styleId="ASDEFCONOptionSpace">
    <w:name w:val="ASDEFCON Option Space"/>
    <w:basedOn w:val="ASDEFCONNormal"/>
    <w:rsid w:val="008A0C7B"/>
    <w:pPr>
      <w:spacing w:after="0"/>
    </w:pPr>
    <w:rPr>
      <w:bCs/>
      <w:color w:val="FFFFFF"/>
      <w:sz w:val="8"/>
    </w:rPr>
  </w:style>
  <w:style w:type="paragraph" w:customStyle="1" w:styleId="ASDEFCONHeaderFooterCenter">
    <w:name w:val="ASDEFCON Header/Footer Center"/>
    <w:basedOn w:val="ASDEFCONHeaderFooterLeft"/>
    <w:rsid w:val="008A0C7B"/>
    <w:pPr>
      <w:jc w:val="center"/>
    </w:pPr>
    <w:rPr>
      <w:szCs w:val="20"/>
    </w:rPr>
  </w:style>
  <w:style w:type="paragraph" w:customStyle="1" w:styleId="ASDEFCONHeaderFooterRight">
    <w:name w:val="ASDEFCON Header/Footer Right"/>
    <w:basedOn w:val="ASDEFCONHeaderFooterLeft"/>
    <w:rsid w:val="008A0C7B"/>
    <w:pPr>
      <w:jc w:val="right"/>
    </w:pPr>
    <w:rPr>
      <w:szCs w:val="20"/>
    </w:rPr>
  </w:style>
  <w:style w:type="paragraph" w:customStyle="1" w:styleId="ASDEFCONHeaderFooterClassification">
    <w:name w:val="ASDEFCON Header/Footer Classification"/>
    <w:basedOn w:val="ASDEFCONHeaderFooterLeft"/>
    <w:rsid w:val="008A0C7B"/>
    <w:pPr>
      <w:jc w:val="center"/>
    </w:pPr>
    <w:rPr>
      <w:rFonts w:ascii="Arial Bold" w:hAnsi="Arial Bold"/>
      <w:b/>
      <w:bCs/>
      <w:caps/>
      <w:sz w:val="20"/>
    </w:rPr>
  </w:style>
  <w:style w:type="paragraph" w:customStyle="1" w:styleId="GuideLV3Head-ASDEFCON">
    <w:name w:val="Guide LV3 Head - ASDEFCON"/>
    <w:basedOn w:val="ASDEFCONNormal"/>
    <w:rsid w:val="008A0C7B"/>
    <w:pPr>
      <w:keepNext/>
    </w:pPr>
    <w:rPr>
      <w:rFonts w:eastAsia="Calibri"/>
      <w:b/>
      <w:szCs w:val="22"/>
      <w:lang w:eastAsia="en-US"/>
    </w:rPr>
  </w:style>
  <w:style w:type="paragraph" w:customStyle="1" w:styleId="GuideSublistLv2-ASDEFCON">
    <w:name w:val="Guide Sublist Lv2 - ASDEFCON"/>
    <w:basedOn w:val="ASDEFCONNormal"/>
    <w:rsid w:val="008A0C7B"/>
    <w:pPr>
      <w:numPr>
        <w:ilvl w:val="1"/>
        <w:numId w:val="22"/>
      </w:numPr>
    </w:pPr>
  </w:style>
  <w:style w:type="character" w:styleId="PageNumber">
    <w:name w:val="page number"/>
    <w:basedOn w:val="DefaultParagraphFont"/>
    <w:rsid w:val="00D14023"/>
  </w:style>
  <w:style w:type="character" w:styleId="FollowedHyperlink">
    <w:name w:val="FollowedHyperlink"/>
    <w:rsid w:val="00792658"/>
    <w:rPr>
      <w:color w:val="800080"/>
      <w:u w:val="single"/>
    </w:rPr>
  </w:style>
  <w:style w:type="paragraph" w:customStyle="1" w:styleId="ATTANNReferencetoCOC">
    <w:name w:val="ATT/ANN Reference to COC"/>
    <w:basedOn w:val="ASDEFCONNormal"/>
    <w:rsid w:val="008A0C7B"/>
    <w:pPr>
      <w:keepNext/>
      <w:jc w:val="right"/>
    </w:pPr>
    <w:rPr>
      <w:i/>
      <w:iCs/>
      <w:szCs w:val="20"/>
    </w:rPr>
  </w:style>
  <w:style w:type="character" w:customStyle="1" w:styleId="CommentSubjectChar">
    <w:name w:val="Comment Subject Char"/>
    <w:link w:val="CommentSubject"/>
    <w:uiPriority w:val="99"/>
    <w:semiHidden/>
    <w:rsid w:val="000254C6"/>
    <w:rPr>
      <w:rFonts w:ascii="Arial" w:hAnsi="Arial"/>
      <w:b/>
      <w:bCs/>
    </w:rPr>
  </w:style>
  <w:style w:type="character" w:customStyle="1" w:styleId="NoteToDrafters-ASDEFCONChar">
    <w:name w:val="Note To Drafters - ASDEFCON Char"/>
    <w:link w:val="NoteToDrafters-ASDEFCON"/>
    <w:rsid w:val="000254C6"/>
    <w:rPr>
      <w:rFonts w:ascii="Arial" w:hAnsi="Arial"/>
      <w:b/>
      <w:i/>
      <w:color w:val="FFFFFF"/>
      <w:szCs w:val="40"/>
      <w:shd w:val="clear" w:color="auto" w:fill="00000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8A0C7B"/>
    <w:rPr>
      <w:rFonts w:ascii="Cambria" w:hAnsi="Cambria"/>
      <w:b/>
      <w:bCs/>
      <w:color w:val="4F81BD"/>
      <w:sz w:val="26"/>
      <w:szCs w:val="26"/>
    </w:rPr>
  </w:style>
  <w:style w:type="paragraph" w:styleId="TOC4">
    <w:name w:val="toc 4"/>
    <w:basedOn w:val="Normal"/>
    <w:next w:val="Normal"/>
    <w:autoRedefine/>
    <w:rsid w:val="008A0C7B"/>
    <w:pPr>
      <w:spacing w:after="100"/>
      <w:ind w:left="600"/>
    </w:pPr>
  </w:style>
  <w:style w:type="paragraph" w:styleId="TOC5">
    <w:name w:val="toc 5"/>
    <w:basedOn w:val="Normal"/>
    <w:next w:val="Normal"/>
    <w:autoRedefine/>
    <w:rsid w:val="008A0C7B"/>
    <w:pPr>
      <w:spacing w:after="100"/>
      <w:ind w:left="800"/>
    </w:pPr>
  </w:style>
  <w:style w:type="paragraph" w:styleId="TOC6">
    <w:name w:val="toc 6"/>
    <w:basedOn w:val="Normal"/>
    <w:next w:val="Normal"/>
    <w:autoRedefine/>
    <w:rsid w:val="008A0C7B"/>
    <w:pPr>
      <w:spacing w:after="100"/>
      <w:ind w:left="1000"/>
    </w:pPr>
  </w:style>
  <w:style w:type="paragraph" w:styleId="TOC7">
    <w:name w:val="toc 7"/>
    <w:basedOn w:val="Normal"/>
    <w:next w:val="Normal"/>
    <w:autoRedefine/>
    <w:rsid w:val="008A0C7B"/>
    <w:pPr>
      <w:spacing w:after="100"/>
      <w:ind w:left="1200"/>
    </w:pPr>
  </w:style>
  <w:style w:type="paragraph" w:styleId="TOC8">
    <w:name w:val="toc 8"/>
    <w:basedOn w:val="Normal"/>
    <w:next w:val="Normal"/>
    <w:autoRedefine/>
    <w:rsid w:val="008A0C7B"/>
    <w:pPr>
      <w:spacing w:after="100"/>
      <w:ind w:left="1400"/>
    </w:pPr>
  </w:style>
  <w:style w:type="paragraph" w:styleId="TOC9">
    <w:name w:val="toc 9"/>
    <w:basedOn w:val="Normal"/>
    <w:next w:val="Normal"/>
    <w:autoRedefine/>
    <w:rsid w:val="008A0C7B"/>
    <w:pPr>
      <w:spacing w:after="100"/>
      <w:ind w:left="1600"/>
    </w:pPr>
  </w:style>
  <w:style w:type="paragraph" w:customStyle="1" w:styleId="ASDEFCONList">
    <w:name w:val="ASDEFCON List"/>
    <w:basedOn w:val="ASDEFCONNormal"/>
    <w:qFormat/>
    <w:rsid w:val="008A0C7B"/>
    <w:pPr>
      <w:numPr>
        <w:numId w:val="51"/>
      </w:numPr>
    </w:pPr>
  </w:style>
  <w:style w:type="paragraph" w:styleId="TOCHeading">
    <w:name w:val="TOC Heading"/>
    <w:basedOn w:val="Heading1"/>
    <w:next w:val="Normal"/>
    <w:uiPriority w:val="39"/>
    <w:semiHidden/>
    <w:unhideWhenUsed/>
    <w:qFormat/>
    <w:rsid w:val="00021556"/>
    <w:pPr>
      <w:numPr>
        <w:numId w:val="0"/>
      </w:numPr>
      <w:outlineLvl w:val="9"/>
    </w:pPr>
    <w:rPr>
      <w:rFonts w:ascii="Calibri Light" w:hAnsi="Calibri Light" w:cs="Times New Roman"/>
    </w:rPr>
  </w:style>
  <w:style w:type="paragraph" w:customStyle="1" w:styleId="HandbookLevel2Header">
    <w:name w:val="Handbook Level 2 Header"/>
    <w:basedOn w:val="Heading2"/>
    <w:autoRedefine/>
    <w:qFormat/>
    <w:rsid w:val="00733047"/>
    <w:pPr>
      <w:pBdr>
        <w:top w:val="single" w:sz="4" w:space="1" w:color="E86D1F"/>
      </w:pBdr>
      <w:spacing w:after="240"/>
    </w:pPr>
    <w:rPr>
      <w:rFonts w:ascii="Arial Bold" w:hAnsi="Arial Bold"/>
      <w:color w:val="E86D1F"/>
      <w:sz w:val="20"/>
    </w:rPr>
  </w:style>
  <w:style w:type="paragraph" w:customStyle="1" w:styleId="DMONumListBLV1">
    <w:name w:val="DMO – NumList BLV1"/>
    <w:next w:val="DMONumListBLV2"/>
    <w:qFormat/>
    <w:rsid w:val="00B12C8B"/>
    <w:pPr>
      <w:numPr>
        <w:numId w:val="58"/>
      </w:numPr>
      <w:spacing w:before="120" w:after="120"/>
    </w:pPr>
    <w:rPr>
      <w:rFonts w:ascii="Arial" w:hAnsi="Arial"/>
      <w:b/>
      <w:bCs/>
      <w:caps/>
      <w:szCs w:val="22"/>
      <w:lang w:eastAsia="en-US"/>
    </w:rPr>
  </w:style>
  <w:style w:type="paragraph" w:customStyle="1" w:styleId="DMONumListBLV2">
    <w:name w:val="DMO – NumList BLV2"/>
    <w:next w:val="DMONumListBLV3"/>
    <w:qFormat/>
    <w:rsid w:val="00B12C8B"/>
    <w:pPr>
      <w:numPr>
        <w:ilvl w:val="1"/>
        <w:numId w:val="58"/>
      </w:numPr>
      <w:spacing w:after="120"/>
      <w:jc w:val="both"/>
    </w:pPr>
    <w:rPr>
      <w:rFonts w:ascii="Arial" w:hAnsi="Arial"/>
      <w:bCs/>
      <w:szCs w:val="22"/>
      <w:lang w:eastAsia="en-US"/>
    </w:rPr>
  </w:style>
  <w:style w:type="paragraph" w:customStyle="1" w:styleId="DMONumListBLV3">
    <w:name w:val="DMO – NumList BLV3"/>
    <w:qFormat/>
    <w:rsid w:val="00B12C8B"/>
    <w:pPr>
      <w:numPr>
        <w:ilvl w:val="2"/>
        <w:numId w:val="58"/>
      </w:numPr>
      <w:spacing w:after="120"/>
      <w:jc w:val="both"/>
    </w:pPr>
    <w:rPr>
      <w:rFonts w:ascii="Arial" w:eastAsia="Calibri" w:hAnsi="Arial"/>
      <w:szCs w:val="22"/>
      <w:lang w:eastAsia="en-US"/>
    </w:rPr>
  </w:style>
  <w:style w:type="paragraph" w:customStyle="1" w:styleId="DMONumListBLV4">
    <w:name w:val="DMO – NumList BLV4"/>
    <w:qFormat/>
    <w:rsid w:val="00B12C8B"/>
    <w:pPr>
      <w:numPr>
        <w:ilvl w:val="3"/>
        <w:numId w:val="58"/>
      </w:numPr>
      <w:spacing w:after="120"/>
      <w:jc w:val="both"/>
    </w:pPr>
    <w:rPr>
      <w:rFonts w:ascii="Arial" w:eastAsia="Calibri" w:hAnsi="Arial"/>
      <w:szCs w:val="22"/>
      <w:lang w:eastAsia="en-US"/>
    </w:rPr>
  </w:style>
  <w:style w:type="paragraph" w:customStyle="1" w:styleId="DMO-TableText1SubclauseLV1">
    <w:name w:val="DMO - Table Text 1 Subclause LV1"/>
    <w:basedOn w:val="Normal"/>
    <w:rsid w:val="00B12C8B"/>
    <w:pPr>
      <w:numPr>
        <w:numId w:val="59"/>
      </w:numPr>
      <w:spacing w:before="60" w:after="60"/>
      <w:jc w:val="left"/>
    </w:pPr>
    <w:rPr>
      <w:rFonts w:eastAsia="Calibri"/>
      <w:sz w:val="16"/>
      <w:szCs w:val="16"/>
      <w:lang w:eastAsia="en-US"/>
    </w:rPr>
  </w:style>
  <w:style w:type="paragraph" w:customStyle="1" w:styleId="DMO-TableText1SubclauseLv2">
    <w:name w:val="DMO - Table Text 1 Subclause Lv2"/>
    <w:basedOn w:val="DMO-TableText1SubclauseLV1"/>
    <w:rsid w:val="00B12C8B"/>
    <w:pPr>
      <w:numPr>
        <w:ilvl w:val="1"/>
      </w:numPr>
    </w:pPr>
  </w:style>
  <w:style w:type="character" w:customStyle="1" w:styleId="CommentTextChar">
    <w:name w:val="Comment Text Char"/>
    <w:basedOn w:val="DefaultParagraphFont"/>
    <w:uiPriority w:val="99"/>
    <w:semiHidden/>
    <w:rsid w:val="00340414"/>
    <w:rPr>
      <w:sz w:val="20"/>
      <w:szCs w:val="20"/>
    </w:rPr>
  </w:style>
  <w:style w:type="paragraph" w:customStyle="1" w:styleId="spara">
    <w:name w:val="spara"/>
    <w:next w:val="Normal"/>
    <w:autoRedefine/>
    <w:rsid w:val="00470E40"/>
    <w:pPr>
      <w:numPr>
        <w:ilvl w:val="2"/>
        <w:numId w:val="62"/>
      </w:numPr>
      <w:spacing w:after="120"/>
      <w:jc w:val="both"/>
    </w:pPr>
    <w:rPr>
      <w:rFonts w:ascii="Arial" w:hAnsi="Arial"/>
    </w:rPr>
  </w:style>
  <w:style w:type="paragraph" w:customStyle="1" w:styleId="TextLevel2">
    <w:name w:val="Text Level 2"/>
    <w:basedOn w:val="Normal"/>
    <w:next w:val="Normal"/>
    <w:rsid w:val="00470E40"/>
    <w:pPr>
      <w:widowControl w:val="0"/>
      <w:numPr>
        <w:ilvl w:val="1"/>
        <w:numId w:val="62"/>
      </w:numPr>
      <w:spacing w:after="200" w:line="276" w:lineRule="auto"/>
      <w:jc w:val="left"/>
    </w:pPr>
    <w:rPr>
      <w:rFonts w:asciiTheme="minorHAnsi" w:eastAsiaTheme="minorHAnsi" w:hAnsiTheme="minorHAnsi" w:cstheme="minorBidi"/>
      <w:sz w:val="22"/>
      <w:szCs w:val="20"/>
      <w:lang w:eastAsia="en-US"/>
    </w:rPr>
  </w:style>
  <w:style w:type="paragraph" w:customStyle="1" w:styleId="sspara">
    <w:name w:val="sspara"/>
    <w:next w:val="Normal"/>
    <w:rsid w:val="00470E40"/>
    <w:pPr>
      <w:numPr>
        <w:ilvl w:val="3"/>
        <w:numId w:val="62"/>
      </w:numPr>
      <w:tabs>
        <w:tab w:val="left" w:pos="2268"/>
      </w:tabs>
      <w:spacing w:after="120"/>
      <w:jc w:val="both"/>
    </w:pPr>
    <w:rPr>
      <w:rFonts w:ascii="Arial" w:hAnsi="Arial"/>
      <w:noProof/>
    </w:rPr>
  </w:style>
  <w:style w:type="paragraph" w:styleId="Revision">
    <w:name w:val="Revision"/>
    <w:hidden/>
    <w:uiPriority w:val="99"/>
    <w:semiHidden/>
    <w:rsid w:val="00470E4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1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1.png"/><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s://www.finance.gov.au/government/procurement/buying-australian-government/confidentiality-throughout-procurement-cycle" TargetMode="External"/><Relationship Id="rId29" Type="http://schemas.openxmlformats.org/officeDocument/2006/relationships/hyperlink" Target="mailto:DSA.ProjectSecurity@defence.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10.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eale.banerjee\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D27E4-BC7E-4771-AF23-015278A7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6</TotalTime>
  <Pages>1</Pages>
  <Words>6340</Words>
  <Characters>37734</Characters>
  <Application>Microsoft Office Word</Application>
  <DocSecurity>0</DocSecurity>
  <Lines>314</Lines>
  <Paragraphs>87</Paragraphs>
  <ScaleCrop>false</ScaleCrop>
  <HeadingPairs>
    <vt:vector size="2" baseType="variant">
      <vt:variant>
        <vt:lpstr>Title</vt:lpstr>
      </vt:variant>
      <vt:variant>
        <vt:i4>1</vt:i4>
      </vt:variant>
    </vt:vector>
  </HeadingPairs>
  <TitlesOfParts>
    <vt:vector size="1" baseType="lpstr">
      <vt:lpstr>ASDEFCON (Standing Offer for Services)</vt:lpstr>
    </vt:vector>
  </TitlesOfParts>
  <Manager/>
  <Company/>
  <LinksUpToDate>false</LinksUpToDate>
  <CharactersWithSpaces>43987</CharactersWithSpaces>
  <SharedDoc>false</SharedDoc>
  <HLinks>
    <vt:vector size="30" baseType="variant">
      <vt:variant>
        <vt:i4>1048630</vt:i4>
      </vt:variant>
      <vt:variant>
        <vt:i4>135</vt:i4>
      </vt:variant>
      <vt:variant>
        <vt:i4>0</vt:i4>
      </vt:variant>
      <vt:variant>
        <vt:i4>5</vt:i4>
      </vt:variant>
      <vt:variant>
        <vt:lpwstr>mailto:DSA.ProjectSecurity@defence.gov.au</vt:lpwstr>
      </vt:variant>
      <vt:variant>
        <vt:lpwstr/>
      </vt:variant>
      <vt:variant>
        <vt:i4>6619195</vt:i4>
      </vt:variant>
      <vt:variant>
        <vt:i4>132</vt:i4>
      </vt:variant>
      <vt:variant>
        <vt:i4>0</vt:i4>
      </vt:variant>
      <vt:variant>
        <vt:i4>5</vt:i4>
      </vt:variant>
      <vt:variant>
        <vt:lpwstr>http://drnet/AssociateSecretary/security/advice/Pages/bils.aspx</vt:lpwstr>
      </vt:variant>
      <vt:variant>
        <vt:lpwstr/>
      </vt:variant>
      <vt:variant>
        <vt:i4>5898261</vt:i4>
      </vt:variant>
      <vt:variant>
        <vt:i4>129</vt:i4>
      </vt:variant>
      <vt:variant>
        <vt:i4>0</vt:i4>
      </vt:variant>
      <vt:variant>
        <vt:i4>5</vt:i4>
      </vt:variant>
      <vt:variant>
        <vt:lpwstr>http://www.dpmc.gov.au/resource-centre/government/commonwealth-indigenous-procurement-policy</vt:lpwstr>
      </vt:variant>
      <vt:variant>
        <vt:lpwstr/>
      </vt:variant>
      <vt:variant>
        <vt:i4>393307</vt:i4>
      </vt:variant>
      <vt:variant>
        <vt:i4>123</vt:i4>
      </vt:variant>
      <vt:variant>
        <vt:i4>0</vt:i4>
      </vt:variant>
      <vt:variant>
        <vt:i4>5</vt:i4>
      </vt:variant>
      <vt:variant>
        <vt:lpwstr>https://www.finance.gov.au/procurement/procurement-policy-and-guidance/buying/contract-issues/confidentiality-procurement-cycle/practice.html</vt:lpwstr>
      </vt:variant>
      <vt:variant>
        <vt:lpwstr/>
      </vt:variant>
      <vt:variant>
        <vt:i4>3276924</vt:i4>
      </vt:variant>
      <vt:variant>
        <vt:i4>117</vt:i4>
      </vt:variant>
      <vt:variant>
        <vt:i4>0</vt:i4>
      </vt:variant>
      <vt:variant>
        <vt:i4>5</vt:i4>
      </vt:variant>
      <vt:variant>
        <vt:lpwstr>http://drnet.defence.gov.au/DSRG/DefenceTravel/pages/Home.aspx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Services)</dc:title>
  <dc:subject>Attachments to Draft Conditions of Deed (V1.0)</dc:subject>
  <dc:creator>Dharani, Mikael MR</dc:creator>
  <cp:keywords/>
  <dc:description/>
  <cp:lastModifiedBy>Dharani, Mikael MR</cp:lastModifiedBy>
  <cp:revision>1</cp:revision>
  <cp:lastPrinted>2015-09-10T02:33:00Z</cp:lastPrinted>
  <dcterms:created xsi:type="dcterms:W3CDTF">2019-10-08T03:05:00Z</dcterms:created>
  <dcterms:modified xsi:type="dcterms:W3CDTF">2024-08-22T01:40:00Z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BM55256349</vt:lpwstr>
  </property>
  <property fmtid="{D5CDD505-2E9C-101B-9397-08002B2CF9AE}" pid="4" name="Objective-Title">
    <vt:lpwstr>007_SOS_V3.1_DATT</vt:lpwstr>
  </property>
  <property fmtid="{D5CDD505-2E9C-101B-9397-08002B2CF9AE}" pid="5" name="Objective-Comment">
    <vt:lpwstr/>
  </property>
  <property fmtid="{D5CDD505-2E9C-101B-9397-08002B2CF9AE}" pid="6" name="Objective-CreationStamp">
    <vt:filetime>2023-01-09T06:31:43Z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2024-08-20T23:02:35Z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Working Files</vt:lpwstr>
  </property>
  <property fmtid="{D5CDD505-2E9C-101B-9397-08002B2CF9AE}" pid="14" name="Objective-State">
    <vt:lpwstr>Being Edited</vt:lpwstr>
  </property>
  <property fmtid="{D5CDD505-2E9C-101B-9397-08002B2CF9AE}" pid="15" name="Objective-Version">
    <vt:lpwstr>1.6</vt:lpwstr>
  </property>
  <property fmtid="{D5CDD505-2E9C-101B-9397-08002B2CF9AE}" pid="16" name="Objective-VersionNumber">
    <vt:i4>7</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Services)</vt:lpwstr>
  </property>
  <property fmtid="{D5CDD505-2E9C-101B-9397-08002B2CF9AE}" pid="24" name="Header_Right">
    <vt:lpwstr>PART 2</vt:lpwstr>
  </property>
  <property fmtid="{D5CDD505-2E9C-101B-9397-08002B2CF9AE}" pid="25" name="Footer_Left">
    <vt:lpwstr>Attachments to Draft Conditions of Deed</vt:lpwstr>
  </property>
  <property fmtid="{D5CDD505-2E9C-101B-9397-08002B2CF9AE}" pid="26" name="Objective-Reason for Security Classification Change [system]">
    <vt:lpwstr/>
  </property>
</Properties>
</file>