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5D6" w:rsidRPr="00C315D6" w:rsidRDefault="003F7EE3" w:rsidP="00C315D6">
      <w:pPr>
        <w:pStyle w:val="NumberLevel1"/>
        <w:tabs>
          <w:tab w:val="clear" w:pos="360"/>
        </w:tabs>
        <w:spacing w:before="0"/>
        <w:jc w:val="both"/>
        <w:rPr>
          <w:color w:val="000000"/>
          <w:szCs w:val="16"/>
        </w:rPr>
      </w:pPr>
      <w:r w:rsidRPr="00C315D6">
        <w:rPr>
          <w:b/>
        </w:rPr>
        <w:t>General:</w:t>
      </w:r>
      <w:r w:rsidRPr="00C315D6">
        <w:t xml:space="preserve"> </w:t>
      </w:r>
      <w:r w:rsidR="00655F40" w:rsidRPr="00C315D6">
        <w:t xml:space="preserve"> </w:t>
      </w:r>
      <w:r w:rsidRPr="00C315D6">
        <w:t xml:space="preserve">Quotations </w:t>
      </w:r>
      <w:r w:rsidR="004325C1" w:rsidRPr="00C315D6">
        <w:t xml:space="preserve">should </w:t>
      </w:r>
      <w:r w:rsidRPr="00C315D6">
        <w:t xml:space="preserve">be submitted on the </w:t>
      </w:r>
      <w:r w:rsidRPr="00C315D6">
        <w:rPr>
          <w:b/>
          <w:i/>
        </w:rPr>
        <w:t>Request for Quotation</w:t>
      </w:r>
      <w:r w:rsidRPr="00C315D6">
        <w:t xml:space="preserve"> form (the quotation form)</w:t>
      </w:r>
      <w:r w:rsidR="00021598" w:rsidRPr="00C315D6">
        <w:t xml:space="preserve">. </w:t>
      </w:r>
      <w:r w:rsidR="00644EB3" w:rsidRPr="00C315D6">
        <w:t xml:space="preserve"> </w:t>
      </w:r>
      <w:r w:rsidR="00021598" w:rsidRPr="00C315D6">
        <w:t>A</w:t>
      </w:r>
      <w:r w:rsidRPr="00C315D6">
        <w:t xml:space="preserve">ll the requested details </w:t>
      </w:r>
      <w:r w:rsidR="00477BB5" w:rsidRPr="00C315D6">
        <w:t>are to</w:t>
      </w:r>
      <w:r w:rsidR="00021598" w:rsidRPr="00C315D6">
        <w:t xml:space="preserve"> be </w:t>
      </w:r>
      <w:r w:rsidRPr="00C315D6">
        <w:t xml:space="preserve">provided in English.  Respondents submit the quotation subject to these </w:t>
      </w:r>
      <w:r w:rsidRPr="00C315D6">
        <w:rPr>
          <w:b/>
          <w:i/>
        </w:rPr>
        <w:t>General Conditions of Quotation</w:t>
      </w:r>
      <w:r w:rsidRPr="00C315D6">
        <w:t xml:space="preserve"> and the attached </w:t>
      </w:r>
      <w:r w:rsidRPr="00C315D6">
        <w:rPr>
          <w:b/>
          <w:i/>
        </w:rPr>
        <w:t xml:space="preserve">General Conditions of Contract for the Supply of Goods and </w:t>
      </w:r>
      <w:r w:rsidR="00757FD5" w:rsidRPr="00C315D6">
        <w:rPr>
          <w:b/>
          <w:i/>
        </w:rPr>
        <w:t xml:space="preserve">Repair </w:t>
      </w:r>
      <w:r w:rsidRPr="00C315D6">
        <w:rPr>
          <w:b/>
          <w:i/>
        </w:rPr>
        <w:t>Services</w:t>
      </w:r>
      <w:r w:rsidRPr="00C315D6">
        <w:t xml:space="preserve"> and any Special Conditions attached by the Commonwealth. </w:t>
      </w:r>
      <w:r w:rsidR="00AC3575" w:rsidRPr="00C315D6">
        <w:t xml:space="preserve"> </w:t>
      </w:r>
      <w:r w:rsidRPr="00C315D6">
        <w:t>The Commonwealth</w:t>
      </w:r>
      <w:r w:rsidR="00620CCD" w:rsidRPr="00C315D6">
        <w:t xml:space="preserve"> </w:t>
      </w:r>
      <w:r w:rsidRPr="00C315D6">
        <w:t xml:space="preserve">may not accept a quotation and may not issue a </w:t>
      </w:r>
      <w:r w:rsidR="00F0299A" w:rsidRPr="00C315D6">
        <w:t>contract</w:t>
      </w:r>
      <w:r w:rsidR="00655F40" w:rsidRPr="00C315D6">
        <w:t>.</w:t>
      </w:r>
    </w:p>
    <w:p w:rsidR="00C315D6" w:rsidRPr="00C315D6" w:rsidRDefault="003F7EE3" w:rsidP="00C315D6">
      <w:pPr>
        <w:pStyle w:val="NumberLevel1"/>
        <w:tabs>
          <w:tab w:val="clear" w:pos="360"/>
        </w:tabs>
        <w:spacing w:before="0"/>
        <w:jc w:val="both"/>
        <w:rPr>
          <w:color w:val="000000"/>
          <w:szCs w:val="16"/>
        </w:rPr>
      </w:pPr>
      <w:r w:rsidRPr="00C315D6">
        <w:rPr>
          <w:b/>
        </w:rPr>
        <w:t>Alterations:</w:t>
      </w:r>
      <w:r w:rsidRPr="00C315D6">
        <w:t xml:space="preserve">  Alterations, erasures, illegibility, ambiguity or incomplete details may render the quotation invalid.</w:t>
      </w:r>
    </w:p>
    <w:p w:rsidR="00446B7F" w:rsidRPr="00446B7F" w:rsidRDefault="003F7EE3" w:rsidP="00446B7F">
      <w:pPr>
        <w:pStyle w:val="NumberLevel1"/>
        <w:tabs>
          <w:tab w:val="clear" w:pos="360"/>
        </w:tabs>
        <w:spacing w:before="0"/>
        <w:jc w:val="both"/>
        <w:rPr>
          <w:color w:val="000000"/>
          <w:szCs w:val="16"/>
        </w:rPr>
      </w:pPr>
      <w:r w:rsidRPr="00C315D6">
        <w:rPr>
          <w:b/>
        </w:rPr>
        <w:t>Special Conditions:</w:t>
      </w:r>
      <w:r w:rsidRPr="00C315D6">
        <w:t xml:space="preserve">  Any additional or alternative </w:t>
      </w:r>
      <w:r w:rsidR="00DE5D9F" w:rsidRPr="00C315D6">
        <w:t xml:space="preserve">terms or </w:t>
      </w:r>
      <w:r w:rsidRPr="00C315D6">
        <w:t xml:space="preserve">conditions attached </w:t>
      </w:r>
      <w:r w:rsidR="00DE5D9F" w:rsidRPr="00C315D6">
        <w:t>to th</w:t>
      </w:r>
      <w:r w:rsidR="00312543" w:rsidRPr="00C315D6">
        <w:t>e</w:t>
      </w:r>
      <w:r w:rsidR="00DE5D9F" w:rsidRPr="00C315D6">
        <w:t xml:space="preserve"> </w:t>
      </w:r>
      <w:r w:rsidR="00312543" w:rsidRPr="00C315D6">
        <w:t xml:space="preserve">quotation form </w:t>
      </w:r>
      <w:r w:rsidRPr="00C315D6">
        <w:t xml:space="preserve">by the Commonwealth as Special Conditions take precedence over the </w:t>
      </w:r>
      <w:r w:rsidRPr="00C315D6">
        <w:rPr>
          <w:b/>
          <w:i/>
        </w:rPr>
        <w:t>General Conditions of Quotation</w:t>
      </w:r>
      <w:r w:rsidRPr="00C315D6">
        <w:t xml:space="preserve"> </w:t>
      </w:r>
      <w:r w:rsidR="00312543" w:rsidRPr="00C315D6">
        <w:t xml:space="preserve">or the </w:t>
      </w:r>
      <w:r w:rsidRPr="00C315D6">
        <w:rPr>
          <w:b/>
          <w:i/>
        </w:rPr>
        <w:t xml:space="preserve">General Conditions of Contract for the Supply of Goods and </w:t>
      </w:r>
      <w:r w:rsidR="00757FD5" w:rsidRPr="00C315D6">
        <w:rPr>
          <w:b/>
          <w:i/>
        </w:rPr>
        <w:t xml:space="preserve">Repair </w:t>
      </w:r>
      <w:r w:rsidRPr="00C315D6">
        <w:rPr>
          <w:b/>
          <w:i/>
        </w:rPr>
        <w:t>Services</w:t>
      </w:r>
      <w:r w:rsidR="00312543" w:rsidRPr="00C315D6">
        <w:t xml:space="preserve"> (as applicable)</w:t>
      </w:r>
      <w:r w:rsidRPr="00C315D6">
        <w:t>.</w:t>
      </w:r>
    </w:p>
    <w:p w:rsidR="00446B7F" w:rsidRPr="00446B7F" w:rsidRDefault="003F7EE3" w:rsidP="00446B7F">
      <w:pPr>
        <w:pStyle w:val="NumberLevel1"/>
        <w:tabs>
          <w:tab w:val="clear" w:pos="360"/>
        </w:tabs>
        <w:spacing w:before="0"/>
        <w:jc w:val="both"/>
        <w:rPr>
          <w:color w:val="000000"/>
          <w:szCs w:val="16"/>
        </w:rPr>
      </w:pPr>
      <w:r w:rsidRPr="00446B7F">
        <w:rPr>
          <w:b/>
        </w:rPr>
        <w:t>Amendments and Queries:</w:t>
      </w:r>
      <w:r w:rsidRPr="00446B7F">
        <w:t xml:space="preserve"> </w:t>
      </w:r>
      <w:r w:rsidR="00655F40" w:rsidRPr="00446B7F">
        <w:t xml:space="preserve"> </w:t>
      </w:r>
      <w:r w:rsidRPr="00446B7F">
        <w:t xml:space="preserve">This Request </w:t>
      </w:r>
      <w:r w:rsidR="00312543" w:rsidRPr="00446B7F">
        <w:t xml:space="preserve">for </w:t>
      </w:r>
      <w:r w:rsidRPr="00446B7F">
        <w:t xml:space="preserve">Quotation (RFQ) may be amended upon giving </w:t>
      </w:r>
      <w:r w:rsidR="00C10A50" w:rsidRPr="00446B7F">
        <w:t>respondent</w:t>
      </w:r>
      <w:r w:rsidRPr="00446B7F">
        <w:t xml:space="preserve">s timely written notice of an amendment. </w:t>
      </w:r>
      <w:r w:rsidR="0014720E" w:rsidRPr="00446B7F">
        <w:t xml:space="preserve"> </w:t>
      </w:r>
      <w:r w:rsidRPr="00446B7F">
        <w:t>Any queries</w:t>
      </w:r>
      <w:r w:rsidR="00EF3490">
        <w:t xml:space="preserve"> or concerns</w:t>
      </w:r>
      <w:r w:rsidRPr="00446B7F">
        <w:t xml:space="preserve"> in respect to this RFQ should be directed to the Contact Officer noted on the quotation form. </w:t>
      </w:r>
      <w:r w:rsidR="0014720E" w:rsidRPr="00446B7F">
        <w:t xml:space="preserve"> </w:t>
      </w:r>
      <w:r w:rsidRPr="00446B7F">
        <w:t xml:space="preserve">If the Commonwealth amends or clarifies any aspect of this RFQ under this clause prior to the </w:t>
      </w:r>
      <w:r w:rsidR="00652E87" w:rsidRPr="00446B7F">
        <w:t xml:space="preserve">quotation </w:t>
      </w:r>
      <w:r w:rsidRPr="00446B7F">
        <w:t xml:space="preserve">closing </w:t>
      </w:r>
      <w:r w:rsidR="004B32C3" w:rsidRPr="00446B7F">
        <w:t xml:space="preserve">time </w:t>
      </w:r>
      <w:r w:rsidRPr="00446B7F">
        <w:t>then the Commonwealth will issue a formal amendment to the RFQ in the same manner as the original RFQ.</w:t>
      </w:r>
    </w:p>
    <w:p w:rsidR="00446B7F" w:rsidRPr="00446B7F" w:rsidRDefault="00E86E7A" w:rsidP="00446B7F">
      <w:pPr>
        <w:pStyle w:val="NumberLevel1"/>
        <w:tabs>
          <w:tab w:val="clear" w:pos="360"/>
        </w:tabs>
        <w:spacing w:before="0"/>
        <w:jc w:val="both"/>
        <w:rPr>
          <w:color w:val="000000"/>
          <w:szCs w:val="16"/>
        </w:rPr>
      </w:pPr>
      <w:r w:rsidRPr="00C315D6">
        <w:rPr>
          <w:b/>
        </w:rPr>
        <w:t>Clarification:</w:t>
      </w:r>
      <w:r w:rsidRPr="00C315D6">
        <w:t xml:space="preserve"> </w:t>
      </w:r>
      <w:r w:rsidR="00655F40" w:rsidRPr="00C315D6">
        <w:t xml:space="preserve"> </w:t>
      </w:r>
      <w:r w:rsidRPr="00C315D6">
        <w:t>The Commonwealth</w:t>
      </w:r>
      <w:r w:rsidR="00626683" w:rsidRPr="00C315D6">
        <w:t>, at any time during the tendering process,</w:t>
      </w:r>
      <w:r w:rsidRPr="00C315D6">
        <w:t xml:space="preserve"> may seek clarification or additional information from, and enter into discussions or negotiations with, any or all </w:t>
      </w:r>
      <w:r w:rsidR="00C10A50" w:rsidRPr="00C315D6">
        <w:t>respondent</w:t>
      </w:r>
      <w:r w:rsidRPr="00C315D6">
        <w:t xml:space="preserve">s in relation to their </w:t>
      </w:r>
      <w:r w:rsidR="006531C4" w:rsidRPr="00C315D6">
        <w:t>q</w:t>
      </w:r>
      <w:r w:rsidR="00626683" w:rsidRPr="00C315D6">
        <w:t>uotation</w:t>
      </w:r>
      <w:r w:rsidRPr="00C315D6">
        <w:t xml:space="preserve">. </w:t>
      </w:r>
      <w:r w:rsidR="00EC27A6" w:rsidRPr="00C315D6">
        <w:t xml:space="preserve"> </w:t>
      </w:r>
      <w:r w:rsidR="00626683" w:rsidRPr="00C315D6">
        <w:t xml:space="preserve">In responding to any request for clarification or additional information, the </w:t>
      </w:r>
      <w:r w:rsidR="00C10A50" w:rsidRPr="00C315D6">
        <w:t>respondent</w:t>
      </w:r>
      <w:r w:rsidR="00626683" w:rsidRPr="00C315D6">
        <w:t xml:space="preserve"> will not be allowed to substantially tailor or amend their </w:t>
      </w:r>
      <w:r w:rsidR="006531C4" w:rsidRPr="00C315D6">
        <w:t>q</w:t>
      </w:r>
      <w:r w:rsidR="00626683" w:rsidRPr="00C315D6">
        <w:t>uotation</w:t>
      </w:r>
      <w:r w:rsidR="00655F40" w:rsidRPr="00C315D6">
        <w:t>.</w:t>
      </w:r>
    </w:p>
    <w:p w:rsidR="00446B7F" w:rsidRPr="00446B7F" w:rsidRDefault="003F7EE3" w:rsidP="00446B7F">
      <w:pPr>
        <w:pStyle w:val="NumberLevel1"/>
        <w:tabs>
          <w:tab w:val="clear" w:pos="360"/>
        </w:tabs>
        <w:spacing w:before="0"/>
        <w:jc w:val="both"/>
        <w:rPr>
          <w:color w:val="000000"/>
          <w:szCs w:val="16"/>
        </w:rPr>
      </w:pPr>
      <w:r w:rsidRPr="00A92ACA">
        <w:rPr>
          <w:b/>
        </w:rPr>
        <w:t>Alternatives:</w:t>
      </w:r>
      <w:r w:rsidRPr="00A92ACA">
        <w:t xml:space="preserve">  Offers for alternatives or part quantities can be submitted where the option to do so was included in the RFQ or agreed in writing with the Commonwealth prior to the submission of the quotation. </w:t>
      </w:r>
      <w:r w:rsidR="00EC27A6" w:rsidRPr="00A92ACA">
        <w:t xml:space="preserve"> </w:t>
      </w:r>
      <w:r w:rsidRPr="00A92ACA">
        <w:t xml:space="preserve">Alternatives </w:t>
      </w:r>
      <w:r w:rsidR="00626683" w:rsidRPr="00A92ACA">
        <w:t xml:space="preserve">should </w:t>
      </w:r>
      <w:r w:rsidRPr="00A92ACA">
        <w:t>be submitted with full technical details to enable them to be evaluated.</w:t>
      </w:r>
    </w:p>
    <w:p w:rsidR="00446B7F" w:rsidRPr="00446B7F" w:rsidRDefault="003F7EE3" w:rsidP="00446B7F">
      <w:pPr>
        <w:pStyle w:val="NumberLevel1"/>
        <w:tabs>
          <w:tab w:val="clear" w:pos="360"/>
        </w:tabs>
        <w:spacing w:before="0"/>
        <w:jc w:val="both"/>
        <w:rPr>
          <w:color w:val="000000"/>
          <w:szCs w:val="16"/>
        </w:rPr>
      </w:pPr>
      <w:r w:rsidRPr="00A92ACA">
        <w:rPr>
          <w:b/>
        </w:rPr>
        <w:t>Evaluation and Acceptance:</w:t>
      </w:r>
      <w:r w:rsidRPr="00A92ACA">
        <w:t xml:space="preserve"> </w:t>
      </w:r>
      <w:r w:rsidR="00655F40" w:rsidRPr="00A92ACA">
        <w:t xml:space="preserve"> </w:t>
      </w:r>
      <w:r w:rsidRPr="00A92ACA">
        <w:t xml:space="preserve">Quotations will be evaluated in accordance with Commonwealth Procurement </w:t>
      </w:r>
      <w:r w:rsidR="00491872" w:rsidRPr="00A92ACA">
        <w:t>Rules</w:t>
      </w:r>
      <w:r w:rsidR="00F16DC6">
        <w:t xml:space="preserve"> (CPRs)</w:t>
      </w:r>
      <w:r w:rsidRPr="00A92ACA">
        <w:t xml:space="preserve"> and policies with particular reference to value for money. </w:t>
      </w:r>
      <w:r w:rsidR="00EC27A6" w:rsidRPr="00A92ACA">
        <w:t xml:space="preserve"> </w:t>
      </w:r>
      <w:r w:rsidRPr="00A92ACA">
        <w:t>The criteria to be applied for the purposes of evaluation are</w:t>
      </w:r>
      <w:r w:rsidR="00D43E33" w:rsidRPr="00A92ACA">
        <w:t xml:space="preserve"> </w:t>
      </w:r>
      <w:r w:rsidRPr="00A92ACA">
        <w:t xml:space="preserve">the extent to which the </w:t>
      </w:r>
      <w:r w:rsidR="00C10A50">
        <w:t>respondent</w:t>
      </w:r>
      <w:r w:rsidRPr="00A92ACA">
        <w:t xml:space="preserve">’s offer meets the Commonwealth’s requirements set out in the quotation form, </w:t>
      </w:r>
      <w:r w:rsidR="00D43E33" w:rsidRPr="00A92ACA">
        <w:t xml:space="preserve">the </w:t>
      </w:r>
      <w:r w:rsidR="00C10A50">
        <w:t>respondent</w:t>
      </w:r>
      <w:r w:rsidR="00D43E33" w:rsidRPr="00A92ACA">
        <w:t xml:space="preserve">’s capacity to provide the Goods and </w:t>
      </w:r>
      <w:r w:rsidR="00AE040F" w:rsidRPr="00A92ACA">
        <w:t xml:space="preserve">Repair </w:t>
      </w:r>
      <w:r w:rsidR="00D43E33" w:rsidRPr="00A92ACA">
        <w:t xml:space="preserve">Services, the assessed level of risk arising from the </w:t>
      </w:r>
      <w:r w:rsidR="00C10A50">
        <w:t>respondent</w:t>
      </w:r>
      <w:r w:rsidR="00D43E33" w:rsidRPr="00A92ACA">
        <w:t xml:space="preserve">’s offer </w:t>
      </w:r>
      <w:r w:rsidRPr="00A92ACA">
        <w:t xml:space="preserve">and the quoted prices and pricing </w:t>
      </w:r>
      <w:r w:rsidR="00D43E33" w:rsidRPr="00A92ACA">
        <w:t xml:space="preserve">terms. </w:t>
      </w:r>
      <w:r w:rsidR="00EC27A6" w:rsidRPr="00A92ACA">
        <w:t xml:space="preserve"> </w:t>
      </w:r>
      <w:r w:rsidRPr="00A92ACA">
        <w:t xml:space="preserve">Acceptance of a quotation </w:t>
      </w:r>
      <w:r w:rsidR="00B3029C">
        <w:t>will</w:t>
      </w:r>
      <w:r w:rsidR="00B3029C" w:rsidRPr="00A92ACA">
        <w:t xml:space="preserve"> </w:t>
      </w:r>
      <w:r w:rsidRPr="00A92ACA">
        <w:t>occur only when a</w:t>
      </w:r>
      <w:r w:rsidR="001002DF" w:rsidRPr="00A92ACA">
        <w:t xml:space="preserve"> </w:t>
      </w:r>
      <w:r w:rsidRPr="00A92ACA">
        <w:t>Purchase Order and Contract is issued.</w:t>
      </w:r>
      <w:r w:rsidR="00EC27A6" w:rsidRPr="00A92ACA">
        <w:t xml:space="preserve"> </w:t>
      </w:r>
      <w:r w:rsidRPr="00A92ACA">
        <w:t xml:space="preserve"> Unsuccessful </w:t>
      </w:r>
      <w:r w:rsidR="00C10A50">
        <w:t>respondent</w:t>
      </w:r>
      <w:r w:rsidRPr="00A92ACA">
        <w:t>s will be notified of the final decision and may request a debriefing.</w:t>
      </w:r>
    </w:p>
    <w:p w:rsidR="003F7EE3" w:rsidRPr="00446B7F" w:rsidRDefault="003F7EE3" w:rsidP="00446B7F">
      <w:pPr>
        <w:pStyle w:val="NumberLevel1"/>
        <w:tabs>
          <w:tab w:val="clear" w:pos="360"/>
        </w:tabs>
        <w:spacing w:before="0"/>
        <w:jc w:val="both"/>
        <w:rPr>
          <w:color w:val="000000"/>
          <w:szCs w:val="16"/>
        </w:rPr>
      </w:pPr>
      <w:r w:rsidRPr="00A92ACA">
        <w:rPr>
          <w:b/>
        </w:rPr>
        <w:t>Lodgement:</w:t>
      </w:r>
      <w:r w:rsidRPr="00A92ACA">
        <w:t xml:space="preserve"> </w:t>
      </w:r>
      <w:r w:rsidR="00655F40" w:rsidRPr="00A92ACA">
        <w:t xml:space="preserve"> </w:t>
      </w:r>
      <w:r w:rsidRPr="00A92ACA">
        <w:t xml:space="preserve">The closing time for lodgement of quotations is at the time and date specified on the quotation form unless otherwise provided. </w:t>
      </w:r>
      <w:r w:rsidR="00EC27A6" w:rsidRPr="00A92ACA">
        <w:t xml:space="preserve"> </w:t>
      </w:r>
      <w:r w:rsidRPr="00A92ACA">
        <w:t xml:space="preserve">Extensions to the quotation closing </w:t>
      </w:r>
      <w:r w:rsidR="009522BF" w:rsidRPr="00A92ACA">
        <w:t xml:space="preserve">time </w:t>
      </w:r>
      <w:r w:rsidRPr="00A92ACA">
        <w:t xml:space="preserve">will be considered only in exceptional circumstances. </w:t>
      </w:r>
      <w:r w:rsidR="00EC27A6" w:rsidRPr="00A92ACA">
        <w:t xml:space="preserve"> </w:t>
      </w:r>
      <w:r w:rsidRPr="00A92ACA">
        <w:t xml:space="preserve">Any new time limit provided for under this clause will apply equally to all </w:t>
      </w:r>
      <w:r w:rsidR="00C10A50">
        <w:t>respondent</w:t>
      </w:r>
      <w:r w:rsidRPr="00A92ACA">
        <w:t xml:space="preserve">s. </w:t>
      </w:r>
      <w:r w:rsidR="00EC27A6" w:rsidRPr="00A92ACA">
        <w:t xml:space="preserve"> </w:t>
      </w:r>
      <w:r w:rsidR="000E09E8" w:rsidRPr="00A92ACA">
        <w:t xml:space="preserve">Any </w:t>
      </w:r>
      <w:r w:rsidR="006531C4" w:rsidRPr="00A92ACA">
        <w:t>q</w:t>
      </w:r>
      <w:r w:rsidR="000E09E8" w:rsidRPr="00A92ACA">
        <w:t xml:space="preserve">uotation received after the </w:t>
      </w:r>
      <w:r w:rsidR="004851A5" w:rsidRPr="00A92ACA">
        <w:t xml:space="preserve">quotation </w:t>
      </w:r>
      <w:r w:rsidR="000E09E8" w:rsidRPr="00A92ACA">
        <w:t>closing time will be considered a</w:t>
      </w:r>
      <w:r w:rsidR="00F0299A" w:rsidRPr="00A92ACA">
        <w:t>s</w:t>
      </w:r>
      <w:r w:rsidR="000E09E8" w:rsidRPr="00A92ACA">
        <w:t xml:space="preserve"> late and only accepted in limited circumstances consistent with Defence procurement policy.</w:t>
      </w:r>
    </w:p>
    <w:p w:rsidR="00EF3490" w:rsidRPr="00EF3490" w:rsidRDefault="00326DC7" w:rsidP="00BF5C9C">
      <w:pPr>
        <w:pStyle w:val="NumberLevel1"/>
        <w:tabs>
          <w:tab w:val="clear" w:pos="360"/>
          <w:tab w:val="num" w:pos="284"/>
        </w:tabs>
        <w:jc w:val="both"/>
        <w:rPr>
          <w:b/>
        </w:rPr>
      </w:pPr>
      <w:r w:rsidRPr="00EF3490">
        <w:rPr>
          <w:b/>
          <w:color w:val="000000"/>
          <w:szCs w:val="16"/>
        </w:rPr>
        <w:br w:type="column"/>
      </w:r>
      <w:r w:rsidR="00EF3490">
        <w:rPr>
          <w:b/>
          <w:color w:val="000000"/>
          <w:szCs w:val="16"/>
        </w:rPr>
        <w:t xml:space="preserve">Procurement Complaints:  </w:t>
      </w:r>
      <w:r w:rsidR="00EF3490" w:rsidRPr="00EF3490">
        <w:rPr>
          <w:color w:val="000000"/>
          <w:szCs w:val="16"/>
        </w:rPr>
        <w:t xml:space="preserve">In the event </w:t>
      </w:r>
      <w:r w:rsidR="00B87981">
        <w:rPr>
          <w:color w:val="000000"/>
          <w:szCs w:val="16"/>
        </w:rPr>
        <w:t>respondents</w:t>
      </w:r>
      <w:r w:rsidR="00EF3490" w:rsidRPr="00EF3490">
        <w:rPr>
          <w:color w:val="000000"/>
          <w:szCs w:val="16"/>
        </w:rPr>
        <w:t xml:space="preserve"> wish to lodge a formal complaint regarding this procurement, the complaint is to be directed in writing to: </w:t>
      </w:r>
      <w:hyperlink r:id="rId7" w:history="1">
        <w:r w:rsidR="009E334E" w:rsidRPr="00D954BC">
          <w:rPr>
            <w:rStyle w:val="Hyperlink"/>
            <w:szCs w:val="16"/>
          </w:rPr>
          <w:t>procurement.complaints@defence.gov.au</w:t>
        </w:r>
      </w:hyperlink>
      <w:r w:rsidR="00EF3490" w:rsidRPr="00EF3490">
        <w:rPr>
          <w:color w:val="000000"/>
          <w:szCs w:val="16"/>
        </w:rPr>
        <w:t xml:space="preserve">.  On the request of the Commonwealth, </w:t>
      </w:r>
      <w:r w:rsidR="00B87981">
        <w:rPr>
          <w:color w:val="000000"/>
          <w:szCs w:val="16"/>
        </w:rPr>
        <w:t>respondents</w:t>
      </w:r>
      <w:r w:rsidR="00EF3490" w:rsidRPr="00EF3490">
        <w:rPr>
          <w:color w:val="000000"/>
          <w:szCs w:val="16"/>
        </w:rPr>
        <w:t xml:space="preserve"> are to cooperate with the Commonwealth in the resolution of any complaint regarding this procurement.</w:t>
      </w:r>
    </w:p>
    <w:p w:rsidR="00446B7F" w:rsidRPr="00446B7F" w:rsidRDefault="003F7EE3" w:rsidP="00446B7F">
      <w:pPr>
        <w:pStyle w:val="NumberLevel1"/>
        <w:tabs>
          <w:tab w:val="clear" w:pos="360"/>
        </w:tabs>
        <w:spacing w:before="0"/>
        <w:jc w:val="both"/>
        <w:rPr>
          <w:color w:val="000000"/>
          <w:szCs w:val="16"/>
        </w:rPr>
      </w:pPr>
      <w:r w:rsidRPr="00A92ACA">
        <w:rPr>
          <w:b/>
        </w:rPr>
        <w:t>Reference Material:</w:t>
      </w:r>
      <w:r w:rsidRPr="00A92ACA">
        <w:t xml:space="preserve"> </w:t>
      </w:r>
      <w:r w:rsidR="00655F40" w:rsidRPr="00A92ACA">
        <w:t xml:space="preserve"> </w:t>
      </w:r>
      <w:r w:rsidRPr="00A92ACA">
        <w:t>Defence-nominated drawings, specifications, samples, information, and o</w:t>
      </w:r>
      <w:r w:rsidR="00E27F6A">
        <w:t>ther reference material</w:t>
      </w:r>
      <w:r w:rsidRPr="00A92ACA">
        <w:t xml:space="preserve"> may be obtained from the Contact Officer noted on the quotation form. </w:t>
      </w:r>
      <w:r w:rsidR="00FB3EA3" w:rsidRPr="00A92ACA">
        <w:t xml:space="preserve"> </w:t>
      </w:r>
      <w:r w:rsidRPr="00A92ACA">
        <w:t xml:space="preserve">The </w:t>
      </w:r>
      <w:r w:rsidR="00C10A50">
        <w:t>respondent</w:t>
      </w:r>
      <w:r w:rsidRPr="00A92ACA">
        <w:t xml:space="preserve"> is responsi</w:t>
      </w:r>
      <w:r w:rsidR="00E73BF8">
        <w:t>ble for examining the reference material</w:t>
      </w:r>
      <w:r w:rsidRPr="00A92ACA">
        <w:t xml:space="preserve">. </w:t>
      </w:r>
      <w:r w:rsidR="00FB3EA3" w:rsidRPr="00A92ACA">
        <w:t xml:space="preserve"> </w:t>
      </w:r>
      <w:r w:rsidR="00E73BF8">
        <w:t>At all times the reference</w:t>
      </w:r>
      <w:r w:rsidRPr="00A92ACA">
        <w:t xml:space="preserve"> material is to remain the property of the Commonwealth. </w:t>
      </w:r>
      <w:r w:rsidR="00FB3EA3" w:rsidRPr="00A92ACA">
        <w:t xml:space="preserve"> </w:t>
      </w:r>
      <w:r w:rsidRPr="00A92ACA">
        <w:t xml:space="preserve">The reference material can only be used for the purpose of preparing the quotation and </w:t>
      </w:r>
      <w:r w:rsidR="00E27F6A">
        <w:t>is</w:t>
      </w:r>
      <w:r w:rsidR="00626683" w:rsidRPr="00A92ACA">
        <w:t xml:space="preserve"> to </w:t>
      </w:r>
      <w:r w:rsidRPr="00A92ACA">
        <w:t>be treated as Commonwealth</w:t>
      </w:r>
      <w:r w:rsidR="00304C96">
        <w:t xml:space="preserve"> </w:t>
      </w:r>
      <w:r w:rsidR="008E153B">
        <w:t>c</w:t>
      </w:r>
      <w:r w:rsidR="00304C96">
        <w:t>onfidential</w:t>
      </w:r>
      <w:r w:rsidRPr="00A92ACA">
        <w:t xml:space="preserve"> </w:t>
      </w:r>
      <w:r w:rsidR="008E153B">
        <w:t>i</w:t>
      </w:r>
      <w:r w:rsidR="00304C96">
        <w:t>nformation</w:t>
      </w:r>
      <w:r w:rsidRPr="00A92ACA">
        <w:t xml:space="preserve"> in all other respects. </w:t>
      </w:r>
      <w:r w:rsidR="00FB3EA3" w:rsidRPr="00A92ACA">
        <w:t xml:space="preserve"> </w:t>
      </w:r>
      <w:r w:rsidRPr="00A92ACA">
        <w:t xml:space="preserve">The reference material </w:t>
      </w:r>
      <w:r w:rsidR="00626683" w:rsidRPr="00A92ACA">
        <w:t xml:space="preserve">will need to </w:t>
      </w:r>
      <w:r w:rsidRPr="00A92ACA">
        <w:t xml:space="preserve">be </w:t>
      </w:r>
      <w:r w:rsidR="005B081D" w:rsidRPr="005B081D">
        <w:t>returned or disposed of securely upon request of the Commonwealth</w:t>
      </w:r>
      <w:r w:rsidRPr="00A92ACA">
        <w:t>.</w:t>
      </w:r>
    </w:p>
    <w:p w:rsidR="00446B7F" w:rsidRPr="00446B7F" w:rsidRDefault="003F7EE3" w:rsidP="00446B7F">
      <w:pPr>
        <w:pStyle w:val="NumberLevel1"/>
        <w:tabs>
          <w:tab w:val="clear" w:pos="360"/>
        </w:tabs>
        <w:spacing w:before="0"/>
        <w:jc w:val="both"/>
        <w:rPr>
          <w:color w:val="000000"/>
          <w:szCs w:val="16"/>
        </w:rPr>
      </w:pPr>
      <w:r w:rsidRPr="00A92ACA">
        <w:rPr>
          <w:b/>
        </w:rPr>
        <w:t>Price Basis:</w:t>
      </w:r>
      <w:r w:rsidRPr="00A92ACA">
        <w:t xml:space="preserve"> </w:t>
      </w:r>
      <w:r w:rsidR="00655F40" w:rsidRPr="00A92ACA">
        <w:t xml:space="preserve"> </w:t>
      </w:r>
      <w:r w:rsidRPr="00A92ACA">
        <w:t xml:space="preserve">Quotations </w:t>
      </w:r>
      <w:r w:rsidR="004325C1" w:rsidRPr="00A92ACA">
        <w:t xml:space="preserve">should </w:t>
      </w:r>
      <w:r w:rsidRPr="00A92ACA">
        <w:t xml:space="preserve">be </w:t>
      </w:r>
      <w:r w:rsidR="00626683" w:rsidRPr="00A92ACA">
        <w:t xml:space="preserve">provided at a </w:t>
      </w:r>
      <w:r w:rsidRPr="00A92ACA">
        <w:t>firm price</w:t>
      </w:r>
      <w:r w:rsidR="00DE195A" w:rsidRPr="00A92ACA">
        <w:t xml:space="preserve"> and show </w:t>
      </w:r>
      <w:r w:rsidR="00D67C19" w:rsidRPr="00A92ACA">
        <w:t xml:space="preserve">both </w:t>
      </w:r>
      <w:r w:rsidR="00DE195A" w:rsidRPr="00A92ACA">
        <w:t>the GST exclusive and GST inclusive amounts</w:t>
      </w:r>
      <w:r w:rsidRPr="00A92ACA">
        <w:t xml:space="preserve">. </w:t>
      </w:r>
      <w:r w:rsidR="00051939" w:rsidRPr="00A92ACA">
        <w:t xml:space="preserve"> </w:t>
      </w:r>
      <w:r w:rsidR="00EF1E09" w:rsidRPr="00A92ACA">
        <w:t xml:space="preserve">The Contract Price </w:t>
      </w:r>
      <w:r w:rsidR="00DE195A" w:rsidRPr="00A92ACA">
        <w:t>will</w:t>
      </w:r>
      <w:r w:rsidR="00EF1E09" w:rsidRPr="00A92ACA">
        <w:t xml:space="preserve"> be inclusive of all GST and all taxes, duties (including any customs duty) and government charges imposed or levied in Australia or overseas.  The Contract Price </w:t>
      </w:r>
      <w:r w:rsidR="00664B5A" w:rsidRPr="00A92ACA">
        <w:t>should</w:t>
      </w:r>
      <w:r w:rsidR="00EF1E09" w:rsidRPr="00A92ACA">
        <w:t xml:space="preserve"> include the cost of any packaging, marking, handling, freight and delivery, insurance and any other applicable costs and charges.</w:t>
      </w:r>
    </w:p>
    <w:p w:rsidR="00446B7F" w:rsidRPr="00446B7F" w:rsidRDefault="003F7EE3" w:rsidP="00446B7F">
      <w:pPr>
        <w:pStyle w:val="NumberLevel1"/>
        <w:tabs>
          <w:tab w:val="clear" w:pos="360"/>
        </w:tabs>
        <w:spacing w:before="0"/>
        <w:jc w:val="both"/>
        <w:rPr>
          <w:color w:val="000000"/>
          <w:szCs w:val="16"/>
        </w:rPr>
      </w:pPr>
      <w:r w:rsidRPr="00A92ACA">
        <w:rPr>
          <w:b/>
        </w:rPr>
        <w:t>Cost Investigation:</w:t>
      </w:r>
      <w:r w:rsidRPr="00A92ACA">
        <w:t xml:space="preserve"> </w:t>
      </w:r>
      <w:r w:rsidR="00655F40" w:rsidRPr="00A92ACA">
        <w:t xml:space="preserve"> </w:t>
      </w:r>
      <w:r w:rsidRPr="00A92ACA">
        <w:t>For the purposes of establishing</w:t>
      </w:r>
      <w:r w:rsidR="00302CB8" w:rsidRPr="00A92ACA">
        <w:t xml:space="preserve"> </w:t>
      </w:r>
      <w:r w:rsidRPr="00A92ACA">
        <w:t xml:space="preserve">that the quoted price is fair and reasonable and constitutes value for money for the Commonwealth, the Commonwealth’s cost investigation staff may, prior to the formation of any </w:t>
      </w:r>
      <w:r w:rsidR="009417CE">
        <w:t>resultant Contract</w:t>
      </w:r>
      <w:r w:rsidRPr="00A92ACA">
        <w:t xml:space="preserve">, conduct a cost investigation of the quoted price.  On request by the Commonwealth the </w:t>
      </w:r>
      <w:r w:rsidR="00C10A50">
        <w:t>respondent</w:t>
      </w:r>
      <w:r w:rsidRPr="00A92ACA">
        <w:t xml:space="preserve"> </w:t>
      </w:r>
      <w:r w:rsidR="00782B93">
        <w:t>is to</w:t>
      </w:r>
      <w:r w:rsidR="00782B93" w:rsidRPr="00A92ACA">
        <w:t xml:space="preserve"> </w:t>
      </w:r>
      <w:r w:rsidRPr="00A92ACA">
        <w:t>facilitate any such cost investigation.</w:t>
      </w:r>
    </w:p>
    <w:p w:rsidR="00446B7F" w:rsidRPr="00446B7F" w:rsidRDefault="009E30FF" w:rsidP="00446B7F">
      <w:pPr>
        <w:pStyle w:val="NumberLevel1"/>
        <w:tabs>
          <w:tab w:val="clear" w:pos="360"/>
        </w:tabs>
        <w:spacing w:before="0"/>
        <w:jc w:val="both"/>
        <w:rPr>
          <w:color w:val="000000"/>
          <w:szCs w:val="16"/>
        </w:rPr>
      </w:pPr>
      <w:r w:rsidRPr="00A92ACA">
        <w:rPr>
          <w:b/>
        </w:rPr>
        <w:t>Small Business</w:t>
      </w:r>
      <w:r w:rsidR="00801AE3">
        <w:rPr>
          <w:b/>
        </w:rPr>
        <w:t xml:space="preserve"> Participation</w:t>
      </w:r>
      <w:r w:rsidRPr="00A92ACA">
        <w:rPr>
          <w:b/>
        </w:rPr>
        <w:t>:</w:t>
      </w:r>
      <w:r w:rsidR="008D67B3" w:rsidRPr="00A92ACA">
        <w:t xml:space="preserve">  Respondents should indicate on the quotation form whether they are a Small Business.</w:t>
      </w:r>
      <w:r w:rsidR="00441393" w:rsidRPr="00A92ACA">
        <w:t xml:space="preserve"> </w:t>
      </w:r>
      <w:r w:rsidR="00E5642F" w:rsidRPr="00A92ACA">
        <w:t xml:space="preserve"> ‘Small Business’ means an enterprise that employs less than the full time equivalent of 20 persons (‘full time equivalent’ is as defined by the Australian Bureau of Statistics).</w:t>
      </w:r>
      <w:r w:rsidR="0022270A" w:rsidRPr="00A92ACA">
        <w:t xml:space="preserve"> </w:t>
      </w:r>
      <w:r w:rsidR="00E5642F" w:rsidRPr="00A92ACA">
        <w:t xml:space="preserve"> If the enterprise is an ‘associated entity’ as defined in section 50AAA of the </w:t>
      </w:r>
      <w:r w:rsidR="00E5642F" w:rsidRPr="00FB1358">
        <w:rPr>
          <w:i/>
        </w:rPr>
        <w:t>Corporations Act 2001</w:t>
      </w:r>
      <w:r w:rsidR="005B1FD4">
        <w:rPr>
          <w:i/>
        </w:rPr>
        <w:t xml:space="preserve"> </w:t>
      </w:r>
      <w:r w:rsidR="005B1FD4">
        <w:t>(Cth)</w:t>
      </w:r>
      <w:r w:rsidR="00E5642F" w:rsidRPr="00A92ACA">
        <w:t>, this test is applied to the group of associated entities as a whole.</w:t>
      </w:r>
    </w:p>
    <w:p w:rsidR="00446B7F" w:rsidRPr="00446B7F" w:rsidRDefault="0022270A" w:rsidP="00446B7F">
      <w:pPr>
        <w:pStyle w:val="NumberLevel1"/>
        <w:tabs>
          <w:tab w:val="clear" w:pos="360"/>
        </w:tabs>
        <w:spacing w:before="0"/>
        <w:jc w:val="both"/>
        <w:rPr>
          <w:color w:val="000000"/>
          <w:szCs w:val="16"/>
        </w:rPr>
      </w:pPr>
      <w:r w:rsidRPr="00A92ACA">
        <w:rPr>
          <w:b/>
        </w:rPr>
        <w:t>U</w:t>
      </w:r>
      <w:r w:rsidR="006056DF" w:rsidRPr="00A92ACA">
        <w:rPr>
          <w:b/>
        </w:rPr>
        <w:t xml:space="preserve">npaid </w:t>
      </w:r>
      <w:r w:rsidR="00F216BB" w:rsidRPr="00A92ACA">
        <w:rPr>
          <w:b/>
        </w:rPr>
        <w:t>E</w:t>
      </w:r>
      <w:r w:rsidR="006056DF" w:rsidRPr="00A92ACA">
        <w:rPr>
          <w:b/>
        </w:rPr>
        <w:t xml:space="preserve">mployee </w:t>
      </w:r>
      <w:r w:rsidR="00F216BB" w:rsidRPr="00A92ACA">
        <w:rPr>
          <w:b/>
        </w:rPr>
        <w:t>E</w:t>
      </w:r>
      <w:r w:rsidR="006056DF" w:rsidRPr="00A92ACA">
        <w:rPr>
          <w:b/>
        </w:rPr>
        <w:t>ntitlements:</w:t>
      </w:r>
      <w:r w:rsidR="006056DF" w:rsidRPr="00A92ACA">
        <w:t xml:space="preserve"> </w:t>
      </w:r>
      <w:r w:rsidR="00655F40" w:rsidRPr="00A92ACA">
        <w:t xml:space="preserve"> </w:t>
      </w:r>
      <w:r w:rsidR="008E4B0F" w:rsidRPr="00A92ACA">
        <w:t>The Commonwealth will</w:t>
      </w:r>
      <w:r w:rsidR="00170023" w:rsidRPr="00A92ACA">
        <w:t xml:space="preserve"> not contract with a </w:t>
      </w:r>
      <w:r w:rsidR="00C10A50">
        <w:t>respondent</w:t>
      </w:r>
      <w:r w:rsidR="00170023" w:rsidRPr="00A92ACA">
        <w:t xml:space="preserve"> </w:t>
      </w:r>
      <w:r w:rsidR="008E4B0F" w:rsidRPr="00A92ACA">
        <w:t>which has a judicial decision against it (</w:t>
      </w:r>
      <w:r w:rsidR="00BD25B9">
        <w:t xml:space="preserve">including overseas jurisdictions but </w:t>
      </w:r>
      <w:r w:rsidR="008E4B0F" w:rsidRPr="00A92ACA">
        <w:t>excluding decisions under appeal</w:t>
      </w:r>
      <w:r w:rsidR="00617823" w:rsidRPr="00617823">
        <w:t xml:space="preserve"> </w:t>
      </w:r>
      <w:r w:rsidR="00617823">
        <w:t xml:space="preserve">or instances where the period for appeal or payment/settlement has </w:t>
      </w:r>
      <w:r w:rsidR="00617823" w:rsidRPr="008A3770">
        <w:t>not expired</w:t>
      </w:r>
      <w:r w:rsidR="008E4B0F" w:rsidRPr="00A92ACA">
        <w:t xml:space="preserve">) relating </w:t>
      </w:r>
      <w:r w:rsidR="00170023" w:rsidRPr="00A92ACA">
        <w:t xml:space="preserve">to unpaid employee entitlements </w:t>
      </w:r>
      <w:r w:rsidR="008E4B0F" w:rsidRPr="00A92ACA">
        <w:t>where the entitlements remain unpaid.</w:t>
      </w:r>
    </w:p>
    <w:p w:rsidR="00446B7F" w:rsidRPr="00446B7F" w:rsidRDefault="003F7EE3" w:rsidP="00446B7F">
      <w:pPr>
        <w:pStyle w:val="NumberLevel1"/>
        <w:tabs>
          <w:tab w:val="clear" w:pos="360"/>
        </w:tabs>
        <w:spacing w:before="0"/>
        <w:jc w:val="both"/>
        <w:rPr>
          <w:color w:val="000000"/>
          <w:szCs w:val="16"/>
        </w:rPr>
      </w:pPr>
      <w:r w:rsidRPr="00A92ACA">
        <w:rPr>
          <w:b/>
        </w:rPr>
        <w:t>Reporting Requirements:</w:t>
      </w:r>
      <w:r w:rsidR="00F9049B" w:rsidRPr="00A92ACA">
        <w:t xml:space="preserve">  </w:t>
      </w:r>
      <w:r w:rsidRPr="00A92ACA">
        <w:t xml:space="preserve">Respondents acknowledge that the Commonwealth is subject to legislative and administrative accountability and transparency requirements including disclosure to Parliament and its Committees.  Respondents acknowledge that for any </w:t>
      </w:r>
      <w:r w:rsidR="00C2654A">
        <w:t>resultant</w:t>
      </w:r>
      <w:r w:rsidR="00C2654A" w:rsidRPr="00A92ACA">
        <w:t xml:space="preserve"> </w:t>
      </w:r>
      <w:r w:rsidR="00C2654A">
        <w:t>C</w:t>
      </w:r>
      <w:r w:rsidR="00C2654A" w:rsidRPr="00A92ACA">
        <w:t xml:space="preserve">ontract </w:t>
      </w:r>
      <w:r w:rsidRPr="00A92ACA">
        <w:t xml:space="preserve">valued at </w:t>
      </w:r>
      <w:r w:rsidR="00F57C5D">
        <w:t>A</w:t>
      </w:r>
      <w:r w:rsidR="00582B2E">
        <w:t>$</w:t>
      </w:r>
      <w:r w:rsidR="00CF523D">
        <w:t>1</w:t>
      </w:r>
      <w:r w:rsidRPr="00A92ACA">
        <w:t xml:space="preserve">0,000 or more the Commonwealth will publish at a minimum the following information and these details will constitute public information upon publication: value and date of the </w:t>
      </w:r>
      <w:r w:rsidR="00C2654A">
        <w:t>C</w:t>
      </w:r>
      <w:r w:rsidR="00C2654A" w:rsidRPr="00A92ACA">
        <w:t>ontract</w:t>
      </w:r>
      <w:r w:rsidRPr="00A92ACA">
        <w:t xml:space="preserve">; description of the </w:t>
      </w:r>
      <w:r w:rsidR="00C2654A">
        <w:t>C</w:t>
      </w:r>
      <w:r w:rsidR="00C2654A" w:rsidRPr="00A92ACA">
        <w:t xml:space="preserve">ontract </w:t>
      </w:r>
      <w:r w:rsidRPr="00A92ACA">
        <w:t xml:space="preserve">in sufficient detail to identify the nature of the </w:t>
      </w:r>
      <w:r w:rsidR="00AE040F" w:rsidRPr="00A92ACA">
        <w:t xml:space="preserve">Goods </w:t>
      </w:r>
      <w:r w:rsidRPr="00A92ACA">
        <w:t xml:space="preserve">and/or </w:t>
      </w:r>
      <w:r w:rsidR="00AE040F" w:rsidRPr="00A92ACA">
        <w:t>Repair Services</w:t>
      </w:r>
      <w:r w:rsidRPr="00A92ACA">
        <w:t xml:space="preserve">; supplier name; and supplier postal address.  Contracts valued at </w:t>
      </w:r>
      <w:r w:rsidR="00F57C5D">
        <w:t>A</w:t>
      </w:r>
      <w:r w:rsidRPr="00A92ACA">
        <w:t>$100,000 or greater are subject to addi</w:t>
      </w:r>
      <w:r w:rsidR="00655F40" w:rsidRPr="00A92ACA">
        <w:t>tional reporting requirements.</w:t>
      </w:r>
    </w:p>
    <w:p w:rsidR="00653DF4" w:rsidRPr="00446B7F" w:rsidRDefault="009505D6" w:rsidP="00446B7F">
      <w:pPr>
        <w:pStyle w:val="NumberLevel1"/>
        <w:tabs>
          <w:tab w:val="clear" w:pos="360"/>
        </w:tabs>
        <w:spacing w:before="0"/>
        <w:jc w:val="both"/>
        <w:rPr>
          <w:color w:val="000000"/>
          <w:szCs w:val="16"/>
        </w:rPr>
      </w:pPr>
      <w:r>
        <w:rPr>
          <w:b/>
        </w:rPr>
        <w:t>Workplace Gender Equality:</w:t>
      </w:r>
      <w:r w:rsidR="00793E62">
        <w:rPr>
          <w:b/>
        </w:rPr>
        <w:t xml:space="preserve">  </w:t>
      </w:r>
      <w:r w:rsidR="00793E62">
        <w:t>I</w:t>
      </w:r>
      <w:r w:rsidR="00793E62" w:rsidRPr="009B2931">
        <w:t>n accordance with the Workplace Gender E</w:t>
      </w:r>
      <w:r w:rsidR="00793E62">
        <w:t xml:space="preserve">quality Procurement Principles, for procurements that are at or above the relevant procurement threshold and that do not meet </w:t>
      </w:r>
      <w:r w:rsidR="00793E62" w:rsidRPr="0041042A">
        <w:t>the exemptions se</w:t>
      </w:r>
      <w:r w:rsidR="00F16DC6">
        <w:t>t out at Appendix A to the CPRs</w:t>
      </w:r>
      <w:r w:rsidR="00653DF4">
        <w:t>:</w:t>
      </w:r>
    </w:p>
    <w:p w:rsidR="00793E62" w:rsidRDefault="00793E62" w:rsidP="009927CA">
      <w:pPr>
        <w:pStyle w:val="NumberLevel1"/>
        <w:numPr>
          <w:ilvl w:val="0"/>
          <w:numId w:val="35"/>
        </w:numPr>
        <w:tabs>
          <w:tab w:val="clear" w:pos="720"/>
          <w:tab w:val="num" w:pos="600"/>
        </w:tabs>
        <w:spacing w:before="0"/>
        <w:ind w:left="600" w:hanging="300"/>
        <w:jc w:val="both"/>
        <w:rPr>
          <w:color w:val="000000"/>
          <w:szCs w:val="16"/>
        </w:rPr>
      </w:pPr>
      <w:r w:rsidRPr="009B2931">
        <w:rPr>
          <w:color w:val="000000"/>
          <w:szCs w:val="16"/>
        </w:rPr>
        <w:t xml:space="preserve">the Commonwealth will not </w:t>
      </w:r>
      <w:r>
        <w:rPr>
          <w:color w:val="000000"/>
          <w:szCs w:val="16"/>
        </w:rPr>
        <w:t>c</w:t>
      </w:r>
      <w:r w:rsidRPr="009B2931">
        <w:rPr>
          <w:color w:val="000000"/>
          <w:szCs w:val="16"/>
        </w:rPr>
        <w:t xml:space="preserve">ontract with a respondent who is non-compliant under the </w:t>
      </w:r>
      <w:r w:rsidRPr="009F6F55">
        <w:rPr>
          <w:i/>
          <w:color w:val="000000"/>
          <w:szCs w:val="16"/>
        </w:rPr>
        <w:t>Workplace Gender Equality A</w:t>
      </w:r>
      <w:r w:rsidRPr="0016113A">
        <w:rPr>
          <w:i/>
          <w:color w:val="000000"/>
          <w:szCs w:val="16"/>
        </w:rPr>
        <w:t>ct 2012</w:t>
      </w:r>
      <w:r w:rsidR="0016113A">
        <w:rPr>
          <w:color w:val="000000"/>
          <w:szCs w:val="16"/>
        </w:rPr>
        <w:t xml:space="preserve"> (Cth)</w:t>
      </w:r>
      <w:r w:rsidR="00653DF4">
        <w:rPr>
          <w:color w:val="000000"/>
          <w:szCs w:val="16"/>
        </w:rPr>
        <w:t>;</w:t>
      </w:r>
      <w:r>
        <w:rPr>
          <w:color w:val="000000"/>
          <w:szCs w:val="16"/>
        </w:rPr>
        <w:t xml:space="preserve"> </w:t>
      </w:r>
      <w:r w:rsidR="00653DF4">
        <w:rPr>
          <w:color w:val="000000"/>
          <w:szCs w:val="16"/>
        </w:rPr>
        <w:t>and</w:t>
      </w:r>
    </w:p>
    <w:p w:rsidR="00793E62" w:rsidRPr="00653DF4" w:rsidRDefault="00653DF4" w:rsidP="009927CA">
      <w:pPr>
        <w:pStyle w:val="DMONumListBLV3"/>
        <w:numPr>
          <w:ilvl w:val="0"/>
          <w:numId w:val="35"/>
        </w:numPr>
        <w:tabs>
          <w:tab w:val="clear" w:pos="720"/>
          <w:tab w:val="num" w:pos="600"/>
        </w:tabs>
        <w:ind w:left="600" w:hanging="300"/>
        <w:rPr>
          <w:sz w:val="16"/>
          <w:szCs w:val="16"/>
        </w:rPr>
      </w:pPr>
      <w:r>
        <w:rPr>
          <w:sz w:val="16"/>
          <w:szCs w:val="16"/>
        </w:rPr>
        <w:lastRenderedPageBreak/>
        <w:t>i</w:t>
      </w:r>
      <w:r w:rsidR="00793E62" w:rsidRPr="00653DF4">
        <w:rPr>
          <w:sz w:val="16"/>
          <w:szCs w:val="16"/>
        </w:rPr>
        <w:t>f the respondent is a Relevant Employer, the respondent is to:</w:t>
      </w:r>
    </w:p>
    <w:p w:rsidR="00793E62" w:rsidRDefault="00793E62" w:rsidP="009927CA">
      <w:pPr>
        <w:pStyle w:val="NumberLevel1"/>
        <w:numPr>
          <w:ilvl w:val="0"/>
          <w:numId w:val="36"/>
        </w:numPr>
        <w:tabs>
          <w:tab w:val="clear" w:pos="1440"/>
          <w:tab w:val="left" w:pos="900"/>
        </w:tabs>
        <w:spacing w:before="0"/>
        <w:ind w:left="900" w:hanging="300"/>
        <w:jc w:val="both"/>
        <w:rPr>
          <w:color w:val="000000"/>
          <w:szCs w:val="16"/>
        </w:rPr>
      </w:pPr>
      <w:r w:rsidRPr="00597F66">
        <w:rPr>
          <w:color w:val="000000"/>
          <w:szCs w:val="16"/>
        </w:rPr>
        <w:t xml:space="preserve">provide a current letter of compliance issued by the Workplace Gender Equality Agency (WGEA) as part of its response; or </w:t>
      </w:r>
    </w:p>
    <w:p w:rsidR="00793E62" w:rsidRDefault="00793E62" w:rsidP="009927CA">
      <w:pPr>
        <w:pStyle w:val="DMONumListBLV3"/>
        <w:numPr>
          <w:ilvl w:val="0"/>
          <w:numId w:val="36"/>
        </w:numPr>
        <w:tabs>
          <w:tab w:val="clear" w:pos="1440"/>
          <w:tab w:val="num" w:pos="900"/>
        </w:tabs>
        <w:ind w:left="900" w:hanging="300"/>
        <w:rPr>
          <w:sz w:val="16"/>
          <w:szCs w:val="16"/>
        </w:rPr>
      </w:pPr>
      <w:r w:rsidRPr="00180978">
        <w:rPr>
          <w:sz w:val="16"/>
          <w:szCs w:val="16"/>
        </w:rPr>
        <w:t>advise that it is a Relevant Employer as part of its response and provide a current letter of compliance issued by WGEA prior to executing any resultant Contract with the Commonwealth.</w:t>
      </w:r>
    </w:p>
    <w:p w:rsidR="007C3A1E" w:rsidRPr="00933653" w:rsidRDefault="003F7EE3" w:rsidP="00446B7F">
      <w:pPr>
        <w:pStyle w:val="NumberLevel1"/>
        <w:tabs>
          <w:tab w:val="clear" w:pos="360"/>
        </w:tabs>
        <w:spacing w:before="0"/>
        <w:jc w:val="both"/>
        <w:rPr>
          <w:ins w:id="0" w:author="Author"/>
          <w:color w:val="000000"/>
          <w:szCs w:val="16"/>
          <w:rPrChange w:id="1" w:author="Author">
            <w:rPr>
              <w:ins w:id="2" w:author="Author"/>
            </w:rPr>
          </w:rPrChange>
        </w:rPr>
      </w:pPr>
      <w:r w:rsidRPr="00A92ACA">
        <w:rPr>
          <w:b/>
        </w:rPr>
        <w:t>Validity:</w:t>
      </w:r>
      <w:r w:rsidR="009927CA">
        <w:t xml:space="preserve"> </w:t>
      </w:r>
      <w:r w:rsidRPr="00A92ACA">
        <w:t xml:space="preserve">Quotations </w:t>
      </w:r>
      <w:r w:rsidR="00626683" w:rsidRPr="00A92ACA">
        <w:t xml:space="preserve">should </w:t>
      </w:r>
      <w:r w:rsidRPr="00A92ACA">
        <w:t xml:space="preserve">remain open for acceptance for a period of 30 days from the quotation closing </w:t>
      </w:r>
      <w:r w:rsidR="00D73A1F" w:rsidRPr="00A92ACA">
        <w:t>time</w:t>
      </w:r>
      <w:r w:rsidRPr="00A92ACA">
        <w:t>.</w:t>
      </w:r>
    </w:p>
    <w:p w:rsidR="00933653" w:rsidRPr="00933653" w:rsidRDefault="00933653" w:rsidP="00446B7F">
      <w:pPr>
        <w:pStyle w:val="NumberLevel1"/>
        <w:tabs>
          <w:tab w:val="clear" w:pos="360"/>
        </w:tabs>
        <w:spacing w:before="0"/>
        <w:jc w:val="both"/>
        <w:rPr>
          <w:ins w:id="3" w:author="Author"/>
          <w:b/>
          <w:color w:val="000000"/>
          <w:szCs w:val="16"/>
          <w:rPrChange w:id="4" w:author="Author">
            <w:rPr>
              <w:ins w:id="5" w:author="Author"/>
            </w:rPr>
          </w:rPrChange>
        </w:rPr>
      </w:pPr>
      <w:ins w:id="6" w:author="Author">
        <w:r w:rsidRPr="00933653">
          <w:rPr>
            <w:b/>
            <w:rPrChange w:id="7" w:author="Author">
              <w:rPr/>
            </w:rPrChange>
          </w:rPr>
          <w:t xml:space="preserve">Country of Tax Residency:  </w:t>
        </w:r>
        <w:r>
          <w:t>Respondents are to provide, as part of their quotation:</w:t>
        </w:r>
      </w:ins>
    </w:p>
    <w:p w:rsidR="00933653" w:rsidRPr="00933653" w:rsidRDefault="00933653">
      <w:pPr>
        <w:pStyle w:val="DMONumListBLV3"/>
        <w:numPr>
          <w:ilvl w:val="0"/>
          <w:numId w:val="75"/>
        </w:numPr>
        <w:rPr>
          <w:ins w:id="8" w:author="Author"/>
          <w:sz w:val="16"/>
          <w:szCs w:val="16"/>
        </w:rPr>
        <w:pPrChange w:id="9" w:author="Author">
          <w:pPr>
            <w:pStyle w:val="DMONumListBLV3"/>
            <w:numPr>
              <w:ilvl w:val="0"/>
              <w:numId w:val="35"/>
            </w:numPr>
            <w:tabs>
              <w:tab w:val="clear" w:pos="1418"/>
              <w:tab w:val="num" w:pos="720"/>
            </w:tabs>
            <w:ind w:left="720" w:hanging="360"/>
          </w:pPr>
        </w:pPrChange>
      </w:pPr>
      <w:ins w:id="10" w:author="Author">
        <w:r w:rsidRPr="00933653">
          <w:rPr>
            <w:sz w:val="16"/>
            <w:szCs w:val="16"/>
          </w:rPr>
          <w:t xml:space="preserve">the </w:t>
        </w:r>
        <w:r>
          <w:rPr>
            <w:sz w:val="16"/>
            <w:szCs w:val="16"/>
          </w:rPr>
          <w:t>respondent’</w:t>
        </w:r>
        <w:r w:rsidRPr="00933653">
          <w:rPr>
            <w:sz w:val="16"/>
            <w:szCs w:val="16"/>
          </w:rPr>
          <w:t>s country of tax residency; and</w:t>
        </w:r>
      </w:ins>
    </w:p>
    <w:p w:rsidR="00933653" w:rsidRDefault="00933653">
      <w:pPr>
        <w:pStyle w:val="DMONumListBLV3"/>
        <w:numPr>
          <w:ilvl w:val="0"/>
          <w:numId w:val="75"/>
        </w:numPr>
        <w:rPr>
          <w:ins w:id="11" w:author="Author"/>
          <w:szCs w:val="16"/>
        </w:rPr>
        <w:pPrChange w:id="12" w:author="Author">
          <w:pPr>
            <w:pStyle w:val="NumberLevel1"/>
            <w:tabs>
              <w:tab w:val="clear" w:pos="360"/>
            </w:tabs>
            <w:spacing w:before="0"/>
            <w:jc w:val="both"/>
          </w:pPr>
        </w:pPrChange>
      </w:pPr>
      <w:ins w:id="13" w:author="Author">
        <w:r w:rsidRPr="00933653">
          <w:rPr>
            <w:sz w:val="16"/>
            <w:szCs w:val="16"/>
          </w:rPr>
          <w:t xml:space="preserve">the </w:t>
        </w:r>
        <w:r>
          <w:rPr>
            <w:sz w:val="16"/>
            <w:szCs w:val="16"/>
          </w:rPr>
          <w:t>respondent’</w:t>
        </w:r>
        <w:r w:rsidRPr="00933653">
          <w:rPr>
            <w:sz w:val="16"/>
            <w:szCs w:val="16"/>
          </w:rPr>
          <w:t>s ultimate parent entity’s country of tax residency.</w:t>
        </w:r>
      </w:ins>
    </w:p>
    <w:p w:rsidR="00933653" w:rsidRPr="00933653" w:rsidRDefault="00933653">
      <w:pPr>
        <w:pStyle w:val="DMONumListBLV3"/>
        <w:numPr>
          <w:ilvl w:val="0"/>
          <w:numId w:val="0"/>
        </w:numPr>
        <w:ind w:left="360"/>
        <w:rPr>
          <w:ins w:id="14" w:author="Author"/>
          <w:sz w:val="16"/>
          <w:szCs w:val="16"/>
        </w:rPr>
        <w:pPrChange w:id="15" w:author="Author">
          <w:pPr>
            <w:pStyle w:val="DMONumListBLV3"/>
          </w:pPr>
        </w:pPrChange>
      </w:pPr>
      <w:ins w:id="16" w:author="Author">
        <w:r w:rsidRPr="00933653">
          <w:rPr>
            <w:sz w:val="16"/>
            <w:szCs w:val="16"/>
          </w:rPr>
          <w:t xml:space="preserve">In responding to </w:t>
        </w:r>
        <w:r>
          <w:rPr>
            <w:sz w:val="16"/>
            <w:szCs w:val="16"/>
          </w:rPr>
          <w:t>this clause</w:t>
        </w:r>
        <w:r w:rsidRPr="00933653">
          <w:rPr>
            <w:sz w:val="16"/>
            <w:szCs w:val="16"/>
          </w:rPr>
          <w:t xml:space="preserve">, if the </w:t>
        </w:r>
        <w:r>
          <w:rPr>
            <w:sz w:val="16"/>
            <w:szCs w:val="16"/>
          </w:rPr>
          <w:t>respondent</w:t>
        </w:r>
        <w:r w:rsidRPr="00933653">
          <w:rPr>
            <w:sz w:val="16"/>
            <w:szCs w:val="16"/>
          </w:rPr>
          <w:t xml:space="preserve"> or the </w:t>
        </w:r>
        <w:r>
          <w:rPr>
            <w:sz w:val="16"/>
            <w:szCs w:val="16"/>
          </w:rPr>
          <w:t>respondent</w:t>
        </w:r>
        <w:r w:rsidRPr="00933653">
          <w:rPr>
            <w:sz w:val="16"/>
            <w:szCs w:val="16"/>
          </w:rPr>
          <w:t>’s ultimate parent entity has multiple tax residencies, each of the countries of which they are a tax resident shall be disclosed.</w:t>
        </w:r>
      </w:ins>
    </w:p>
    <w:p w:rsidR="00933653" w:rsidRPr="00933653" w:rsidRDefault="00933653">
      <w:pPr>
        <w:pStyle w:val="DMONumListBLV3"/>
        <w:numPr>
          <w:ilvl w:val="0"/>
          <w:numId w:val="0"/>
        </w:numPr>
        <w:ind w:left="360"/>
        <w:rPr>
          <w:szCs w:val="16"/>
          <w:rPrChange w:id="17" w:author="Author">
            <w:rPr>
              <w:color w:val="000000"/>
              <w:szCs w:val="16"/>
            </w:rPr>
          </w:rPrChange>
        </w:rPr>
        <w:pPrChange w:id="18" w:author="Author">
          <w:pPr>
            <w:pStyle w:val="NumberLevel1"/>
            <w:tabs>
              <w:tab w:val="clear" w:pos="360"/>
            </w:tabs>
            <w:spacing w:before="0"/>
            <w:jc w:val="both"/>
          </w:pPr>
        </w:pPrChange>
      </w:pPr>
      <w:ins w:id="19" w:author="Author">
        <w:r w:rsidRPr="00933653">
          <w:rPr>
            <w:sz w:val="16"/>
            <w:szCs w:val="16"/>
          </w:rPr>
          <w:t xml:space="preserve">Tie-breaker rules (where an entity is considered a resident of one treaty country only for the purposes of that treaty) are not relevant in determining how to respond to </w:t>
        </w:r>
        <w:r>
          <w:rPr>
            <w:sz w:val="16"/>
            <w:szCs w:val="16"/>
          </w:rPr>
          <w:t>this clause.</w:t>
        </w:r>
      </w:ins>
    </w:p>
    <w:p w:rsidR="00145FA6" w:rsidRPr="00446B7F" w:rsidRDefault="00145FA6">
      <w:pPr>
        <w:pStyle w:val="DMONumListBLV3"/>
        <w:numPr>
          <w:ilvl w:val="0"/>
          <w:numId w:val="73"/>
        </w:numPr>
        <w:ind w:left="600" w:hanging="300"/>
        <w:rPr>
          <w:color w:val="000000"/>
          <w:szCs w:val="16"/>
        </w:rPr>
        <w:sectPr w:rsidR="00145FA6" w:rsidRPr="00446B7F" w:rsidSect="00430296">
          <w:headerReference w:type="even" r:id="rId8"/>
          <w:headerReference w:type="default" r:id="rId9"/>
          <w:footerReference w:type="even" r:id="rId10"/>
          <w:footerReference w:type="default" r:id="rId11"/>
          <w:headerReference w:type="first" r:id="rId12"/>
          <w:footerReference w:type="first" r:id="rId13"/>
          <w:pgSz w:w="11906" w:h="16838"/>
          <w:pgMar w:top="1304" w:right="1418" w:bottom="680" w:left="1418" w:header="567" w:footer="283" w:gutter="0"/>
          <w:cols w:num="2" w:space="720"/>
          <w:docGrid w:linePitch="360"/>
        </w:sectPr>
        <w:pPrChange w:id="24" w:author="Author">
          <w:pPr>
            <w:pStyle w:val="NumberLevel1"/>
            <w:tabs>
              <w:tab w:val="clear" w:pos="360"/>
            </w:tabs>
            <w:spacing w:before="0"/>
            <w:jc w:val="both"/>
          </w:pPr>
        </w:pPrChange>
      </w:pPr>
    </w:p>
    <w:p w:rsidR="007C3A1E" w:rsidRPr="00844125" w:rsidRDefault="007C3A1E" w:rsidP="00844125">
      <w:pPr>
        <w:pStyle w:val="NoteToDrafters-ASDEFCON"/>
      </w:pPr>
      <w:r w:rsidRPr="00844125">
        <w:lastRenderedPageBreak/>
        <w:t>Note to drafters:  The following Special Conditions are optional and should be included as relevant to your procurement.</w:t>
      </w:r>
    </w:p>
    <w:p w:rsidR="007C3A1E" w:rsidRPr="006A7DB2" w:rsidRDefault="007C3A1E" w:rsidP="00446B7F">
      <w:pPr>
        <w:pStyle w:val="ASDEFCONTitle"/>
        <w:jc w:val="left"/>
      </w:pPr>
      <w:r w:rsidRPr="006A7DB2">
        <w:t>SPECIAL CONDITION FOR Lodgement of quotations Through Austender</w:t>
      </w:r>
    </w:p>
    <w:p w:rsidR="007C3A1E" w:rsidRPr="006A7DB2" w:rsidRDefault="007C3A1E" w:rsidP="006A7DB2">
      <w:pPr>
        <w:pStyle w:val="NoteToDrafters-ASDEFCON"/>
      </w:pPr>
      <w:r w:rsidRPr="006A7DB2">
        <w:t>Note to drafters:  For open tenders valued at or above A$80,000.00 (including GST), quotations must be lodged electronically via AusTender.  The quotation closing time must be between 10 am – 4pm ACT local time and not fall on a national or local ACT public holiday.  This is to ensure that the AusTender Help Desk function is available to respondents during the quotation closing time.</w:t>
      </w:r>
    </w:p>
    <w:p w:rsidR="007C3A1E" w:rsidRPr="004C377F" w:rsidRDefault="007C3A1E" w:rsidP="0012759A">
      <w:pPr>
        <w:pStyle w:val="NoteToTenderers-ASDEFCON"/>
        <w:rPr>
          <w:color w:val="FFFFFF"/>
        </w:rPr>
      </w:pPr>
      <w:r>
        <w:t xml:space="preserve">Note to respondents:  The quotation closing time will be displayed in the relevant AusTender webpage together with a countdown clock that displays in real time the amount of time left until closing time </w:t>
      </w:r>
      <w:r w:rsidRPr="00BF5C9C">
        <w:t>(for more information please see AusTender Terms of Use)</w:t>
      </w:r>
      <w:r>
        <w:t>.  For the purposes of determining whether a quotation has been lodged before the closing time, the countdown clock will be conclusive.</w:t>
      </w:r>
      <w:r w:rsidRPr="0097438F">
        <w:t xml:space="preserve"> </w:t>
      </w:r>
    </w:p>
    <w:p w:rsidR="007C3A1E" w:rsidRPr="006A7DB2" w:rsidRDefault="007C3A1E" w:rsidP="006A7DB2">
      <w:pPr>
        <w:pStyle w:val="ASDEFCONNormal"/>
      </w:pPr>
      <w:r w:rsidRPr="006A7DB2">
        <w:t xml:space="preserve">AusTender is the Australian Government’s procurement information system.  Access to and use of AusTender is subject to terms and conditions.  In participating in this RFQ (Approach to Market (ATM)), respondents are to comply with those terms and conditions and any applicable instructions, processes, procedures and recommendations as advised on AusTender at: </w:t>
      </w:r>
    </w:p>
    <w:p w:rsidR="007C3A1E" w:rsidRDefault="00DB582B" w:rsidP="006A7DB2">
      <w:pPr>
        <w:pStyle w:val="ASDEFCONNormal"/>
        <w:rPr>
          <w:rStyle w:val="SC3436"/>
        </w:rPr>
      </w:pPr>
      <w:r>
        <w:fldChar w:fldCharType="begin"/>
      </w:r>
      <w:r>
        <w:instrText xml:space="preserve"> HYPERLINK "https://www.tenders.gov.au/?event=public.termsOfUse" </w:instrText>
      </w:r>
      <w:ins w:id="25" w:author="Author"/>
      <w:r>
        <w:fldChar w:fldCharType="separate"/>
      </w:r>
      <w:r w:rsidR="007C3A1E" w:rsidRPr="00476C09">
        <w:rPr>
          <w:rStyle w:val="Hyperlink"/>
          <w:szCs w:val="20"/>
        </w:rPr>
        <w:t>https://www.tenders.gov.au/?event=public.termsOfUse</w:t>
      </w:r>
      <w:r>
        <w:rPr>
          <w:rStyle w:val="Hyperlink"/>
          <w:szCs w:val="20"/>
        </w:rPr>
        <w:fldChar w:fldCharType="end"/>
      </w:r>
      <w:r w:rsidR="007C3A1E" w:rsidRPr="00573C13">
        <w:rPr>
          <w:rStyle w:val="SC3436"/>
        </w:rPr>
        <w:t>.</w:t>
      </w:r>
    </w:p>
    <w:p w:rsidR="007C3A1E" w:rsidRPr="006A7DB2" w:rsidRDefault="007C3A1E" w:rsidP="006A7DB2">
      <w:pPr>
        <w:pStyle w:val="ASDEFCONNormal"/>
      </w:pPr>
      <w:r w:rsidRPr="006A7DB2">
        <w:t>All queries and requests for AusTender technical or operational support are to be directed to:</w:t>
      </w:r>
    </w:p>
    <w:p w:rsidR="007C3A1E" w:rsidRPr="006A7DB2" w:rsidRDefault="007C3A1E" w:rsidP="006A7DB2">
      <w:pPr>
        <w:pStyle w:val="ASDEFCONNormal"/>
        <w:jc w:val="left"/>
      </w:pPr>
      <w:r w:rsidRPr="006A7DB2">
        <w:t>AusTender Help Desk</w:t>
      </w:r>
      <w:r w:rsidR="006A7DB2">
        <w:br/>
      </w:r>
      <w:r w:rsidRPr="006A7DB2">
        <w:t>Telephone: 1300 651 698</w:t>
      </w:r>
      <w:r w:rsidR="006A7DB2">
        <w:br/>
      </w:r>
      <w:r w:rsidRPr="006A7DB2">
        <w:t>International:  +61 2 6215 1558</w:t>
      </w:r>
      <w:r w:rsidR="006A7DB2">
        <w:br/>
      </w:r>
      <w:r w:rsidRPr="006A7DB2">
        <w:t xml:space="preserve">Email: </w:t>
      </w:r>
      <w:r w:rsidR="00DB582B">
        <w:fldChar w:fldCharType="begin"/>
      </w:r>
      <w:r w:rsidR="00DB582B">
        <w:instrText xml:space="preserve"> HYPERLINK "mailto:tenders@finance.gov.au" </w:instrText>
      </w:r>
      <w:ins w:id="26" w:author="Author"/>
      <w:r w:rsidR="00DB582B">
        <w:fldChar w:fldCharType="separate"/>
      </w:r>
      <w:r w:rsidRPr="006A7DB2">
        <w:rPr>
          <w:rStyle w:val="Hyperlink"/>
        </w:rPr>
        <w:t>tenders@finance.gov.au</w:t>
      </w:r>
      <w:r w:rsidR="00DB582B">
        <w:rPr>
          <w:rStyle w:val="Hyperlink"/>
        </w:rPr>
        <w:fldChar w:fldCharType="end"/>
      </w:r>
      <w:r w:rsidRPr="006A7DB2">
        <w:t xml:space="preserve"> </w:t>
      </w:r>
    </w:p>
    <w:p w:rsidR="007C3A1E" w:rsidRPr="006A7DB2" w:rsidRDefault="007C3A1E" w:rsidP="006A7DB2">
      <w:pPr>
        <w:pStyle w:val="ASDEFCONNormal"/>
      </w:pPr>
      <w:r w:rsidRPr="006A7DB2">
        <w:t>The AusTender Helpdesk is available between 9am and 5pm Australian Capital Territory (ACT) local time, Monday to Friday (excluding ACT and national public holidays).</w:t>
      </w:r>
    </w:p>
    <w:p w:rsidR="007C3A1E" w:rsidRPr="006A7DB2" w:rsidRDefault="007C3A1E" w:rsidP="006A7DB2">
      <w:pPr>
        <w:pStyle w:val="ASDEFCONNormal"/>
      </w:pPr>
      <w:r w:rsidRPr="006A7DB2">
        <w:t>Quotations are to be lodged electronically via AusTender (</w:t>
      </w:r>
      <w:r w:rsidR="00DB582B">
        <w:fldChar w:fldCharType="begin"/>
      </w:r>
      <w:r w:rsidR="00DB582B">
        <w:instrText xml:space="preserve"> HYPERLINK "https://www.tenders.gov.au" </w:instrText>
      </w:r>
      <w:ins w:id="27" w:author="Author"/>
      <w:r w:rsidR="00DB582B">
        <w:fldChar w:fldCharType="separate"/>
      </w:r>
      <w:r w:rsidRPr="006A7DB2">
        <w:rPr>
          <w:rStyle w:val="Hyperlink"/>
        </w:rPr>
        <w:t>https://www.tenders.gov.au</w:t>
      </w:r>
      <w:r w:rsidR="00DB582B">
        <w:rPr>
          <w:rStyle w:val="Hyperlink"/>
        </w:rPr>
        <w:fldChar w:fldCharType="end"/>
      </w:r>
      <w:r w:rsidRPr="006A7DB2">
        <w:t>) before the quotation closing time in accordance with the quotation lodgement procedures set out in this RFQ and on AusTender.</w:t>
      </w:r>
    </w:p>
    <w:p w:rsidR="007C3A1E" w:rsidRPr="006A7DB2" w:rsidRDefault="007C3A1E" w:rsidP="006A7DB2">
      <w:pPr>
        <w:pStyle w:val="ASDEFCONNormal"/>
      </w:pPr>
      <w:r w:rsidRPr="006A7DB2">
        <w:t>Quotation response files should not exceed a combined file size of 500 megabytes per upload.</w:t>
      </w:r>
    </w:p>
    <w:p w:rsidR="003D0A98" w:rsidRPr="00A92ACA" w:rsidRDefault="003D0A98" w:rsidP="007C3A1E">
      <w:pPr>
        <w:pStyle w:val="NumberLevel1"/>
        <w:numPr>
          <w:ilvl w:val="0"/>
          <w:numId w:val="0"/>
        </w:numPr>
        <w:spacing w:before="0"/>
        <w:rPr>
          <w:color w:val="000000"/>
          <w:szCs w:val="16"/>
        </w:rPr>
      </w:pPr>
    </w:p>
    <w:p w:rsidR="00D37BA6" w:rsidRPr="005475AD" w:rsidRDefault="00D37BA6" w:rsidP="009755D9">
      <w:pPr>
        <w:pStyle w:val="NumberLevel1"/>
        <w:numPr>
          <w:ilvl w:val="0"/>
          <w:numId w:val="0"/>
        </w:numPr>
        <w:spacing w:before="0"/>
      </w:pPr>
    </w:p>
    <w:sectPr w:rsidR="00D37BA6" w:rsidRPr="005475AD" w:rsidSect="007C3A1E">
      <w:pgSz w:w="11906" w:h="16838"/>
      <w:pgMar w:top="1304" w:right="1418" w:bottom="680"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AF3" w:rsidRDefault="00C72AF3">
      <w:r>
        <w:separator/>
      </w:r>
    </w:p>
  </w:endnote>
  <w:endnote w:type="continuationSeparator" w:id="0">
    <w:p w:rsidR="00C72AF3" w:rsidRDefault="00C72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BPJEO N+ Arial MT">
    <w:altName w:val="Arial"/>
    <w:panose1 w:val="00000000000000000000"/>
    <w:charset w:val="00"/>
    <w:family w:val="swiss"/>
    <w:notTrueType/>
    <w:pitch w:val="default"/>
    <w:sig w:usb0="00000003" w:usb1="00000000" w:usb2="00000000" w:usb3="00000000" w:csb0="00000001" w:csb1="00000000"/>
  </w:font>
  <w:font w:name="NPDEI O+ Arial MT">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798" w:rsidRDefault="00AF47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430296" w:rsidTr="00430296">
      <w:tc>
        <w:tcPr>
          <w:tcW w:w="2500" w:type="pct"/>
        </w:tcPr>
        <w:bookmarkStart w:id="20" w:name="_GoBack"/>
        <w:bookmarkEnd w:id="20"/>
        <w:p w:rsidR="00430296" w:rsidRDefault="00430296" w:rsidP="00F40997">
          <w:pPr>
            <w:pStyle w:val="ASDEFCONHeaderFooterLeft"/>
            <w:rPr>
              <w:noProof/>
            </w:rPr>
          </w:pPr>
          <w:r>
            <w:rPr>
              <w:noProof/>
            </w:rPr>
            <w:fldChar w:fldCharType="begin"/>
          </w:r>
          <w:r>
            <w:rPr>
              <w:noProof/>
            </w:rPr>
            <w:instrText xml:space="preserve"> DOCPROPERTY Footer_Left </w:instrText>
          </w:r>
          <w:r>
            <w:rPr>
              <w:noProof/>
            </w:rPr>
            <w:fldChar w:fldCharType="separate"/>
          </w:r>
          <w:ins w:id="21" w:author="Author">
            <w:r w:rsidR="00AF4798">
              <w:rPr>
                <w:noProof/>
              </w:rPr>
              <w:t>General Conditions of Quotation (Revised December 2023)</w:t>
            </w:r>
            <w:del w:id="22" w:author="Author">
              <w:r w:rsidR="00DB582B" w:rsidDel="00AF4798">
                <w:rPr>
                  <w:noProof/>
                </w:rPr>
                <w:delText>General Conditions of Quotation (Revised November 2023)</w:delText>
              </w:r>
            </w:del>
          </w:ins>
          <w:del w:id="23" w:author="Author">
            <w:r w:rsidR="001B347F" w:rsidDel="00AF4798">
              <w:rPr>
                <w:noProof/>
              </w:rPr>
              <w:delText>General Conditions of Quotation (Revised</w:delText>
            </w:r>
            <w:r w:rsidR="00F40997" w:rsidDel="00AF4798">
              <w:rPr>
                <w:noProof/>
              </w:rPr>
              <w:delText xml:space="preserve"> April 2019</w:delText>
            </w:r>
            <w:r w:rsidR="001B347F" w:rsidDel="00AF4798">
              <w:rPr>
                <w:noProof/>
              </w:rPr>
              <w:delText>)</w:delText>
            </w:r>
          </w:del>
          <w:r>
            <w:rPr>
              <w:noProof/>
            </w:rPr>
            <w:fldChar w:fldCharType="end"/>
          </w:r>
          <w:r w:rsidR="007C0A4D">
            <w:rPr>
              <w:noProof/>
            </w:rPr>
            <w:t xml:space="preserve"> </w:t>
          </w:r>
        </w:p>
      </w:tc>
      <w:tc>
        <w:tcPr>
          <w:tcW w:w="2500" w:type="pct"/>
        </w:tcPr>
        <w:p w:rsidR="00430296" w:rsidRDefault="00430296" w:rsidP="00430296">
          <w:pPr>
            <w:pStyle w:val="ASDEFCONHeaderFooterRight"/>
            <w:rPr>
              <w:noProof/>
            </w:rPr>
          </w:pPr>
          <w:r>
            <w:rPr>
              <w:rStyle w:val="PageNumber"/>
              <w:color w:val="auto"/>
              <w:szCs w:val="22"/>
            </w:rPr>
            <w:fldChar w:fldCharType="begin"/>
          </w:r>
          <w:r>
            <w:rPr>
              <w:rStyle w:val="PageNumber"/>
              <w:color w:val="auto"/>
              <w:szCs w:val="22"/>
            </w:rPr>
            <w:instrText xml:space="preserve"> PAGE </w:instrText>
          </w:r>
          <w:r>
            <w:rPr>
              <w:rStyle w:val="PageNumber"/>
              <w:color w:val="auto"/>
              <w:szCs w:val="22"/>
            </w:rPr>
            <w:fldChar w:fldCharType="separate"/>
          </w:r>
          <w:r w:rsidR="00AF4798">
            <w:rPr>
              <w:rStyle w:val="PageNumber"/>
              <w:noProof/>
              <w:color w:val="auto"/>
              <w:szCs w:val="22"/>
            </w:rPr>
            <w:t>1</w:t>
          </w:r>
          <w:r>
            <w:rPr>
              <w:rStyle w:val="PageNumber"/>
              <w:color w:val="auto"/>
              <w:szCs w:val="22"/>
            </w:rPr>
            <w:fldChar w:fldCharType="end"/>
          </w:r>
        </w:p>
      </w:tc>
    </w:tr>
  </w:tbl>
  <w:p w:rsidR="00EC2B2D" w:rsidRPr="000A0221" w:rsidRDefault="00EC2B2D" w:rsidP="006A7DB2">
    <w:pPr>
      <w:pStyle w:val="ASDEFCONHeaderFooter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798" w:rsidRDefault="00AF47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AF3" w:rsidRDefault="00C72AF3">
      <w:r>
        <w:separator/>
      </w:r>
    </w:p>
  </w:footnote>
  <w:footnote w:type="continuationSeparator" w:id="0">
    <w:p w:rsidR="00C72AF3" w:rsidRDefault="00C72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798" w:rsidRDefault="00AF47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3C9" w:rsidRDefault="002D53C9" w:rsidP="001F749E">
    <w:pPr>
      <w:pStyle w:val="Header"/>
      <w:jc w:val="center"/>
      <w:rPr>
        <w:b/>
        <w:szCs w:val="20"/>
      </w:rPr>
    </w:pPr>
    <w:r w:rsidRPr="000A0221">
      <w:rPr>
        <w:b/>
        <w:szCs w:val="20"/>
      </w:rPr>
      <w:t>Form AC 565</w:t>
    </w:r>
    <w:r>
      <w:rPr>
        <w:b/>
        <w:szCs w:val="20"/>
      </w:rPr>
      <w:t>:</w:t>
    </w:r>
    <w:r w:rsidRPr="000A0221">
      <w:rPr>
        <w:b/>
        <w:szCs w:val="20"/>
      </w:rPr>
      <w:t xml:space="preserve"> </w:t>
    </w:r>
    <w:r>
      <w:rPr>
        <w:b/>
        <w:szCs w:val="20"/>
      </w:rPr>
      <w:t>General</w:t>
    </w:r>
    <w:r w:rsidRPr="000A0221">
      <w:rPr>
        <w:b/>
        <w:szCs w:val="20"/>
      </w:rPr>
      <w:t xml:space="preserve"> Conditions</w:t>
    </w:r>
    <w:r>
      <w:rPr>
        <w:b/>
        <w:szCs w:val="20"/>
      </w:rPr>
      <w:t xml:space="preserve"> of Quotation</w:t>
    </w:r>
  </w:p>
  <w:p w:rsidR="002D53C9" w:rsidRDefault="002D53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798" w:rsidRDefault="00AF47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33CC414"/>
    <w:lvl w:ilvl="0">
      <w:start w:val="1"/>
      <w:numFmt w:val="decimal"/>
      <w:lvlText w:val="%1."/>
      <w:lvlJc w:val="left"/>
      <w:pPr>
        <w:tabs>
          <w:tab w:val="num" w:pos="0"/>
        </w:tabs>
        <w:ind w:left="709" w:firstLine="0"/>
      </w:pPr>
    </w:lvl>
    <w:lvl w:ilvl="1">
      <w:start w:val="1"/>
      <w:numFmt w:val="decimal"/>
      <w:pStyle w:val="ITRPROJDES11"/>
      <w:lvlText w:val="%1.%2."/>
      <w:lvlJc w:val="left"/>
      <w:pPr>
        <w:tabs>
          <w:tab w:val="num" w:pos="0"/>
        </w:tabs>
        <w:ind w:left="709" w:firstLine="0"/>
      </w:pPr>
    </w:lvl>
    <w:lvl w:ilvl="2">
      <w:start w:val="1"/>
      <w:numFmt w:val="decimal"/>
      <w:lvlText w:val="%1.%2.%3."/>
      <w:lvlJc w:val="left"/>
      <w:pPr>
        <w:tabs>
          <w:tab w:val="num" w:pos="0"/>
        </w:tabs>
        <w:ind w:left="709" w:firstLine="0"/>
      </w:pPr>
    </w:lvl>
    <w:lvl w:ilvl="3">
      <w:start w:val="1"/>
      <w:numFmt w:val="decimal"/>
      <w:lvlText w:val="%4."/>
      <w:lvlJc w:val="left"/>
      <w:pPr>
        <w:tabs>
          <w:tab w:val="num" w:pos="0"/>
        </w:tabs>
        <w:ind w:left="709" w:firstLine="0"/>
      </w:pPr>
    </w:lvl>
    <w:lvl w:ilvl="4">
      <w:start w:val="1"/>
      <w:numFmt w:val="none"/>
      <w:suff w:val="nothing"/>
      <w:lvlText w:val=""/>
      <w:lvlJc w:val="left"/>
      <w:pPr>
        <w:ind w:left="709" w:hanging="1134"/>
      </w:pPr>
    </w:lvl>
    <w:lvl w:ilvl="5">
      <w:start w:val="1"/>
      <w:numFmt w:val="lowerLetter"/>
      <w:pStyle w:val="ASDEFCONSublist"/>
      <w:lvlText w:val="%6."/>
      <w:lvlJc w:val="left"/>
      <w:pPr>
        <w:tabs>
          <w:tab w:val="num" w:pos="2098"/>
        </w:tabs>
        <w:ind w:left="2098" w:hanging="680"/>
      </w:pPr>
    </w:lvl>
    <w:lvl w:ilvl="6">
      <w:start w:val="1"/>
      <w:numFmt w:val="lowerRoman"/>
      <w:lvlText w:val="%7."/>
      <w:lvlJc w:val="left"/>
      <w:pPr>
        <w:tabs>
          <w:tab w:val="num" w:pos="0"/>
        </w:tabs>
        <w:ind w:left="2127" w:firstLine="0"/>
      </w:pPr>
    </w:lvl>
    <w:lvl w:ilvl="7">
      <w:start w:val="1"/>
      <w:numFmt w:val="decimal"/>
      <w:lvlText w:val="%7..%8"/>
      <w:lvlJc w:val="left"/>
      <w:pPr>
        <w:tabs>
          <w:tab w:val="num" w:pos="0"/>
        </w:tabs>
        <w:ind w:left="0" w:firstLine="0"/>
      </w:pPr>
    </w:lvl>
    <w:lvl w:ilvl="8">
      <w:start w:val="1"/>
      <w:numFmt w:val="decimal"/>
      <w:lvlText w:val="%7..%8.%9"/>
      <w:lvlJc w:val="left"/>
      <w:pPr>
        <w:tabs>
          <w:tab w:val="num" w:pos="0"/>
        </w:tabs>
        <w:ind w:left="0" w:firstLine="0"/>
      </w:pPr>
    </w:lvl>
  </w:abstractNum>
  <w:abstractNum w:abstractNumId="1" w15:restartNumberingAfterBreak="0">
    <w:nsid w:val="028D10F9"/>
    <w:multiLevelType w:val="multilevel"/>
    <w:tmpl w:val="7EEEFF44"/>
    <w:name w:val="AGSFull"/>
    <w:lvl w:ilvl="0">
      <w:start w:val="1"/>
      <w:numFmt w:val="none"/>
      <w:lvlRestart w:val="0"/>
      <w:pStyle w:val="IndentFull"/>
      <w:suff w:val="nothing"/>
      <w:lvlText w:val=""/>
      <w:lvlJc w:val="left"/>
      <w:pPr>
        <w:tabs>
          <w:tab w:val="num" w:pos="425"/>
        </w:tabs>
        <w:ind w:left="425" w:firstLine="0"/>
      </w:pPr>
    </w:lvl>
    <w:lvl w:ilvl="1">
      <w:start w:val="1"/>
      <w:numFmt w:val="none"/>
      <w:lvlRestart w:val="0"/>
      <w:pStyle w:val="IndentFull1"/>
      <w:suff w:val="nothing"/>
      <w:lvlText w:val=""/>
      <w:lvlJc w:val="left"/>
      <w:pPr>
        <w:tabs>
          <w:tab w:val="num" w:pos="425"/>
        </w:tabs>
        <w:ind w:left="425" w:firstLine="0"/>
      </w:pPr>
    </w:lvl>
    <w:lvl w:ilvl="2">
      <w:start w:val="1"/>
      <w:numFmt w:val="none"/>
      <w:lvlRestart w:val="0"/>
      <w:pStyle w:val="IndentFull2"/>
      <w:suff w:val="nothing"/>
      <w:lvlText w:val=""/>
      <w:lvlJc w:val="left"/>
      <w:pPr>
        <w:tabs>
          <w:tab w:val="num" w:pos="850"/>
        </w:tabs>
        <w:ind w:left="850" w:firstLine="0"/>
      </w:pPr>
    </w:lvl>
    <w:lvl w:ilvl="3">
      <w:start w:val="1"/>
      <w:numFmt w:val="none"/>
      <w:lvlRestart w:val="0"/>
      <w:pStyle w:val="IndentFull3"/>
      <w:suff w:val="nothing"/>
      <w:lvlText w:val=""/>
      <w:lvlJc w:val="left"/>
      <w:pPr>
        <w:tabs>
          <w:tab w:val="num" w:pos="1276"/>
        </w:tabs>
        <w:ind w:left="1276" w:firstLine="0"/>
      </w:pPr>
    </w:lvl>
    <w:lvl w:ilvl="4">
      <w:start w:val="1"/>
      <w:numFmt w:val="none"/>
      <w:lvlRestart w:val="0"/>
      <w:pStyle w:val="IndentFull4"/>
      <w:suff w:val="nothing"/>
      <w:lvlText w:val=""/>
      <w:lvlJc w:val="left"/>
      <w:pPr>
        <w:tabs>
          <w:tab w:val="num" w:pos="1701"/>
        </w:tabs>
        <w:ind w:left="1701" w:firstLine="0"/>
      </w:pPr>
    </w:lvl>
    <w:lvl w:ilvl="5">
      <w:start w:val="1"/>
      <w:numFmt w:val="none"/>
      <w:lvlRestart w:val="0"/>
      <w:pStyle w:val="IndentFull5"/>
      <w:suff w:val="nothing"/>
      <w:lvlText w:val=""/>
      <w:lvlJc w:val="left"/>
      <w:pPr>
        <w:tabs>
          <w:tab w:val="num" w:pos="2126"/>
        </w:tabs>
        <w:ind w:left="2126" w:firstLine="0"/>
      </w:pPr>
    </w:lvl>
    <w:lvl w:ilvl="6">
      <w:start w:val="1"/>
      <w:numFmt w:val="none"/>
      <w:lvlRestart w:val="0"/>
      <w:pStyle w:val="IndentFull6"/>
      <w:suff w:val="nothing"/>
      <w:lvlText w:val=""/>
      <w:lvlJc w:val="left"/>
      <w:pPr>
        <w:tabs>
          <w:tab w:val="num" w:pos="2551"/>
        </w:tabs>
        <w:ind w:left="2551" w:firstLine="0"/>
      </w:pPr>
    </w:lvl>
    <w:lvl w:ilvl="7">
      <w:start w:val="1"/>
      <w:numFmt w:val="none"/>
      <w:lvlRestart w:val="0"/>
      <w:pStyle w:val="IndentFull7"/>
      <w:suff w:val="nothing"/>
      <w:lvlText w:val=""/>
      <w:lvlJc w:val="left"/>
      <w:pPr>
        <w:tabs>
          <w:tab w:val="num" w:pos="2976"/>
        </w:tabs>
        <w:ind w:left="2976" w:firstLine="0"/>
      </w:pPr>
    </w:lvl>
    <w:lvl w:ilvl="8">
      <w:start w:val="1"/>
      <w:numFmt w:val="none"/>
      <w:lvlRestart w:val="0"/>
      <w:pStyle w:val="IndentFull8"/>
      <w:suff w:val="nothing"/>
      <w:lvlText w:val=""/>
      <w:lvlJc w:val="left"/>
      <w:pPr>
        <w:tabs>
          <w:tab w:val="num" w:pos="3402"/>
        </w:tabs>
        <w:ind w:left="3402" w:firstLine="0"/>
      </w:pPr>
    </w:lvl>
  </w:abstractNum>
  <w:abstractNum w:abstractNumId="2" w15:restartNumberingAfterBreak="0">
    <w:nsid w:val="05D57614"/>
    <w:multiLevelType w:val="multilevel"/>
    <w:tmpl w:val="56DEE0B4"/>
    <w:name w:val="AGSTableCorp"/>
    <w:lvl w:ilvl="0">
      <w:start w:val="1"/>
      <w:numFmt w:val="decimal"/>
      <w:pStyle w:val="TableNumberLevel1"/>
      <w:lvlText w:val="%1."/>
      <w:lvlJc w:val="left"/>
      <w:pPr>
        <w:tabs>
          <w:tab w:val="num" w:pos="567"/>
        </w:tabs>
        <w:ind w:left="567" w:hanging="567"/>
      </w:pPr>
    </w:lvl>
    <w:lvl w:ilvl="1">
      <w:start w:val="1"/>
      <w:numFmt w:val="decimal"/>
      <w:pStyle w:val="TableNumberLevel2"/>
      <w:lvlText w:val="%1.%2."/>
      <w:lvlJc w:val="left"/>
      <w:pPr>
        <w:tabs>
          <w:tab w:val="num" w:pos="567"/>
        </w:tabs>
        <w:ind w:left="567" w:hanging="567"/>
      </w:pPr>
    </w:lvl>
    <w:lvl w:ilvl="2">
      <w:start w:val="1"/>
      <w:numFmt w:val="decimal"/>
      <w:pStyle w:val="TableNumberLevel3"/>
      <w:lvlText w:val="%1.%2.%3."/>
      <w:lvlJc w:val="left"/>
      <w:pPr>
        <w:tabs>
          <w:tab w:val="num" w:pos="567"/>
        </w:tabs>
        <w:ind w:left="567" w:hanging="567"/>
      </w:pPr>
    </w:lvl>
    <w:lvl w:ilvl="3">
      <w:start w:val="1"/>
      <w:numFmt w:val="lowerLetter"/>
      <w:pStyle w:val="TableNumberLevel4"/>
      <w:lvlText w:val="%4."/>
      <w:lvlJc w:val="left"/>
      <w:pPr>
        <w:tabs>
          <w:tab w:val="num" w:pos="850"/>
        </w:tabs>
        <w:ind w:left="850" w:hanging="283"/>
      </w:pPr>
    </w:lvl>
    <w:lvl w:ilvl="4">
      <w:start w:val="1"/>
      <w:numFmt w:val="bullet"/>
      <w:pStyle w:val="TableNumberLevel5"/>
      <w:lvlText w:val="–"/>
      <w:lvlJc w:val="left"/>
      <w:pPr>
        <w:tabs>
          <w:tab w:val="num" w:pos="1134"/>
        </w:tabs>
        <w:ind w:left="1134" w:hanging="284"/>
      </w:pPr>
      <w:rPr>
        <w:b w:val="0"/>
        <w:i w:val="0"/>
      </w:rPr>
    </w:lvl>
    <w:lvl w:ilvl="5">
      <w:start w:val="1"/>
      <w:numFmt w:val="bullet"/>
      <w:pStyle w:val="TableNumberLevel6"/>
      <w:lvlText w:val="–"/>
      <w:lvlJc w:val="left"/>
      <w:pPr>
        <w:tabs>
          <w:tab w:val="num" w:pos="1417"/>
        </w:tabs>
        <w:ind w:left="1417" w:hanging="283"/>
      </w:pPr>
      <w:rPr>
        <w:b w:val="0"/>
        <w:i w:val="0"/>
      </w:rPr>
    </w:lvl>
    <w:lvl w:ilvl="6">
      <w:start w:val="1"/>
      <w:numFmt w:val="bullet"/>
      <w:pStyle w:val="TableNumberLevel7"/>
      <w:lvlText w:val="–"/>
      <w:lvlJc w:val="left"/>
      <w:pPr>
        <w:tabs>
          <w:tab w:val="num" w:pos="1701"/>
        </w:tabs>
        <w:ind w:left="1701" w:hanging="284"/>
      </w:pPr>
      <w:rPr>
        <w:b w:val="0"/>
        <w:i w:val="0"/>
      </w:rPr>
    </w:lvl>
    <w:lvl w:ilvl="7">
      <w:start w:val="1"/>
      <w:numFmt w:val="bullet"/>
      <w:pStyle w:val="TableNumberLevel8"/>
      <w:lvlText w:val="–"/>
      <w:lvlJc w:val="left"/>
      <w:pPr>
        <w:tabs>
          <w:tab w:val="num" w:pos="1984"/>
        </w:tabs>
        <w:ind w:left="1984" w:hanging="283"/>
      </w:pPr>
      <w:rPr>
        <w:b w:val="0"/>
        <w:i w:val="0"/>
      </w:rPr>
    </w:lvl>
    <w:lvl w:ilvl="8">
      <w:start w:val="1"/>
      <w:numFmt w:val="bullet"/>
      <w:pStyle w:val="TableNumberLevel9"/>
      <w:lvlText w:val="–"/>
      <w:lvlJc w:val="left"/>
      <w:pPr>
        <w:tabs>
          <w:tab w:val="num" w:pos="2268"/>
        </w:tabs>
        <w:ind w:left="2268" w:hanging="284"/>
      </w:pPr>
      <w:rPr>
        <w:b w:val="0"/>
        <w:i w:val="0"/>
      </w:r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0AC14150"/>
    <w:multiLevelType w:val="multilevel"/>
    <w:tmpl w:val="FF12F8B4"/>
    <w:name w:val="AGSTableAlpha"/>
    <w:lvl w:ilvl="0">
      <w:start w:val="1"/>
      <w:numFmt w:val="lowerLetter"/>
      <w:pStyle w:val="TableNumberedLista"/>
      <w:lvlText w:val="%1)"/>
      <w:lvlJc w:val="left"/>
      <w:pPr>
        <w:tabs>
          <w:tab w:val="num" w:pos="283"/>
        </w:tabs>
        <w:ind w:left="283" w:hanging="283"/>
      </w:pPr>
    </w:lvl>
    <w:lvl w:ilvl="1">
      <w:start w:val="1"/>
      <w:numFmt w:val="lowerLetter"/>
      <w:pStyle w:val="TableNumberedLista1"/>
      <w:lvlText w:val="%2)"/>
      <w:lvlJc w:val="left"/>
      <w:pPr>
        <w:tabs>
          <w:tab w:val="num" w:pos="283"/>
        </w:tabs>
        <w:ind w:left="283" w:hanging="283"/>
      </w:pPr>
    </w:lvl>
    <w:lvl w:ilvl="2">
      <w:start w:val="1"/>
      <w:numFmt w:val="lowerLetter"/>
      <w:pStyle w:val="TableNumberedLista2"/>
      <w:lvlText w:val="%3)"/>
      <w:lvlJc w:val="left"/>
      <w:pPr>
        <w:tabs>
          <w:tab w:val="num" w:pos="567"/>
        </w:tabs>
        <w:ind w:left="567" w:hanging="284"/>
      </w:pPr>
    </w:lvl>
    <w:lvl w:ilvl="3">
      <w:start w:val="1"/>
      <w:numFmt w:val="lowerLetter"/>
      <w:pStyle w:val="TableNumberedLista3"/>
      <w:lvlText w:val="%4)"/>
      <w:lvlJc w:val="left"/>
      <w:pPr>
        <w:tabs>
          <w:tab w:val="num" w:pos="850"/>
        </w:tabs>
        <w:ind w:left="850" w:hanging="283"/>
      </w:pPr>
    </w:lvl>
    <w:lvl w:ilvl="4">
      <w:start w:val="1"/>
      <w:numFmt w:val="lowerLetter"/>
      <w:pStyle w:val="TableNumberedLista4"/>
      <w:lvlText w:val="%5)"/>
      <w:lvlJc w:val="left"/>
      <w:pPr>
        <w:tabs>
          <w:tab w:val="num" w:pos="1134"/>
        </w:tabs>
        <w:ind w:left="1134" w:hanging="284"/>
      </w:pPr>
    </w:lvl>
    <w:lvl w:ilvl="5">
      <w:start w:val="1"/>
      <w:numFmt w:val="lowerLetter"/>
      <w:pStyle w:val="TableNumberedLista5"/>
      <w:lvlText w:val="%6)"/>
      <w:lvlJc w:val="left"/>
      <w:pPr>
        <w:tabs>
          <w:tab w:val="num" w:pos="1417"/>
        </w:tabs>
        <w:ind w:left="1417" w:hanging="283"/>
      </w:pPr>
    </w:lvl>
    <w:lvl w:ilvl="6">
      <w:start w:val="1"/>
      <w:numFmt w:val="lowerLetter"/>
      <w:pStyle w:val="TableNumberedLista6"/>
      <w:lvlText w:val="%7)"/>
      <w:lvlJc w:val="left"/>
      <w:pPr>
        <w:tabs>
          <w:tab w:val="num" w:pos="1701"/>
        </w:tabs>
        <w:ind w:left="1701" w:hanging="284"/>
      </w:pPr>
    </w:lvl>
    <w:lvl w:ilvl="7">
      <w:start w:val="1"/>
      <w:numFmt w:val="lowerLetter"/>
      <w:pStyle w:val="TableNumberedLista7"/>
      <w:lvlText w:val="%8)"/>
      <w:lvlJc w:val="left"/>
      <w:pPr>
        <w:tabs>
          <w:tab w:val="num" w:pos="1984"/>
        </w:tabs>
        <w:ind w:left="1984" w:hanging="283"/>
      </w:pPr>
    </w:lvl>
    <w:lvl w:ilvl="8">
      <w:start w:val="1"/>
      <w:numFmt w:val="lowerLetter"/>
      <w:pStyle w:val="TableNumberedLista8"/>
      <w:lvlText w:val="%9)"/>
      <w:lvlJc w:val="left"/>
      <w:pPr>
        <w:tabs>
          <w:tab w:val="num" w:pos="2268"/>
        </w:tabs>
        <w:ind w:left="2268" w:hanging="284"/>
      </w:pPr>
    </w:lvl>
  </w:abstractNum>
  <w:abstractNum w:abstractNumId="6"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0D4253AD"/>
    <w:multiLevelType w:val="multilevel"/>
    <w:tmpl w:val="252676A4"/>
    <w:name w:val="AGSTableFull"/>
    <w:lvl w:ilvl="0">
      <w:start w:val="1"/>
      <w:numFmt w:val="none"/>
      <w:lvlRestart w:val="0"/>
      <w:pStyle w:val="TableIndentFull"/>
      <w:suff w:val="nothing"/>
      <w:lvlText w:val=""/>
      <w:lvlJc w:val="left"/>
      <w:pPr>
        <w:tabs>
          <w:tab w:val="num" w:pos="283"/>
        </w:tabs>
        <w:ind w:left="283" w:firstLine="0"/>
      </w:pPr>
    </w:lvl>
    <w:lvl w:ilvl="1">
      <w:start w:val="1"/>
      <w:numFmt w:val="none"/>
      <w:lvlRestart w:val="0"/>
      <w:pStyle w:val="TableIndentFull1"/>
      <w:suff w:val="nothing"/>
      <w:lvlText w:val=""/>
      <w:lvlJc w:val="left"/>
      <w:pPr>
        <w:tabs>
          <w:tab w:val="num" w:pos="283"/>
        </w:tabs>
        <w:ind w:left="283" w:firstLine="0"/>
      </w:pPr>
    </w:lvl>
    <w:lvl w:ilvl="2">
      <w:start w:val="1"/>
      <w:numFmt w:val="none"/>
      <w:lvlRestart w:val="0"/>
      <w:pStyle w:val="TableIndentFull2"/>
      <w:suff w:val="nothing"/>
      <w:lvlText w:val=""/>
      <w:lvlJc w:val="left"/>
      <w:pPr>
        <w:tabs>
          <w:tab w:val="num" w:pos="567"/>
        </w:tabs>
        <w:ind w:left="567" w:firstLine="0"/>
      </w:pPr>
    </w:lvl>
    <w:lvl w:ilvl="3">
      <w:start w:val="1"/>
      <w:numFmt w:val="none"/>
      <w:lvlRestart w:val="0"/>
      <w:pStyle w:val="TableIndentFull3"/>
      <w:suff w:val="nothing"/>
      <w:lvlText w:val=""/>
      <w:lvlJc w:val="left"/>
      <w:pPr>
        <w:tabs>
          <w:tab w:val="num" w:pos="850"/>
        </w:tabs>
        <w:ind w:left="850" w:firstLine="0"/>
      </w:pPr>
    </w:lvl>
    <w:lvl w:ilvl="4">
      <w:start w:val="1"/>
      <w:numFmt w:val="none"/>
      <w:lvlRestart w:val="0"/>
      <w:pStyle w:val="TableIndentFull4"/>
      <w:suff w:val="nothing"/>
      <w:lvlText w:val=""/>
      <w:lvlJc w:val="left"/>
      <w:pPr>
        <w:tabs>
          <w:tab w:val="num" w:pos="1134"/>
        </w:tabs>
        <w:ind w:left="1134" w:firstLine="0"/>
      </w:pPr>
    </w:lvl>
    <w:lvl w:ilvl="5">
      <w:start w:val="1"/>
      <w:numFmt w:val="none"/>
      <w:lvlRestart w:val="0"/>
      <w:pStyle w:val="TableIndentFull5"/>
      <w:suff w:val="nothing"/>
      <w:lvlText w:val=""/>
      <w:lvlJc w:val="left"/>
      <w:pPr>
        <w:tabs>
          <w:tab w:val="num" w:pos="1417"/>
        </w:tabs>
        <w:ind w:left="1417" w:firstLine="0"/>
      </w:pPr>
    </w:lvl>
    <w:lvl w:ilvl="6">
      <w:start w:val="1"/>
      <w:numFmt w:val="none"/>
      <w:lvlRestart w:val="0"/>
      <w:pStyle w:val="TableIndentFull6"/>
      <w:suff w:val="nothing"/>
      <w:lvlText w:val=""/>
      <w:lvlJc w:val="left"/>
      <w:pPr>
        <w:tabs>
          <w:tab w:val="num" w:pos="1701"/>
        </w:tabs>
        <w:ind w:left="1701" w:firstLine="0"/>
      </w:pPr>
    </w:lvl>
    <w:lvl w:ilvl="7">
      <w:start w:val="1"/>
      <w:numFmt w:val="none"/>
      <w:lvlRestart w:val="0"/>
      <w:pStyle w:val="TableIndentFull7"/>
      <w:suff w:val="nothing"/>
      <w:lvlText w:val=""/>
      <w:lvlJc w:val="left"/>
      <w:pPr>
        <w:tabs>
          <w:tab w:val="num" w:pos="1984"/>
        </w:tabs>
        <w:ind w:left="1984" w:firstLine="0"/>
      </w:pPr>
    </w:lvl>
    <w:lvl w:ilvl="8">
      <w:start w:val="1"/>
      <w:numFmt w:val="none"/>
      <w:lvlRestart w:val="0"/>
      <w:pStyle w:val="TableIndentFull8"/>
      <w:suff w:val="nothing"/>
      <w:lvlText w:val=""/>
      <w:lvlJc w:val="left"/>
      <w:pPr>
        <w:tabs>
          <w:tab w:val="num" w:pos="2268"/>
        </w:tabs>
        <w:ind w:left="2268" w:firstLine="0"/>
      </w:pPr>
    </w:lvl>
  </w:abstractNum>
  <w:abstractNum w:abstractNumId="9" w15:restartNumberingAfterBreak="0">
    <w:nsid w:val="0D442B7F"/>
    <w:multiLevelType w:val="multilevel"/>
    <w:tmpl w:val="481CD816"/>
    <w:name w:val="AGSList"/>
    <w:lvl w:ilvl="0">
      <w:start w:val="1"/>
      <w:numFmt w:val="decimal"/>
      <w:pStyle w:val="NumberedList1"/>
      <w:lvlText w:val="%1)"/>
      <w:lvlJc w:val="left"/>
      <w:pPr>
        <w:tabs>
          <w:tab w:val="num" w:pos="850"/>
        </w:tabs>
        <w:ind w:left="850" w:hanging="425"/>
      </w:pPr>
    </w:lvl>
    <w:lvl w:ilvl="1">
      <w:start w:val="1"/>
      <w:numFmt w:val="decimal"/>
      <w:pStyle w:val="NumberedList11"/>
      <w:lvlText w:val="%2)"/>
      <w:lvlJc w:val="left"/>
      <w:pPr>
        <w:tabs>
          <w:tab w:val="num" w:pos="850"/>
        </w:tabs>
        <w:ind w:left="850" w:hanging="425"/>
      </w:pPr>
    </w:lvl>
    <w:lvl w:ilvl="2">
      <w:start w:val="1"/>
      <w:numFmt w:val="decimal"/>
      <w:pStyle w:val="NumberedList12"/>
      <w:lvlText w:val="%3)"/>
      <w:lvlJc w:val="left"/>
      <w:pPr>
        <w:tabs>
          <w:tab w:val="num" w:pos="1276"/>
        </w:tabs>
        <w:ind w:left="1276" w:hanging="426"/>
      </w:pPr>
    </w:lvl>
    <w:lvl w:ilvl="3">
      <w:start w:val="1"/>
      <w:numFmt w:val="decimal"/>
      <w:pStyle w:val="NumberedList13"/>
      <w:lvlText w:val="%4)"/>
      <w:lvlJc w:val="left"/>
      <w:pPr>
        <w:tabs>
          <w:tab w:val="num" w:pos="1701"/>
        </w:tabs>
        <w:ind w:left="1701" w:hanging="425"/>
      </w:pPr>
    </w:lvl>
    <w:lvl w:ilvl="4">
      <w:start w:val="1"/>
      <w:numFmt w:val="decimal"/>
      <w:pStyle w:val="NumberedList14"/>
      <w:lvlText w:val="%5)"/>
      <w:lvlJc w:val="left"/>
      <w:pPr>
        <w:tabs>
          <w:tab w:val="num" w:pos="2126"/>
        </w:tabs>
        <w:ind w:left="2126" w:hanging="425"/>
      </w:pPr>
    </w:lvl>
    <w:lvl w:ilvl="5">
      <w:start w:val="1"/>
      <w:numFmt w:val="decimal"/>
      <w:pStyle w:val="NumberedList15"/>
      <w:lvlText w:val="%6)"/>
      <w:lvlJc w:val="left"/>
      <w:pPr>
        <w:tabs>
          <w:tab w:val="num" w:pos="2551"/>
        </w:tabs>
        <w:ind w:left="2551" w:hanging="425"/>
      </w:pPr>
    </w:lvl>
    <w:lvl w:ilvl="6">
      <w:start w:val="1"/>
      <w:numFmt w:val="decimal"/>
      <w:pStyle w:val="NumberedList16"/>
      <w:lvlText w:val="%7)"/>
      <w:lvlJc w:val="left"/>
      <w:pPr>
        <w:tabs>
          <w:tab w:val="num" w:pos="2976"/>
        </w:tabs>
        <w:ind w:left="2976" w:hanging="425"/>
      </w:pPr>
    </w:lvl>
    <w:lvl w:ilvl="7">
      <w:start w:val="1"/>
      <w:numFmt w:val="decimal"/>
      <w:pStyle w:val="NumberedList17"/>
      <w:lvlText w:val="%8)"/>
      <w:lvlJc w:val="left"/>
      <w:pPr>
        <w:tabs>
          <w:tab w:val="num" w:pos="3402"/>
        </w:tabs>
        <w:ind w:left="3402" w:hanging="426"/>
      </w:pPr>
    </w:lvl>
    <w:lvl w:ilvl="8">
      <w:start w:val="1"/>
      <w:numFmt w:val="decimal"/>
      <w:pStyle w:val="NumberedList18"/>
      <w:lvlText w:val="%9)"/>
      <w:lvlJc w:val="left"/>
      <w:pPr>
        <w:tabs>
          <w:tab w:val="num" w:pos="3827"/>
        </w:tabs>
        <w:ind w:left="3827" w:hanging="425"/>
      </w:pPr>
    </w:lvl>
  </w:abstractNum>
  <w:abstractNum w:abstractNumId="10"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236DC0"/>
    <w:multiLevelType w:val="hybridMultilevel"/>
    <w:tmpl w:val="A7C268C2"/>
    <w:lvl w:ilvl="0" w:tplc="66F68854">
      <w:start w:val="1"/>
      <w:numFmt w:val="decimal"/>
      <w:pStyle w:val="Numberedpara1stindent"/>
      <w:lvlText w:val="%1."/>
      <w:lvlJc w:val="left"/>
      <w:pPr>
        <w:ind w:left="360" w:hanging="360"/>
      </w:pPr>
      <w:rPr>
        <w:rFonts w:ascii="Arial" w:hAnsi="Arial"/>
        <w:b w:val="0"/>
        <w:bCs w:val="0"/>
        <w:i w:val="0"/>
        <w:iCs w:val="0"/>
        <w:caps w:val="0"/>
        <w:smallCaps w:val="0"/>
        <w:strike w:val="0"/>
        <w:dstrike w:val="0"/>
        <w:color w:val="000000"/>
        <w:spacing w:val="0"/>
        <w:w w:val="100"/>
        <w:kern w:val="0"/>
        <w:position w:val="0"/>
        <w:sz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tplc="2E9C8500">
      <w:start w:val="1"/>
      <w:numFmt w:val="lowerLetter"/>
      <w:lvlText w:val="%2."/>
      <w:lvlJc w:val="left"/>
      <w:pPr>
        <w:ind w:left="1440" w:hanging="360"/>
      </w:pPr>
      <w:rPr>
        <w:i w:val="0"/>
        <w:iCs/>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7235067"/>
    <w:multiLevelType w:val="multilevel"/>
    <w:tmpl w:val="540E2AEE"/>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color w:val="auto"/>
        <w:sz w:val="20"/>
      </w:rPr>
    </w:lvl>
    <w:lvl w:ilvl="2">
      <w:start w:val="1"/>
      <w:numFmt w:val="decimal"/>
      <w:pStyle w:val="ASDEFCON111"/>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701"/>
        </w:tabs>
        <w:ind w:left="1701" w:hanging="850"/>
      </w:pPr>
      <w:rPr>
        <w:rFonts w:ascii="Arial" w:hAnsi="Arial" w:hint="default"/>
        <w:b w:val="0"/>
        <w:i w:val="0"/>
        <w:sz w:val="20"/>
      </w:rPr>
    </w:lvl>
    <w:lvl w:ilvl="4">
      <w:start w:val="1"/>
      <w:numFmt w:val="lowerRoman"/>
      <w:lvlText w:val="%5"/>
      <w:lvlJc w:val="left"/>
      <w:pPr>
        <w:tabs>
          <w:tab w:val="num" w:pos="2552"/>
        </w:tabs>
        <w:ind w:left="2552" w:hanging="851"/>
      </w:pPr>
      <w:rPr>
        <w:rFonts w:hint="default"/>
      </w:rPr>
    </w:lvl>
    <w:lvl w:ilvl="5">
      <w:start w:val="1"/>
      <w:numFmt w:val="lowerLetter"/>
      <w:lvlText w:val="%4..%5.%6"/>
      <w:lvlJc w:val="left"/>
      <w:pPr>
        <w:tabs>
          <w:tab w:val="num" w:pos="720"/>
        </w:tabs>
        <w:ind w:left="0" w:firstLine="0"/>
      </w:pPr>
      <w:rPr>
        <w:rFonts w:hint="default"/>
      </w:rPr>
    </w:lvl>
    <w:lvl w:ilvl="6">
      <w:start w:val="1"/>
      <w:numFmt w:val="decimal"/>
      <w:lvlText w:val="%4..%5.%6.%7"/>
      <w:lvlJc w:val="left"/>
      <w:pPr>
        <w:tabs>
          <w:tab w:val="num" w:pos="0"/>
        </w:tabs>
        <w:ind w:left="0" w:firstLine="0"/>
      </w:pPr>
      <w:rPr>
        <w:rFonts w:hint="default"/>
      </w:rPr>
    </w:lvl>
    <w:lvl w:ilvl="7">
      <w:start w:val="1"/>
      <w:numFmt w:val="decimal"/>
      <w:lvlText w:val="%4..%5.%6.%7.%8"/>
      <w:lvlJc w:val="left"/>
      <w:pPr>
        <w:tabs>
          <w:tab w:val="num" w:pos="0"/>
        </w:tabs>
        <w:ind w:left="0" w:firstLine="0"/>
      </w:pPr>
      <w:rPr>
        <w:rFonts w:hint="default"/>
      </w:rPr>
    </w:lvl>
    <w:lvl w:ilvl="8">
      <w:start w:val="1"/>
      <w:numFmt w:val="decimal"/>
      <w:lvlText w:val="%4..%5.%6.%7.%8.%9"/>
      <w:lvlJc w:val="left"/>
      <w:pPr>
        <w:tabs>
          <w:tab w:val="num" w:pos="0"/>
        </w:tabs>
        <w:ind w:left="0" w:firstLine="0"/>
      </w:pPr>
      <w:rPr>
        <w:rFonts w:hint="default"/>
      </w:rPr>
    </w:lvl>
  </w:abstractNum>
  <w:abstractNum w:abstractNumId="14" w15:restartNumberingAfterBreak="0">
    <w:nsid w:val="18327664"/>
    <w:multiLevelType w:val="multilevel"/>
    <w:tmpl w:val="DF484F12"/>
    <w:lvl w:ilvl="0">
      <w:start w:val="1"/>
      <w:numFmt w:val="decimal"/>
      <w:pStyle w:val="NumberLevel1"/>
      <w:lvlText w:val="%1."/>
      <w:lvlJc w:val="left"/>
      <w:pPr>
        <w:tabs>
          <w:tab w:val="num" w:pos="360"/>
        </w:tabs>
        <w:ind w:left="284" w:hanging="284"/>
      </w:pPr>
      <w:rPr>
        <w:rFonts w:ascii="Arial Bold" w:hAnsi="Arial Bold" w:hint="default"/>
        <w:b/>
        <w:i w:val="0"/>
        <w:sz w:val="14"/>
      </w:rPr>
    </w:lvl>
    <w:lvl w:ilvl="1">
      <w:start w:val="1"/>
      <w:numFmt w:val="decimal"/>
      <w:pStyle w:val="NumberLevel2"/>
      <w:lvlText w:val="%1.%2."/>
      <w:lvlJc w:val="left"/>
      <w:pPr>
        <w:tabs>
          <w:tab w:val="num" w:pos="0"/>
        </w:tabs>
        <w:ind w:left="0" w:hanging="709"/>
      </w:pPr>
      <w:rPr>
        <w:rFonts w:hint="default"/>
        <w:sz w:val="20"/>
      </w:rPr>
    </w:lvl>
    <w:lvl w:ilvl="2">
      <w:start w:val="1"/>
      <w:numFmt w:val="decimal"/>
      <w:pStyle w:val="NumberLevel3"/>
      <w:lvlText w:val="%1.%2.%3."/>
      <w:lvlJc w:val="left"/>
      <w:pPr>
        <w:tabs>
          <w:tab w:val="num" w:pos="0"/>
        </w:tabs>
        <w:ind w:left="0" w:hanging="709"/>
      </w:pPr>
      <w:rPr>
        <w:rFonts w:hint="default"/>
        <w:sz w:val="20"/>
      </w:rPr>
    </w:lvl>
    <w:lvl w:ilvl="3">
      <w:start w:val="1"/>
      <w:numFmt w:val="lowerLetter"/>
      <w:pStyle w:val="NumberLevel4"/>
      <w:lvlText w:val="%4."/>
      <w:lvlJc w:val="left"/>
      <w:pPr>
        <w:tabs>
          <w:tab w:val="num" w:pos="425"/>
        </w:tabs>
        <w:ind w:left="425" w:hanging="425"/>
      </w:pPr>
      <w:rPr>
        <w:rFonts w:hint="default"/>
      </w:rPr>
    </w:lvl>
    <w:lvl w:ilvl="4">
      <w:start w:val="1"/>
      <w:numFmt w:val="bullet"/>
      <w:pStyle w:val="NumberLevel5"/>
      <w:lvlText w:val="–"/>
      <w:lvlJc w:val="left"/>
      <w:pPr>
        <w:tabs>
          <w:tab w:val="num" w:pos="850"/>
        </w:tabs>
        <w:ind w:left="850" w:hanging="425"/>
      </w:pPr>
      <w:rPr>
        <w:rFonts w:hint="default"/>
        <w:b w:val="0"/>
        <w:i w:val="0"/>
      </w:rPr>
    </w:lvl>
    <w:lvl w:ilvl="5">
      <w:start w:val="1"/>
      <w:numFmt w:val="bullet"/>
      <w:pStyle w:val="NumberLevel6"/>
      <w:lvlText w:val="–"/>
      <w:lvlJc w:val="left"/>
      <w:pPr>
        <w:tabs>
          <w:tab w:val="num" w:pos="1276"/>
        </w:tabs>
        <w:ind w:left="1276" w:hanging="426"/>
      </w:pPr>
      <w:rPr>
        <w:rFonts w:hint="default"/>
        <w:b w:val="0"/>
        <w:i w:val="0"/>
      </w:rPr>
    </w:lvl>
    <w:lvl w:ilvl="6">
      <w:start w:val="1"/>
      <w:numFmt w:val="bullet"/>
      <w:pStyle w:val="NumberLevel7"/>
      <w:lvlText w:val="–"/>
      <w:lvlJc w:val="left"/>
      <w:pPr>
        <w:tabs>
          <w:tab w:val="num" w:pos="1701"/>
        </w:tabs>
        <w:ind w:left="1701" w:hanging="425"/>
      </w:pPr>
      <w:rPr>
        <w:rFonts w:hint="default"/>
        <w:b w:val="0"/>
        <w:i w:val="0"/>
      </w:rPr>
    </w:lvl>
    <w:lvl w:ilvl="7">
      <w:start w:val="1"/>
      <w:numFmt w:val="bullet"/>
      <w:pStyle w:val="NumberLevel8"/>
      <w:lvlText w:val="–"/>
      <w:lvlJc w:val="left"/>
      <w:pPr>
        <w:tabs>
          <w:tab w:val="num" w:pos="2126"/>
        </w:tabs>
        <w:ind w:left="2126" w:hanging="425"/>
      </w:pPr>
      <w:rPr>
        <w:rFonts w:hint="default"/>
        <w:b w:val="0"/>
        <w:i w:val="0"/>
      </w:rPr>
    </w:lvl>
    <w:lvl w:ilvl="8">
      <w:start w:val="1"/>
      <w:numFmt w:val="bullet"/>
      <w:pStyle w:val="NumberLevel9"/>
      <w:lvlText w:val="–"/>
      <w:lvlJc w:val="left"/>
      <w:pPr>
        <w:tabs>
          <w:tab w:val="num" w:pos="2551"/>
        </w:tabs>
        <w:ind w:left="2551" w:hanging="425"/>
      </w:pPr>
      <w:rPr>
        <w:rFonts w:hint="default"/>
        <w:b w:val="0"/>
        <w:i w:val="0"/>
      </w:rPr>
    </w:lvl>
  </w:abstractNum>
  <w:abstractNum w:abstractNumId="15" w15:restartNumberingAfterBreak="0">
    <w:nsid w:val="1975634C"/>
    <w:multiLevelType w:val="multilevel"/>
    <w:tmpl w:val="E912EBDA"/>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ECC33A9"/>
    <w:multiLevelType w:val="multilevel"/>
    <w:tmpl w:val="C32E5AAE"/>
    <w:name w:val="AGSTableList"/>
    <w:lvl w:ilvl="0">
      <w:start w:val="1"/>
      <w:numFmt w:val="decimal"/>
      <w:pStyle w:val="TableNumberedList1"/>
      <w:lvlText w:val="%1)"/>
      <w:lvlJc w:val="left"/>
      <w:pPr>
        <w:tabs>
          <w:tab w:val="num" w:pos="283"/>
        </w:tabs>
        <w:ind w:left="283" w:hanging="283"/>
      </w:pPr>
    </w:lvl>
    <w:lvl w:ilvl="1">
      <w:start w:val="1"/>
      <w:numFmt w:val="decimal"/>
      <w:pStyle w:val="TableNumberedList11"/>
      <w:lvlText w:val="%2)"/>
      <w:lvlJc w:val="left"/>
      <w:pPr>
        <w:tabs>
          <w:tab w:val="num" w:pos="283"/>
        </w:tabs>
        <w:ind w:left="283" w:hanging="283"/>
      </w:pPr>
    </w:lvl>
    <w:lvl w:ilvl="2">
      <w:start w:val="1"/>
      <w:numFmt w:val="decimal"/>
      <w:pStyle w:val="TableNumberedList12"/>
      <w:lvlText w:val="%3)"/>
      <w:lvlJc w:val="left"/>
      <w:pPr>
        <w:tabs>
          <w:tab w:val="num" w:pos="567"/>
        </w:tabs>
        <w:ind w:left="567" w:hanging="284"/>
      </w:pPr>
    </w:lvl>
    <w:lvl w:ilvl="3">
      <w:start w:val="1"/>
      <w:numFmt w:val="decimal"/>
      <w:pStyle w:val="TableNumberedList13"/>
      <w:lvlText w:val="%4)"/>
      <w:lvlJc w:val="left"/>
      <w:pPr>
        <w:tabs>
          <w:tab w:val="num" w:pos="850"/>
        </w:tabs>
        <w:ind w:left="850" w:hanging="283"/>
      </w:pPr>
    </w:lvl>
    <w:lvl w:ilvl="4">
      <w:start w:val="1"/>
      <w:numFmt w:val="decimal"/>
      <w:pStyle w:val="TableNumberedList14"/>
      <w:lvlText w:val="%5)"/>
      <w:lvlJc w:val="left"/>
      <w:pPr>
        <w:tabs>
          <w:tab w:val="num" w:pos="1134"/>
        </w:tabs>
        <w:ind w:left="1134" w:hanging="284"/>
      </w:pPr>
    </w:lvl>
    <w:lvl w:ilvl="5">
      <w:start w:val="1"/>
      <w:numFmt w:val="decimal"/>
      <w:pStyle w:val="TableNumberedList15"/>
      <w:lvlText w:val="%6)"/>
      <w:lvlJc w:val="left"/>
      <w:pPr>
        <w:tabs>
          <w:tab w:val="num" w:pos="1417"/>
        </w:tabs>
        <w:ind w:left="1417" w:hanging="283"/>
      </w:pPr>
    </w:lvl>
    <w:lvl w:ilvl="6">
      <w:start w:val="1"/>
      <w:numFmt w:val="decimal"/>
      <w:pStyle w:val="TableNumberedList16"/>
      <w:lvlText w:val="%7)"/>
      <w:lvlJc w:val="left"/>
      <w:pPr>
        <w:tabs>
          <w:tab w:val="num" w:pos="1701"/>
        </w:tabs>
        <w:ind w:left="1701" w:hanging="284"/>
      </w:pPr>
    </w:lvl>
    <w:lvl w:ilvl="7">
      <w:start w:val="1"/>
      <w:numFmt w:val="decimal"/>
      <w:pStyle w:val="TableNumberedList17"/>
      <w:lvlText w:val="%8)"/>
      <w:lvlJc w:val="left"/>
      <w:pPr>
        <w:tabs>
          <w:tab w:val="num" w:pos="1984"/>
        </w:tabs>
        <w:ind w:left="1984" w:hanging="283"/>
      </w:pPr>
    </w:lvl>
    <w:lvl w:ilvl="8">
      <w:start w:val="1"/>
      <w:numFmt w:val="decimal"/>
      <w:pStyle w:val="TableNumberedList18"/>
      <w:lvlText w:val="%9)"/>
      <w:lvlJc w:val="left"/>
      <w:pPr>
        <w:tabs>
          <w:tab w:val="num" w:pos="2268"/>
        </w:tabs>
        <w:ind w:left="2268" w:hanging="284"/>
      </w:pPr>
    </w:lvl>
  </w:abstractNum>
  <w:abstractNum w:abstractNumId="18" w15:restartNumberingAfterBreak="0">
    <w:nsid w:val="21310B71"/>
    <w:multiLevelType w:val="multilevel"/>
    <w:tmpl w:val="B6E8516E"/>
    <w:lvl w:ilvl="0">
      <w:start w:val="1"/>
      <w:numFmt w:val="bullet"/>
      <w:pStyle w:val="TableDashEm"/>
      <w:lvlText w:val="—"/>
      <w:lvlJc w:val="left"/>
      <w:pPr>
        <w:tabs>
          <w:tab w:val="num" w:pos="283"/>
        </w:tabs>
        <w:ind w:left="283" w:hanging="283"/>
      </w:pPr>
      <w:rPr>
        <w:b/>
        <w:i w:val="0"/>
      </w:rPr>
    </w:lvl>
    <w:lvl w:ilvl="1">
      <w:start w:val="1"/>
      <w:numFmt w:val="bullet"/>
      <w:pStyle w:val="TableDashEm1"/>
      <w:lvlText w:val="—"/>
      <w:lvlJc w:val="left"/>
      <w:pPr>
        <w:tabs>
          <w:tab w:val="num" w:pos="283"/>
        </w:tabs>
        <w:ind w:left="283" w:hanging="283"/>
      </w:pPr>
      <w:rPr>
        <w:b/>
        <w:i w:val="0"/>
      </w:rPr>
    </w:lvl>
    <w:lvl w:ilvl="2">
      <w:start w:val="1"/>
      <w:numFmt w:val="bullet"/>
      <w:pStyle w:val="TableDashEn1"/>
      <w:lvlText w:val="–"/>
      <w:lvlJc w:val="left"/>
      <w:pPr>
        <w:tabs>
          <w:tab w:val="num" w:pos="567"/>
        </w:tabs>
        <w:ind w:left="567" w:hanging="284"/>
      </w:pPr>
      <w:rPr>
        <w:b w:val="0"/>
        <w:i w:val="0"/>
      </w:rPr>
    </w:lvl>
    <w:lvl w:ilvl="3">
      <w:start w:val="1"/>
      <w:numFmt w:val="bullet"/>
      <w:pStyle w:val="TableDashEn2"/>
      <w:lvlText w:val="–"/>
      <w:lvlJc w:val="left"/>
      <w:pPr>
        <w:tabs>
          <w:tab w:val="num" w:pos="1134"/>
        </w:tabs>
        <w:ind w:left="1134" w:hanging="284"/>
      </w:pPr>
      <w:rPr>
        <w:b w:val="0"/>
        <w:i w:val="0"/>
      </w:rPr>
    </w:lvl>
    <w:lvl w:ilvl="4">
      <w:start w:val="1"/>
      <w:numFmt w:val="bullet"/>
      <w:pStyle w:val="TableDashEn3"/>
      <w:lvlText w:val="–"/>
      <w:lvlJc w:val="left"/>
      <w:pPr>
        <w:tabs>
          <w:tab w:val="num" w:pos="1417"/>
        </w:tabs>
        <w:ind w:left="1417" w:hanging="283"/>
      </w:pPr>
      <w:rPr>
        <w:b w:val="0"/>
        <w:i w:val="0"/>
      </w:rPr>
    </w:lvl>
    <w:lvl w:ilvl="5">
      <w:start w:val="1"/>
      <w:numFmt w:val="bullet"/>
      <w:pStyle w:val="TableDashEn4"/>
      <w:lvlText w:val="–"/>
      <w:lvlJc w:val="left"/>
      <w:pPr>
        <w:tabs>
          <w:tab w:val="num" w:pos="1701"/>
        </w:tabs>
        <w:ind w:left="1701" w:hanging="284"/>
      </w:pPr>
      <w:rPr>
        <w:b w:val="0"/>
        <w:i w:val="0"/>
      </w:rPr>
    </w:lvl>
    <w:lvl w:ilvl="6">
      <w:start w:val="1"/>
      <w:numFmt w:val="bullet"/>
      <w:pStyle w:val="TableDashEn5"/>
      <w:lvlText w:val="–"/>
      <w:lvlJc w:val="left"/>
      <w:pPr>
        <w:tabs>
          <w:tab w:val="num" w:pos="1984"/>
        </w:tabs>
        <w:ind w:left="1984" w:hanging="283"/>
      </w:pPr>
      <w:rPr>
        <w:b w:val="0"/>
        <w:i w:val="0"/>
      </w:rPr>
    </w:lvl>
    <w:lvl w:ilvl="7">
      <w:start w:val="1"/>
      <w:numFmt w:val="bullet"/>
      <w:pStyle w:val="TableDashEn6"/>
      <w:lvlText w:val="–"/>
      <w:lvlJc w:val="left"/>
      <w:pPr>
        <w:tabs>
          <w:tab w:val="num" w:pos="2268"/>
        </w:tabs>
        <w:ind w:left="2268" w:hanging="284"/>
      </w:pPr>
      <w:rPr>
        <w:b w:val="0"/>
        <w:i w:val="0"/>
      </w:rPr>
    </w:lvl>
    <w:lvl w:ilvl="8">
      <w:start w:val="1"/>
      <w:numFmt w:val="bullet"/>
      <w:pStyle w:val="TableDashEn7"/>
      <w:lvlText w:val="–"/>
      <w:lvlJc w:val="left"/>
      <w:pPr>
        <w:tabs>
          <w:tab w:val="num" w:pos="2551"/>
        </w:tabs>
        <w:ind w:left="2551" w:hanging="283"/>
      </w:pPr>
      <w:rPr>
        <w:b w:val="0"/>
        <w:i w:val="0"/>
      </w:rPr>
    </w:lvl>
  </w:abstractNum>
  <w:abstractNum w:abstractNumId="19" w15:restartNumberingAfterBreak="0">
    <w:nsid w:val="22B242CC"/>
    <w:multiLevelType w:val="multilevel"/>
    <w:tmpl w:val="E60E4706"/>
    <w:name w:val="AGSTableDash"/>
    <w:lvl w:ilvl="0">
      <w:start w:val="1"/>
      <w:numFmt w:val="none"/>
      <w:lvlRestart w:val="0"/>
      <w:pStyle w:val="IndentHanging"/>
      <w:suff w:val="nothing"/>
      <w:lvlText w:val=""/>
      <w:lvlJc w:val="left"/>
      <w:pPr>
        <w:tabs>
          <w:tab w:val="num" w:pos="850"/>
        </w:tabs>
        <w:ind w:left="850" w:hanging="425"/>
      </w:pPr>
    </w:lvl>
    <w:lvl w:ilvl="1">
      <w:start w:val="1"/>
      <w:numFmt w:val="none"/>
      <w:lvlRestart w:val="0"/>
      <w:pStyle w:val="IndentHanging1"/>
      <w:suff w:val="nothing"/>
      <w:lvlText w:val=""/>
      <w:lvlJc w:val="left"/>
      <w:pPr>
        <w:tabs>
          <w:tab w:val="num" w:pos="850"/>
        </w:tabs>
        <w:ind w:left="850" w:hanging="425"/>
      </w:pPr>
    </w:lvl>
    <w:lvl w:ilvl="2">
      <w:start w:val="1"/>
      <w:numFmt w:val="none"/>
      <w:lvlRestart w:val="0"/>
      <w:pStyle w:val="IndentHanging2"/>
      <w:suff w:val="nothing"/>
      <w:lvlText w:val=""/>
      <w:lvlJc w:val="left"/>
      <w:pPr>
        <w:tabs>
          <w:tab w:val="num" w:pos="1276"/>
        </w:tabs>
        <w:ind w:left="1276" w:hanging="426"/>
      </w:pPr>
    </w:lvl>
    <w:lvl w:ilvl="3">
      <w:start w:val="1"/>
      <w:numFmt w:val="none"/>
      <w:lvlRestart w:val="0"/>
      <w:pStyle w:val="IndentHanging3"/>
      <w:suff w:val="nothing"/>
      <w:lvlText w:val=""/>
      <w:lvlJc w:val="left"/>
      <w:pPr>
        <w:tabs>
          <w:tab w:val="num" w:pos="1701"/>
        </w:tabs>
        <w:ind w:left="1701" w:hanging="425"/>
      </w:pPr>
    </w:lvl>
    <w:lvl w:ilvl="4">
      <w:start w:val="1"/>
      <w:numFmt w:val="none"/>
      <w:lvlRestart w:val="0"/>
      <w:pStyle w:val="IndentHanging4"/>
      <w:suff w:val="nothing"/>
      <w:lvlText w:val=""/>
      <w:lvlJc w:val="left"/>
      <w:pPr>
        <w:tabs>
          <w:tab w:val="num" w:pos="2126"/>
        </w:tabs>
        <w:ind w:left="2126" w:hanging="425"/>
      </w:pPr>
    </w:lvl>
    <w:lvl w:ilvl="5">
      <w:start w:val="1"/>
      <w:numFmt w:val="none"/>
      <w:lvlRestart w:val="0"/>
      <w:pStyle w:val="IndentHanging5"/>
      <w:suff w:val="nothing"/>
      <w:lvlText w:val=""/>
      <w:lvlJc w:val="left"/>
      <w:pPr>
        <w:tabs>
          <w:tab w:val="num" w:pos="2551"/>
        </w:tabs>
        <w:ind w:left="2551" w:hanging="425"/>
      </w:pPr>
    </w:lvl>
    <w:lvl w:ilvl="6">
      <w:start w:val="1"/>
      <w:numFmt w:val="none"/>
      <w:lvlRestart w:val="0"/>
      <w:pStyle w:val="IndentHanging6"/>
      <w:suff w:val="nothing"/>
      <w:lvlText w:val=""/>
      <w:lvlJc w:val="left"/>
      <w:pPr>
        <w:tabs>
          <w:tab w:val="num" w:pos="2976"/>
        </w:tabs>
        <w:ind w:left="2976" w:hanging="425"/>
      </w:pPr>
    </w:lvl>
    <w:lvl w:ilvl="7">
      <w:start w:val="1"/>
      <w:numFmt w:val="none"/>
      <w:lvlRestart w:val="0"/>
      <w:pStyle w:val="IndentHanging7"/>
      <w:suff w:val="nothing"/>
      <w:lvlText w:val=""/>
      <w:lvlJc w:val="left"/>
      <w:pPr>
        <w:tabs>
          <w:tab w:val="num" w:pos="3402"/>
        </w:tabs>
        <w:ind w:left="3402" w:hanging="426"/>
      </w:pPr>
    </w:lvl>
    <w:lvl w:ilvl="8">
      <w:start w:val="1"/>
      <w:numFmt w:val="none"/>
      <w:lvlRestart w:val="0"/>
      <w:pStyle w:val="IndentHanging8"/>
      <w:suff w:val="nothing"/>
      <w:lvlText w:val=""/>
      <w:lvlJc w:val="left"/>
      <w:pPr>
        <w:tabs>
          <w:tab w:val="num" w:pos="3827"/>
        </w:tabs>
        <w:ind w:left="3827" w:hanging="425"/>
      </w:pPr>
    </w:lvl>
  </w:abstractNum>
  <w:abstractNum w:abstractNumId="20"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241C75FA"/>
    <w:multiLevelType w:val="multilevel"/>
    <w:tmpl w:val="25966A14"/>
    <w:lvl w:ilvl="0">
      <w:start w:val="1"/>
      <w:numFmt w:val="decimal"/>
      <w:pStyle w:val="TextLevel2"/>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lvl>
    <w:lvl w:ilvl="2">
      <w:start w:val="1"/>
      <w:numFmt w:val="lowerLetter"/>
      <w:pStyle w:val="spara"/>
      <w:lvlText w:val="%3."/>
      <w:lvlJc w:val="left"/>
      <w:pPr>
        <w:tabs>
          <w:tab w:val="num" w:pos="1440"/>
        </w:tabs>
        <w:ind w:left="1440" w:hanging="533"/>
      </w:p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265B1B49"/>
    <w:multiLevelType w:val="multilevel"/>
    <w:tmpl w:val="55B093F8"/>
    <w:lvl w:ilvl="0">
      <w:start w:val="1"/>
      <w:numFmt w:val="none"/>
      <w:lvlRestart w:val="0"/>
      <w:pStyle w:val="Quotation"/>
      <w:suff w:val="nothing"/>
      <w:lvlText w:val=""/>
      <w:lvlJc w:val="left"/>
      <w:pPr>
        <w:tabs>
          <w:tab w:val="num" w:pos="425"/>
        </w:tabs>
        <w:ind w:left="425" w:firstLine="0"/>
      </w:pPr>
    </w:lvl>
    <w:lvl w:ilvl="1">
      <w:start w:val="1"/>
      <w:numFmt w:val="none"/>
      <w:lvlRestart w:val="0"/>
      <w:pStyle w:val="Quotation1"/>
      <w:suff w:val="nothing"/>
      <w:lvlText w:val=""/>
      <w:lvlJc w:val="left"/>
      <w:pPr>
        <w:tabs>
          <w:tab w:val="num" w:pos="425"/>
        </w:tabs>
        <w:ind w:left="425" w:firstLine="0"/>
      </w:pPr>
    </w:lvl>
    <w:lvl w:ilvl="2">
      <w:start w:val="1"/>
      <w:numFmt w:val="none"/>
      <w:lvlRestart w:val="0"/>
      <w:pStyle w:val="Quotation2"/>
      <w:suff w:val="nothing"/>
      <w:lvlText w:val=""/>
      <w:lvlJc w:val="left"/>
      <w:pPr>
        <w:tabs>
          <w:tab w:val="num" w:pos="850"/>
        </w:tabs>
        <w:ind w:left="850" w:firstLine="0"/>
      </w:pPr>
    </w:lvl>
    <w:lvl w:ilvl="3">
      <w:start w:val="1"/>
      <w:numFmt w:val="none"/>
      <w:lvlRestart w:val="0"/>
      <w:pStyle w:val="Quotation3"/>
      <w:suff w:val="nothing"/>
      <w:lvlText w:val=""/>
      <w:lvlJc w:val="left"/>
      <w:pPr>
        <w:tabs>
          <w:tab w:val="num" w:pos="1276"/>
        </w:tabs>
        <w:ind w:left="1276" w:firstLine="0"/>
      </w:pPr>
    </w:lvl>
    <w:lvl w:ilvl="4">
      <w:start w:val="1"/>
      <w:numFmt w:val="none"/>
      <w:lvlRestart w:val="0"/>
      <w:pStyle w:val="Quotation4"/>
      <w:suff w:val="nothing"/>
      <w:lvlText w:val=""/>
      <w:lvlJc w:val="left"/>
      <w:pPr>
        <w:tabs>
          <w:tab w:val="num" w:pos="1701"/>
        </w:tabs>
        <w:ind w:left="1701" w:firstLine="0"/>
      </w:pPr>
    </w:lvl>
    <w:lvl w:ilvl="5">
      <w:start w:val="1"/>
      <w:numFmt w:val="none"/>
      <w:lvlRestart w:val="0"/>
      <w:pStyle w:val="Quotation5"/>
      <w:suff w:val="nothing"/>
      <w:lvlText w:val=""/>
      <w:lvlJc w:val="left"/>
      <w:pPr>
        <w:tabs>
          <w:tab w:val="num" w:pos="2126"/>
        </w:tabs>
        <w:ind w:left="2126" w:firstLine="0"/>
      </w:pPr>
    </w:lvl>
    <w:lvl w:ilvl="6">
      <w:start w:val="1"/>
      <w:numFmt w:val="none"/>
      <w:lvlRestart w:val="0"/>
      <w:pStyle w:val="Quotation6"/>
      <w:suff w:val="nothing"/>
      <w:lvlText w:val=""/>
      <w:lvlJc w:val="left"/>
      <w:pPr>
        <w:tabs>
          <w:tab w:val="num" w:pos="2551"/>
        </w:tabs>
        <w:ind w:left="2551" w:firstLine="0"/>
      </w:pPr>
    </w:lvl>
    <w:lvl w:ilvl="7">
      <w:start w:val="1"/>
      <w:numFmt w:val="none"/>
      <w:lvlRestart w:val="0"/>
      <w:pStyle w:val="Quotation7"/>
      <w:suff w:val="nothing"/>
      <w:lvlText w:val=""/>
      <w:lvlJc w:val="left"/>
      <w:pPr>
        <w:tabs>
          <w:tab w:val="num" w:pos="2976"/>
        </w:tabs>
        <w:ind w:left="2976" w:firstLine="0"/>
      </w:pPr>
    </w:lvl>
    <w:lvl w:ilvl="8">
      <w:start w:val="1"/>
      <w:numFmt w:val="none"/>
      <w:lvlRestart w:val="0"/>
      <w:pStyle w:val="Quotation8"/>
      <w:suff w:val="nothing"/>
      <w:lvlText w:val=""/>
      <w:lvlJc w:val="left"/>
      <w:pPr>
        <w:tabs>
          <w:tab w:val="num" w:pos="3402"/>
        </w:tabs>
        <w:ind w:left="3402" w:firstLine="0"/>
      </w:pPr>
    </w:lvl>
  </w:abstractNum>
  <w:abstractNum w:abstractNumId="26"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7E661E6"/>
    <w:multiLevelType w:val="hybridMultilevel"/>
    <w:tmpl w:val="808632EE"/>
    <w:lvl w:ilvl="0" w:tplc="333C041C">
      <w:start w:val="1"/>
      <w:numFmt w:val="upperLetter"/>
      <w:pStyle w:val="DMO-Recital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28934A6B"/>
    <w:multiLevelType w:val="multilevel"/>
    <w:tmpl w:val="0F9EA0A8"/>
    <w:lvl w:ilvl="0">
      <w:start w:val="1"/>
      <w:numFmt w:val="bullet"/>
      <w:pStyle w:val="DashEm"/>
      <w:lvlText w:val="—"/>
      <w:lvlJc w:val="left"/>
      <w:pPr>
        <w:tabs>
          <w:tab w:val="num" w:pos="425"/>
        </w:tabs>
        <w:ind w:left="425" w:hanging="425"/>
      </w:pPr>
      <w:rPr>
        <w:b/>
        <w:i w:val="0"/>
      </w:rPr>
    </w:lvl>
    <w:lvl w:ilvl="1">
      <w:start w:val="1"/>
      <w:numFmt w:val="bullet"/>
      <w:pStyle w:val="DashEm1"/>
      <w:lvlText w:val="—"/>
      <w:lvlJc w:val="left"/>
      <w:pPr>
        <w:tabs>
          <w:tab w:val="num" w:pos="425"/>
        </w:tabs>
        <w:ind w:left="425" w:hanging="425"/>
      </w:pPr>
      <w:rPr>
        <w:b/>
        <w:i w:val="0"/>
      </w:rPr>
    </w:lvl>
    <w:lvl w:ilvl="2">
      <w:start w:val="1"/>
      <w:numFmt w:val="bullet"/>
      <w:pStyle w:val="DashEn1"/>
      <w:lvlText w:val="–"/>
      <w:lvlJc w:val="left"/>
      <w:pPr>
        <w:tabs>
          <w:tab w:val="num" w:pos="850"/>
        </w:tabs>
        <w:ind w:left="850" w:hanging="425"/>
      </w:pPr>
      <w:rPr>
        <w:b w:val="0"/>
        <w:i w:val="0"/>
      </w:rPr>
    </w:lvl>
    <w:lvl w:ilvl="3">
      <w:start w:val="1"/>
      <w:numFmt w:val="bullet"/>
      <w:pStyle w:val="DashEn2"/>
      <w:lvlText w:val="–"/>
      <w:lvlJc w:val="left"/>
      <w:pPr>
        <w:tabs>
          <w:tab w:val="num" w:pos="1276"/>
        </w:tabs>
        <w:ind w:left="1276" w:hanging="426"/>
      </w:pPr>
      <w:rPr>
        <w:b w:val="0"/>
        <w:i w:val="0"/>
      </w:rPr>
    </w:lvl>
    <w:lvl w:ilvl="4">
      <w:start w:val="1"/>
      <w:numFmt w:val="bullet"/>
      <w:pStyle w:val="DashEn3"/>
      <w:lvlText w:val="–"/>
      <w:lvlJc w:val="left"/>
      <w:pPr>
        <w:tabs>
          <w:tab w:val="num" w:pos="1701"/>
        </w:tabs>
        <w:ind w:left="1701" w:hanging="425"/>
      </w:pPr>
      <w:rPr>
        <w:b w:val="0"/>
        <w:i w:val="0"/>
      </w:rPr>
    </w:lvl>
    <w:lvl w:ilvl="5">
      <w:start w:val="1"/>
      <w:numFmt w:val="bullet"/>
      <w:pStyle w:val="DashEn4"/>
      <w:lvlText w:val="–"/>
      <w:lvlJc w:val="left"/>
      <w:pPr>
        <w:tabs>
          <w:tab w:val="num" w:pos="2126"/>
        </w:tabs>
        <w:ind w:left="2126" w:hanging="425"/>
      </w:pPr>
      <w:rPr>
        <w:b w:val="0"/>
        <w:i w:val="0"/>
      </w:rPr>
    </w:lvl>
    <w:lvl w:ilvl="6">
      <w:start w:val="1"/>
      <w:numFmt w:val="bullet"/>
      <w:pStyle w:val="DashEn5"/>
      <w:lvlText w:val="–"/>
      <w:lvlJc w:val="left"/>
      <w:pPr>
        <w:tabs>
          <w:tab w:val="num" w:pos="2551"/>
        </w:tabs>
        <w:ind w:left="2551" w:hanging="425"/>
      </w:pPr>
      <w:rPr>
        <w:b w:val="0"/>
        <w:i w:val="0"/>
      </w:rPr>
    </w:lvl>
    <w:lvl w:ilvl="7">
      <w:start w:val="1"/>
      <w:numFmt w:val="bullet"/>
      <w:pStyle w:val="DashEn6"/>
      <w:lvlText w:val="–"/>
      <w:lvlJc w:val="left"/>
      <w:pPr>
        <w:tabs>
          <w:tab w:val="num" w:pos="2976"/>
        </w:tabs>
        <w:ind w:left="2976" w:hanging="425"/>
      </w:pPr>
      <w:rPr>
        <w:b w:val="0"/>
        <w:i w:val="0"/>
      </w:rPr>
    </w:lvl>
    <w:lvl w:ilvl="8">
      <w:start w:val="1"/>
      <w:numFmt w:val="bullet"/>
      <w:pStyle w:val="DashEn7"/>
      <w:lvlText w:val="–"/>
      <w:lvlJc w:val="left"/>
      <w:pPr>
        <w:tabs>
          <w:tab w:val="num" w:pos="3402"/>
        </w:tabs>
        <w:ind w:left="3402" w:hanging="426"/>
      </w:pPr>
      <w:rPr>
        <w:b w:val="0"/>
        <w:i w:val="0"/>
      </w:rPr>
    </w:lvl>
  </w:abstractNum>
  <w:abstractNum w:abstractNumId="30" w15:restartNumberingAfterBreak="0">
    <w:nsid w:val="297A625E"/>
    <w:multiLevelType w:val="multilevel"/>
    <w:tmpl w:val="4412DE6C"/>
    <w:lvl w:ilvl="0">
      <w:start w:val="1"/>
      <w:numFmt w:val="none"/>
      <w:lvlRestart w:val="0"/>
      <w:pStyle w:val="TableIndentHanging"/>
      <w:suff w:val="nothing"/>
      <w:lvlText w:val=""/>
      <w:lvlJc w:val="left"/>
      <w:pPr>
        <w:tabs>
          <w:tab w:val="num" w:pos="567"/>
        </w:tabs>
        <w:ind w:left="567" w:hanging="284"/>
      </w:pPr>
    </w:lvl>
    <w:lvl w:ilvl="1">
      <w:start w:val="1"/>
      <w:numFmt w:val="none"/>
      <w:lvlRestart w:val="0"/>
      <w:pStyle w:val="TableIndentHanging1"/>
      <w:suff w:val="nothing"/>
      <w:lvlText w:val=""/>
      <w:lvlJc w:val="left"/>
      <w:pPr>
        <w:tabs>
          <w:tab w:val="num" w:pos="567"/>
        </w:tabs>
        <w:ind w:left="567" w:hanging="284"/>
      </w:pPr>
    </w:lvl>
    <w:lvl w:ilvl="2">
      <w:start w:val="1"/>
      <w:numFmt w:val="none"/>
      <w:lvlRestart w:val="0"/>
      <w:pStyle w:val="TableIndentHanging2"/>
      <w:suff w:val="nothing"/>
      <w:lvlText w:val=""/>
      <w:lvlJc w:val="left"/>
      <w:pPr>
        <w:tabs>
          <w:tab w:val="num" w:pos="850"/>
        </w:tabs>
        <w:ind w:left="850" w:hanging="283"/>
      </w:pPr>
    </w:lvl>
    <w:lvl w:ilvl="3">
      <w:start w:val="1"/>
      <w:numFmt w:val="none"/>
      <w:lvlRestart w:val="0"/>
      <w:pStyle w:val="TableIndentHanging3"/>
      <w:suff w:val="nothing"/>
      <w:lvlText w:val=""/>
      <w:lvlJc w:val="left"/>
      <w:pPr>
        <w:tabs>
          <w:tab w:val="num" w:pos="1134"/>
        </w:tabs>
        <w:ind w:left="1134" w:hanging="284"/>
      </w:pPr>
    </w:lvl>
    <w:lvl w:ilvl="4">
      <w:start w:val="1"/>
      <w:numFmt w:val="none"/>
      <w:lvlRestart w:val="0"/>
      <w:pStyle w:val="TableIndentHanging4"/>
      <w:suff w:val="nothing"/>
      <w:lvlText w:val=""/>
      <w:lvlJc w:val="left"/>
      <w:pPr>
        <w:tabs>
          <w:tab w:val="num" w:pos="1417"/>
        </w:tabs>
        <w:ind w:left="1417" w:hanging="283"/>
      </w:pPr>
    </w:lvl>
    <w:lvl w:ilvl="5">
      <w:start w:val="1"/>
      <w:numFmt w:val="none"/>
      <w:lvlRestart w:val="0"/>
      <w:pStyle w:val="TableIndentHanging5"/>
      <w:suff w:val="nothing"/>
      <w:lvlText w:val=""/>
      <w:lvlJc w:val="left"/>
      <w:pPr>
        <w:tabs>
          <w:tab w:val="num" w:pos="1701"/>
        </w:tabs>
        <w:ind w:left="1701" w:hanging="284"/>
      </w:pPr>
    </w:lvl>
    <w:lvl w:ilvl="6">
      <w:start w:val="1"/>
      <w:numFmt w:val="none"/>
      <w:lvlRestart w:val="0"/>
      <w:pStyle w:val="TableIndentHanging6"/>
      <w:suff w:val="nothing"/>
      <w:lvlText w:val=""/>
      <w:lvlJc w:val="left"/>
      <w:pPr>
        <w:tabs>
          <w:tab w:val="num" w:pos="1984"/>
        </w:tabs>
        <w:ind w:left="1984" w:hanging="283"/>
      </w:pPr>
    </w:lvl>
    <w:lvl w:ilvl="7">
      <w:start w:val="1"/>
      <w:numFmt w:val="none"/>
      <w:lvlRestart w:val="0"/>
      <w:pStyle w:val="TableIndentHanging7"/>
      <w:suff w:val="nothing"/>
      <w:lvlText w:val=""/>
      <w:lvlJc w:val="left"/>
      <w:pPr>
        <w:tabs>
          <w:tab w:val="num" w:pos="2268"/>
        </w:tabs>
        <w:ind w:left="2268" w:hanging="284"/>
      </w:pPr>
    </w:lvl>
    <w:lvl w:ilvl="8">
      <w:start w:val="1"/>
      <w:numFmt w:val="none"/>
      <w:lvlRestart w:val="0"/>
      <w:pStyle w:val="TableIndentHanging8"/>
      <w:suff w:val="nothing"/>
      <w:lvlText w:val=""/>
      <w:lvlJc w:val="left"/>
      <w:pPr>
        <w:tabs>
          <w:tab w:val="num" w:pos="2551"/>
        </w:tabs>
        <w:ind w:left="2551" w:hanging="283"/>
      </w:pPr>
    </w:lvl>
  </w:abstractNum>
  <w:abstractNum w:abstractNumId="31"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F3534CF"/>
    <w:multiLevelType w:val="multilevel"/>
    <w:tmpl w:val="17E03F5A"/>
    <w:lvl w:ilvl="0">
      <w:start w:val="1"/>
      <w:numFmt w:val="lowerLetter"/>
      <w:pStyle w:val="NumberedLista"/>
      <w:lvlText w:val="%1)"/>
      <w:lvlJc w:val="left"/>
      <w:pPr>
        <w:tabs>
          <w:tab w:val="num" w:pos="850"/>
        </w:tabs>
        <w:ind w:left="850" w:hanging="425"/>
      </w:pPr>
    </w:lvl>
    <w:lvl w:ilvl="1">
      <w:start w:val="1"/>
      <w:numFmt w:val="lowerLetter"/>
      <w:pStyle w:val="NumberedLista1"/>
      <w:lvlText w:val="%2)"/>
      <w:lvlJc w:val="left"/>
      <w:pPr>
        <w:tabs>
          <w:tab w:val="num" w:pos="850"/>
        </w:tabs>
        <w:ind w:left="850" w:hanging="425"/>
      </w:pPr>
    </w:lvl>
    <w:lvl w:ilvl="2">
      <w:start w:val="1"/>
      <w:numFmt w:val="lowerLetter"/>
      <w:pStyle w:val="NumberedLista2"/>
      <w:lvlText w:val="%3)"/>
      <w:lvlJc w:val="left"/>
      <w:pPr>
        <w:tabs>
          <w:tab w:val="num" w:pos="1276"/>
        </w:tabs>
        <w:ind w:left="1276" w:hanging="426"/>
      </w:pPr>
    </w:lvl>
    <w:lvl w:ilvl="3">
      <w:start w:val="1"/>
      <w:numFmt w:val="lowerLetter"/>
      <w:pStyle w:val="NumberedLista3"/>
      <w:lvlText w:val="%4)"/>
      <w:lvlJc w:val="left"/>
      <w:pPr>
        <w:tabs>
          <w:tab w:val="num" w:pos="1701"/>
        </w:tabs>
        <w:ind w:left="1701" w:hanging="425"/>
      </w:pPr>
    </w:lvl>
    <w:lvl w:ilvl="4">
      <w:start w:val="1"/>
      <w:numFmt w:val="lowerLetter"/>
      <w:pStyle w:val="NumberedLista4"/>
      <w:lvlText w:val="%5)"/>
      <w:lvlJc w:val="left"/>
      <w:pPr>
        <w:tabs>
          <w:tab w:val="num" w:pos="2126"/>
        </w:tabs>
        <w:ind w:left="2126" w:hanging="425"/>
      </w:pPr>
    </w:lvl>
    <w:lvl w:ilvl="5">
      <w:start w:val="1"/>
      <w:numFmt w:val="lowerLetter"/>
      <w:pStyle w:val="NumberedLista5"/>
      <w:lvlText w:val="%6)"/>
      <w:lvlJc w:val="left"/>
      <w:pPr>
        <w:tabs>
          <w:tab w:val="num" w:pos="2551"/>
        </w:tabs>
        <w:ind w:left="2551" w:hanging="425"/>
      </w:pPr>
    </w:lvl>
    <w:lvl w:ilvl="6">
      <w:start w:val="1"/>
      <w:numFmt w:val="lowerLetter"/>
      <w:pStyle w:val="NumberedLista6"/>
      <w:lvlText w:val="%7)"/>
      <w:lvlJc w:val="left"/>
      <w:pPr>
        <w:tabs>
          <w:tab w:val="num" w:pos="2976"/>
        </w:tabs>
        <w:ind w:left="2976" w:hanging="425"/>
      </w:pPr>
    </w:lvl>
    <w:lvl w:ilvl="7">
      <w:start w:val="1"/>
      <w:numFmt w:val="lowerLetter"/>
      <w:pStyle w:val="NumberedLista7"/>
      <w:lvlText w:val="%8)"/>
      <w:lvlJc w:val="left"/>
      <w:pPr>
        <w:tabs>
          <w:tab w:val="num" w:pos="3402"/>
        </w:tabs>
        <w:ind w:left="3402" w:hanging="426"/>
      </w:pPr>
    </w:lvl>
    <w:lvl w:ilvl="8">
      <w:start w:val="1"/>
      <w:numFmt w:val="lowerLetter"/>
      <w:pStyle w:val="NumberedLista8"/>
      <w:lvlText w:val="%9)"/>
      <w:lvlJc w:val="left"/>
      <w:pPr>
        <w:tabs>
          <w:tab w:val="num" w:pos="3827"/>
        </w:tabs>
        <w:ind w:left="3827" w:hanging="425"/>
      </w:pPr>
    </w:lvl>
  </w:abstractNum>
  <w:abstractNum w:abstractNumId="33" w15:restartNumberingAfterBreak="0">
    <w:nsid w:val="2FCC4FEE"/>
    <w:multiLevelType w:val="multilevel"/>
    <w:tmpl w:val="0C09001D"/>
    <w:name w:val="AGSAlph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3810013C"/>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43" w15:restartNumberingAfterBreak="0">
    <w:nsid w:val="416C1276"/>
    <w:multiLevelType w:val="multilevel"/>
    <w:tmpl w:val="4B6E21C4"/>
    <w:lvl w:ilvl="0">
      <w:start w:val="1"/>
      <w:numFmt w:val="lowerLetter"/>
      <w:lvlText w:val="%1."/>
      <w:lvlJc w:val="left"/>
      <w:pPr>
        <w:tabs>
          <w:tab w:val="num" w:pos="720"/>
        </w:tabs>
        <w:ind w:left="720" w:hanging="360"/>
      </w:pPr>
      <w:rPr>
        <w:rFonts w:hint="default"/>
        <w:sz w:val="16"/>
        <w:szCs w:val="16"/>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8" w15:restartNumberingAfterBreak="0">
    <w:nsid w:val="4FD319C4"/>
    <w:multiLevelType w:val="multilevel"/>
    <w:tmpl w:val="CFD83E02"/>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4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51D34873"/>
    <w:multiLevelType w:val="multilevel"/>
    <w:tmpl w:val="0C09001D"/>
    <w:name w:val="DMO - NumList 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52"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53" w15:restartNumberingAfterBreak="0">
    <w:nsid w:val="56FE28A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5756522C"/>
    <w:multiLevelType w:val="hybridMultilevel"/>
    <w:tmpl w:val="51E4F414"/>
    <w:lvl w:ilvl="0" w:tplc="336C141C">
      <w:start w:val="1"/>
      <w:numFmt w:val="lowerRoman"/>
      <w:lvlText w:val="(%1)"/>
      <w:lvlJc w:val="left"/>
      <w:pPr>
        <w:tabs>
          <w:tab w:val="num" w:pos="1440"/>
        </w:tabs>
        <w:ind w:left="1440" w:hanging="72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55" w15:restartNumberingAfterBreak="0">
    <w:nsid w:val="57755E04"/>
    <w:multiLevelType w:val="multilevel"/>
    <w:tmpl w:val="E668AC42"/>
    <w:lvl w:ilvl="0">
      <w:start w:val="1"/>
      <w:numFmt w:val="lowerLetter"/>
      <w:pStyle w:val="DMONumListSOWSubClauseLV1"/>
      <w:lvlText w:val="%1."/>
      <w:lvlJc w:val="left"/>
      <w:pPr>
        <w:tabs>
          <w:tab w:val="num" w:pos="1701"/>
        </w:tabs>
        <w:ind w:left="1701" w:hanging="567"/>
      </w:pPr>
      <w:rPr>
        <w:rFonts w:hint="default"/>
      </w:rPr>
    </w:lvl>
    <w:lvl w:ilvl="1">
      <w:start w:val="1"/>
      <w:numFmt w:val="lowerRoman"/>
      <w:pStyle w:val="DMONumListSOWSubClauseLV2"/>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5EA34BAB"/>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60461F5E"/>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15:restartNumberingAfterBreak="0">
    <w:nsid w:val="63CF53D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7D81068"/>
    <w:multiLevelType w:val="hybridMultilevel"/>
    <w:tmpl w:val="41A82F8C"/>
    <w:lvl w:ilvl="0" w:tplc="35B6E120">
      <w:start w:val="1"/>
      <w:numFmt w:val="lowerLetter"/>
      <w:pStyle w:val="ASDEFCONSublist0"/>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4"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5"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6D594D7C"/>
    <w:multiLevelType w:val="multilevel"/>
    <w:tmpl w:val="0C09001D"/>
    <w:name w:val="AGSPar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9" w15:restartNumberingAfterBreak="0">
    <w:nsid w:val="6ECE155A"/>
    <w:multiLevelType w:val="singleLevel"/>
    <w:tmpl w:val="79041050"/>
    <w:lvl w:ilvl="0">
      <w:start w:val="1"/>
      <w:numFmt w:val="lowerLetter"/>
      <w:pStyle w:val="Paratext"/>
      <w:lvlText w:val="%1."/>
      <w:lvlJc w:val="left"/>
      <w:pPr>
        <w:tabs>
          <w:tab w:val="num" w:pos="885"/>
        </w:tabs>
        <w:ind w:left="885" w:hanging="885"/>
      </w:pPr>
      <w:rPr>
        <w:rFonts w:hint="default"/>
      </w:rPr>
    </w:lvl>
  </w:abstractNum>
  <w:abstractNum w:abstractNumId="70"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1" w15:restartNumberingAfterBreak="0">
    <w:nsid w:val="733D2A2C"/>
    <w:multiLevelType w:val="hybridMultilevel"/>
    <w:tmpl w:val="E912EBDA"/>
    <w:lvl w:ilvl="0" w:tplc="0C090019">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2"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3"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4" w15:restartNumberingAfterBreak="0">
    <w:nsid w:val="794A5B88"/>
    <w:multiLevelType w:val="multilevel"/>
    <w:tmpl w:val="E912EBDA"/>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4"/>
  </w:num>
  <w:num w:numId="3">
    <w:abstractNumId w:val="29"/>
  </w:num>
  <w:num w:numId="4">
    <w:abstractNumId w:val="19"/>
  </w:num>
  <w:num w:numId="5">
    <w:abstractNumId w:val="1"/>
  </w:num>
  <w:num w:numId="6">
    <w:abstractNumId w:val="9"/>
  </w:num>
  <w:num w:numId="7">
    <w:abstractNumId w:val="32"/>
  </w:num>
  <w:num w:numId="8">
    <w:abstractNumId w:val="2"/>
  </w:num>
  <w:num w:numId="9">
    <w:abstractNumId w:val="18"/>
  </w:num>
  <w:num w:numId="10">
    <w:abstractNumId w:val="30"/>
  </w:num>
  <w:num w:numId="11">
    <w:abstractNumId w:val="8"/>
  </w:num>
  <w:num w:numId="12">
    <w:abstractNumId w:val="17"/>
  </w:num>
  <w:num w:numId="13">
    <w:abstractNumId w:val="5"/>
  </w:num>
  <w:num w:numId="14">
    <w:abstractNumId w:val="72"/>
  </w:num>
  <w:num w:numId="15">
    <w:abstractNumId w:val="48"/>
  </w:num>
  <w:num w:numId="16">
    <w:abstractNumId w:val="39"/>
  </w:num>
  <w:num w:numId="17">
    <w:abstractNumId w:val="4"/>
  </w:num>
  <w:num w:numId="18">
    <w:abstractNumId w:val="42"/>
  </w:num>
  <w:num w:numId="19">
    <w:abstractNumId w:val="28"/>
  </w:num>
  <w:num w:numId="20">
    <w:abstractNumId w:val="46"/>
  </w:num>
  <w:num w:numId="21">
    <w:abstractNumId w:val="31"/>
  </w:num>
  <w:num w:numId="22">
    <w:abstractNumId w:val="11"/>
  </w:num>
  <w:num w:numId="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51"/>
  </w:num>
  <w:num w:numId="26">
    <w:abstractNumId w:val="64"/>
  </w:num>
  <w:num w:numId="27">
    <w:abstractNumId w:val="7"/>
  </w:num>
  <w:num w:numId="28">
    <w:abstractNumId w:val="57"/>
  </w:num>
  <w:num w:numId="29">
    <w:abstractNumId w:val="45"/>
  </w:num>
  <w:num w:numId="30">
    <w:abstractNumId w:val="0"/>
  </w:num>
  <w:num w:numId="31">
    <w:abstractNumId w:val="13"/>
  </w:num>
  <w:num w:numId="32">
    <w:abstractNumId w:val="22"/>
  </w:num>
  <w:num w:numId="33">
    <w:abstractNumId w:val="12"/>
  </w:num>
  <w:num w:numId="34">
    <w:abstractNumId w:val="69"/>
  </w:num>
  <w:num w:numId="35">
    <w:abstractNumId w:val="71"/>
  </w:num>
  <w:num w:numId="36">
    <w:abstractNumId w:val="54"/>
  </w:num>
  <w:num w:numId="37">
    <w:abstractNumId w:val="62"/>
  </w:num>
  <w:num w:numId="3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34"/>
  </w:num>
  <w:num w:numId="41">
    <w:abstractNumId w:val="65"/>
  </w:num>
  <w:num w:numId="42">
    <w:abstractNumId w:val="44"/>
  </w:num>
  <w:num w:numId="43">
    <w:abstractNumId w:val="52"/>
  </w:num>
  <w:num w:numId="44">
    <w:abstractNumId w:val="73"/>
  </w:num>
  <w:num w:numId="45">
    <w:abstractNumId w:val="35"/>
  </w:num>
  <w:num w:numId="46">
    <w:abstractNumId w:val="40"/>
  </w:num>
  <w:num w:numId="47">
    <w:abstractNumId w:val="76"/>
  </w:num>
  <w:num w:numId="48">
    <w:abstractNumId w:val="26"/>
  </w:num>
  <w:num w:numId="49">
    <w:abstractNumId w:val="23"/>
  </w:num>
  <w:num w:numId="50">
    <w:abstractNumId w:val="6"/>
  </w:num>
  <w:num w:numId="51">
    <w:abstractNumId w:val="16"/>
  </w:num>
  <w:num w:numId="52">
    <w:abstractNumId w:val="37"/>
  </w:num>
  <w:num w:numId="53">
    <w:abstractNumId w:val="3"/>
  </w:num>
  <w:num w:numId="54">
    <w:abstractNumId w:val="47"/>
  </w:num>
  <w:num w:numId="55">
    <w:abstractNumId w:val="67"/>
  </w:num>
  <w:num w:numId="56">
    <w:abstractNumId w:val="63"/>
  </w:num>
  <w:num w:numId="57">
    <w:abstractNumId w:val="70"/>
  </w:num>
  <w:num w:numId="5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6"/>
  </w:num>
  <w:num w:numId="60">
    <w:abstractNumId w:val="20"/>
  </w:num>
  <w:num w:numId="61">
    <w:abstractNumId w:val="75"/>
  </w:num>
  <w:num w:numId="62">
    <w:abstractNumId w:val="36"/>
  </w:num>
  <w:num w:numId="63">
    <w:abstractNumId w:val="49"/>
  </w:num>
  <w:num w:numId="64">
    <w:abstractNumId w:val="24"/>
  </w:num>
  <w:num w:numId="65">
    <w:abstractNumId w:val="10"/>
  </w:num>
  <w:num w:numId="66">
    <w:abstractNumId w:val="56"/>
  </w:num>
  <w:num w:numId="67">
    <w:abstractNumId w:val="41"/>
  </w:num>
  <w:num w:numId="68">
    <w:abstractNumId w:val="58"/>
  </w:num>
  <w:num w:numId="69">
    <w:abstractNumId w:val="72"/>
  </w:num>
  <w:num w:numId="70">
    <w:abstractNumId w:val="72"/>
  </w:num>
  <w:num w:numId="71">
    <w:abstractNumId w:val="72"/>
  </w:num>
  <w:num w:numId="72">
    <w:abstractNumId w:val="72"/>
  </w:num>
  <w:num w:numId="73">
    <w:abstractNumId w:val="15"/>
  </w:num>
  <w:num w:numId="74">
    <w:abstractNumId w:val="74"/>
  </w:num>
  <w:num w:numId="75">
    <w:abstractNumId w:val="43"/>
  </w:num>
  <w:num w:numId="76">
    <w:abstractNumId w:val="7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ctiveWritingStyle w:appName="MSWord" w:lang="en-AU" w:vendorID="64" w:dllVersion="131078" w:nlCheck="1" w:checkStyle="0"/>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5"/>
  <w:drawingGridHorizontalSpacing w:val="10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yleWS" w:val="bWSLetter"/>
  </w:docVars>
  <w:rsids>
    <w:rsidRoot w:val="0006747F"/>
    <w:rsid w:val="000019C1"/>
    <w:rsid w:val="0000466D"/>
    <w:rsid w:val="000053FA"/>
    <w:rsid w:val="00007083"/>
    <w:rsid w:val="00010A8E"/>
    <w:rsid w:val="00010E4A"/>
    <w:rsid w:val="00017196"/>
    <w:rsid w:val="00021598"/>
    <w:rsid w:val="00023C61"/>
    <w:rsid w:val="00025C22"/>
    <w:rsid w:val="000324A9"/>
    <w:rsid w:val="00036B92"/>
    <w:rsid w:val="000473CC"/>
    <w:rsid w:val="00050C75"/>
    <w:rsid w:val="00051656"/>
    <w:rsid w:val="00051939"/>
    <w:rsid w:val="000669A0"/>
    <w:rsid w:val="00067049"/>
    <w:rsid w:val="0006747F"/>
    <w:rsid w:val="00070C70"/>
    <w:rsid w:val="00070C90"/>
    <w:rsid w:val="00071995"/>
    <w:rsid w:val="00072273"/>
    <w:rsid w:val="00075B24"/>
    <w:rsid w:val="00076435"/>
    <w:rsid w:val="00077D29"/>
    <w:rsid w:val="00080BD2"/>
    <w:rsid w:val="0008280C"/>
    <w:rsid w:val="0009152C"/>
    <w:rsid w:val="000916B6"/>
    <w:rsid w:val="00095A30"/>
    <w:rsid w:val="000A0221"/>
    <w:rsid w:val="000A0B73"/>
    <w:rsid w:val="000A6EB0"/>
    <w:rsid w:val="000B11D9"/>
    <w:rsid w:val="000B46E7"/>
    <w:rsid w:val="000B52EE"/>
    <w:rsid w:val="000C2302"/>
    <w:rsid w:val="000C3177"/>
    <w:rsid w:val="000D16B9"/>
    <w:rsid w:val="000D7425"/>
    <w:rsid w:val="000D7A4D"/>
    <w:rsid w:val="000D7F02"/>
    <w:rsid w:val="000E09E8"/>
    <w:rsid w:val="000E4473"/>
    <w:rsid w:val="000F7574"/>
    <w:rsid w:val="000F7F1A"/>
    <w:rsid w:val="001002DF"/>
    <w:rsid w:val="001005F9"/>
    <w:rsid w:val="00103D10"/>
    <w:rsid w:val="00105664"/>
    <w:rsid w:val="00111108"/>
    <w:rsid w:val="001111EF"/>
    <w:rsid w:val="0011209E"/>
    <w:rsid w:val="00112488"/>
    <w:rsid w:val="00113605"/>
    <w:rsid w:val="00114859"/>
    <w:rsid w:val="00120C65"/>
    <w:rsid w:val="00121C91"/>
    <w:rsid w:val="001229F4"/>
    <w:rsid w:val="0012520A"/>
    <w:rsid w:val="001260B3"/>
    <w:rsid w:val="001260B6"/>
    <w:rsid w:val="0012759A"/>
    <w:rsid w:val="001301A2"/>
    <w:rsid w:val="001348F8"/>
    <w:rsid w:val="0013787A"/>
    <w:rsid w:val="00141A98"/>
    <w:rsid w:val="00143774"/>
    <w:rsid w:val="00145FA6"/>
    <w:rsid w:val="0014720E"/>
    <w:rsid w:val="001553F0"/>
    <w:rsid w:val="00155795"/>
    <w:rsid w:val="001571CB"/>
    <w:rsid w:val="0016113A"/>
    <w:rsid w:val="0016156E"/>
    <w:rsid w:val="00167492"/>
    <w:rsid w:val="00170023"/>
    <w:rsid w:val="00170595"/>
    <w:rsid w:val="00170984"/>
    <w:rsid w:val="00180CB7"/>
    <w:rsid w:val="00181515"/>
    <w:rsid w:val="001835D2"/>
    <w:rsid w:val="0018462B"/>
    <w:rsid w:val="00184A36"/>
    <w:rsid w:val="0018518A"/>
    <w:rsid w:val="00186AAB"/>
    <w:rsid w:val="0019195D"/>
    <w:rsid w:val="00192373"/>
    <w:rsid w:val="00194BAA"/>
    <w:rsid w:val="00197B85"/>
    <w:rsid w:val="001A0C66"/>
    <w:rsid w:val="001A0F1E"/>
    <w:rsid w:val="001A30D4"/>
    <w:rsid w:val="001A5446"/>
    <w:rsid w:val="001A79FB"/>
    <w:rsid w:val="001B0742"/>
    <w:rsid w:val="001B347F"/>
    <w:rsid w:val="001C3C16"/>
    <w:rsid w:val="001C644D"/>
    <w:rsid w:val="001E6130"/>
    <w:rsid w:val="001E7AB4"/>
    <w:rsid w:val="001F1FC7"/>
    <w:rsid w:val="001F4C0C"/>
    <w:rsid w:val="001F513B"/>
    <w:rsid w:val="001F6183"/>
    <w:rsid w:val="001F66A5"/>
    <w:rsid w:val="001F6981"/>
    <w:rsid w:val="001F749E"/>
    <w:rsid w:val="00202476"/>
    <w:rsid w:val="002067EE"/>
    <w:rsid w:val="00213DC0"/>
    <w:rsid w:val="00217C67"/>
    <w:rsid w:val="00221457"/>
    <w:rsid w:val="0022270A"/>
    <w:rsid w:val="0022293C"/>
    <w:rsid w:val="00227892"/>
    <w:rsid w:val="0023201C"/>
    <w:rsid w:val="0023346B"/>
    <w:rsid w:val="00235849"/>
    <w:rsid w:val="00242442"/>
    <w:rsid w:val="00245754"/>
    <w:rsid w:val="00245D64"/>
    <w:rsid w:val="002471F5"/>
    <w:rsid w:val="00247BEA"/>
    <w:rsid w:val="00253747"/>
    <w:rsid w:val="002576E2"/>
    <w:rsid w:val="0026216A"/>
    <w:rsid w:val="00265A27"/>
    <w:rsid w:val="00265C15"/>
    <w:rsid w:val="00267175"/>
    <w:rsid w:val="0027505D"/>
    <w:rsid w:val="00283F20"/>
    <w:rsid w:val="002866F5"/>
    <w:rsid w:val="00287D48"/>
    <w:rsid w:val="00291770"/>
    <w:rsid w:val="002927D9"/>
    <w:rsid w:val="0029298A"/>
    <w:rsid w:val="00294A35"/>
    <w:rsid w:val="002A7E11"/>
    <w:rsid w:val="002B3475"/>
    <w:rsid w:val="002B53DA"/>
    <w:rsid w:val="002C0689"/>
    <w:rsid w:val="002D53C9"/>
    <w:rsid w:val="002D5B2F"/>
    <w:rsid w:val="002D6061"/>
    <w:rsid w:val="002E1671"/>
    <w:rsid w:val="002E5AAE"/>
    <w:rsid w:val="002E6665"/>
    <w:rsid w:val="002E75B0"/>
    <w:rsid w:val="002F2C4C"/>
    <w:rsid w:val="002F79F9"/>
    <w:rsid w:val="00301786"/>
    <w:rsid w:val="00302CB8"/>
    <w:rsid w:val="00304C96"/>
    <w:rsid w:val="00310E4E"/>
    <w:rsid w:val="00312403"/>
    <w:rsid w:val="00312543"/>
    <w:rsid w:val="00314610"/>
    <w:rsid w:val="003160E2"/>
    <w:rsid w:val="003169F8"/>
    <w:rsid w:val="00317D70"/>
    <w:rsid w:val="0032405D"/>
    <w:rsid w:val="003246C7"/>
    <w:rsid w:val="00326DC7"/>
    <w:rsid w:val="00331CD7"/>
    <w:rsid w:val="0033378D"/>
    <w:rsid w:val="0034038B"/>
    <w:rsid w:val="00340702"/>
    <w:rsid w:val="003444CD"/>
    <w:rsid w:val="003504F6"/>
    <w:rsid w:val="00356271"/>
    <w:rsid w:val="00365AE1"/>
    <w:rsid w:val="0037647D"/>
    <w:rsid w:val="00380F00"/>
    <w:rsid w:val="003834B8"/>
    <w:rsid w:val="0038441B"/>
    <w:rsid w:val="00394D6A"/>
    <w:rsid w:val="0039739E"/>
    <w:rsid w:val="003A09CD"/>
    <w:rsid w:val="003A14B0"/>
    <w:rsid w:val="003B17BE"/>
    <w:rsid w:val="003B4B32"/>
    <w:rsid w:val="003B4CCF"/>
    <w:rsid w:val="003B79D8"/>
    <w:rsid w:val="003C0A9F"/>
    <w:rsid w:val="003C1AC1"/>
    <w:rsid w:val="003C76B3"/>
    <w:rsid w:val="003C781D"/>
    <w:rsid w:val="003D0A98"/>
    <w:rsid w:val="003D154F"/>
    <w:rsid w:val="003D1BDF"/>
    <w:rsid w:val="003D50B6"/>
    <w:rsid w:val="003E01CF"/>
    <w:rsid w:val="003E0B25"/>
    <w:rsid w:val="003E4348"/>
    <w:rsid w:val="003E6F15"/>
    <w:rsid w:val="003F763A"/>
    <w:rsid w:val="003F7DAE"/>
    <w:rsid w:val="003F7EE3"/>
    <w:rsid w:val="004043FC"/>
    <w:rsid w:val="00405277"/>
    <w:rsid w:val="00405891"/>
    <w:rsid w:val="0040593D"/>
    <w:rsid w:val="004059C3"/>
    <w:rsid w:val="004130A5"/>
    <w:rsid w:val="004203B7"/>
    <w:rsid w:val="0042218E"/>
    <w:rsid w:val="00425A5F"/>
    <w:rsid w:val="00430296"/>
    <w:rsid w:val="004325C1"/>
    <w:rsid w:val="0043573E"/>
    <w:rsid w:val="00441393"/>
    <w:rsid w:val="0044643A"/>
    <w:rsid w:val="00446B7F"/>
    <w:rsid w:val="00451EB7"/>
    <w:rsid w:val="00454C0E"/>
    <w:rsid w:val="00456EE3"/>
    <w:rsid w:val="00457A1F"/>
    <w:rsid w:val="00462925"/>
    <w:rsid w:val="00465F96"/>
    <w:rsid w:val="004666A2"/>
    <w:rsid w:val="00466EA4"/>
    <w:rsid w:val="00467054"/>
    <w:rsid w:val="00470922"/>
    <w:rsid w:val="004738FA"/>
    <w:rsid w:val="00476C09"/>
    <w:rsid w:val="00477572"/>
    <w:rsid w:val="00477BB5"/>
    <w:rsid w:val="00484DAC"/>
    <w:rsid w:val="004851A5"/>
    <w:rsid w:val="0048735F"/>
    <w:rsid w:val="0049078D"/>
    <w:rsid w:val="00491872"/>
    <w:rsid w:val="00495909"/>
    <w:rsid w:val="00496581"/>
    <w:rsid w:val="004A06D1"/>
    <w:rsid w:val="004A16C6"/>
    <w:rsid w:val="004B2879"/>
    <w:rsid w:val="004B32C3"/>
    <w:rsid w:val="004B3E16"/>
    <w:rsid w:val="004B6E3E"/>
    <w:rsid w:val="004C2B42"/>
    <w:rsid w:val="004C3961"/>
    <w:rsid w:val="004C4DCD"/>
    <w:rsid w:val="004C55C8"/>
    <w:rsid w:val="004C6889"/>
    <w:rsid w:val="004D6878"/>
    <w:rsid w:val="004E1886"/>
    <w:rsid w:val="004E26FD"/>
    <w:rsid w:val="004E791E"/>
    <w:rsid w:val="004F3885"/>
    <w:rsid w:val="004F72DF"/>
    <w:rsid w:val="00502728"/>
    <w:rsid w:val="00507B73"/>
    <w:rsid w:val="00515310"/>
    <w:rsid w:val="00522DD0"/>
    <w:rsid w:val="00524A68"/>
    <w:rsid w:val="005279DF"/>
    <w:rsid w:val="005446AB"/>
    <w:rsid w:val="00544FEB"/>
    <w:rsid w:val="005475AD"/>
    <w:rsid w:val="00551D6D"/>
    <w:rsid w:val="00556A9A"/>
    <w:rsid w:val="00560CB3"/>
    <w:rsid w:val="00562D79"/>
    <w:rsid w:val="00563D39"/>
    <w:rsid w:val="0056573A"/>
    <w:rsid w:val="00573C13"/>
    <w:rsid w:val="00575B17"/>
    <w:rsid w:val="0058100E"/>
    <w:rsid w:val="00582B2E"/>
    <w:rsid w:val="00592B2B"/>
    <w:rsid w:val="00592E6C"/>
    <w:rsid w:val="00593037"/>
    <w:rsid w:val="005945C2"/>
    <w:rsid w:val="005A312E"/>
    <w:rsid w:val="005A3230"/>
    <w:rsid w:val="005A7669"/>
    <w:rsid w:val="005B081D"/>
    <w:rsid w:val="005B1FD4"/>
    <w:rsid w:val="005B24EF"/>
    <w:rsid w:val="005B2F2C"/>
    <w:rsid w:val="005B3917"/>
    <w:rsid w:val="005B3D5D"/>
    <w:rsid w:val="005C1F11"/>
    <w:rsid w:val="005D1D8C"/>
    <w:rsid w:val="005D3381"/>
    <w:rsid w:val="005E1D79"/>
    <w:rsid w:val="005E20C1"/>
    <w:rsid w:val="005E2EB3"/>
    <w:rsid w:val="005F0736"/>
    <w:rsid w:val="005F69E9"/>
    <w:rsid w:val="006015FD"/>
    <w:rsid w:val="00603DB4"/>
    <w:rsid w:val="006056DF"/>
    <w:rsid w:val="00606580"/>
    <w:rsid w:val="00606D61"/>
    <w:rsid w:val="00610FC7"/>
    <w:rsid w:val="0061142D"/>
    <w:rsid w:val="00612B2F"/>
    <w:rsid w:val="00612BFF"/>
    <w:rsid w:val="0061743D"/>
    <w:rsid w:val="006175C3"/>
    <w:rsid w:val="00617823"/>
    <w:rsid w:val="00620372"/>
    <w:rsid w:val="006203AC"/>
    <w:rsid w:val="00620CCD"/>
    <w:rsid w:val="00621A6D"/>
    <w:rsid w:val="00626683"/>
    <w:rsid w:val="006338D3"/>
    <w:rsid w:val="00644EB3"/>
    <w:rsid w:val="006501A6"/>
    <w:rsid w:val="00650D8E"/>
    <w:rsid w:val="00652E87"/>
    <w:rsid w:val="006531C4"/>
    <w:rsid w:val="00653DF4"/>
    <w:rsid w:val="00655F40"/>
    <w:rsid w:val="006560B6"/>
    <w:rsid w:val="006570C7"/>
    <w:rsid w:val="00660450"/>
    <w:rsid w:val="00663128"/>
    <w:rsid w:val="00664B5A"/>
    <w:rsid w:val="00664C78"/>
    <w:rsid w:val="00667492"/>
    <w:rsid w:val="00667743"/>
    <w:rsid w:val="00674BB0"/>
    <w:rsid w:val="00680E98"/>
    <w:rsid w:val="00682841"/>
    <w:rsid w:val="00684E75"/>
    <w:rsid w:val="00685DB5"/>
    <w:rsid w:val="006873E9"/>
    <w:rsid w:val="00696467"/>
    <w:rsid w:val="00696806"/>
    <w:rsid w:val="006A7DB2"/>
    <w:rsid w:val="006C06F7"/>
    <w:rsid w:val="006C3FE1"/>
    <w:rsid w:val="006C47B0"/>
    <w:rsid w:val="006D2B82"/>
    <w:rsid w:val="006D3A08"/>
    <w:rsid w:val="006D4C07"/>
    <w:rsid w:val="006D56DB"/>
    <w:rsid w:val="006D6A37"/>
    <w:rsid w:val="006E1C7B"/>
    <w:rsid w:val="006E24EF"/>
    <w:rsid w:val="006E34B4"/>
    <w:rsid w:val="006E5AF5"/>
    <w:rsid w:val="006E74AB"/>
    <w:rsid w:val="006F13A7"/>
    <w:rsid w:val="006F2647"/>
    <w:rsid w:val="006F2E35"/>
    <w:rsid w:val="006F3A43"/>
    <w:rsid w:val="006F4114"/>
    <w:rsid w:val="006F5435"/>
    <w:rsid w:val="006F5E4D"/>
    <w:rsid w:val="007042F6"/>
    <w:rsid w:val="007103C1"/>
    <w:rsid w:val="007145A3"/>
    <w:rsid w:val="0071784F"/>
    <w:rsid w:val="007236BB"/>
    <w:rsid w:val="00724734"/>
    <w:rsid w:val="0072547B"/>
    <w:rsid w:val="00727285"/>
    <w:rsid w:val="00727B56"/>
    <w:rsid w:val="00731305"/>
    <w:rsid w:val="007353C4"/>
    <w:rsid w:val="00740329"/>
    <w:rsid w:val="007439BB"/>
    <w:rsid w:val="00744434"/>
    <w:rsid w:val="00745C63"/>
    <w:rsid w:val="00751684"/>
    <w:rsid w:val="0075216E"/>
    <w:rsid w:val="007524BE"/>
    <w:rsid w:val="00757FD5"/>
    <w:rsid w:val="00762F9A"/>
    <w:rsid w:val="007646B5"/>
    <w:rsid w:val="00767530"/>
    <w:rsid w:val="0077073A"/>
    <w:rsid w:val="0077144E"/>
    <w:rsid w:val="007745C5"/>
    <w:rsid w:val="0077463B"/>
    <w:rsid w:val="00780E3F"/>
    <w:rsid w:val="00782B93"/>
    <w:rsid w:val="00783F85"/>
    <w:rsid w:val="00785A08"/>
    <w:rsid w:val="007908AD"/>
    <w:rsid w:val="007909A7"/>
    <w:rsid w:val="00790BDF"/>
    <w:rsid w:val="00793504"/>
    <w:rsid w:val="00793E62"/>
    <w:rsid w:val="007968A7"/>
    <w:rsid w:val="007A0218"/>
    <w:rsid w:val="007A13D6"/>
    <w:rsid w:val="007C0A4D"/>
    <w:rsid w:val="007C2F19"/>
    <w:rsid w:val="007C3A1E"/>
    <w:rsid w:val="007D27E5"/>
    <w:rsid w:val="007D3F91"/>
    <w:rsid w:val="007E0034"/>
    <w:rsid w:val="007E1301"/>
    <w:rsid w:val="007E2235"/>
    <w:rsid w:val="007E33C1"/>
    <w:rsid w:val="007F0EBE"/>
    <w:rsid w:val="007F1A7D"/>
    <w:rsid w:val="007F264B"/>
    <w:rsid w:val="007F3334"/>
    <w:rsid w:val="00801AE3"/>
    <w:rsid w:val="00805723"/>
    <w:rsid w:val="00811FD1"/>
    <w:rsid w:val="0081394C"/>
    <w:rsid w:val="00815330"/>
    <w:rsid w:val="00815783"/>
    <w:rsid w:val="008220DF"/>
    <w:rsid w:val="0082225A"/>
    <w:rsid w:val="00826403"/>
    <w:rsid w:val="00836E99"/>
    <w:rsid w:val="00841F3B"/>
    <w:rsid w:val="008430A7"/>
    <w:rsid w:val="00844125"/>
    <w:rsid w:val="00847AE6"/>
    <w:rsid w:val="0086308F"/>
    <w:rsid w:val="00863D37"/>
    <w:rsid w:val="008658CF"/>
    <w:rsid w:val="008756E2"/>
    <w:rsid w:val="00877339"/>
    <w:rsid w:val="008800FE"/>
    <w:rsid w:val="00884AA2"/>
    <w:rsid w:val="00885561"/>
    <w:rsid w:val="008904E2"/>
    <w:rsid w:val="00893065"/>
    <w:rsid w:val="00893722"/>
    <w:rsid w:val="00896C2F"/>
    <w:rsid w:val="008A04D6"/>
    <w:rsid w:val="008A2E5B"/>
    <w:rsid w:val="008A3DEC"/>
    <w:rsid w:val="008A4A69"/>
    <w:rsid w:val="008A4E8A"/>
    <w:rsid w:val="008A6544"/>
    <w:rsid w:val="008A7821"/>
    <w:rsid w:val="008B4886"/>
    <w:rsid w:val="008B4978"/>
    <w:rsid w:val="008B4B0C"/>
    <w:rsid w:val="008B7EAD"/>
    <w:rsid w:val="008B7EFC"/>
    <w:rsid w:val="008C1D7D"/>
    <w:rsid w:val="008C2196"/>
    <w:rsid w:val="008C258D"/>
    <w:rsid w:val="008C4462"/>
    <w:rsid w:val="008C7C18"/>
    <w:rsid w:val="008D18AB"/>
    <w:rsid w:val="008D1E0B"/>
    <w:rsid w:val="008D24CC"/>
    <w:rsid w:val="008D595F"/>
    <w:rsid w:val="008D67B3"/>
    <w:rsid w:val="008E153B"/>
    <w:rsid w:val="008E4B0F"/>
    <w:rsid w:val="008E4ED2"/>
    <w:rsid w:val="008E558F"/>
    <w:rsid w:val="008F1C48"/>
    <w:rsid w:val="008F2781"/>
    <w:rsid w:val="008F4C2B"/>
    <w:rsid w:val="008F6A2A"/>
    <w:rsid w:val="00900329"/>
    <w:rsid w:val="00902B65"/>
    <w:rsid w:val="00903182"/>
    <w:rsid w:val="009054F4"/>
    <w:rsid w:val="0091781D"/>
    <w:rsid w:val="009205A6"/>
    <w:rsid w:val="00921EEB"/>
    <w:rsid w:val="00922207"/>
    <w:rsid w:val="009262FD"/>
    <w:rsid w:val="00927D9A"/>
    <w:rsid w:val="00933653"/>
    <w:rsid w:val="00934232"/>
    <w:rsid w:val="00935928"/>
    <w:rsid w:val="00941098"/>
    <w:rsid w:val="009417CE"/>
    <w:rsid w:val="00942487"/>
    <w:rsid w:val="00947940"/>
    <w:rsid w:val="009505D6"/>
    <w:rsid w:val="009522BF"/>
    <w:rsid w:val="00962FD3"/>
    <w:rsid w:val="009636A7"/>
    <w:rsid w:val="009677A6"/>
    <w:rsid w:val="00967917"/>
    <w:rsid w:val="009755D9"/>
    <w:rsid w:val="00980D0F"/>
    <w:rsid w:val="009859D3"/>
    <w:rsid w:val="00987E53"/>
    <w:rsid w:val="00991650"/>
    <w:rsid w:val="00992558"/>
    <w:rsid w:val="009927CA"/>
    <w:rsid w:val="009930A2"/>
    <w:rsid w:val="009A53AD"/>
    <w:rsid w:val="009A69CE"/>
    <w:rsid w:val="009A7C36"/>
    <w:rsid w:val="009A7E7C"/>
    <w:rsid w:val="009B043F"/>
    <w:rsid w:val="009B06CC"/>
    <w:rsid w:val="009B1140"/>
    <w:rsid w:val="009B669A"/>
    <w:rsid w:val="009C0BE1"/>
    <w:rsid w:val="009C591C"/>
    <w:rsid w:val="009D535C"/>
    <w:rsid w:val="009D5FF0"/>
    <w:rsid w:val="009D6CB4"/>
    <w:rsid w:val="009E30FF"/>
    <w:rsid w:val="009E334E"/>
    <w:rsid w:val="009E431A"/>
    <w:rsid w:val="009E6316"/>
    <w:rsid w:val="009F3D25"/>
    <w:rsid w:val="009F6F55"/>
    <w:rsid w:val="009F7B97"/>
    <w:rsid w:val="00A027A9"/>
    <w:rsid w:val="00A0410F"/>
    <w:rsid w:val="00A045DD"/>
    <w:rsid w:val="00A04F1B"/>
    <w:rsid w:val="00A07F94"/>
    <w:rsid w:val="00A119C5"/>
    <w:rsid w:val="00A11BCC"/>
    <w:rsid w:val="00A13F58"/>
    <w:rsid w:val="00A1535F"/>
    <w:rsid w:val="00A15540"/>
    <w:rsid w:val="00A179CA"/>
    <w:rsid w:val="00A17E81"/>
    <w:rsid w:val="00A2003A"/>
    <w:rsid w:val="00A20B03"/>
    <w:rsid w:val="00A2215F"/>
    <w:rsid w:val="00A23C1C"/>
    <w:rsid w:val="00A2476D"/>
    <w:rsid w:val="00A24C41"/>
    <w:rsid w:val="00A25726"/>
    <w:rsid w:val="00A2672E"/>
    <w:rsid w:val="00A268AD"/>
    <w:rsid w:val="00A26C32"/>
    <w:rsid w:val="00A27023"/>
    <w:rsid w:val="00A27666"/>
    <w:rsid w:val="00A3126D"/>
    <w:rsid w:val="00A34F51"/>
    <w:rsid w:val="00A41D85"/>
    <w:rsid w:val="00A42016"/>
    <w:rsid w:val="00A42A88"/>
    <w:rsid w:val="00A46ED8"/>
    <w:rsid w:val="00A52F9C"/>
    <w:rsid w:val="00A53409"/>
    <w:rsid w:val="00A53D76"/>
    <w:rsid w:val="00A5722C"/>
    <w:rsid w:val="00A575B9"/>
    <w:rsid w:val="00A61EB1"/>
    <w:rsid w:val="00A6386B"/>
    <w:rsid w:val="00A65437"/>
    <w:rsid w:val="00A807DF"/>
    <w:rsid w:val="00A916C1"/>
    <w:rsid w:val="00A923E6"/>
    <w:rsid w:val="00A92ACA"/>
    <w:rsid w:val="00A93B00"/>
    <w:rsid w:val="00A95697"/>
    <w:rsid w:val="00A967E3"/>
    <w:rsid w:val="00AA2F94"/>
    <w:rsid w:val="00AB394D"/>
    <w:rsid w:val="00AC3575"/>
    <w:rsid w:val="00AC3FA7"/>
    <w:rsid w:val="00AC4CEE"/>
    <w:rsid w:val="00AD40CF"/>
    <w:rsid w:val="00AD5897"/>
    <w:rsid w:val="00AE007B"/>
    <w:rsid w:val="00AE040F"/>
    <w:rsid w:val="00AE74B5"/>
    <w:rsid w:val="00AF088B"/>
    <w:rsid w:val="00AF13EC"/>
    <w:rsid w:val="00AF4798"/>
    <w:rsid w:val="00B02020"/>
    <w:rsid w:val="00B068AB"/>
    <w:rsid w:val="00B132A0"/>
    <w:rsid w:val="00B151C5"/>
    <w:rsid w:val="00B16FF5"/>
    <w:rsid w:val="00B170F9"/>
    <w:rsid w:val="00B17759"/>
    <w:rsid w:val="00B17DC8"/>
    <w:rsid w:val="00B3029C"/>
    <w:rsid w:val="00B3223A"/>
    <w:rsid w:val="00B35CE5"/>
    <w:rsid w:val="00B4413B"/>
    <w:rsid w:val="00B46D24"/>
    <w:rsid w:val="00B50782"/>
    <w:rsid w:val="00B50BB7"/>
    <w:rsid w:val="00B511EC"/>
    <w:rsid w:val="00B522AB"/>
    <w:rsid w:val="00B538E7"/>
    <w:rsid w:val="00B54BC2"/>
    <w:rsid w:val="00B5580A"/>
    <w:rsid w:val="00B65949"/>
    <w:rsid w:val="00B66EE1"/>
    <w:rsid w:val="00B77AF0"/>
    <w:rsid w:val="00B81F17"/>
    <w:rsid w:val="00B876B8"/>
    <w:rsid w:val="00B87981"/>
    <w:rsid w:val="00B9464D"/>
    <w:rsid w:val="00B95CB3"/>
    <w:rsid w:val="00BB335A"/>
    <w:rsid w:val="00BC0343"/>
    <w:rsid w:val="00BC49EE"/>
    <w:rsid w:val="00BD2280"/>
    <w:rsid w:val="00BD2287"/>
    <w:rsid w:val="00BD25B9"/>
    <w:rsid w:val="00BD65F3"/>
    <w:rsid w:val="00BE0F0D"/>
    <w:rsid w:val="00BE4AA6"/>
    <w:rsid w:val="00BE64BE"/>
    <w:rsid w:val="00BE6F7D"/>
    <w:rsid w:val="00BF17CF"/>
    <w:rsid w:val="00BF2A7A"/>
    <w:rsid w:val="00BF3329"/>
    <w:rsid w:val="00BF3D3C"/>
    <w:rsid w:val="00BF5C9C"/>
    <w:rsid w:val="00BF6351"/>
    <w:rsid w:val="00C07367"/>
    <w:rsid w:val="00C108DA"/>
    <w:rsid w:val="00C10A50"/>
    <w:rsid w:val="00C1257E"/>
    <w:rsid w:val="00C137A7"/>
    <w:rsid w:val="00C2208C"/>
    <w:rsid w:val="00C23195"/>
    <w:rsid w:val="00C246D6"/>
    <w:rsid w:val="00C2654A"/>
    <w:rsid w:val="00C304F2"/>
    <w:rsid w:val="00C30CA6"/>
    <w:rsid w:val="00C315D6"/>
    <w:rsid w:val="00C32C7C"/>
    <w:rsid w:val="00C36176"/>
    <w:rsid w:val="00C479F4"/>
    <w:rsid w:val="00C50926"/>
    <w:rsid w:val="00C539F1"/>
    <w:rsid w:val="00C54445"/>
    <w:rsid w:val="00C611DE"/>
    <w:rsid w:val="00C674A1"/>
    <w:rsid w:val="00C72AF3"/>
    <w:rsid w:val="00C75BD9"/>
    <w:rsid w:val="00C8005F"/>
    <w:rsid w:val="00C81F69"/>
    <w:rsid w:val="00C82CFE"/>
    <w:rsid w:val="00C853D9"/>
    <w:rsid w:val="00C860E4"/>
    <w:rsid w:val="00C86E9F"/>
    <w:rsid w:val="00C87E16"/>
    <w:rsid w:val="00C935D6"/>
    <w:rsid w:val="00C95916"/>
    <w:rsid w:val="00C97C54"/>
    <w:rsid w:val="00CA1B3F"/>
    <w:rsid w:val="00CA5A29"/>
    <w:rsid w:val="00CA7C3C"/>
    <w:rsid w:val="00CA7ED2"/>
    <w:rsid w:val="00CB0B90"/>
    <w:rsid w:val="00CB1D64"/>
    <w:rsid w:val="00CB6359"/>
    <w:rsid w:val="00CB6933"/>
    <w:rsid w:val="00CB69AE"/>
    <w:rsid w:val="00CB7227"/>
    <w:rsid w:val="00CC4C50"/>
    <w:rsid w:val="00CC7531"/>
    <w:rsid w:val="00CD005F"/>
    <w:rsid w:val="00CD399C"/>
    <w:rsid w:val="00CD4C90"/>
    <w:rsid w:val="00CE2AC6"/>
    <w:rsid w:val="00CE7742"/>
    <w:rsid w:val="00CF523D"/>
    <w:rsid w:val="00D069C2"/>
    <w:rsid w:val="00D10F78"/>
    <w:rsid w:val="00D1173F"/>
    <w:rsid w:val="00D1691D"/>
    <w:rsid w:val="00D17E0B"/>
    <w:rsid w:val="00D216A6"/>
    <w:rsid w:val="00D24B80"/>
    <w:rsid w:val="00D27204"/>
    <w:rsid w:val="00D32DA5"/>
    <w:rsid w:val="00D37BA6"/>
    <w:rsid w:val="00D43E33"/>
    <w:rsid w:val="00D50FE0"/>
    <w:rsid w:val="00D56BF5"/>
    <w:rsid w:val="00D66767"/>
    <w:rsid w:val="00D67C19"/>
    <w:rsid w:val="00D73A1F"/>
    <w:rsid w:val="00D775CE"/>
    <w:rsid w:val="00D777C6"/>
    <w:rsid w:val="00D8181A"/>
    <w:rsid w:val="00D826F6"/>
    <w:rsid w:val="00D83E9B"/>
    <w:rsid w:val="00D84F78"/>
    <w:rsid w:val="00D948EA"/>
    <w:rsid w:val="00D97388"/>
    <w:rsid w:val="00D977C6"/>
    <w:rsid w:val="00DA68E9"/>
    <w:rsid w:val="00DB0DBB"/>
    <w:rsid w:val="00DB3132"/>
    <w:rsid w:val="00DB3876"/>
    <w:rsid w:val="00DB534D"/>
    <w:rsid w:val="00DB582B"/>
    <w:rsid w:val="00DB6BA5"/>
    <w:rsid w:val="00DB7C51"/>
    <w:rsid w:val="00DC0F32"/>
    <w:rsid w:val="00DC7B2D"/>
    <w:rsid w:val="00DD1E17"/>
    <w:rsid w:val="00DD6189"/>
    <w:rsid w:val="00DE195A"/>
    <w:rsid w:val="00DE2362"/>
    <w:rsid w:val="00DE5D9F"/>
    <w:rsid w:val="00DF346F"/>
    <w:rsid w:val="00DF483F"/>
    <w:rsid w:val="00DF7C4C"/>
    <w:rsid w:val="00E047F5"/>
    <w:rsid w:val="00E06891"/>
    <w:rsid w:val="00E11115"/>
    <w:rsid w:val="00E11CA5"/>
    <w:rsid w:val="00E12B76"/>
    <w:rsid w:val="00E1451A"/>
    <w:rsid w:val="00E22585"/>
    <w:rsid w:val="00E24F71"/>
    <w:rsid w:val="00E25BEF"/>
    <w:rsid w:val="00E26F1F"/>
    <w:rsid w:val="00E27F6A"/>
    <w:rsid w:val="00E311E0"/>
    <w:rsid w:val="00E317BB"/>
    <w:rsid w:val="00E456AF"/>
    <w:rsid w:val="00E47213"/>
    <w:rsid w:val="00E47D80"/>
    <w:rsid w:val="00E5030E"/>
    <w:rsid w:val="00E5342C"/>
    <w:rsid w:val="00E54C2F"/>
    <w:rsid w:val="00E5642F"/>
    <w:rsid w:val="00E57F40"/>
    <w:rsid w:val="00E617F7"/>
    <w:rsid w:val="00E639FA"/>
    <w:rsid w:val="00E63A51"/>
    <w:rsid w:val="00E64A65"/>
    <w:rsid w:val="00E70ED4"/>
    <w:rsid w:val="00E7354E"/>
    <w:rsid w:val="00E73BF8"/>
    <w:rsid w:val="00E75D06"/>
    <w:rsid w:val="00E81BD7"/>
    <w:rsid w:val="00E81D05"/>
    <w:rsid w:val="00E8389B"/>
    <w:rsid w:val="00E86E7A"/>
    <w:rsid w:val="00E902B3"/>
    <w:rsid w:val="00E96E12"/>
    <w:rsid w:val="00EA0615"/>
    <w:rsid w:val="00EA12A4"/>
    <w:rsid w:val="00EB05E3"/>
    <w:rsid w:val="00EB1E94"/>
    <w:rsid w:val="00EC27A6"/>
    <w:rsid w:val="00EC2B2D"/>
    <w:rsid w:val="00EC7D8B"/>
    <w:rsid w:val="00ED533F"/>
    <w:rsid w:val="00ED59DA"/>
    <w:rsid w:val="00ED6B67"/>
    <w:rsid w:val="00EE3E35"/>
    <w:rsid w:val="00EF1E09"/>
    <w:rsid w:val="00EF3490"/>
    <w:rsid w:val="00EF43E0"/>
    <w:rsid w:val="00EF6B8B"/>
    <w:rsid w:val="00F01412"/>
    <w:rsid w:val="00F0299A"/>
    <w:rsid w:val="00F101CE"/>
    <w:rsid w:val="00F10A0A"/>
    <w:rsid w:val="00F1168D"/>
    <w:rsid w:val="00F14F7E"/>
    <w:rsid w:val="00F16DC6"/>
    <w:rsid w:val="00F17DA6"/>
    <w:rsid w:val="00F211E9"/>
    <w:rsid w:val="00F216BB"/>
    <w:rsid w:val="00F2187E"/>
    <w:rsid w:val="00F23B46"/>
    <w:rsid w:val="00F268A6"/>
    <w:rsid w:val="00F27B35"/>
    <w:rsid w:val="00F33F48"/>
    <w:rsid w:val="00F36D14"/>
    <w:rsid w:val="00F40997"/>
    <w:rsid w:val="00F50E28"/>
    <w:rsid w:val="00F549FF"/>
    <w:rsid w:val="00F562DC"/>
    <w:rsid w:val="00F57C5D"/>
    <w:rsid w:val="00F62429"/>
    <w:rsid w:val="00F76F27"/>
    <w:rsid w:val="00F9049B"/>
    <w:rsid w:val="00F9132D"/>
    <w:rsid w:val="00F9406A"/>
    <w:rsid w:val="00F96BE8"/>
    <w:rsid w:val="00FA1265"/>
    <w:rsid w:val="00FB1358"/>
    <w:rsid w:val="00FB29C6"/>
    <w:rsid w:val="00FB3EA3"/>
    <w:rsid w:val="00FB53D2"/>
    <w:rsid w:val="00FC4A1C"/>
    <w:rsid w:val="00FC5114"/>
    <w:rsid w:val="00FD1728"/>
    <w:rsid w:val="00FD4A0E"/>
    <w:rsid w:val="00FD587F"/>
    <w:rsid w:val="00FE181A"/>
    <w:rsid w:val="00FE7ED8"/>
    <w:rsid w:val="00FF1B0D"/>
    <w:rsid w:val="00FF33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4798"/>
    <w:pPr>
      <w:spacing w:after="200" w:line="276" w:lineRule="auto"/>
    </w:pPr>
    <w:rPr>
      <w:rFonts w:asciiTheme="minorHAnsi" w:eastAsiaTheme="minorHAnsi" w:hAnsiTheme="minorHAnsi" w:cstheme="minorBidi"/>
      <w:sz w:val="22"/>
      <w:szCs w:val="22"/>
      <w:lang w:eastAsia="en-US"/>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F40997"/>
    <w:pPr>
      <w:keepNext/>
      <w:numPr>
        <w:numId w:val="43"/>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
    <w:basedOn w:val="Normal"/>
    <w:next w:val="Normal"/>
    <w:link w:val="Heading2Char"/>
    <w:unhideWhenUsed/>
    <w:qFormat/>
    <w:rsid w:val="00F40997"/>
    <w:pPr>
      <w:keepNext/>
      <w:keepLines/>
      <w:spacing w:before="200" w:after="0"/>
      <w:outlineLvl w:val="1"/>
    </w:pPr>
    <w:rPr>
      <w:rFonts w:ascii="Cambria" w:hAnsi="Cambria"/>
      <w:b/>
      <w:bCs/>
      <w:color w:val="4F81BD"/>
      <w:sz w:val="26"/>
      <w:szCs w:val="26"/>
    </w:rPr>
  </w:style>
  <w:style w:type="paragraph" w:styleId="Heading3">
    <w:name w:val="heading 3"/>
    <w:basedOn w:val="Normal"/>
    <w:next w:val="Normal"/>
    <w:qFormat/>
    <w:rsid w:val="00430296"/>
    <w:pPr>
      <w:keepNext/>
      <w:keepLines/>
      <w:numPr>
        <w:ilvl w:val="2"/>
        <w:numId w:val="25"/>
      </w:numPr>
      <w:spacing w:before="200" w:after="0"/>
      <w:outlineLvl w:val="2"/>
    </w:pPr>
    <w:rPr>
      <w:rFonts w:ascii="Times New Roman" w:hAnsi="Times New Roman"/>
      <w:b/>
      <w:bCs/>
    </w:rPr>
  </w:style>
  <w:style w:type="paragraph" w:styleId="Heading4">
    <w:name w:val="heading 4"/>
    <w:basedOn w:val="Normal"/>
    <w:next w:val="Normal"/>
    <w:qFormat/>
    <w:rsid w:val="00430296"/>
    <w:pPr>
      <w:keepNext/>
      <w:keepLines/>
      <w:numPr>
        <w:ilvl w:val="3"/>
        <w:numId w:val="25"/>
      </w:numPr>
      <w:spacing w:before="200" w:after="0"/>
      <w:outlineLvl w:val="3"/>
    </w:pPr>
    <w:rPr>
      <w:rFonts w:ascii="Times New Roman" w:hAnsi="Times New Roman"/>
      <w:b/>
      <w:bCs/>
      <w:iCs/>
    </w:rPr>
  </w:style>
  <w:style w:type="paragraph" w:styleId="Heading5">
    <w:name w:val="heading 5"/>
    <w:basedOn w:val="Normal"/>
    <w:next w:val="Normal"/>
    <w:qFormat/>
    <w:rsid w:val="00430296"/>
    <w:pPr>
      <w:numPr>
        <w:ilvl w:val="4"/>
        <w:numId w:val="25"/>
      </w:numPr>
      <w:spacing w:before="240" w:after="60"/>
      <w:outlineLvl w:val="4"/>
    </w:pPr>
    <w:rPr>
      <w:b/>
      <w:bCs/>
      <w:iCs/>
      <w:szCs w:val="26"/>
    </w:rPr>
  </w:style>
  <w:style w:type="paragraph" w:styleId="Heading6">
    <w:name w:val="heading 6"/>
    <w:basedOn w:val="Normal"/>
    <w:next w:val="Normal"/>
    <w:qFormat/>
    <w:rsid w:val="00430296"/>
    <w:pPr>
      <w:numPr>
        <w:ilvl w:val="5"/>
        <w:numId w:val="25"/>
      </w:numPr>
      <w:spacing w:before="240" w:after="60"/>
      <w:outlineLvl w:val="5"/>
    </w:pPr>
    <w:rPr>
      <w:rFonts w:ascii="Times New Roman" w:hAnsi="Times New Roman"/>
      <w:b/>
      <w:bCs/>
    </w:rPr>
  </w:style>
  <w:style w:type="paragraph" w:styleId="Heading7">
    <w:name w:val="heading 7"/>
    <w:basedOn w:val="Normal"/>
    <w:next w:val="Normal"/>
    <w:qFormat/>
    <w:rsid w:val="00430296"/>
    <w:pPr>
      <w:numPr>
        <w:ilvl w:val="6"/>
        <w:numId w:val="25"/>
      </w:numPr>
      <w:spacing w:before="240" w:after="60"/>
      <w:outlineLvl w:val="6"/>
    </w:pPr>
    <w:rPr>
      <w:rFonts w:ascii="Times New Roman" w:hAnsi="Times New Roman"/>
      <w:sz w:val="24"/>
    </w:rPr>
  </w:style>
  <w:style w:type="paragraph" w:styleId="Heading8">
    <w:name w:val="heading 8"/>
    <w:basedOn w:val="Normal"/>
    <w:next w:val="Normal"/>
    <w:qFormat/>
    <w:rsid w:val="00430296"/>
    <w:pPr>
      <w:numPr>
        <w:ilvl w:val="7"/>
        <w:numId w:val="25"/>
      </w:numPr>
      <w:spacing w:before="240" w:after="60"/>
      <w:outlineLvl w:val="7"/>
    </w:pPr>
    <w:rPr>
      <w:rFonts w:ascii="Times New Roman" w:hAnsi="Times New Roman"/>
      <w:i/>
      <w:iCs/>
      <w:sz w:val="24"/>
    </w:rPr>
  </w:style>
  <w:style w:type="paragraph" w:styleId="Heading9">
    <w:name w:val="heading 9"/>
    <w:basedOn w:val="Normal"/>
    <w:next w:val="Normal"/>
    <w:qFormat/>
    <w:rsid w:val="00430296"/>
    <w:pPr>
      <w:numPr>
        <w:ilvl w:val="8"/>
        <w:numId w:val="25"/>
      </w:numPr>
      <w:spacing w:before="240" w:after="60"/>
      <w:outlineLvl w:val="8"/>
    </w:pPr>
    <w:rPr>
      <w:rFonts w:cs="Arial"/>
    </w:rPr>
  </w:style>
  <w:style w:type="character" w:default="1" w:styleId="DefaultParagraphFont">
    <w:name w:val="Default Paragraph Font"/>
    <w:uiPriority w:val="1"/>
    <w:semiHidden/>
    <w:unhideWhenUsed/>
    <w:rsid w:val="00AF47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4798"/>
  </w:style>
  <w:style w:type="paragraph" w:customStyle="1" w:styleId="NormalBase">
    <w:name w:val="Normal Base"/>
    <w:semiHidden/>
    <w:pPr>
      <w:spacing w:before="140" w:after="140" w:line="280" w:lineRule="atLeast"/>
    </w:pPr>
    <w:rPr>
      <w:rFonts w:ascii="Arial" w:hAnsi="Arial" w:cs="Arial"/>
      <w:sz w:val="22"/>
      <w:szCs w:val="22"/>
    </w:rPr>
  </w:style>
  <w:style w:type="paragraph" w:customStyle="1" w:styleId="HeadingBase">
    <w:name w:val="Heading Base"/>
    <w:semiHidden/>
    <w:pPr>
      <w:spacing w:before="200" w:line="280" w:lineRule="atLeast"/>
    </w:pPr>
    <w:rPr>
      <w:rFonts w:ascii="Arial" w:hAnsi="Arial" w:cs="Arial"/>
      <w:szCs w:val="22"/>
    </w:rPr>
  </w:style>
  <w:style w:type="paragraph" w:customStyle="1" w:styleId="PlainParagraph">
    <w:name w:val="Plain Paragraph"/>
    <w:basedOn w:val="NormalBase"/>
  </w:style>
  <w:style w:type="paragraph" w:customStyle="1" w:styleId="HeaderBase">
    <w:name w:val="Header Base"/>
    <w:next w:val="Header"/>
    <w:semiHidden/>
    <w:pPr>
      <w:spacing w:line="200" w:lineRule="atLeast"/>
    </w:pPr>
    <w:rPr>
      <w:rFonts w:ascii="Arial" w:hAnsi="Arial" w:cs="Arial"/>
      <w:szCs w:val="22"/>
    </w:rPr>
  </w:style>
  <w:style w:type="paragraph" w:customStyle="1" w:styleId="FooterBase">
    <w:name w:val="Footer Base"/>
    <w:next w:val="Footer"/>
    <w:semiHidden/>
    <w:pPr>
      <w:spacing w:line="200" w:lineRule="atLeast"/>
    </w:pPr>
    <w:rPr>
      <w:rFonts w:ascii="Arial" w:hAnsi="Arial" w:cs="Arial"/>
      <w:sz w:val="16"/>
      <w:szCs w:val="22"/>
    </w:rPr>
  </w:style>
  <w:style w:type="paragraph" w:customStyle="1" w:styleId="1Reference">
    <w:name w:val="1. Reference"/>
    <w:basedOn w:val="PlainParagraph"/>
    <w:pPr>
      <w:spacing w:before="0" w:after="0" w:line="200" w:lineRule="atLeast"/>
    </w:pPr>
    <w:rPr>
      <w:sz w:val="20"/>
    </w:rPr>
  </w:style>
  <w:style w:type="paragraph" w:customStyle="1" w:styleId="2Date">
    <w:name w:val="2. Date"/>
    <w:basedOn w:val="PlainParagraph"/>
    <w:next w:val="3Address"/>
    <w:pPr>
      <w:spacing w:before="280" w:after="280"/>
    </w:pPr>
  </w:style>
  <w:style w:type="paragraph" w:customStyle="1" w:styleId="3Address">
    <w:name w:val="3. Address"/>
    <w:basedOn w:val="PlainParagraph"/>
    <w:pPr>
      <w:keepLines/>
      <w:widowControl w:val="0"/>
      <w:spacing w:before="0" w:after="0"/>
    </w:pPr>
  </w:style>
  <w:style w:type="paragraph" w:customStyle="1" w:styleId="4Addressee">
    <w:name w:val="4. Addressee"/>
    <w:basedOn w:val="PlainParagraph"/>
    <w:next w:val="SubjectTitle"/>
    <w:pPr>
      <w:keepLines/>
      <w:widowControl w:val="0"/>
      <w:spacing w:before="420" w:after="280"/>
    </w:pPr>
  </w:style>
  <w:style w:type="paragraph" w:customStyle="1" w:styleId="SubjectTitle">
    <w:name w:val="Subject/Title"/>
    <w:basedOn w:val="PlainParagraph"/>
    <w:next w:val="PlainParagraph"/>
    <w:pPr>
      <w:pBdr>
        <w:bottom w:val="single" w:sz="2" w:space="0" w:color="auto"/>
      </w:pBdr>
      <w:spacing w:before="0"/>
    </w:pPr>
    <w:rPr>
      <w:b/>
    </w:rPr>
  </w:style>
  <w:style w:type="paragraph" w:customStyle="1" w:styleId="Classificationlegalbody">
    <w:name w:val="Classification legal: body"/>
    <w:basedOn w:val="PlainParagraph"/>
    <w:next w:val="4Addressee"/>
    <w:semiHidden/>
    <w:pPr>
      <w:spacing w:before="420" w:after="0"/>
    </w:pPr>
    <w:rPr>
      <w:caps/>
      <w:sz w:val="20"/>
    </w:rPr>
  </w:style>
  <w:style w:type="paragraph" w:customStyle="1" w:styleId="Classificationlegalheader">
    <w:name w:val="Classification legal: header"/>
    <w:basedOn w:val="PlainParagraph"/>
    <w:semiHidden/>
    <w:pPr>
      <w:spacing w:before="0" w:after="0" w:line="200" w:lineRule="atLeast"/>
    </w:pPr>
    <w:rPr>
      <w:caps/>
      <w:sz w:val="20"/>
    </w:rPr>
  </w:style>
  <w:style w:type="paragraph" w:customStyle="1" w:styleId="Classificationsecurityheader">
    <w:name w:val="Classification security: header"/>
    <w:basedOn w:val="PlainParagraph"/>
    <w:semiHidden/>
    <w:pPr>
      <w:spacing w:before="280" w:after="0"/>
    </w:pPr>
    <w:rPr>
      <w:b/>
      <w:caps/>
      <w:color w:val="FFFFFF"/>
    </w:rPr>
  </w:style>
  <w:style w:type="paragraph" w:customStyle="1" w:styleId="Classificationsecurityfooter">
    <w:name w:val="Classification security: footer"/>
    <w:basedOn w:val="PlainParagraph"/>
    <w:semiHidden/>
    <w:pPr>
      <w:spacing w:after="0"/>
    </w:pPr>
    <w:rPr>
      <w:b/>
      <w:caps/>
      <w:color w:val="FFFFFF"/>
    </w:rPr>
  </w:style>
  <w:style w:type="paragraph" w:styleId="Footer">
    <w:name w:val="footer"/>
    <w:basedOn w:val="FooterBase"/>
    <w:pPr>
      <w:tabs>
        <w:tab w:val="right" w:pos="8220"/>
      </w:tabs>
    </w:pPr>
  </w:style>
  <w:style w:type="paragraph" w:customStyle="1" w:styleId="FooterSubject">
    <w:name w:val="Footer Subject"/>
    <w:basedOn w:val="FooterBase"/>
    <w:semiHidden/>
    <w:pPr>
      <w:ind w:right="1417"/>
    </w:pPr>
  </w:style>
  <w:style w:type="paragraph" w:customStyle="1" w:styleId="FooterLandscape">
    <w:name w:val="Footer Landscape"/>
    <w:basedOn w:val="FooterBase"/>
    <w:semiHidden/>
    <w:pPr>
      <w:tabs>
        <w:tab w:val="right" w:pos="13175"/>
      </w:tabs>
    </w:pPr>
  </w:style>
  <w:style w:type="paragraph" w:styleId="Header">
    <w:name w:val="header"/>
    <w:basedOn w:val="HeaderBase"/>
    <w:pPr>
      <w:tabs>
        <w:tab w:val="right" w:pos="8220"/>
      </w:tabs>
    </w:pPr>
  </w:style>
  <w:style w:type="paragraph" w:customStyle="1" w:styleId="HeaderLandscape">
    <w:name w:val="Header Landscape"/>
    <w:basedOn w:val="HeaderBase"/>
    <w:semiHidden/>
    <w:pPr>
      <w:tabs>
        <w:tab w:val="right" w:pos="13175"/>
      </w:tabs>
    </w:pPr>
  </w:style>
  <w:style w:type="paragraph" w:customStyle="1" w:styleId="DraftinHeader">
    <w:name w:val="Draft in Header"/>
    <w:basedOn w:val="HeaderBase"/>
    <w:semiHidden/>
    <w:pPr>
      <w:tabs>
        <w:tab w:val="right" w:pos="8220"/>
      </w:tabs>
    </w:pPr>
  </w:style>
  <w:style w:type="paragraph" w:customStyle="1" w:styleId="Sig1Salutation">
    <w:name w:val="Sig. 1 Salutation"/>
    <w:basedOn w:val="PlainParagraph"/>
    <w:pPr>
      <w:keepNext/>
      <w:widowControl w:val="0"/>
    </w:pPr>
  </w:style>
  <w:style w:type="paragraph" w:customStyle="1" w:styleId="Sig2Officer">
    <w:name w:val="Sig. 2 Officer"/>
    <w:basedOn w:val="PlainParagraph"/>
    <w:pPr>
      <w:keepNext/>
      <w:widowControl w:val="0"/>
      <w:tabs>
        <w:tab w:val="left" w:pos="4535"/>
      </w:tabs>
      <w:spacing w:before="0" w:after="0"/>
    </w:pPr>
    <w:rPr>
      <w:b/>
    </w:rPr>
  </w:style>
  <w:style w:type="paragraph" w:customStyle="1" w:styleId="Sig3Title">
    <w:name w:val="Sig. 3 Title"/>
    <w:basedOn w:val="PlainParagraph"/>
    <w:pPr>
      <w:keepNext/>
      <w:widowControl w:val="0"/>
      <w:tabs>
        <w:tab w:val="left" w:pos="4535"/>
      </w:tabs>
      <w:spacing w:before="0" w:after="0" w:line="240" w:lineRule="atLeast"/>
    </w:pPr>
    <w:rPr>
      <w:sz w:val="20"/>
    </w:rPr>
  </w:style>
  <w:style w:type="paragraph" w:customStyle="1" w:styleId="Sig4Contactdet">
    <w:name w:val="Sig. 4 Contact det"/>
    <w:basedOn w:val="PlainParagraph"/>
    <w:pPr>
      <w:keepNext/>
      <w:widowControl w:val="0"/>
      <w:tabs>
        <w:tab w:val="left" w:pos="4535"/>
      </w:tabs>
      <w:spacing w:before="20" w:after="0" w:line="240" w:lineRule="atLeast"/>
    </w:pPr>
    <w:rPr>
      <w:sz w:val="20"/>
    </w:rPr>
  </w:style>
  <w:style w:type="paragraph" w:customStyle="1" w:styleId="Sig5Email">
    <w:name w:val="Sig. 5 Email"/>
    <w:basedOn w:val="PlainParagraph"/>
    <w:pPr>
      <w:keepNext/>
      <w:widowControl w:val="0"/>
      <w:tabs>
        <w:tab w:val="left" w:pos="4535"/>
      </w:tabs>
      <w:spacing w:before="0" w:after="0" w:line="240" w:lineRule="atLeast"/>
    </w:pPr>
    <w:rPr>
      <w:sz w:val="20"/>
    </w:rPr>
  </w:style>
  <w:style w:type="paragraph" w:customStyle="1" w:styleId="PartHeading">
    <w:name w:val="Part Heading"/>
    <w:basedOn w:val="HeadingBase"/>
    <w:next w:val="PartSubHeading"/>
    <w:pPr>
      <w:keepNext/>
      <w:keepLines/>
      <w:shd w:val="solid" w:color="000000" w:fill="000000"/>
      <w:spacing w:before="0" w:line="240" w:lineRule="atLeast"/>
      <w:ind w:left="-850" w:firstLine="850"/>
    </w:pPr>
    <w:rPr>
      <w:b/>
      <w:caps/>
      <w:color w:val="FFFFFF"/>
    </w:rPr>
  </w:style>
  <w:style w:type="paragraph" w:customStyle="1" w:styleId="PartSubHeading">
    <w:name w:val="Part SubHeading"/>
    <w:basedOn w:val="HeadingBase"/>
    <w:next w:val="PlainParagraph"/>
    <w:pPr>
      <w:keepNext/>
      <w:keepLines/>
      <w:spacing w:before="0" w:after="420"/>
    </w:pPr>
    <w:rPr>
      <w:caps/>
    </w:rPr>
  </w:style>
  <w:style w:type="paragraph" w:customStyle="1" w:styleId="ContentsHeading">
    <w:name w:val="Contents Heading"/>
    <w:basedOn w:val="HeadingBase"/>
    <w:next w:val="PlainParagraph"/>
    <w:pPr>
      <w:keepNext/>
      <w:keepLines/>
      <w:spacing w:before="0" w:after="280"/>
    </w:pPr>
    <w:rPr>
      <w:b/>
      <w:caps/>
    </w:rPr>
  </w:style>
  <w:style w:type="paragraph" w:customStyle="1" w:styleId="Leg1SecHead1">
    <w:name w:val="Leg1 Sec Head: 1."/>
    <w:basedOn w:val="PlainParagraph"/>
    <w:pPr>
      <w:keepNext/>
      <w:tabs>
        <w:tab w:val="left" w:pos="425"/>
        <w:tab w:val="left" w:pos="850"/>
        <w:tab w:val="left" w:pos="1276"/>
      </w:tabs>
      <w:spacing w:before="60" w:after="60" w:line="260" w:lineRule="atLeast"/>
      <w:ind w:left="1276" w:right="567" w:hanging="851"/>
    </w:pPr>
    <w:rPr>
      <w:b/>
      <w:sz w:val="20"/>
    </w:rPr>
  </w:style>
  <w:style w:type="paragraph" w:customStyle="1" w:styleId="Leg2Sec1">
    <w:name w:val="Leg2 Sec: 1."/>
    <w:basedOn w:val="PlainParagraph"/>
    <w:pPr>
      <w:tabs>
        <w:tab w:val="left" w:pos="1276"/>
      </w:tabs>
      <w:spacing w:before="60" w:after="60" w:line="260" w:lineRule="atLeast"/>
      <w:ind w:left="1276" w:right="567" w:hanging="850"/>
    </w:pPr>
    <w:rPr>
      <w:sz w:val="20"/>
    </w:rPr>
  </w:style>
  <w:style w:type="paragraph" w:customStyle="1" w:styleId="Leg3SecSubsec11">
    <w:name w:val="Leg3 Sec(Subsec): 1.(1)"/>
    <w:basedOn w:val="PlainParagraph"/>
    <w:pPr>
      <w:tabs>
        <w:tab w:val="left" w:pos="425"/>
        <w:tab w:val="left" w:pos="850"/>
        <w:tab w:val="left" w:pos="1276"/>
      </w:tabs>
      <w:spacing w:before="60" w:after="60" w:line="260" w:lineRule="atLeast"/>
      <w:ind w:left="1276" w:right="567" w:hanging="850"/>
    </w:pPr>
    <w:rPr>
      <w:sz w:val="20"/>
    </w:rPr>
  </w:style>
  <w:style w:type="paragraph" w:customStyle="1" w:styleId="Leg4Subsec1">
    <w:name w:val="Leg4 Subsec: (1)"/>
    <w:basedOn w:val="PlainParagraph"/>
    <w:pPr>
      <w:spacing w:before="60" w:after="60" w:line="260" w:lineRule="atLeast"/>
      <w:ind w:left="1276" w:right="567" w:hanging="425"/>
    </w:pPr>
    <w:rPr>
      <w:sz w:val="20"/>
    </w:rPr>
  </w:style>
  <w:style w:type="paragraph" w:customStyle="1" w:styleId="Leg5Paraa">
    <w:name w:val="Leg5 Para: (a)"/>
    <w:basedOn w:val="PlainParagraph"/>
    <w:pPr>
      <w:spacing w:before="60" w:after="60" w:line="260" w:lineRule="atLeast"/>
      <w:ind w:left="1843" w:right="567" w:hanging="567"/>
    </w:pPr>
    <w:rPr>
      <w:sz w:val="20"/>
    </w:rPr>
  </w:style>
  <w:style w:type="paragraph" w:customStyle="1" w:styleId="Leg6SubParai">
    <w:name w:val="Leg6 SubPara: (i)"/>
    <w:basedOn w:val="PlainParagraph"/>
    <w:pPr>
      <w:spacing w:before="60" w:after="60" w:line="260" w:lineRule="atLeast"/>
      <w:ind w:left="2409" w:right="567" w:hanging="567"/>
    </w:pPr>
    <w:rPr>
      <w:sz w:val="20"/>
    </w:rPr>
  </w:style>
  <w:style w:type="paragraph" w:customStyle="1" w:styleId="QAQuestion">
    <w:name w:val="Q&amp;A: Question"/>
    <w:basedOn w:val="PlainParagraph"/>
    <w:next w:val="QAAnswer"/>
    <w:pPr>
      <w:keepNext/>
      <w:widowControl w:val="0"/>
      <w:tabs>
        <w:tab w:val="left" w:pos="425"/>
        <w:tab w:val="left" w:pos="850"/>
      </w:tabs>
      <w:ind w:left="850" w:hanging="850"/>
    </w:pPr>
    <w:rPr>
      <w:i/>
    </w:rPr>
  </w:style>
  <w:style w:type="paragraph" w:customStyle="1" w:styleId="QAAnswer">
    <w:name w:val="Q&amp;A: Answer"/>
    <w:basedOn w:val="PlainParagraph"/>
    <w:next w:val="QAQuestion"/>
    <w:pPr>
      <w:tabs>
        <w:tab w:val="left" w:pos="425"/>
        <w:tab w:val="left" w:pos="850"/>
      </w:tabs>
      <w:spacing w:before="0"/>
      <w:ind w:left="850" w:hanging="850"/>
    </w:pPr>
  </w:style>
  <w:style w:type="paragraph" w:customStyle="1" w:styleId="QAText">
    <w:name w:val="Q&amp;A: Text"/>
    <w:basedOn w:val="PlainParagraph"/>
    <w:pPr>
      <w:keepNext/>
      <w:widowControl w:val="0"/>
      <w:ind w:left="425"/>
    </w:pPr>
    <w:rPr>
      <w:i/>
    </w:rPr>
  </w:style>
  <w:style w:type="paragraph" w:customStyle="1" w:styleId="Quotation">
    <w:name w:val="Quotation"/>
    <w:basedOn w:val="PlainParagraph"/>
    <w:semiHidden/>
    <w:pPr>
      <w:numPr>
        <w:numId w:val="1"/>
      </w:numPr>
      <w:spacing w:before="0" w:line="260" w:lineRule="atLeast"/>
    </w:pPr>
    <w:rPr>
      <w:sz w:val="20"/>
    </w:rPr>
  </w:style>
  <w:style w:type="paragraph" w:customStyle="1" w:styleId="Quotation1">
    <w:name w:val="Quotation 1"/>
    <w:basedOn w:val="PlainParagraph"/>
    <w:pPr>
      <w:numPr>
        <w:ilvl w:val="1"/>
        <w:numId w:val="1"/>
      </w:numPr>
      <w:spacing w:before="0" w:line="260" w:lineRule="atLeast"/>
    </w:pPr>
    <w:rPr>
      <w:sz w:val="20"/>
    </w:rPr>
  </w:style>
  <w:style w:type="paragraph" w:customStyle="1" w:styleId="Quotation2">
    <w:name w:val="Quotation 2"/>
    <w:basedOn w:val="PlainParagraph"/>
    <w:semiHidden/>
    <w:pPr>
      <w:numPr>
        <w:ilvl w:val="2"/>
        <w:numId w:val="1"/>
      </w:numPr>
      <w:spacing w:before="0" w:line="260" w:lineRule="atLeast"/>
    </w:pPr>
    <w:rPr>
      <w:sz w:val="20"/>
    </w:rPr>
  </w:style>
  <w:style w:type="paragraph" w:customStyle="1" w:styleId="Quotation3">
    <w:name w:val="Quotation 3"/>
    <w:basedOn w:val="PlainParagraph"/>
    <w:semiHidden/>
    <w:pPr>
      <w:numPr>
        <w:ilvl w:val="3"/>
        <w:numId w:val="1"/>
      </w:numPr>
      <w:spacing w:before="0" w:line="260" w:lineRule="atLeast"/>
    </w:pPr>
    <w:rPr>
      <w:sz w:val="20"/>
    </w:rPr>
  </w:style>
  <w:style w:type="paragraph" w:customStyle="1" w:styleId="Quotation4">
    <w:name w:val="Quotation 4"/>
    <w:basedOn w:val="PlainParagraph"/>
    <w:semiHidden/>
    <w:pPr>
      <w:numPr>
        <w:ilvl w:val="4"/>
        <w:numId w:val="1"/>
      </w:numPr>
      <w:spacing w:before="0" w:line="260" w:lineRule="atLeast"/>
    </w:pPr>
    <w:rPr>
      <w:sz w:val="20"/>
    </w:rPr>
  </w:style>
  <w:style w:type="paragraph" w:customStyle="1" w:styleId="Quotation5">
    <w:name w:val="Quotation 5"/>
    <w:basedOn w:val="PlainParagraph"/>
    <w:semiHidden/>
    <w:pPr>
      <w:numPr>
        <w:ilvl w:val="5"/>
        <w:numId w:val="1"/>
      </w:numPr>
      <w:spacing w:before="0" w:line="260" w:lineRule="atLeast"/>
    </w:pPr>
    <w:rPr>
      <w:sz w:val="20"/>
    </w:rPr>
  </w:style>
  <w:style w:type="paragraph" w:customStyle="1" w:styleId="Quotation6">
    <w:name w:val="Quotation 6"/>
    <w:basedOn w:val="PlainParagraph"/>
    <w:semiHidden/>
    <w:pPr>
      <w:numPr>
        <w:ilvl w:val="6"/>
        <w:numId w:val="1"/>
      </w:numPr>
      <w:spacing w:before="0" w:line="260" w:lineRule="atLeast"/>
    </w:pPr>
    <w:rPr>
      <w:sz w:val="20"/>
    </w:rPr>
  </w:style>
  <w:style w:type="paragraph" w:customStyle="1" w:styleId="Quotation7">
    <w:name w:val="Quotation 7"/>
    <w:basedOn w:val="PlainParagraph"/>
    <w:semiHidden/>
    <w:pPr>
      <w:numPr>
        <w:ilvl w:val="7"/>
        <w:numId w:val="1"/>
      </w:numPr>
      <w:spacing w:before="0" w:line="260" w:lineRule="atLeast"/>
    </w:pPr>
    <w:rPr>
      <w:sz w:val="20"/>
    </w:rPr>
  </w:style>
  <w:style w:type="paragraph" w:customStyle="1" w:styleId="Quotation8">
    <w:name w:val="Quotation 8"/>
    <w:basedOn w:val="PlainParagraph"/>
    <w:semiHidden/>
    <w:pPr>
      <w:numPr>
        <w:ilvl w:val="8"/>
        <w:numId w:val="1"/>
      </w:numPr>
      <w:spacing w:before="0" w:line="260" w:lineRule="atLeast"/>
    </w:pPr>
    <w:rPr>
      <w:sz w:val="20"/>
    </w:rPr>
  </w:style>
  <w:style w:type="paragraph" w:customStyle="1" w:styleId="NumberLevel1">
    <w:name w:val="Number Level 1"/>
    <w:basedOn w:val="PlainParagraph"/>
    <w:pPr>
      <w:numPr>
        <w:numId w:val="2"/>
      </w:numPr>
      <w:spacing w:before="120" w:after="120" w:line="240" w:lineRule="auto"/>
    </w:pPr>
    <w:rPr>
      <w:sz w:val="16"/>
    </w:rPr>
  </w:style>
  <w:style w:type="paragraph" w:customStyle="1" w:styleId="NumberLevel2">
    <w:name w:val="Number Level 2"/>
    <w:basedOn w:val="PlainParagraph"/>
    <w:pPr>
      <w:numPr>
        <w:ilvl w:val="1"/>
        <w:numId w:val="2"/>
      </w:numPr>
    </w:pPr>
  </w:style>
  <w:style w:type="paragraph" w:customStyle="1" w:styleId="NumberLevel3">
    <w:name w:val="Number Level 3"/>
    <w:basedOn w:val="PlainParagraph"/>
    <w:pPr>
      <w:numPr>
        <w:ilvl w:val="2"/>
        <w:numId w:val="2"/>
      </w:numPr>
    </w:pPr>
  </w:style>
  <w:style w:type="paragraph" w:customStyle="1" w:styleId="NumberLevel4">
    <w:name w:val="Number Level 4"/>
    <w:basedOn w:val="PlainParagraph"/>
    <w:pPr>
      <w:numPr>
        <w:ilvl w:val="3"/>
        <w:numId w:val="2"/>
      </w:numPr>
      <w:spacing w:before="0"/>
    </w:pPr>
  </w:style>
  <w:style w:type="paragraph" w:customStyle="1" w:styleId="NumberLevel5">
    <w:name w:val="Number Level 5"/>
    <w:basedOn w:val="PlainParagraph"/>
    <w:semiHidden/>
    <w:pPr>
      <w:numPr>
        <w:ilvl w:val="4"/>
        <w:numId w:val="2"/>
      </w:numPr>
      <w:spacing w:before="0"/>
    </w:pPr>
  </w:style>
  <w:style w:type="paragraph" w:customStyle="1" w:styleId="NumberLevel6">
    <w:name w:val="Number Level 6"/>
    <w:basedOn w:val="NumberLevel5"/>
    <w:semiHidden/>
    <w:pPr>
      <w:numPr>
        <w:ilvl w:val="5"/>
      </w:numPr>
    </w:pPr>
  </w:style>
  <w:style w:type="paragraph" w:customStyle="1" w:styleId="NumberLevel7">
    <w:name w:val="Number Level 7"/>
    <w:basedOn w:val="NumberLevel6"/>
    <w:semiHidden/>
    <w:pPr>
      <w:numPr>
        <w:ilvl w:val="6"/>
      </w:numPr>
    </w:pPr>
  </w:style>
  <w:style w:type="paragraph" w:customStyle="1" w:styleId="NumberLevel8">
    <w:name w:val="Number Level 8"/>
    <w:basedOn w:val="NumberLevel7"/>
    <w:semiHidden/>
    <w:pPr>
      <w:numPr>
        <w:ilvl w:val="7"/>
      </w:numPr>
    </w:pPr>
  </w:style>
  <w:style w:type="paragraph" w:customStyle="1" w:styleId="NumberLevel9">
    <w:name w:val="Number Level 9"/>
    <w:basedOn w:val="NumberLevel8"/>
    <w:semiHidden/>
    <w:pPr>
      <w:numPr>
        <w:ilvl w:val="8"/>
      </w:numPr>
    </w:pPr>
  </w:style>
  <w:style w:type="paragraph" w:customStyle="1" w:styleId="DashEm">
    <w:name w:val="Dash: Em"/>
    <w:basedOn w:val="PlainParagraph"/>
    <w:semiHidden/>
    <w:pPr>
      <w:numPr>
        <w:numId w:val="3"/>
      </w:numPr>
      <w:spacing w:before="0"/>
    </w:pPr>
  </w:style>
  <w:style w:type="paragraph" w:customStyle="1" w:styleId="DashEm1">
    <w:name w:val="Dash: Em 1"/>
    <w:basedOn w:val="PlainParagraph"/>
    <w:pPr>
      <w:numPr>
        <w:ilvl w:val="1"/>
        <w:numId w:val="3"/>
      </w:numPr>
      <w:spacing w:before="0"/>
    </w:pPr>
  </w:style>
  <w:style w:type="paragraph" w:customStyle="1" w:styleId="DashEn1">
    <w:name w:val="Dash: En 1"/>
    <w:basedOn w:val="DashEm"/>
    <w:pPr>
      <w:numPr>
        <w:ilvl w:val="2"/>
      </w:numPr>
    </w:pPr>
  </w:style>
  <w:style w:type="paragraph" w:customStyle="1" w:styleId="DashEn2">
    <w:name w:val="Dash: En 2"/>
    <w:basedOn w:val="DashEn1"/>
    <w:semiHidden/>
    <w:pPr>
      <w:numPr>
        <w:ilvl w:val="3"/>
      </w:numPr>
    </w:pPr>
  </w:style>
  <w:style w:type="paragraph" w:customStyle="1" w:styleId="DashEn3">
    <w:name w:val="Dash: En 3"/>
    <w:basedOn w:val="DashEn2"/>
    <w:semiHidden/>
    <w:pPr>
      <w:numPr>
        <w:ilvl w:val="4"/>
      </w:numPr>
    </w:pPr>
  </w:style>
  <w:style w:type="paragraph" w:customStyle="1" w:styleId="DashEn4">
    <w:name w:val="Dash: En 4"/>
    <w:basedOn w:val="DashEn3"/>
    <w:semiHidden/>
    <w:pPr>
      <w:numPr>
        <w:ilvl w:val="5"/>
      </w:numPr>
    </w:pPr>
  </w:style>
  <w:style w:type="paragraph" w:customStyle="1" w:styleId="DashEn5">
    <w:name w:val="Dash: En 5"/>
    <w:basedOn w:val="DashEn4"/>
    <w:semiHidden/>
    <w:pPr>
      <w:numPr>
        <w:ilvl w:val="6"/>
      </w:numPr>
    </w:pPr>
  </w:style>
  <w:style w:type="paragraph" w:customStyle="1" w:styleId="DashEn6">
    <w:name w:val="Dash: En 6"/>
    <w:basedOn w:val="DashEn5"/>
    <w:semiHidden/>
    <w:pPr>
      <w:numPr>
        <w:ilvl w:val="7"/>
      </w:numPr>
    </w:pPr>
  </w:style>
  <w:style w:type="paragraph" w:customStyle="1" w:styleId="DashEn7">
    <w:name w:val="Dash: En 7"/>
    <w:basedOn w:val="DashEn6"/>
    <w:semiHidden/>
    <w:pPr>
      <w:numPr>
        <w:ilvl w:val="8"/>
      </w:numPr>
    </w:pPr>
  </w:style>
  <w:style w:type="paragraph" w:customStyle="1" w:styleId="IndentHanging">
    <w:name w:val="Indent: Hanging"/>
    <w:basedOn w:val="PlainParagraph"/>
    <w:semiHidden/>
    <w:pPr>
      <w:numPr>
        <w:numId w:val="4"/>
      </w:numPr>
      <w:spacing w:before="0"/>
    </w:pPr>
  </w:style>
  <w:style w:type="paragraph" w:customStyle="1" w:styleId="IndentHanging1">
    <w:name w:val="Indent: Hanging 1"/>
    <w:basedOn w:val="IndentHanging"/>
    <w:pPr>
      <w:numPr>
        <w:ilvl w:val="1"/>
      </w:numPr>
    </w:pPr>
  </w:style>
  <w:style w:type="paragraph" w:customStyle="1" w:styleId="IndentHanging2">
    <w:name w:val="Indent: Hanging 2"/>
    <w:basedOn w:val="IndentHanging1"/>
    <w:semiHidden/>
    <w:pPr>
      <w:numPr>
        <w:ilvl w:val="2"/>
      </w:numPr>
    </w:pPr>
  </w:style>
  <w:style w:type="paragraph" w:customStyle="1" w:styleId="IndentHanging3">
    <w:name w:val="Indent: Hanging 3"/>
    <w:basedOn w:val="IndentHanging2"/>
    <w:semiHidden/>
    <w:pPr>
      <w:numPr>
        <w:ilvl w:val="3"/>
      </w:numPr>
    </w:pPr>
  </w:style>
  <w:style w:type="paragraph" w:customStyle="1" w:styleId="IndentHanging4">
    <w:name w:val="Indent: Hanging 4"/>
    <w:basedOn w:val="IndentHanging3"/>
    <w:semiHidden/>
    <w:pPr>
      <w:numPr>
        <w:ilvl w:val="4"/>
      </w:numPr>
    </w:pPr>
  </w:style>
  <w:style w:type="paragraph" w:customStyle="1" w:styleId="IndentHanging5">
    <w:name w:val="Indent: Hanging 5"/>
    <w:basedOn w:val="IndentHanging4"/>
    <w:semiHidden/>
    <w:pPr>
      <w:numPr>
        <w:ilvl w:val="5"/>
      </w:numPr>
    </w:pPr>
  </w:style>
  <w:style w:type="paragraph" w:customStyle="1" w:styleId="IndentHanging6">
    <w:name w:val="Indent: Hanging 6"/>
    <w:basedOn w:val="IndentHanging5"/>
    <w:semiHidden/>
    <w:pPr>
      <w:numPr>
        <w:ilvl w:val="6"/>
      </w:numPr>
    </w:pPr>
  </w:style>
  <w:style w:type="paragraph" w:customStyle="1" w:styleId="IndentHanging7">
    <w:name w:val="Indent: Hanging 7"/>
    <w:basedOn w:val="IndentHanging6"/>
    <w:semiHidden/>
    <w:pPr>
      <w:numPr>
        <w:ilvl w:val="7"/>
      </w:numPr>
    </w:pPr>
  </w:style>
  <w:style w:type="paragraph" w:customStyle="1" w:styleId="IndentHanging8">
    <w:name w:val="Indent: Hanging 8"/>
    <w:basedOn w:val="IndentHanging7"/>
    <w:semiHidden/>
    <w:pPr>
      <w:numPr>
        <w:ilvl w:val="8"/>
      </w:numPr>
    </w:pPr>
  </w:style>
  <w:style w:type="paragraph" w:customStyle="1" w:styleId="IndentFull">
    <w:name w:val="Indent: Full"/>
    <w:basedOn w:val="PlainParagraph"/>
    <w:semiHidden/>
    <w:pPr>
      <w:numPr>
        <w:numId w:val="5"/>
      </w:numPr>
      <w:spacing w:before="0"/>
    </w:pPr>
  </w:style>
  <w:style w:type="paragraph" w:customStyle="1" w:styleId="IndentFull1">
    <w:name w:val="Indent: Full 1"/>
    <w:basedOn w:val="IndentFull"/>
    <w:pPr>
      <w:numPr>
        <w:ilvl w:val="1"/>
      </w:numPr>
    </w:pPr>
  </w:style>
  <w:style w:type="paragraph" w:customStyle="1" w:styleId="IndentFull2">
    <w:name w:val="Indent: Full 2"/>
    <w:basedOn w:val="IndentFull1"/>
    <w:semiHidden/>
    <w:pPr>
      <w:numPr>
        <w:ilvl w:val="2"/>
      </w:numPr>
    </w:pPr>
  </w:style>
  <w:style w:type="paragraph" w:customStyle="1" w:styleId="IndentFull3">
    <w:name w:val="Indent: Full 3"/>
    <w:basedOn w:val="IndentFull2"/>
    <w:semiHidden/>
    <w:pPr>
      <w:numPr>
        <w:ilvl w:val="3"/>
      </w:numPr>
    </w:pPr>
  </w:style>
  <w:style w:type="paragraph" w:customStyle="1" w:styleId="IndentFull4">
    <w:name w:val="Indent: Full 4"/>
    <w:basedOn w:val="IndentFull3"/>
    <w:semiHidden/>
    <w:pPr>
      <w:numPr>
        <w:ilvl w:val="4"/>
      </w:numPr>
    </w:pPr>
  </w:style>
  <w:style w:type="paragraph" w:customStyle="1" w:styleId="IndentFull5">
    <w:name w:val="Indent: Full 5"/>
    <w:basedOn w:val="IndentFull4"/>
    <w:semiHidden/>
    <w:pPr>
      <w:numPr>
        <w:ilvl w:val="5"/>
      </w:numPr>
    </w:pPr>
  </w:style>
  <w:style w:type="paragraph" w:customStyle="1" w:styleId="IndentFull6">
    <w:name w:val="Indent: Full 6"/>
    <w:basedOn w:val="IndentFull5"/>
    <w:semiHidden/>
    <w:pPr>
      <w:numPr>
        <w:ilvl w:val="6"/>
      </w:numPr>
    </w:pPr>
  </w:style>
  <w:style w:type="paragraph" w:customStyle="1" w:styleId="IndentFull7">
    <w:name w:val="Indent: Full 7"/>
    <w:basedOn w:val="IndentFull6"/>
    <w:semiHidden/>
    <w:pPr>
      <w:numPr>
        <w:ilvl w:val="7"/>
      </w:numPr>
    </w:pPr>
  </w:style>
  <w:style w:type="paragraph" w:customStyle="1" w:styleId="IndentFull8">
    <w:name w:val="Indent: Full 8"/>
    <w:basedOn w:val="IndentFull7"/>
    <w:semiHidden/>
    <w:pPr>
      <w:numPr>
        <w:ilvl w:val="8"/>
      </w:numPr>
    </w:pPr>
  </w:style>
  <w:style w:type="paragraph" w:customStyle="1" w:styleId="NumberedList1">
    <w:name w:val="Numbered List: 1)"/>
    <w:basedOn w:val="PlainParagraph"/>
    <w:semiHidden/>
    <w:pPr>
      <w:numPr>
        <w:numId w:val="6"/>
      </w:numPr>
      <w:spacing w:before="0"/>
    </w:pPr>
  </w:style>
  <w:style w:type="paragraph" w:customStyle="1" w:styleId="NumberedList11">
    <w:name w:val="Numbered List: 1) 1"/>
    <w:basedOn w:val="NumberedList1"/>
    <w:pPr>
      <w:numPr>
        <w:ilvl w:val="1"/>
      </w:numPr>
    </w:pPr>
  </w:style>
  <w:style w:type="paragraph" w:customStyle="1" w:styleId="NumberedList12">
    <w:name w:val="Numbered List: 1) 2"/>
    <w:basedOn w:val="NumberedList11"/>
    <w:semiHidden/>
    <w:pPr>
      <w:numPr>
        <w:ilvl w:val="2"/>
      </w:numPr>
    </w:pPr>
  </w:style>
  <w:style w:type="paragraph" w:customStyle="1" w:styleId="NumberedList13">
    <w:name w:val="Numbered List: 1) 3"/>
    <w:basedOn w:val="NumberedList12"/>
    <w:semiHidden/>
    <w:pPr>
      <w:numPr>
        <w:ilvl w:val="3"/>
      </w:numPr>
    </w:pPr>
  </w:style>
  <w:style w:type="paragraph" w:customStyle="1" w:styleId="NumberedList14">
    <w:name w:val="Numbered List: 1) 4"/>
    <w:basedOn w:val="NumberedList13"/>
    <w:semiHidden/>
    <w:pPr>
      <w:numPr>
        <w:ilvl w:val="4"/>
      </w:numPr>
    </w:pPr>
  </w:style>
  <w:style w:type="paragraph" w:customStyle="1" w:styleId="NumberedList15">
    <w:name w:val="Numbered List: 1) 5"/>
    <w:basedOn w:val="NumberedList14"/>
    <w:semiHidden/>
    <w:pPr>
      <w:numPr>
        <w:ilvl w:val="5"/>
      </w:numPr>
    </w:pPr>
  </w:style>
  <w:style w:type="paragraph" w:customStyle="1" w:styleId="NumberedList16">
    <w:name w:val="Numbered List: 1) 6"/>
    <w:basedOn w:val="NumberedList15"/>
    <w:semiHidden/>
    <w:pPr>
      <w:numPr>
        <w:ilvl w:val="6"/>
      </w:numPr>
    </w:pPr>
  </w:style>
  <w:style w:type="paragraph" w:customStyle="1" w:styleId="NumberedList17">
    <w:name w:val="Numbered List: 1) 7"/>
    <w:basedOn w:val="NumberedList16"/>
    <w:semiHidden/>
    <w:pPr>
      <w:numPr>
        <w:ilvl w:val="7"/>
      </w:numPr>
    </w:pPr>
  </w:style>
  <w:style w:type="paragraph" w:customStyle="1" w:styleId="NumberedList18">
    <w:name w:val="Numbered List: 1) 8"/>
    <w:basedOn w:val="NumberedList17"/>
    <w:semiHidden/>
    <w:pPr>
      <w:numPr>
        <w:ilvl w:val="8"/>
      </w:numPr>
    </w:pPr>
  </w:style>
  <w:style w:type="paragraph" w:customStyle="1" w:styleId="NumberedLista">
    <w:name w:val="Numbered List: a)"/>
    <w:basedOn w:val="PlainParagraph"/>
    <w:semiHidden/>
    <w:pPr>
      <w:numPr>
        <w:numId w:val="7"/>
      </w:numPr>
      <w:spacing w:before="0"/>
    </w:pPr>
  </w:style>
  <w:style w:type="paragraph" w:customStyle="1" w:styleId="NumberedLista1">
    <w:name w:val="Numbered List: a) 1"/>
    <w:basedOn w:val="NumberedLista"/>
    <w:pPr>
      <w:numPr>
        <w:ilvl w:val="1"/>
      </w:numPr>
    </w:pPr>
  </w:style>
  <w:style w:type="paragraph" w:customStyle="1" w:styleId="NumberedLista2">
    <w:name w:val="Numbered List: a) 2"/>
    <w:basedOn w:val="NumberedLista1"/>
    <w:semiHidden/>
    <w:pPr>
      <w:numPr>
        <w:ilvl w:val="2"/>
      </w:numPr>
    </w:pPr>
  </w:style>
  <w:style w:type="paragraph" w:customStyle="1" w:styleId="NumberedLista3">
    <w:name w:val="Numbered List: a) 3"/>
    <w:basedOn w:val="NumberedLista2"/>
    <w:semiHidden/>
    <w:pPr>
      <w:numPr>
        <w:ilvl w:val="3"/>
      </w:numPr>
    </w:pPr>
  </w:style>
  <w:style w:type="paragraph" w:customStyle="1" w:styleId="NumberedLista4">
    <w:name w:val="Numbered List: a) 4"/>
    <w:basedOn w:val="NumberedLista3"/>
    <w:semiHidden/>
    <w:pPr>
      <w:numPr>
        <w:ilvl w:val="4"/>
      </w:numPr>
    </w:pPr>
  </w:style>
  <w:style w:type="paragraph" w:customStyle="1" w:styleId="NumberedLista5">
    <w:name w:val="Numbered List: a) 5"/>
    <w:basedOn w:val="NumberedLista4"/>
    <w:semiHidden/>
    <w:pPr>
      <w:numPr>
        <w:ilvl w:val="5"/>
      </w:numPr>
    </w:pPr>
  </w:style>
  <w:style w:type="paragraph" w:customStyle="1" w:styleId="NumberedLista6">
    <w:name w:val="Numbered List: a) 6"/>
    <w:basedOn w:val="NumberedLista5"/>
    <w:semiHidden/>
    <w:pPr>
      <w:numPr>
        <w:ilvl w:val="6"/>
      </w:numPr>
    </w:pPr>
  </w:style>
  <w:style w:type="paragraph" w:customStyle="1" w:styleId="NumberedLista7">
    <w:name w:val="Numbered List: a) 7"/>
    <w:basedOn w:val="NumberedLista6"/>
    <w:semiHidden/>
    <w:pPr>
      <w:numPr>
        <w:ilvl w:val="7"/>
      </w:numPr>
    </w:pPr>
  </w:style>
  <w:style w:type="paragraph" w:customStyle="1" w:styleId="NumberedLista8">
    <w:name w:val="Numbered List: a) 8"/>
    <w:basedOn w:val="NumberedLista7"/>
    <w:semiHidden/>
    <w:pPr>
      <w:numPr>
        <w:ilvl w:val="8"/>
      </w:numPr>
    </w:pPr>
  </w:style>
  <w:style w:type="paragraph" w:styleId="FootnoteText">
    <w:name w:val="footnote text"/>
    <w:basedOn w:val="Normal"/>
    <w:semiHidden/>
    <w:rsid w:val="00F40997"/>
    <w:rPr>
      <w:szCs w:val="20"/>
    </w:rPr>
  </w:style>
  <w:style w:type="paragraph" w:styleId="EndnoteText">
    <w:name w:val="endnote text"/>
    <w:basedOn w:val="Normal"/>
    <w:semiHidden/>
    <w:rsid w:val="00430296"/>
    <w:rPr>
      <w:szCs w:val="20"/>
    </w:rPr>
  </w:style>
  <w:style w:type="character" w:styleId="FootnoteReference">
    <w:name w:val="footnote reference"/>
    <w:semiHidden/>
    <w:rPr>
      <w:rFonts w:ascii="Arial" w:hAnsi="Arial" w:cs="Arial"/>
      <w:b w:val="0"/>
      <w:i w:val="0"/>
      <w:sz w:val="22"/>
      <w:vertAlign w:val="superscript"/>
    </w:rPr>
  </w:style>
  <w:style w:type="character" w:styleId="EndnoteReference">
    <w:name w:val="endnote reference"/>
    <w:semiHidden/>
    <w:rPr>
      <w:rFonts w:ascii="Arial" w:hAnsi="Arial" w:cs="Arial"/>
      <w:b w:val="0"/>
      <w:i w:val="0"/>
      <w:sz w:val="22"/>
      <w:vertAlign w:val="superscript"/>
    </w:rPr>
  </w:style>
  <w:style w:type="character" w:styleId="PageNumber">
    <w:name w:val="page number"/>
    <w:rPr>
      <w:rFonts w:ascii="Arial" w:hAnsi="Arial" w:cs="Arial"/>
      <w:b w:val="0"/>
      <w:i w:val="0"/>
      <w:sz w:val="16"/>
    </w:rPr>
  </w:style>
  <w:style w:type="character" w:styleId="Hyperlink">
    <w:name w:val="Hyperlink"/>
    <w:uiPriority w:val="99"/>
    <w:unhideWhenUsed/>
    <w:rsid w:val="00F40997"/>
    <w:rPr>
      <w:color w:val="0000FF"/>
      <w:u w:val="single"/>
    </w:rPr>
  </w:style>
  <w:style w:type="paragraph" w:styleId="TOC1">
    <w:name w:val="toc 1"/>
    <w:next w:val="ASDEFCONNormal"/>
    <w:autoRedefine/>
    <w:uiPriority w:val="39"/>
    <w:rsid w:val="00F40997"/>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F40997"/>
    <w:pPr>
      <w:spacing w:after="60"/>
      <w:ind w:left="1417" w:hanging="850"/>
    </w:pPr>
    <w:rPr>
      <w:rFonts w:ascii="Arial" w:hAnsi="Arial" w:cs="Arial"/>
      <w:szCs w:val="24"/>
    </w:rPr>
  </w:style>
  <w:style w:type="paragraph" w:styleId="TOC3">
    <w:name w:val="toc 3"/>
    <w:basedOn w:val="Normal"/>
    <w:next w:val="Normal"/>
    <w:autoRedefine/>
    <w:rsid w:val="00F40997"/>
    <w:pPr>
      <w:spacing w:after="100"/>
      <w:ind w:left="400"/>
    </w:pPr>
  </w:style>
  <w:style w:type="paragraph" w:customStyle="1" w:styleId="Notes-client">
    <w:name w:val="Notes - client"/>
    <w:basedOn w:val="PlainParagraph"/>
    <w:pPr>
      <w:pBdr>
        <w:top w:val="single" w:sz="8" w:space="0" w:color="0000FF"/>
        <w:left w:val="single" w:sz="8" w:space="0" w:color="0000FF"/>
        <w:bottom w:val="single" w:sz="8" w:space="0" w:color="0000FF"/>
        <w:right w:val="single" w:sz="8" w:space="0" w:color="0000FF"/>
      </w:pBdr>
      <w:spacing w:before="200"/>
    </w:pPr>
    <w:rPr>
      <w:color w:val="0000FF"/>
    </w:rPr>
  </w:style>
  <w:style w:type="paragraph" w:customStyle="1" w:styleId="Notes-3rdParty">
    <w:name w:val="Notes - 3rd Party"/>
    <w:basedOn w:val="PlainParagraph"/>
    <w:pPr>
      <w:pBdr>
        <w:top w:val="double" w:sz="6" w:space="0" w:color="008000"/>
        <w:left w:val="double" w:sz="6" w:space="0" w:color="008000"/>
        <w:bottom w:val="double" w:sz="6" w:space="0" w:color="008000"/>
        <w:right w:val="double" w:sz="6" w:space="0" w:color="008000"/>
      </w:pBdr>
      <w:spacing w:before="200"/>
    </w:pPr>
    <w:rPr>
      <w:color w:val="008000"/>
    </w:rPr>
  </w:style>
  <w:style w:type="paragraph" w:customStyle="1" w:styleId="Instruction">
    <w:name w:val="Instruction"/>
    <w:basedOn w:val="PlainParagraph"/>
    <w:semiHidden/>
    <w:rPr>
      <w:vanish/>
      <w:color w:val="0000FF"/>
    </w:rPr>
  </w:style>
  <w:style w:type="paragraph" w:customStyle="1" w:styleId="TablePlainParagraph">
    <w:name w:val="Table: Plain Paragraph"/>
    <w:basedOn w:val="PlainParagraph"/>
    <w:pPr>
      <w:spacing w:before="60" w:after="60" w:line="240" w:lineRule="atLeast"/>
    </w:pPr>
    <w:rPr>
      <w:sz w:val="20"/>
    </w:rPr>
  </w:style>
  <w:style w:type="paragraph" w:customStyle="1" w:styleId="TableHeading1">
    <w:name w:val="Table: Heading 1"/>
    <w:basedOn w:val="PlainParagraph"/>
    <w:pPr>
      <w:keepNext/>
      <w:keepLines/>
      <w:spacing w:before="60" w:after="0" w:line="240" w:lineRule="atLeast"/>
    </w:pPr>
    <w:rPr>
      <w:b/>
      <w:caps/>
      <w:sz w:val="20"/>
    </w:rPr>
  </w:style>
  <w:style w:type="paragraph" w:customStyle="1" w:styleId="TableHeading2">
    <w:name w:val="Table: Heading 2"/>
    <w:basedOn w:val="HeadingBase"/>
    <w:next w:val="TablePlainParagraph"/>
    <w:pPr>
      <w:keepNext/>
      <w:keepLines/>
      <w:spacing w:before="60" w:line="240" w:lineRule="atLeast"/>
    </w:pPr>
    <w:rPr>
      <w:b/>
    </w:rPr>
  </w:style>
  <w:style w:type="paragraph" w:customStyle="1" w:styleId="TableHeading3">
    <w:name w:val="Table: Heading 3"/>
    <w:basedOn w:val="HeadingBase"/>
    <w:next w:val="TablePlainParagraph"/>
    <w:pPr>
      <w:keepNext/>
      <w:keepLines/>
      <w:spacing w:before="60" w:line="240" w:lineRule="atLeast"/>
    </w:pPr>
    <w:rPr>
      <w:b/>
      <w:i/>
    </w:rPr>
  </w:style>
  <w:style w:type="paragraph" w:customStyle="1" w:styleId="TableHeading4">
    <w:name w:val="Table: Heading 4"/>
    <w:basedOn w:val="HeadingBase"/>
    <w:next w:val="TablePlainParagraph"/>
    <w:pPr>
      <w:keepNext/>
      <w:keepLines/>
      <w:spacing w:before="60" w:line="240" w:lineRule="atLeast"/>
    </w:pPr>
    <w:rPr>
      <w:i/>
    </w:rPr>
  </w:style>
  <w:style w:type="paragraph" w:customStyle="1" w:styleId="TableHeading5">
    <w:name w:val="Table: Heading 5"/>
    <w:basedOn w:val="HeadingBase"/>
    <w:next w:val="TablePlainParagraph"/>
    <w:pPr>
      <w:keepNext/>
      <w:keepLines/>
      <w:spacing w:before="60" w:line="240" w:lineRule="atLeast"/>
    </w:pPr>
    <w:rPr>
      <w:b/>
      <w:sz w:val="18"/>
    </w:rPr>
  </w:style>
  <w:style w:type="paragraph" w:customStyle="1" w:styleId="TableQAQuestion">
    <w:name w:val="Table: Q&amp;A: Question"/>
    <w:basedOn w:val="TablePlainParagraph"/>
    <w:next w:val="TableQAAnswer"/>
    <w:pPr>
      <w:keepNext/>
      <w:widowControl w:val="0"/>
      <w:tabs>
        <w:tab w:val="left" w:pos="283"/>
        <w:tab w:val="left" w:pos="567"/>
      </w:tabs>
      <w:ind w:left="283" w:hanging="283"/>
    </w:pPr>
    <w:rPr>
      <w:i/>
    </w:rPr>
  </w:style>
  <w:style w:type="paragraph" w:customStyle="1" w:styleId="TableQAAnswer">
    <w:name w:val="Table: Q&amp;A: Answer"/>
    <w:basedOn w:val="TablePlainParagraph"/>
    <w:next w:val="TableQAQuestion"/>
    <w:pPr>
      <w:tabs>
        <w:tab w:val="left" w:pos="283"/>
        <w:tab w:val="left" w:pos="567"/>
      </w:tabs>
      <w:spacing w:before="0"/>
      <w:ind w:left="283" w:hanging="283"/>
    </w:pPr>
  </w:style>
  <w:style w:type="paragraph" w:customStyle="1" w:styleId="TableQAText">
    <w:name w:val="Table: Q&amp;A: Text"/>
    <w:basedOn w:val="TablePlainParagraph"/>
    <w:pPr>
      <w:keepNext/>
      <w:widowControl w:val="0"/>
      <w:ind w:left="283" w:hanging="283"/>
    </w:pPr>
    <w:rPr>
      <w:i/>
    </w:rPr>
  </w:style>
  <w:style w:type="paragraph" w:customStyle="1" w:styleId="TableNumberLevel1">
    <w:name w:val="Table: Number Level 1"/>
    <w:basedOn w:val="TablePlainParagraph"/>
    <w:pPr>
      <w:numPr>
        <w:numId w:val="8"/>
      </w:numPr>
    </w:pPr>
  </w:style>
  <w:style w:type="paragraph" w:customStyle="1" w:styleId="TableNumberLevel2">
    <w:name w:val="Table: Number Level 2"/>
    <w:basedOn w:val="TablePlainParagraph"/>
    <w:pPr>
      <w:numPr>
        <w:ilvl w:val="1"/>
        <w:numId w:val="8"/>
      </w:numPr>
    </w:pPr>
  </w:style>
  <w:style w:type="paragraph" w:customStyle="1" w:styleId="TableNumberLevel3">
    <w:name w:val="Table: Number Level 3"/>
    <w:basedOn w:val="TablePlainParagraph"/>
    <w:pPr>
      <w:numPr>
        <w:ilvl w:val="2"/>
        <w:numId w:val="8"/>
      </w:numPr>
    </w:pPr>
  </w:style>
  <w:style w:type="paragraph" w:customStyle="1" w:styleId="TableNumberLevel4">
    <w:name w:val="Table: Number Level 4"/>
    <w:basedOn w:val="TablePlainParagraph"/>
    <w:pPr>
      <w:numPr>
        <w:ilvl w:val="3"/>
        <w:numId w:val="8"/>
      </w:numPr>
      <w:spacing w:before="0"/>
    </w:pPr>
  </w:style>
  <w:style w:type="paragraph" w:customStyle="1" w:styleId="TableNumberLevel5">
    <w:name w:val="Table: Number Level 5"/>
    <w:basedOn w:val="TablePlainParagraph"/>
    <w:semiHidden/>
    <w:pPr>
      <w:numPr>
        <w:ilvl w:val="4"/>
        <w:numId w:val="8"/>
      </w:numPr>
      <w:spacing w:before="0"/>
    </w:pPr>
  </w:style>
  <w:style w:type="paragraph" w:customStyle="1" w:styleId="TableNumberLevel6">
    <w:name w:val="Table: Number Level 6"/>
    <w:basedOn w:val="TablePlainParagraph"/>
    <w:semiHidden/>
    <w:pPr>
      <w:numPr>
        <w:ilvl w:val="5"/>
        <w:numId w:val="8"/>
      </w:numPr>
      <w:spacing w:before="0"/>
    </w:pPr>
  </w:style>
  <w:style w:type="paragraph" w:customStyle="1" w:styleId="TableNumberLevel7">
    <w:name w:val="Table: Number Level 7"/>
    <w:basedOn w:val="TablePlainParagraph"/>
    <w:semiHidden/>
    <w:pPr>
      <w:numPr>
        <w:ilvl w:val="6"/>
        <w:numId w:val="8"/>
      </w:numPr>
      <w:spacing w:before="0"/>
    </w:pPr>
  </w:style>
  <w:style w:type="paragraph" w:customStyle="1" w:styleId="TableNumberLevel8">
    <w:name w:val="Table: Number Level 8"/>
    <w:basedOn w:val="TablePlainParagraph"/>
    <w:semiHidden/>
    <w:pPr>
      <w:numPr>
        <w:ilvl w:val="7"/>
        <w:numId w:val="8"/>
      </w:numPr>
      <w:spacing w:before="0"/>
    </w:pPr>
  </w:style>
  <w:style w:type="paragraph" w:customStyle="1" w:styleId="TableNumberLevel9">
    <w:name w:val="Table: Number Level 9"/>
    <w:basedOn w:val="TablePlainParagraph"/>
    <w:semiHidden/>
    <w:pPr>
      <w:numPr>
        <w:ilvl w:val="8"/>
        <w:numId w:val="8"/>
      </w:numPr>
      <w:spacing w:before="0"/>
    </w:pPr>
  </w:style>
  <w:style w:type="paragraph" w:customStyle="1" w:styleId="TableDashEm">
    <w:name w:val="Table: Dash: Em"/>
    <w:basedOn w:val="TablePlainParagraph"/>
    <w:semiHidden/>
    <w:pPr>
      <w:numPr>
        <w:numId w:val="9"/>
      </w:numPr>
      <w:spacing w:before="0"/>
    </w:pPr>
  </w:style>
  <w:style w:type="paragraph" w:customStyle="1" w:styleId="TableDashEm1">
    <w:name w:val="Table: Dash: Em 1"/>
    <w:basedOn w:val="TablePlainParagraph"/>
    <w:pPr>
      <w:numPr>
        <w:ilvl w:val="1"/>
        <w:numId w:val="9"/>
      </w:numPr>
      <w:spacing w:before="0"/>
    </w:pPr>
  </w:style>
  <w:style w:type="paragraph" w:customStyle="1" w:styleId="TableDashEn1">
    <w:name w:val="Table: Dash: En 1"/>
    <w:basedOn w:val="TablePlainParagraph"/>
    <w:pPr>
      <w:numPr>
        <w:ilvl w:val="2"/>
        <w:numId w:val="9"/>
      </w:numPr>
      <w:spacing w:before="0"/>
    </w:pPr>
  </w:style>
  <w:style w:type="paragraph" w:customStyle="1" w:styleId="TableDashEn2">
    <w:name w:val="Table: Dash: En 2"/>
    <w:basedOn w:val="TablePlainParagraph"/>
    <w:semiHidden/>
    <w:pPr>
      <w:numPr>
        <w:ilvl w:val="3"/>
        <w:numId w:val="9"/>
      </w:numPr>
      <w:spacing w:before="0"/>
    </w:pPr>
  </w:style>
  <w:style w:type="paragraph" w:customStyle="1" w:styleId="TableDashEn3">
    <w:name w:val="Table: Dash: En 3"/>
    <w:basedOn w:val="TablePlainParagraph"/>
    <w:semiHidden/>
    <w:pPr>
      <w:numPr>
        <w:ilvl w:val="4"/>
        <w:numId w:val="9"/>
      </w:numPr>
      <w:spacing w:before="0"/>
    </w:pPr>
  </w:style>
  <w:style w:type="paragraph" w:customStyle="1" w:styleId="TableDashEn4">
    <w:name w:val="Table: Dash: En 4"/>
    <w:basedOn w:val="TablePlainParagraph"/>
    <w:semiHidden/>
    <w:pPr>
      <w:numPr>
        <w:ilvl w:val="5"/>
        <w:numId w:val="9"/>
      </w:numPr>
      <w:spacing w:before="0"/>
    </w:pPr>
  </w:style>
  <w:style w:type="paragraph" w:customStyle="1" w:styleId="TableDashEn5">
    <w:name w:val="Table: Dash: En 5"/>
    <w:basedOn w:val="TablePlainParagraph"/>
    <w:semiHidden/>
    <w:pPr>
      <w:numPr>
        <w:ilvl w:val="6"/>
        <w:numId w:val="9"/>
      </w:numPr>
      <w:spacing w:before="0"/>
    </w:pPr>
  </w:style>
  <w:style w:type="paragraph" w:customStyle="1" w:styleId="TableDashEn6">
    <w:name w:val="Table: Dash: En 6"/>
    <w:basedOn w:val="TablePlainParagraph"/>
    <w:semiHidden/>
    <w:pPr>
      <w:numPr>
        <w:ilvl w:val="7"/>
        <w:numId w:val="9"/>
      </w:numPr>
      <w:spacing w:before="0"/>
    </w:pPr>
  </w:style>
  <w:style w:type="paragraph" w:customStyle="1" w:styleId="TableDashEn7">
    <w:name w:val="Table: Dash: En 7"/>
    <w:basedOn w:val="TablePlainParagraph"/>
    <w:semiHidden/>
    <w:pPr>
      <w:numPr>
        <w:ilvl w:val="8"/>
        <w:numId w:val="9"/>
      </w:numPr>
      <w:spacing w:before="0"/>
    </w:pPr>
  </w:style>
  <w:style w:type="paragraph" w:customStyle="1" w:styleId="TableIndentHanging">
    <w:name w:val="Table: Indent: Hanging"/>
    <w:basedOn w:val="TablePlainParagraph"/>
    <w:semiHidden/>
    <w:pPr>
      <w:numPr>
        <w:numId w:val="10"/>
      </w:numPr>
      <w:tabs>
        <w:tab w:val="left" w:pos="283"/>
      </w:tabs>
      <w:spacing w:before="0"/>
    </w:pPr>
  </w:style>
  <w:style w:type="paragraph" w:customStyle="1" w:styleId="TableIndentHanging1">
    <w:name w:val="Table: Indent: Hanging 1"/>
    <w:basedOn w:val="TablePlainParagraph"/>
    <w:pPr>
      <w:numPr>
        <w:ilvl w:val="1"/>
        <w:numId w:val="10"/>
      </w:numPr>
      <w:tabs>
        <w:tab w:val="left" w:pos="283"/>
      </w:tabs>
      <w:spacing w:before="0"/>
    </w:pPr>
  </w:style>
  <w:style w:type="paragraph" w:customStyle="1" w:styleId="TableIndentHanging2">
    <w:name w:val="Table: Indent: Hanging 2"/>
    <w:basedOn w:val="TablePlainParagraph"/>
    <w:semiHidden/>
    <w:pPr>
      <w:numPr>
        <w:ilvl w:val="2"/>
        <w:numId w:val="10"/>
      </w:numPr>
      <w:tabs>
        <w:tab w:val="left" w:pos="567"/>
      </w:tabs>
      <w:spacing w:before="0"/>
    </w:pPr>
  </w:style>
  <w:style w:type="paragraph" w:customStyle="1" w:styleId="TableIndentHanging3">
    <w:name w:val="Table: Indent: Hanging 3"/>
    <w:basedOn w:val="TablePlainParagraph"/>
    <w:semiHidden/>
    <w:pPr>
      <w:numPr>
        <w:ilvl w:val="3"/>
        <w:numId w:val="10"/>
      </w:numPr>
      <w:tabs>
        <w:tab w:val="left" w:pos="850"/>
      </w:tabs>
      <w:spacing w:before="0"/>
    </w:pPr>
  </w:style>
  <w:style w:type="paragraph" w:customStyle="1" w:styleId="TableIndentHanging4">
    <w:name w:val="Table: Indent: Hanging 4"/>
    <w:basedOn w:val="TablePlainParagraph"/>
    <w:semiHidden/>
    <w:pPr>
      <w:numPr>
        <w:ilvl w:val="4"/>
        <w:numId w:val="10"/>
      </w:numPr>
      <w:tabs>
        <w:tab w:val="left" w:pos="1134"/>
      </w:tabs>
      <w:spacing w:before="0"/>
    </w:pPr>
  </w:style>
  <w:style w:type="paragraph" w:customStyle="1" w:styleId="TableIndentHanging5">
    <w:name w:val="Table: Indent: Hanging 5"/>
    <w:basedOn w:val="TablePlainParagraph"/>
    <w:semiHidden/>
    <w:pPr>
      <w:numPr>
        <w:ilvl w:val="5"/>
        <w:numId w:val="10"/>
      </w:numPr>
      <w:tabs>
        <w:tab w:val="left" w:pos="1417"/>
      </w:tabs>
      <w:spacing w:before="0"/>
    </w:pPr>
  </w:style>
  <w:style w:type="paragraph" w:customStyle="1" w:styleId="TableIndentHanging6">
    <w:name w:val="Table: Indent: Hanging 6"/>
    <w:basedOn w:val="TablePlainParagraph"/>
    <w:semiHidden/>
    <w:pPr>
      <w:numPr>
        <w:ilvl w:val="6"/>
        <w:numId w:val="10"/>
      </w:numPr>
      <w:tabs>
        <w:tab w:val="left" w:pos="1701"/>
      </w:tabs>
      <w:spacing w:before="0"/>
    </w:pPr>
  </w:style>
  <w:style w:type="paragraph" w:customStyle="1" w:styleId="TableIndentHanging7">
    <w:name w:val="Table: Indent: Hanging 7"/>
    <w:basedOn w:val="TablePlainParagraph"/>
    <w:semiHidden/>
    <w:pPr>
      <w:numPr>
        <w:ilvl w:val="7"/>
        <w:numId w:val="10"/>
      </w:numPr>
      <w:tabs>
        <w:tab w:val="left" w:pos="1984"/>
      </w:tabs>
      <w:spacing w:before="0"/>
    </w:pPr>
  </w:style>
  <w:style w:type="paragraph" w:customStyle="1" w:styleId="TableIndentHanging8">
    <w:name w:val="Table: Indent: Hanging 8"/>
    <w:basedOn w:val="TablePlainParagraph"/>
    <w:semiHidden/>
    <w:pPr>
      <w:numPr>
        <w:ilvl w:val="8"/>
        <w:numId w:val="10"/>
      </w:numPr>
      <w:tabs>
        <w:tab w:val="left" w:pos="2268"/>
      </w:tabs>
      <w:spacing w:before="0"/>
    </w:pPr>
  </w:style>
  <w:style w:type="paragraph" w:customStyle="1" w:styleId="TableIndentFull">
    <w:name w:val="Table: Indent: Full"/>
    <w:basedOn w:val="TablePlainParagraph"/>
    <w:semiHidden/>
    <w:pPr>
      <w:numPr>
        <w:numId w:val="11"/>
      </w:numPr>
      <w:spacing w:before="0"/>
    </w:pPr>
  </w:style>
  <w:style w:type="paragraph" w:customStyle="1" w:styleId="TableIndentFull1">
    <w:name w:val="Table: Indent: Full 1"/>
    <w:basedOn w:val="TablePlainParagraph"/>
    <w:pPr>
      <w:numPr>
        <w:ilvl w:val="1"/>
        <w:numId w:val="11"/>
      </w:numPr>
      <w:spacing w:before="0"/>
    </w:pPr>
  </w:style>
  <w:style w:type="paragraph" w:customStyle="1" w:styleId="TableIndentFull2">
    <w:name w:val="Table: Indent: Full 2"/>
    <w:basedOn w:val="TablePlainParagraph"/>
    <w:semiHidden/>
    <w:pPr>
      <w:numPr>
        <w:ilvl w:val="2"/>
        <w:numId w:val="11"/>
      </w:numPr>
      <w:spacing w:before="0"/>
    </w:pPr>
  </w:style>
  <w:style w:type="paragraph" w:customStyle="1" w:styleId="TableIndentFull3">
    <w:name w:val="Table: Indent: Full 3"/>
    <w:basedOn w:val="TablePlainParagraph"/>
    <w:semiHidden/>
    <w:pPr>
      <w:numPr>
        <w:ilvl w:val="3"/>
        <w:numId w:val="11"/>
      </w:numPr>
      <w:spacing w:before="0"/>
    </w:pPr>
  </w:style>
  <w:style w:type="paragraph" w:customStyle="1" w:styleId="TableIndentFull4">
    <w:name w:val="Table: Indent: Full 4"/>
    <w:basedOn w:val="TablePlainParagraph"/>
    <w:semiHidden/>
    <w:pPr>
      <w:numPr>
        <w:ilvl w:val="4"/>
        <w:numId w:val="11"/>
      </w:numPr>
      <w:spacing w:before="0"/>
    </w:pPr>
  </w:style>
  <w:style w:type="paragraph" w:customStyle="1" w:styleId="TableIndentFull5">
    <w:name w:val="Table: Indent: Full 5"/>
    <w:basedOn w:val="TablePlainParagraph"/>
    <w:semiHidden/>
    <w:pPr>
      <w:numPr>
        <w:ilvl w:val="5"/>
        <w:numId w:val="11"/>
      </w:numPr>
      <w:spacing w:before="0"/>
    </w:pPr>
  </w:style>
  <w:style w:type="paragraph" w:customStyle="1" w:styleId="TableIndentFull6">
    <w:name w:val="Table: Indent: Full 6"/>
    <w:basedOn w:val="TablePlainParagraph"/>
    <w:semiHidden/>
    <w:pPr>
      <w:numPr>
        <w:ilvl w:val="6"/>
        <w:numId w:val="11"/>
      </w:numPr>
      <w:spacing w:before="0"/>
    </w:pPr>
  </w:style>
  <w:style w:type="paragraph" w:customStyle="1" w:styleId="TableIndentFull7">
    <w:name w:val="Table: Indent: Full 7"/>
    <w:basedOn w:val="TablePlainParagraph"/>
    <w:semiHidden/>
    <w:pPr>
      <w:numPr>
        <w:ilvl w:val="7"/>
        <w:numId w:val="11"/>
      </w:numPr>
      <w:spacing w:before="0"/>
    </w:pPr>
  </w:style>
  <w:style w:type="paragraph" w:customStyle="1" w:styleId="TableIndentFull8">
    <w:name w:val="Table: Indent: Full 8"/>
    <w:basedOn w:val="TablePlainParagraph"/>
    <w:semiHidden/>
    <w:pPr>
      <w:numPr>
        <w:ilvl w:val="8"/>
        <w:numId w:val="11"/>
      </w:numPr>
      <w:spacing w:before="0"/>
    </w:pPr>
  </w:style>
  <w:style w:type="paragraph" w:customStyle="1" w:styleId="TableNumberedList1">
    <w:name w:val="Table: Numbered List: 1)"/>
    <w:basedOn w:val="TablePlainParagraph"/>
    <w:semiHidden/>
    <w:pPr>
      <w:numPr>
        <w:numId w:val="12"/>
      </w:numPr>
      <w:spacing w:before="0"/>
    </w:pPr>
  </w:style>
  <w:style w:type="paragraph" w:customStyle="1" w:styleId="TableNumberedList11">
    <w:name w:val="Table: Numbered List: 1) 1"/>
    <w:basedOn w:val="TablePlainParagraph"/>
    <w:pPr>
      <w:numPr>
        <w:ilvl w:val="1"/>
        <w:numId w:val="12"/>
      </w:numPr>
      <w:spacing w:before="0"/>
    </w:pPr>
  </w:style>
  <w:style w:type="paragraph" w:customStyle="1" w:styleId="TableNumberedList12">
    <w:name w:val="Table: Numbered List: 1) 2"/>
    <w:basedOn w:val="TablePlainParagraph"/>
    <w:semiHidden/>
    <w:pPr>
      <w:numPr>
        <w:ilvl w:val="2"/>
        <w:numId w:val="12"/>
      </w:numPr>
      <w:spacing w:before="0"/>
    </w:pPr>
  </w:style>
  <w:style w:type="paragraph" w:customStyle="1" w:styleId="TableNumberedList13">
    <w:name w:val="Table: Numbered List: 1) 3"/>
    <w:basedOn w:val="TablePlainParagraph"/>
    <w:semiHidden/>
    <w:pPr>
      <w:numPr>
        <w:ilvl w:val="3"/>
        <w:numId w:val="12"/>
      </w:numPr>
      <w:spacing w:before="0"/>
    </w:pPr>
  </w:style>
  <w:style w:type="paragraph" w:customStyle="1" w:styleId="TableNumberedList14">
    <w:name w:val="Table: Numbered List: 1) 4"/>
    <w:basedOn w:val="TablePlainParagraph"/>
    <w:semiHidden/>
    <w:pPr>
      <w:numPr>
        <w:ilvl w:val="4"/>
        <w:numId w:val="12"/>
      </w:numPr>
      <w:spacing w:before="0"/>
    </w:pPr>
  </w:style>
  <w:style w:type="paragraph" w:customStyle="1" w:styleId="TableNumberedList15">
    <w:name w:val="Table: Numbered List: 1) 5"/>
    <w:basedOn w:val="TablePlainParagraph"/>
    <w:semiHidden/>
    <w:pPr>
      <w:numPr>
        <w:ilvl w:val="5"/>
        <w:numId w:val="12"/>
      </w:numPr>
      <w:spacing w:before="0"/>
    </w:pPr>
  </w:style>
  <w:style w:type="paragraph" w:customStyle="1" w:styleId="TableNumberedList16">
    <w:name w:val="Table: Numbered List: 1) 6"/>
    <w:basedOn w:val="TablePlainParagraph"/>
    <w:semiHidden/>
    <w:pPr>
      <w:numPr>
        <w:ilvl w:val="6"/>
        <w:numId w:val="12"/>
      </w:numPr>
      <w:spacing w:before="0"/>
    </w:pPr>
  </w:style>
  <w:style w:type="paragraph" w:customStyle="1" w:styleId="TableNumberedList17">
    <w:name w:val="Table: Numbered List: 1) 7"/>
    <w:basedOn w:val="TablePlainParagraph"/>
    <w:semiHidden/>
    <w:pPr>
      <w:numPr>
        <w:ilvl w:val="7"/>
        <w:numId w:val="12"/>
      </w:numPr>
      <w:spacing w:before="0"/>
    </w:pPr>
  </w:style>
  <w:style w:type="paragraph" w:customStyle="1" w:styleId="TableNumberedList18">
    <w:name w:val="Table: Numbered List: 1) 8"/>
    <w:basedOn w:val="TablePlainParagraph"/>
    <w:semiHidden/>
    <w:pPr>
      <w:numPr>
        <w:ilvl w:val="8"/>
        <w:numId w:val="12"/>
      </w:numPr>
      <w:spacing w:before="0"/>
    </w:pPr>
  </w:style>
  <w:style w:type="paragraph" w:customStyle="1" w:styleId="TableNumberedLista">
    <w:name w:val="Table: Numbered List: a)"/>
    <w:basedOn w:val="TablePlainParagraph"/>
    <w:semiHidden/>
    <w:pPr>
      <w:numPr>
        <w:numId w:val="13"/>
      </w:numPr>
      <w:spacing w:before="0"/>
    </w:pPr>
  </w:style>
  <w:style w:type="paragraph" w:customStyle="1" w:styleId="TableNumberedLista1">
    <w:name w:val="Table: Numbered List: a) 1"/>
    <w:basedOn w:val="TablePlainParagraph"/>
    <w:pPr>
      <w:numPr>
        <w:ilvl w:val="1"/>
        <w:numId w:val="13"/>
      </w:numPr>
      <w:spacing w:before="0"/>
    </w:pPr>
  </w:style>
  <w:style w:type="paragraph" w:customStyle="1" w:styleId="TableNumberedLista2">
    <w:name w:val="Table: Numbered List: a) 2"/>
    <w:basedOn w:val="TablePlainParagraph"/>
    <w:semiHidden/>
    <w:pPr>
      <w:numPr>
        <w:ilvl w:val="2"/>
        <w:numId w:val="13"/>
      </w:numPr>
      <w:spacing w:before="0"/>
    </w:pPr>
  </w:style>
  <w:style w:type="paragraph" w:customStyle="1" w:styleId="TableNumberedLista3">
    <w:name w:val="Table: Numbered List: a) 3"/>
    <w:basedOn w:val="TablePlainParagraph"/>
    <w:semiHidden/>
    <w:pPr>
      <w:numPr>
        <w:ilvl w:val="3"/>
        <w:numId w:val="13"/>
      </w:numPr>
      <w:spacing w:before="0"/>
    </w:pPr>
  </w:style>
  <w:style w:type="paragraph" w:customStyle="1" w:styleId="TableNumberedLista4">
    <w:name w:val="Table: Numbered List: a) 4"/>
    <w:basedOn w:val="TablePlainParagraph"/>
    <w:semiHidden/>
    <w:pPr>
      <w:numPr>
        <w:ilvl w:val="4"/>
        <w:numId w:val="13"/>
      </w:numPr>
      <w:spacing w:before="0"/>
    </w:pPr>
  </w:style>
  <w:style w:type="paragraph" w:customStyle="1" w:styleId="TableNumberedLista5">
    <w:name w:val="Table: Numbered List: a) 5"/>
    <w:basedOn w:val="TablePlainParagraph"/>
    <w:semiHidden/>
    <w:pPr>
      <w:numPr>
        <w:ilvl w:val="5"/>
        <w:numId w:val="13"/>
      </w:numPr>
      <w:spacing w:before="0"/>
    </w:pPr>
  </w:style>
  <w:style w:type="paragraph" w:customStyle="1" w:styleId="TableNumberedLista6">
    <w:name w:val="Table: Numbered List: a) 6"/>
    <w:basedOn w:val="TablePlainParagraph"/>
    <w:semiHidden/>
    <w:pPr>
      <w:numPr>
        <w:ilvl w:val="6"/>
        <w:numId w:val="13"/>
      </w:numPr>
      <w:spacing w:before="0"/>
    </w:pPr>
  </w:style>
  <w:style w:type="paragraph" w:customStyle="1" w:styleId="TableNumberedLista7">
    <w:name w:val="Table: Numbered List: a) 7"/>
    <w:basedOn w:val="TablePlainParagraph"/>
    <w:semiHidden/>
    <w:pPr>
      <w:numPr>
        <w:ilvl w:val="7"/>
        <w:numId w:val="13"/>
      </w:numPr>
      <w:spacing w:before="0"/>
    </w:pPr>
  </w:style>
  <w:style w:type="paragraph" w:customStyle="1" w:styleId="TableNumberedLista8">
    <w:name w:val="Table: Numbered List: a) 8"/>
    <w:basedOn w:val="TablePlainParagraph"/>
    <w:semiHidden/>
    <w:pPr>
      <w:numPr>
        <w:ilvl w:val="8"/>
        <w:numId w:val="13"/>
      </w:numPr>
      <w:spacing w:before="0"/>
    </w:pPr>
  </w:style>
  <w:style w:type="paragraph" w:customStyle="1" w:styleId="Subrand">
    <w:name w:val="Subrand"/>
    <w:semiHidden/>
    <w:pPr>
      <w:spacing w:line="200" w:lineRule="atLeast"/>
      <w:jc w:val="right"/>
    </w:pPr>
    <w:rPr>
      <w:rFonts w:ascii="Arial" w:hAnsi="Arial" w:cs="Arial"/>
      <w:b/>
      <w:i/>
      <w:szCs w:val="22"/>
    </w:rPr>
  </w:style>
  <w:style w:type="character" w:styleId="CommentReference">
    <w:name w:val="annotation reference"/>
    <w:semiHidden/>
    <w:rPr>
      <w:sz w:val="16"/>
    </w:rPr>
  </w:style>
  <w:style w:type="paragraph" w:styleId="CommentText">
    <w:name w:val="annotation text"/>
    <w:basedOn w:val="Normal"/>
    <w:semiHidden/>
  </w:style>
  <w:style w:type="paragraph" w:styleId="TOC4">
    <w:name w:val="toc 4"/>
    <w:basedOn w:val="Normal"/>
    <w:next w:val="Normal"/>
    <w:autoRedefine/>
    <w:rsid w:val="00F40997"/>
    <w:pPr>
      <w:spacing w:after="100"/>
      <w:ind w:left="600"/>
    </w:pPr>
  </w:style>
  <w:style w:type="paragraph" w:styleId="TOC5">
    <w:name w:val="toc 5"/>
    <w:basedOn w:val="Normal"/>
    <w:next w:val="Normal"/>
    <w:autoRedefine/>
    <w:rsid w:val="00F40997"/>
    <w:pPr>
      <w:spacing w:after="100"/>
      <w:ind w:left="800"/>
    </w:pPr>
  </w:style>
  <w:style w:type="paragraph" w:styleId="BalloonText">
    <w:name w:val="Balloon Text"/>
    <w:basedOn w:val="Normal"/>
    <w:semiHidden/>
    <w:rsid w:val="0006747F"/>
    <w:rPr>
      <w:rFonts w:ascii="Tahoma" w:hAnsi="Tahoma" w:cs="Tahoma"/>
      <w:sz w:val="16"/>
      <w:szCs w:val="16"/>
    </w:rPr>
  </w:style>
  <w:style w:type="paragraph" w:styleId="CommentSubject">
    <w:name w:val="annotation subject"/>
    <w:basedOn w:val="CommentText"/>
    <w:next w:val="CommentText"/>
    <w:semiHidden/>
    <w:rsid w:val="00DD1E17"/>
    <w:rPr>
      <w:b/>
      <w:bCs/>
      <w:szCs w:val="20"/>
    </w:rPr>
  </w:style>
  <w:style w:type="paragraph" w:customStyle="1" w:styleId="SP6151605">
    <w:name w:val="SP.6.151605"/>
    <w:basedOn w:val="Normal"/>
    <w:next w:val="Normal"/>
    <w:rsid w:val="003D0A98"/>
    <w:pPr>
      <w:autoSpaceDE w:val="0"/>
      <w:autoSpaceDN w:val="0"/>
      <w:adjustRightInd w:val="0"/>
    </w:pPr>
    <w:rPr>
      <w:sz w:val="24"/>
    </w:rPr>
  </w:style>
  <w:style w:type="character" w:customStyle="1" w:styleId="SC6416">
    <w:name w:val="SC.6.416"/>
    <w:rsid w:val="003D0A98"/>
    <w:rPr>
      <w:rFonts w:cs="Arial"/>
      <w:color w:val="000000"/>
      <w:sz w:val="20"/>
      <w:szCs w:val="20"/>
    </w:rPr>
  </w:style>
  <w:style w:type="paragraph" w:customStyle="1" w:styleId="DMONumListBLV1">
    <w:name w:val="DMO – NumList BLV1"/>
    <w:next w:val="DMONumListBLV2"/>
    <w:qFormat/>
    <w:rsid w:val="00430296"/>
    <w:pPr>
      <w:numPr>
        <w:numId w:val="14"/>
      </w:numPr>
      <w:spacing w:before="120" w:after="120"/>
    </w:pPr>
    <w:rPr>
      <w:rFonts w:ascii="Arial" w:hAnsi="Arial"/>
      <w:b/>
      <w:bCs/>
      <w:caps/>
      <w:szCs w:val="22"/>
      <w:lang w:eastAsia="en-US"/>
    </w:rPr>
  </w:style>
  <w:style w:type="paragraph" w:customStyle="1" w:styleId="DMONumListBLV2">
    <w:name w:val="DMO – NumList BLV2"/>
    <w:next w:val="DMONumListBLV3"/>
    <w:link w:val="DMONumListBLV2Char"/>
    <w:qFormat/>
    <w:rsid w:val="00430296"/>
    <w:pPr>
      <w:numPr>
        <w:ilvl w:val="1"/>
        <w:numId w:val="14"/>
      </w:numPr>
      <w:spacing w:after="120"/>
      <w:jc w:val="both"/>
    </w:pPr>
    <w:rPr>
      <w:rFonts w:ascii="Arial" w:hAnsi="Arial"/>
      <w:bCs/>
      <w:szCs w:val="22"/>
      <w:lang w:eastAsia="en-US"/>
    </w:rPr>
  </w:style>
  <w:style w:type="paragraph" w:customStyle="1" w:styleId="DMONumListBLV3">
    <w:name w:val="DMO – NumList BLV3"/>
    <w:link w:val="DMONumListBLV3Char"/>
    <w:qFormat/>
    <w:rsid w:val="00430296"/>
    <w:pPr>
      <w:numPr>
        <w:ilvl w:val="2"/>
        <w:numId w:val="14"/>
      </w:numPr>
      <w:spacing w:after="120"/>
      <w:jc w:val="both"/>
    </w:pPr>
    <w:rPr>
      <w:rFonts w:ascii="Arial" w:eastAsia="Calibri" w:hAnsi="Arial"/>
      <w:szCs w:val="22"/>
      <w:lang w:eastAsia="en-US"/>
    </w:rPr>
  </w:style>
  <w:style w:type="paragraph" w:customStyle="1" w:styleId="DMONumListBLV4">
    <w:name w:val="DMO – NumList BLV4"/>
    <w:qFormat/>
    <w:rsid w:val="00430296"/>
    <w:pPr>
      <w:numPr>
        <w:ilvl w:val="3"/>
        <w:numId w:val="14"/>
      </w:numPr>
      <w:spacing w:after="120"/>
      <w:jc w:val="both"/>
    </w:pPr>
    <w:rPr>
      <w:rFonts w:ascii="Arial" w:eastAsia="Calibri" w:hAnsi="Arial"/>
      <w:szCs w:val="22"/>
      <w:lang w:eastAsia="en-US"/>
    </w:rPr>
  </w:style>
  <w:style w:type="paragraph" w:customStyle="1" w:styleId="DMO-CoverTitle">
    <w:name w:val="DMO - Cover Title"/>
    <w:next w:val="DMO-Normal"/>
    <w:rsid w:val="00430296"/>
    <w:pPr>
      <w:jc w:val="center"/>
    </w:pPr>
    <w:rPr>
      <w:rFonts w:ascii="Garamond" w:eastAsia="Calibri" w:hAnsi="Garamond"/>
      <w:b/>
      <w:sz w:val="112"/>
      <w:szCs w:val="22"/>
      <w:lang w:eastAsia="en-US"/>
    </w:rPr>
  </w:style>
  <w:style w:type="paragraph" w:customStyle="1" w:styleId="DMO-Normal">
    <w:name w:val="DMO - Normal"/>
    <w:rsid w:val="00430296"/>
    <w:pPr>
      <w:spacing w:after="120"/>
    </w:pPr>
    <w:rPr>
      <w:rFonts w:ascii="Arial" w:eastAsia="Calibri" w:hAnsi="Arial"/>
      <w:szCs w:val="22"/>
      <w:lang w:eastAsia="en-US"/>
    </w:rPr>
  </w:style>
  <w:style w:type="paragraph" w:customStyle="1" w:styleId="DMO-BlockText">
    <w:name w:val="DMO - Block Text"/>
    <w:next w:val="DMO-Normal"/>
    <w:rsid w:val="00430296"/>
    <w:pPr>
      <w:pBdr>
        <w:top w:val="single" w:sz="4" w:space="1" w:color="auto"/>
        <w:left w:val="single" w:sz="4" w:space="4" w:color="auto"/>
        <w:bottom w:val="single" w:sz="4" w:space="1" w:color="auto"/>
        <w:right w:val="single" w:sz="4" w:space="4" w:color="auto"/>
      </w:pBdr>
    </w:pPr>
    <w:rPr>
      <w:rFonts w:ascii="Arial" w:eastAsia="Calibri" w:hAnsi="Arial"/>
      <w:b/>
      <w:sz w:val="24"/>
      <w:szCs w:val="22"/>
      <w:lang w:eastAsia="en-US"/>
    </w:rPr>
  </w:style>
  <w:style w:type="paragraph" w:customStyle="1" w:styleId="DMO-HeaderFooterText">
    <w:name w:val="DMO - Header Footer Text"/>
    <w:basedOn w:val="DMO-Normal"/>
    <w:rsid w:val="00430296"/>
    <w:pPr>
      <w:tabs>
        <w:tab w:val="right" w:pos="9072"/>
      </w:tabs>
    </w:pPr>
    <w:rPr>
      <w:sz w:val="16"/>
      <w:szCs w:val="16"/>
    </w:rPr>
  </w:style>
  <w:style w:type="paragraph" w:customStyle="1" w:styleId="DMO-NumListALV5">
    <w:name w:val="DMO - NumList ALV5"/>
    <w:basedOn w:val="DMO-Normal"/>
    <w:rsid w:val="00430296"/>
    <w:pPr>
      <w:numPr>
        <w:ilvl w:val="4"/>
        <w:numId w:val="15"/>
      </w:numPr>
      <w:jc w:val="both"/>
    </w:pPr>
  </w:style>
  <w:style w:type="paragraph" w:customStyle="1" w:styleId="DMONumListALV1">
    <w:name w:val="DMO – NumList ALV1"/>
    <w:basedOn w:val="DMO-Normal"/>
    <w:next w:val="DMONumListALV2"/>
    <w:qFormat/>
    <w:rsid w:val="00430296"/>
    <w:pPr>
      <w:numPr>
        <w:numId w:val="15"/>
      </w:numPr>
      <w:spacing w:before="240"/>
    </w:pPr>
    <w:rPr>
      <w:b/>
      <w:caps/>
    </w:rPr>
  </w:style>
  <w:style w:type="paragraph" w:customStyle="1" w:styleId="DMONumListALV2">
    <w:name w:val="DMO – NumList ALV2"/>
    <w:basedOn w:val="DMO-Normal"/>
    <w:next w:val="DMONumListALV3"/>
    <w:qFormat/>
    <w:rsid w:val="00430296"/>
    <w:pPr>
      <w:numPr>
        <w:ilvl w:val="1"/>
        <w:numId w:val="15"/>
      </w:numPr>
      <w:pBdr>
        <w:bottom w:val="single" w:sz="4" w:space="1" w:color="auto"/>
      </w:pBdr>
      <w:jc w:val="both"/>
    </w:pPr>
    <w:rPr>
      <w:b/>
    </w:rPr>
  </w:style>
  <w:style w:type="paragraph" w:customStyle="1" w:styleId="DMONumListALV3">
    <w:name w:val="DMO – NumList ALV3"/>
    <w:basedOn w:val="DMO-Normal"/>
    <w:link w:val="DMONumListALV3CharChar"/>
    <w:qFormat/>
    <w:rsid w:val="00430296"/>
    <w:pPr>
      <w:numPr>
        <w:ilvl w:val="2"/>
        <w:numId w:val="15"/>
      </w:numPr>
      <w:jc w:val="both"/>
    </w:pPr>
  </w:style>
  <w:style w:type="character" w:customStyle="1" w:styleId="DMONumListALV3CharChar">
    <w:name w:val="DMO – NumList ALV3 Char Char"/>
    <w:link w:val="DMONumListALV3"/>
    <w:rsid w:val="00430296"/>
    <w:rPr>
      <w:rFonts w:ascii="Arial" w:eastAsia="Calibri" w:hAnsi="Arial"/>
      <w:szCs w:val="22"/>
      <w:lang w:val="en-AU" w:eastAsia="en-US" w:bidi="ar-SA"/>
    </w:rPr>
  </w:style>
  <w:style w:type="paragraph" w:customStyle="1" w:styleId="DMONumListALV4">
    <w:name w:val="DMO – NumList ALV4"/>
    <w:basedOn w:val="DMO-Normal"/>
    <w:qFormat/>
    <w:rsid w:val="00430296"/>
    <w:pPr>
      <w:numPr>
        <w:ilvl w:val="3"/>
        <w:numId w:val="15"/>
      </w:numPr>
      <w:jc w:val="both"/>
    </w:pPr>
  </w:style>
  <w:style w:type="paragraph" w:customStyle="1" w:styleId="DMO-Option">
    <w:name w:val="DMO - Option"/>
    <w:link w:val="DMO-OptionChar"/>
    <w:rsid w:val="00430296"/>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TextBlock">
    <w:name w:val="DMO - TextBlock"/>
    <w:qFormat/>
    <w:rsid w:val="00430296"/>
    <w:pPr>
      <w:pBdr>
        <w:top w:val="single" w:sz="4" w:space="1" w:color="auto"/>
        <w:left w:val="single" w:sz="4" w:space="4" w:color="auto"/>
        <w:bottom w:val="single" w:sz="4" w:space="1" w:color="auto"/>
        <w:right w:val="single" w:sz="4" w:space="4" w:color="auto"/>
      </w:pBdr>
      <w:spacing w:before="60" w:after="60"/>
    </w:pPr>
    <w:rPr>
      <w:rFonts w:ascii="Arial" w:eastAsia="Calibri" w:hAnsi="Arial" w:cs="Arial"/>
      <w:b/>
      <w:sz w:val="24"/>
      <w:szCs w:val="24"/>
      <w:lang w:eastAsia="en-US"/>
    </w:rPr>
  </w:style>
  <w:style w:type="paragraph" w:customStyle="1" w:styleId="DMONumListALV3OPT">
    <w:name w:val="DMO – NumList ALV3 OPT"/>
    <w:basedOn w:val="DMONumListALV3"/>
    <w:qFormat/>
    <w:rsid w:val="00430296"/>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rsid w:val="00430296"/>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rsid w:val="00430296"/>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rsid w:val="00430296"/>
    <w:pPr>
      <w:pBdr>
        <w:top w:val="single" w:sz="4" w:space="1" w:color="auto"/>
        <w:left w:val="single" w:sz="4" w:space="4" w:color="auto"/>
        <w:right w:val="single" w:sz="4" w:space="4" w:color="auto"/>
      </w:pBdr>
    </w:pPr>
  </w:style>
  <w:style w:type="paragraph" w:customStyle="1" w:styleId="DMO-NoteToDrafters">
    <w:name w:val="DMO - Note To Drafters"/>
    <w:next w:val="Normal"/>
    <w:link w:val="DMO-NoteToDraftersChar"/>
    <w:rsid w:val="00430296"/>
    <w:pPr>
      <w:keepNext/>
      <w:shd w:val="clear" w:color="auto" w:fill="000000"/>
      <w:spacing w:before="120" w:after="120"/>
    </w:pPr>
    <w:rPr>
      <w:rFonts w:ascii="Arial" w:hAnsi="Arial"/>
      <w:b/>
      <w:i/>
    </w:rPr>
  </w:style>
  <w:style w:type="paragraph" w:customStyle="1" w:styleId="DMO-NotetoTenderers">
    <w:name w:val="DMO - Note to Tenderers"/>
    <w:next w:val="Normal"/>
    <w:link w:val="DMO-NotetoTenderersChar"/>
    <w:rsid w:val="00430296"/>
    <w:pPr>
      <w:shd w:val="pct15" w:color="auto" w:fill="FFFFFF"/>
      <w:spacing w:before="120" w:after="120"/>
    </w:pPr>
    <w:rPr>
      <w:rFonts w:ascii="Arial" w:hAnsi="Arial"/>
      <w:b/>
      <w:i/>
    </w:rPr>
  </w:style>
  <w:style w:type="paragraph" w:customStyle="1" w:styleId="DMO-NumListALV5OPT">
    <w:name w:val="DMO - NumList ALV5 OPT"/>
    <w:basedOn w:val="DMO-NumListALV5"/>
    <w:rsid w:val="00430296"/>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rsid w:val="00430296"/>
    <w:pPr>
      <w:spacing w:before="60" w:after="60"/>
      <w:jc w:val="center"/>
    </w:pPr>
    <w:rPr>
      <w:rFonts w:ascii="Arial" w:eastAsia="Calibri" w:hAnsi="Arial"/>
      <w:b/>
      <w:sz w:val="16"/>
      <w:szCs w:val="16"/>
      <w:lang w:eastAsia="en-US"/>
    </w:rPr>
  </w:style>
  <w:style w:type="paragraph" w:customStyle="1" w:styleId="DMONumListBLV1OPT">
    <w:name w:val="DMO – NumList BLV1 OPT"/>
    <w:basedOn w:val="DMONumListBLV1"/>
    <w:qFormat/>
    <w:rsid w:val="00430296"/>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rsid w:val="00430296"/>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rsid w:val="00430296"/>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rsid w:val="00430296"/>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qFormat/>
    <w:rsid w:val="00430296"/>
    <w:pPr>
      <w:jc w:val="center"/>
    </w:pPr>
    <w:rPr>
      <w:b/>
      <w:caps/>
    </w:rPr>
  </w:style>
  <w:style w:type="paragraph" w:customStyle="1" w:styleId="DMO-NumListALV1NONUM">
    <w:name w:val="DMO - NumList ALV1 NONUM"/>
    <w:basedOn w:val="DMONumListALV1"/>
    <w:qFormat/>
    <w:rsid w:val="00430296"/>
    <w:pPr>
      <w:numPr>
        <w:numId w:val="0"/>
      </w:numPr>
      <w:ind w:left="851"/>
    </w:pPr>
  </w:style>
  <w:style w:type="paragraph" w:customStyle="1" w:styleId="DMONumListALV2NONUM">
    <w:name w:val="DMO – NumList ALV2 NONUM"/>
    <w:basedOn w:val="DMONumListALV2"/>
    <w:qFormat/>
    <w:rsid w:val="00430296"/>
    <w:pPr>
      <w:numPr>
        <w:ilvl w:val="0"/>
        <w:numId w:val="0"/>
      </w:numPr>
      <w:ind w:firstLine="851"/>
    </w:pPr>
  </w:style>
  <w:style w:type="paragraph" w:customStyle="1" w:styleId="DMONumListALV3NONUM">
    <w:name w:val="DMO – NumList ALV3 NONUM"/>
    <w:basedOn w:val="DMONumListALV3"/>
    <w:qFormat/>
    <w:rsid w:val="00430296"/>
    <w:pPr>
      <w:numPr>
        <w:ilvl w:val="0"/>
        <w:numId w:val="0"/>
      </w:numPr>
      <w:ind w:left="851"/>
    </w:pPr>
  </w:style>
  <w:style w:type="paragraph" w:customStyle="1" w:styleId="DMONumListALV4NONUM">
    <w:name w:val="DMO – NumList ALV4 NONUM"/>
    <w:basedOn w:val="DMONumListALV4"/>
    <w:qFormat/>
    <w:rsid w:val="00430296"/>
    <w:pPr>
      <w:numPr>
        <w:ilvl w:val="0"/>
        <w:numId w:val="0"/>
      </w:numPr>
      <w:ind w:left="1418"/>
    </w:pPr>
  </w:style>
  <w:style w:type="paragraph" w:customStyle="1" w:styleId="DMONumListALV5NONUM">
    <w:name w:val="DMO – NumList ALV5 NONUM"/>
    <w:basedOn w:val="DMO-NumListALV5"/>
    <w:qFormat/>
    <w:rsid w:val="00430296"/>
    <w:pPr>
      <w:numPr>
        <w:ilvl w:val="0"/>
        <w:numId w:val="0"/>
      </w:numPr>
      <w:ind w:left="1985"/>
    </w:pPr>
    <w:rPr>
      <w:lang w:val="en-US"/>
    </w:rPr>
  </w:style>
  <w:style w:type="paragraph" w:customStyle="1" w:styleId="DMONumListBLV1NONUM">
    <w:name w:val="DMO – NumList BLV1 NONUM"/>
    <w:basedOn w:val="DMONumListBLV1"/>
    <w:qFormat/>
    <w:rsid w:val="00430296"/>
    <w:pPr>
      <w:numPr>
        <w:numId w:val="0"/>
      </w:numPr>
      <w:ind w:left="851"/>
    </w:pPr>
  </w:style>
  <w:style w:type="paragraph" w:customStyle="1" w:styleId="DMONumListBLV2NONUM">
    <w:name w:val="DMO – NumList BLV2 NONUM"/>
    <w:basedOn w:val="DMONumListBLV2"/>
    <w:qFormat/>
    <w:rsid w:val="00430296"/>
    <w:pPr>
      <w:numPr>
        <w:ilvl w:val="0"/>
        <w:numId w:val="0"/>
      </w:numPr>
      <w:ind w:left="851"/>
    </w:pPr>
  </w:style>
  <w:style w:type="paragraph" w:customStyle="1" w:styleId="DMONumListBLV3NONUM">
    <w:name w:val="DMO – NumList BLV3 NONUM"/>
    <w:basedOn w:val="DMONumListBLV3"/>
    <w:qFormat/>
    <w:rsid w:val="00430296"/>
    <w:pPr>
      <w:numPr>
        <w:ilvl w:val="0"/>
        <w:numId w:val="0"/>
      </w:numPr>
      <w:ind w:left="1418"/>
    </w:pPr>
  </w:style>
  <w:style w:type="paragraph" w:customStyle="1" w:styleId="DMONumListBLV4NONUM">
    <w:name w:val="DMO – NumList BLV4 NONUM"/>
    <w:basedOn w:val="DMONumListBLV4"/>
    <w:qFormat/>
    <w:rsid w:val="00430296"/>
    <w:pPr>
      <w:numPr>
        <w:ilvl w:val="0"/>
        <w:numId w:val="0"/>
      </w:numPr>
      <w:ind w:left="1985"/>
    </w:pPr>
  </w:style>
  <w:style w:type="paragraph" w:customStyle="1" w:styleId="DMO-NotetoTenderersLIST">
    <w:name w:val="DMO - Note to Tenderers LIST"/>
    <w:basedOn w:val="DMO-NotetoTenderers"/>
    <w:qFormat/>
    <w:rsid w:val="00430296"/>
    <w:pPr>
      <w:numPr>
        <w:numId w:val="16"/>
      </w:numPr>
      <w:shd w:val="clear" w:color="auto" w:fill="D9D9D9"/>
      <w:spacing w:before="0"/>
    </w:pPr>
  </w:style>
  <w:style w:type="paragraph" w:customStyle="1" w:styleId="DMO-NoteToDraftersLIST">
    <w:name w:val="DMO - Note To Drafters LIST"/>
    <w:basedOn w:val="DMO-NoteToDrafters"/>
    <w:qFormat/>
    <w:rsid w:val="00430296"/>
    <w:pPr>
      <w:numPr>
        <w:numId w:val="17"/>
      </w:numPr>
      <w:spacing w:before="0"/>
    </w:pPr>
  </w:style>
  <w:style w:type="paragraph" w:customStyle="1" w:styleId="DMO-TableText1">
    <w:name w:val="DMO - Table Text 1"/>
    <w:basedOn w:val="DMO-Normal"/>
    <w:rsid w:val="00430296"/>
    <w:pPr>
      <w:spacing w:before="60" w:after="60"/>
    </w:pPr>
    <w:rPr>
      <w:sz w:val="16"/>
      <w:szCs w:val="16"/>
    </w:rPr>
  </w:style>
  <w:style w:type="table" w:styleId="TableGrid">
    <w:name w:val="Table Grid"/>
    <w:basedOn w:val="TableNormal"/>
    <w:rsid w:val="0043029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O-BulletList">
    <w:name w:val="DMO - Bullet List"/>
    <w:basedOn w:val="DMO-Normal"/>
    <w:rsid w:val="00430296"/>
    <w:pPr>
      <w:numPr>
        <w:numId w:val="28"/>
      </w:numPr>
    </w:pPr>
  </w:style>
  <w:style w:type="paragraph" w:customStyle="1" w:styleId="DMO-RecitalsList">
    <w:name w:val="DMO - Recitals List"/>
    <w:basedOn w:val="DMO-Normal"/>
    <w:rsid w:val="00430296"/>
    <w:pPr>
      <w:numPr>
        <w:numId w:val="19"/>
      </w:numPr>
    </w:pPr>
  </w:style>
  <w:style w:type="paragraph" w:customStyle="1" w:styleId="DMO-OperativePartListLV1">
    <w:name w:val="DMO - Operative Part List LV1"/>
    <w:basedOn w:val="DMO-Normal"/>
    <w:rsid w:val="00430296"/>
    <w:pPr>
      <w:numPr>
        <w:numId w:val="20"/>
      </w:numPr>
    </w:pPr>
  </w:style>
  <w:style w:type="paragraph" w:customStyle="1" w:styleId="DMO-OperativePartListLV2">
    <w:name w:val="DMO - Operative Part List LV2"/>
    <w:basedOn w:val="DMO-Normal"/>
    <w:rsid w:val="00430296"/>
    <w:pPr>
      <w:numPr>
        <w:ilvl w:val="1"/>
        <w:numId w:val="20"/>
      </w:numPr>
    </w:pPr>
  </w:style>
  <w:style w:type="paragraph" w:customStyle="1" w:styleId="DMO-NotetoTenderersBullet">
    <w:name w:val="DMO - Note to Tenderers Bullet"/>
    <w:basedOn w:val="DMO-NotetoTenderers"/>
    <w:rsid w:val="00430296"/>
    <w:pPr>
      <w:numPr>
        <w:numId w:val="21"/>
      </w:numPr>
      <w:spacing w:before="0"/>
    </w:pPr>
  </w:style>
  <w:style w:type="paragraph" w:customStyle="1" w:styleId="DMO-NoteToDraftersBullet">
    <w:name w:val="DMO - Note To Drafters Bullet"/>
    <w:basedOn w:val="DMO-NoteToDrafters"/>
    <w:rsid w:val="00430296"/>
    <w:pPr>
      <w:numPr>
        <w:numId w:val="22"/>
      </w:numPr>
      <w:spacing w:before="0" w:after="0"/>
    </w:pPr>
  </w:style>
  <w:style w:type="paragraph" w:customStyle="1" w:styleId="DMO-CoverPageIncorp">
    <w:name w:val="DMO - Cover Page Incorp"/>
    <w:basedOn w:val="DMO-Normal"/>
    <w:qFormat/>
    <w:rsid w:val="00430296"/>
    <w:pPr>
      <w:keepNext/>
      <w:spacing w:before="480" w:after="0"/>
      <w:ind w:firstLine="1701"/>
    </w:pPr>
    <w:rPr>
      <w:rFonts w:ascii="Franklin Gothic Book" w:hAnsi="Franklin Gothic Book"/>
      <w:sz w:val="52"/>
      <w:szCs w:val="52"/>
    </w:rPr>
  </w:style>
  <w:style w:type="paragraph" w:customStyle="1" w:styleId="DMO-NumListALV6">
    <w:name w:val="DMO - NumList ALV6"/>
    <w:qFormat/>
    <w:rsid w:val="00430296"/>
    <w:pPr>
      <w:numPr>
        <w:ilvl w:val="5"/>
        <w:numId w:val="15"/>
      </w:numPr>
    </w:pPr>
    <w:rPr>
      <w:rFonts w:ascii="Arial" w:eastAsia="Calibri" w:hAnsi="Arial"/>
      <w:szCs w:val="22"/>
      <w:lang w:val="en-US" w:eastAsia="en-US"/>
    </w:rPr>
  </w:style>
  <w:style w:type="paragraph" w:customStyle="1" w:styleId="DMO-NumListALV6NONUM">
    <w:name w:val="DMO - NumList ALV6 NONUM"/>
    <w:basedOn w:val="DMO-NumListALV6"/>
    <w:qFormat/>
    <w:rsid w:val="00430296"/>
    <w:pPr>
      <w:numPr>
        <w:ilvl w:val="0"/>
        <w:numId w:val="0"/>
      </w:numPr>
      <w:ind w:left="2552"/>
    </w:pPr>
  </w:style>
  <w:style w:type="paragraph" w:customStyle="1" w:styleId="DMO-NumListALV6OPT">
    <w:name w:val="DMO - NumList ALV6 OPT"/>
    <w:basedOn w:val="DMO-NumListALV6"/>
    <w:qFormat/>
    <w:rsid w:val="00430296"/>
    <w:pPr>
      <w:pBdr>
        <w:top w:val="single" w:sz="4" w:space="1" w:color="auto"/>
        <w:left w:val="single" w:sz="4" w:space="4" w:color="auto"/>
        <w:bottom w:val="single" w:sz="4" w:space="1" w:color="auto"/>
        <w:right w:val="single" w:sz="4" w:space="4" w:color="auto"/>
      </w:pBdr>
    </w:pPr>
  </w:style>
  <w:style w:type="paragraph" w:customStyle="1" w:styleId="DMONumListSOWLV1">
    <w:name w:val="DMO – NumList SOW LV1"/>
    <w:basedOn w:val="DMO-Normal"/>
    <w:next w:val="DMONumListSOWLV2"/>
    <w:qFormat/>
    <w:rsid w:val="00430296"/>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rsid w:val="00430296"/>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rsid w:val="00430296"/>
    <w:pPr>
      <w:keepNext/>
      <w:tabs>
        <w:tab w:val="num" w:pos="1134"/>
      </w:tabs>
      <w:ind w:left="1134" w:hanging="1134"/>
      <w:jc w:val="both"/>
    </w:pPr>
    <w:rPr>
      <w:b/>
    </w:rPr>
  </w:style>
  <w:style w:type="paragraph" w:customStyle="1" w:styleId="DMONumListSOWLV4">
    <w:name w:val="DMO – NumList SOW LV4"/>
    <w:basedOn w:val="DMO-Normal"/>
    <w:qFormat/>
    <w:rsid w:val="00430296"/>
    <w:pPr>
      <w:keepNext/>
      <w:tabs>
        <w:tab w:val="num" w:pos="1134"/>
      </w:tabs>
      <w:ind w:left="1134" w:hanging="1134"/>
      <w:jc w:val="both"/>
    </w:pPr>
    <w:rPr>
      <w:b/>
    </w:rPr>
  </w:style>
  <w:style w:type="paragraph" w:customStyle="1" w:styleId="DMONumListSOWLV5">
    <w:name w:val="DMO – NumList SOW LV5"/>
    <w:basedOn w:val="DMO-Normal"/>
    <w:qFormat/>
    <w:rsid w:val="00430296"/>
    <w:pPr>
      <w:keepNext/>
      <w:tabs>
        <w:tab w:val="num" w:pos="1134"/>
      </w:tabs>
      <w:ind w:left="1134" w:hanging="1134"/>
      <w:jc w:val="both"/>
    </w:pPr>
    <w:rPr>
      <w:b/>
    </w:rPr>
  </w:style>
  <w:style w:type="paragraph" w:customStyle="1" w:styleId="DMONumListSOWSubClauseLV1">
    <w:name w:val="DMO – NumList SOW SubClause LV1"/>
    <w:basedOn w:val="DMO-Normal"/>
    <w:qFormat/>
    <w:rsid w:val="00430296"/>
    <w:pPr>
      <w:numPr>
        <w:numId w:val="23"/>
      </w:numPr>
      <w:jc w:val="both"/>
    </w:pPr>
  </w:style>
  <w:style w:type="paragraph" w:customStyle="1" w:styleId="DMONumListSOWSubClauseLV2">
    <w:name w:val="DMO – NumList SOW SubClause LV2"/>
    <w:basedOn w:val="DMO-Normal"/>
    <w:qFormat/>
    <w:rsid w:val="00430296"/>
    <w:pPr>
      <w:numPr>
        <w:ilvl w:val="1"/>
        <w:numId w:val="23"/>
      </w:numPr>
      <w:jc w:val="both"/>
    </w:pPr>
  </w:style>
  <w:style w:type="paragraph" w:customStyle="1" w:styleId="DMONumListSOWLV1OPT">
    <w:name w:val="DMO – NumList SOW LV1 OPT"/>
    <w:basedOn w:val="DMONumListSOWLV1"/>
    <w:qFormat/>
    <w:rsid w:val="00430296"/>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rsid w:val="00430296"/>
    <w:pPr>
      <w:tabs>
        <w:tab w:val="clear" w:pos="1134"/>
      </w:tabs>
      <w:ind w:firstLine="0"/>
    </w:pPr>
  </w:style>
  <w:style w:type="paragraph" w:customStyle="1" w:styleId="DMONumListSOWLV2OPT">
    <w:name w:val="DMO – NumList SOW LV2 OPT"/>
    <w:basedOn w:val="DMONumListSOWLV2"/>
    <w:qFormat/>
    <w:rsid w:val="00430296"/>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rsid w:val="00430296"/>
    <w:pPr>
      <w:pBdr>
        <w:bottom w:val="none" w:sz="0" w:space="0" w:color="auto"/>
      </w:pBdr>
      <w:tabs>
        <w:tab w:val="clear" w:pos="1134"/>
      </w:tabs>
      <w:ind w:firstLine="0"/>
    </w:pPr>
    <w:rPr>
      <w:b w:val="0"/>
    </w:rPr>
  </w:style>
  <w:style w:type="paragraph" w:customStyle="1" w:styleId="DMONumListSOWLV3OPT">
    <w:name w:val="DMO – NumList SOW LV3 OPT"/>
    <w:basedOn w:val="DMONumListSOWLV3"/>
    <w:qFormat/>
    <w:rsid w:val="00430296"/>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rsid w:val="00430296"/>
    <w:pPr>
      <w:tabs>
        <w:tab w:val="clear" w:pos="1134"/>
      </w:tabs>
      <w:ind w:firstLine="0"/>
    </w:pPr>
    <w:rPr>
      <w:b w:val="0"/>
    </w:rPr>
  </w:style>
  <w:style w:type="paragraph" w:customStyle="1" w:styleId="DMONumListSOWLV4OPT">
    <w:name w:val="DMO – NumList SOW LV4 OPT"/>
    <w:basedOn w:val="DMONumListSOWLV4"/>
    <w:qFormat/>
    <w:rsid w:val="00430296"/>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rsid w:val="00430296"/>
    <w:pPr>
      <w:tabs>
        <w:tab w:val="clear" w:pos="1134"/>
      </w:tabs>
      <w:ind w:firstLine="0"/>
    </w:pPr>
    <w:rPr>
      <w:b w:val="0"/>
    </w:rPr>
  </w:style>
  <w:style w:type="paragraph" w:customStyle="1" w:styleId="DMONumListSOWLV5OPT">
    <w:name w:val="DMO – NumList SOW LV5 OPT"/>
    <w:basedOn w:val="DMONumListSOWLV5"/>
    <w:qFormat/>
    <w:rsid w:val="00430296"/>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qFormat/>
    <w:rsid w:val="00430296"/>
    <w:pPr>
      <w:tabs>
        <w:tab w:val="clear" w:pos="1134"/>
      </w:tabs>
      <w:ind w:firstLine="0"/>
    </w:pPr>
    <w:rPr>
      <w:b w:val="0"/>
    </w:rPr>
  </w:style>
  <w:style w:type="paragraph" w:customStyle="1" w:styleId="DMONumListSOWSubClauseLV1OPT">
    <w:name w:val="DMO – NumList SOW SubClause LV1 OPT"/>
    <w:basedOn w:val="DMONumListSOWSubClauseLV1"/>
    <w:qFormat/>
    <w:rsid w:val="00430296"/>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rsid w:val="00430296"/>
    <w:pPr>
      <w:numPr>
        <w:numId w:val="0"/>
      </w:numPr>
      <w:ind w:left="1701"/>
    </w:pPr>
  </w:style>
  <w:style w:type="paragraph" w:customStyle="1" w:styleId="DMONumListSOWSubClauseLV2OPT">
    <w:name w:val="DMO – NumList SOW SubClause LV2 OPT"/>
    <w:basedOn w:val="DMONumListSOWSubClauseLV2"/>
    <w:qFormat/>
    <w:rsid w:val="00430296"/>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rsid w:val="00430296"/>
    <w:pPr>
      <w:numPr>
        <w:ilvl w:val="0"/>
        <w:numId w:val="0"/>
      </w:numPr>
      <w:ind w:left="2268"/>
    </w:pPr>
  </w:style>
  <w:style w:type="paragraph" w:customStyle="1" w:styleId="DMO-SOWtext2">
    <w:name w:val="DMO - SOW text 2"/>
    <w:basedOn w:val="DMONumListSOWLV2"/>
    <w:rsid w:val="00430296"/>
    <w:pPr>
      <w:keepNext w:val="0"/>
      <w:pBdr>
        <w:bottom w:val="none" w:sz="0" w:space="0" w:color="auto"/>
      </w:pBdr>
    </w:pPr>
    <w:rPr>
      <w:b w:val="0"/>
    </w:rPr>
  </w:style>
  <w:style w:type="paragraph" w:customStyle="1" w:styleId="DMO-SOWtext3">
    <w:name w:val="DMO - SOW text 3"/>
    <w:basedOn w:val="DMONumListSOWLV3"/>
    <w:rsid w:val="00430296"/>
    <w:pPr>
      <w:keepNext w:val="0"/>
    </w:pPr>
    <w:rPr>
      <w:b w:val="0"/>
    </w:rPr>
  </w:style>
  <w:style w:type="paragraph" w:customStyle="1" w:styleId="DMO-SOWtext4">
    <w:name w:val="DMO - SOW text 4"/>
    <w:basedOn w:val="DMONumListSOWLV4"/>
    <w:rsid w:val="00430296"/>
    <w:pPr>
      <w:keepNext w:val="0"/>
    </w:pPr>
    <w:rPr>
      <w:b w:val="0"/>
    </w:rPr>
  </w:style>
  <w:style w:type="paragraph" w:customStyle="1" w:styleId="DMO-SOWtext5">
    <w:name w:val="DMO - SOW text 5"/>
    <w:basedOn w:val="DMONumListSOWLV5"/>
    <w:rsid w:val="00430296"/>
    <w:pPr>
      <w:keepNext w:val="0"/>
    </w:pPr>
    <w:rPr>
      <w:b w:val="0"/>
    </w:rPr>
  </w:style>
  <w:style w:type="paragraph" w:styleId="BodyText">
    <w:name w:val="Body Text"/>
    <w:basedOn w:val="Normal"/>
    <w:rsid w:val="00430296"/>
  </w:style>
  <w:style w:type="paragraph" w:customStyle="1" w:styleId="Style1">
    <w:name w:val="Style1"/>
    <w:basedOn w:val="Heading4"/>
    <w:rsid w:val="00430296"/>
    <w:pPr>
      <w:numPr>
        <w:ilvl w:val="0"/>
        <w:numId w:val="0"/>
      </w:numPr>
    </w:pPr>
    <w:rPr>
      <w:b w:val="0"/>
    </w:rPr>
  </w:style>
  <w:style w:type="paragraph" w:customStyle="1" w:styleId="DMO-HdbkMarginHeading">
    <w:name w:val="DMO - Hdbk Margin Heading"/>
    <w:basedOn w:val="DMO-Normal"/>
    <w:rsid w:val="00430296"/>
    <w:pPr>
      <w:tabs>
        <w:tab w:val="left" w:pos="1701"/>
      </w:tabs>
      <w:ind w:left="1701" w:hanging="1701"/>
      <w:jc w:val="both"/>
    </w:pPr>
  </w:style>
  <w:style w:type="paragraph" w:customStyle="1" w:styleId="DMO-HdbkIndentedText">
    <w:name w:val="DMO - Hdbk Indented Text"/>
    <w:basedOn w:val="DMO-HdbkMarginHeading"/>
    <w:rsid w:val="00430296"/>
    <w:pPr>
      <w:tabs>
        <w:tab w:val="clear" w:pos="1701"/>
      </w:tabs>
      <w:ind w:firstLine="0"/>
    </w:pPr>
  </w:style>
  <w:style w:type="paragraph" w:customStyle="1" w:styleId="DMO-Note">
    <w:name w:val="DMO - Note"/>
    <w:basedOn w:val="DMO-NoteToDrafters"/>
    <w:rsid w:val="00430296"/>
    <w:pPr>
      <w:shd w:val="clear" w:color="auto" w:fill="auto"/>
    </w:pPr>
  </w:style>
  <w:style w:type="paragraph" w:customStyle="1" w:styleId="DMO-TableText2">
    <w:name w:val="DMO - Table Text 2"/>
    <w:basedOn w:val="DMO-Normal"/>
    <w:rsid w:val="00430296"/>
    <w:pPr>
      <w:spacing w:before="60" w:after="60"/>
    </w:pPr>
  </w:style>
  <w:style w:type="paragraph" w:customStyle="1" w:styleId="DMO-TableText1SubclauseLV1">
    <w:name w:val="DMO - Table Text 1 Subclause LV1"/>
    <w:basedOn w:val="DMO-TableText1"/>
    <w:rsid w:val="00430296"/>
    <w:pPr>
      <w:numPr>
        <w:numId w:val="26"/>
      </w:numPr>
    </w:pPr>
  </w:style>
  <w:style w:type="paragraph" w:customStyle="1" w:styleId="DMO-TableText1SubclauseLv2">
    <w:name w:val="DMO - Table Text 1 Subclause Lv2"/>
    <w:basedOn w:val="DMO-TableText1SubclauseLV1"/>
    <w:rsid w:val="00430296"/>
    <w:pPr>
      <w:numPr>
        <w:ilvl w:val="1"/>
      </w:numPr>
    </w:pPr>
  </w:style>
  <w:style w:type="paragraph" w:customStyle="1" w:styleId="DMO-TableText2SubClauseLv1">
    <w:name w:val="DMO - Table Text 2 SubClause Lv1"/>
    <w:basedOn w:val="DMO-TableText2"/>
    <w:rsid w:val="00430296"/>
    <w:pPr>
      <w:numPr>
        <w:numId w:val="27"/>
      </w:numPr>
    </w:pPr>
  </w:style>
  <w:style w:type="paragraph" w:customStyle="1" w:styleId="DMO-TableText2SubClauseLv2">
    <w:name w:val="DMO - Table Text 2 SubClause Lv2"/>
    <w:basedOn w:val="DMO-TableText2SubClauseLv1"/>
    <w:rsid w:val="00430296"/>
    <w:pPr>
      <w:numPr>
        <w:ilvl w:val="1"/>
      </w:numPr>
    </w:pPr>
  </w:style>
  <w:style w:type="paragraph" w:customStyle="1" w:styleId="DMO-Table2Heading">
    <w:name w:val="DMO - Table 2 Heading"/>
    <w:basedOn w:val="DMO-TableText2"/>
    <w:rsid w:val="00430296"/>
    <w:pPr>
      <w:jc w:val="center"/>
    </w:pPr>
    <w:rPr>
      <w:b/>
    </w:rPr>
  </w:style>
  <w:style w:type="paragraph" w:customStyle="1" w:styleId="DMO-BulletList2">
    <w:name w:val="DMO - Bullet List 2"/>
    <w:basedOn w:val="DMO-BulletList"/>
    <w:rsid w:val="00430296"/>
    <w:pPr>
      <w:numPr>
        <w:numId w:val="0"/>
      </w:numPr>
      <w:tabs>
        <w:tab w:val="num" w:pos="1134"/>
      </w:tabs>
      <w:ind w:left="1134" w:hanging="567"/>
    </w:pPr>
  </w:style>
  <w:style w:type="paragraph" w:customStyle="1" w:styleId="DMO-Notespara">
    <w:name w:val="DMO - Note spara"/>
    <w:basedOn w:val="DMO-Note"/>
    <w:rsid w:val="00430296"/>
    <w:pPr>
      <w:numPr>
        <w:numId w:val="29"/>
      </w:numPr>
    </w:pPr>
  </w:style>
  <w:style w:type="paragraph" w:customStyle="1" w:styleId="SP3237609">
    <w:name w:val="SP.3.237609"/>
    <w:basedOn w:val="Normal"/>
    <w:next w:val="Normal"/>
    <w:rsid w:val="005F69E9"/>
    <w:pPr>
      <w:autoSpaceDE w:val="0"/>
      <w:autoSpaceDN w:val="0"/>
      <w:adjustRightInd w:val="0"/>
    </w:pPr>
  </w:style>
  <w:style w:type="character" w:customStyle="1" w:styleId="SC3416">
    <w:name w:val="SC.3.416"/>
    <w:rsid w:val="005F69E9"/>
    <w:rPr>
      <w:rFonts w:cs="Arial"/>
      <w:b/>
      <w:bCs/>
      <w:color w:val="000000"/>
      <w:sz w:val="20"/>
      <w:szCs w:val="20"/>
    </w:rPr>
  </w:style>
  <w:style w:type="paragraph" w:customStyle="1" w:styleId="SP3237621">
    <w:name w:val="SP.3.237621"/>
    <w:basedOn w:val="Normal"/>
    <w:next w:val="Normal"/>
    <w:rsid w:val="005F69E9"/>
    <w:pPr>
      <w:autoSpaceDE w:val="0"/>
      <w:autoSpaceDN w:val="0"/>
      <w:adjustRightInd w:val="0"/>
    </w:pPr>
  </w:style>
  <w:style w:type="character" w:styleId="FollowedHyperlink">
    <w:name w:val="FollowedHyperlink"/>
    <w:rsid w:val="00A65437"/>
    <w:rPr>
      <w:color w:val="800080"/>
      <w:u w:val="single"/>
    </w:rPr>
  </w:style>
  <w:style w:type="paragraph" w:customStyle="1" w:styleId="Line">
    <w:name w:val="Line"/>
    <w:rsid w:val="004F72DF"/>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4F72DF"/>
    <w:rPr>
      <w:rFonts w:cs="Arial"/>
      <w:color w:val="000000"/>
      <w:sz w:val="20"/>
      <w:szCs w:val="20"/>
    </w:rPr>
  </w:style>
  <w:style w:type="paragraph" w:customStyle="1" w:styleId="ASDEFCON111">
    <w:name w:val="ASDEFCON 1.1.1"/>
    <w:basedOn w:val="Heading3"/>
    <w:rsid w:val="003C1AC1"/>
    <w:pPr>
      <w:numPr>
        <w:numId w:val="31"/>
      </w:numPr>
    </w:pPr>
  </w:style>
  <w:style w:type="paragraph" w:customStyle="1" w:styleId="ITRPROJDES11">
    <w:name w:val="ITR PROJ DES 1.1"/>
    <w:basedOn w:val="Normal"/>
    <w:rsid w:val="003C1AC1"/>
    <w:pPr>
      <w:keepNext/>
      <w:keepLines/>
      <w:numPr>
        <w:ilvl w:val="1"/>
        <w:numId w:val="30"/>
      </w:numPr>
      <w:spacing w:before="200" w:after="0"/>
      <w:outlineLvl w:val="1"/>
    </w:pPr>
    <w:rPr>
      <w:rFonts w:ascii="Times New Roman" w:hAnsi="Times New Roman"/>
      <w:bCs/>
      <w:sz w:val="26"/>
      <w:szCs w:val="26"/>
    </w:rPr>
  </w:style>
  <w:style w:type="paragraph" w:customStyle="1" w:styleId="ASDEFCONSublist">
    <w:name w:val="ASDEFCON Sub list"/>
    <w:basedOn w:val="Normal"/>
    <w:rsid w:val="003C1AC1"/>
    <w:pPr>
      <w:numPr>
        <w:ilvl w:val="5"/>
        <w:numId w:val="30"/>
      </w:numPr>
      <w:spacing w:before="240" w:after="60"/>
      <w:outlineLvl w:val="5"/>
    </w:pPr>
    <w:rPr>
      <w:rFonts w:ascii="Times New Roman" w:hAnsi="Times New Roman"/>
      <w:b/>
      <w:bCs/>
    </w:rPr>
  </w:style>
  <w:style w:type="character" w:customStyle="1" w:styleId="DMO-NoteToDraftersChar">
    <w:name w:val="DMO - Note To Drafters Char"/>
    <w:link w:val="DMO-NoteToDrafters"/>
    <w:rsid w:val="003C1AC1"/>
    <w:rPr>
      <w:rFonts w:ascii="Arial" w:hAnsi="Arial"/>
      <w:b/>
      <w:i/>
      <w:lang w:val="en-AU" w:eastAsia="en-AU" w:bidi="ar-SA"/>
    </w:rPr>
  </w:style>
  <w:style w:type="character" w:customStyle="1" w:styleId="SC3436">
    <w:name w:val="SC.3.436"/>
    <w:rsid w:val="003C1AC1"/>
    <w:rPr>
      <w:rFonts w:cs="Arial"/>
      <w:color w:val="000000"/>
      <w:sz w:val="20"/>
      <w:szCs w:val="20"/>
    </w:rPr>
  </w:style>
  <w:style w:type="paragraph" w:customStyle="1" w:styleId="SP13286761">
    <w:name w:val="SP.13.286761"/>
    <w:basedOn w:val="Normal"/>
    <w:next w:val="Normal"/>
    <w:rsid w:val="00112488"/>
    <w:pPr>
      <w:autoSpaceDE w:val="0"/>
      <w:autoSpaceDN w:val="0"/>
      <w:adjustRightInd w:val="0"/>
      <w:spacing w:after="0"/>
    </w:pPr>
    <w:rPr>
      <w:rFonts w:ascii="BPJEO N+ Arial MT" w:hAnsi="BPJEO N+ Arial MT"/>
      <w:sz w:val="24"/>
    </w:rPr>
  </w:style>
  <w:style w:type="paragraph" w:customStyle="1" w:styleId="TextLevel2">
    <w:name w:val="Text Level 2"/>
    <w:basedOn w:val="Normal"/>
    <w:rsid w:val="00592B2B"/>
    <w:pPr>
      <w:numPr>
        <w:ilvl w:val="1"/>
        <w:numId w:val="32"/>
      </w:numPr>
    </w:pPr>
    <w:rPr>
      <w:szCs w:val="20"/>
    </w:rPr>
  </w:style>
  <w:style w:type="paragraph" w:customStyle="1" w:styleId="spara">
    <w:name w:val="spara"/>
    <w:next w:val="Normal"/>
    <w:rsid w:val="00592B2B"/>
    <w:pPr>
      <w:numPr>
        <w:ilvl w:val="2"/>
        <w:numId w:val="32"/>
      </w:numPr>
      <w:spacing w:after="120"/>
      <w:jc w:val="both"/>
    </w:pPr>
    <w:rPr>
      <w:rFonts w:ascii="Arial" w:hAnsi="Arial"/>
      <w:lang w:eastAsia="en-US"/>
    </w:rPr>
  </w:style>
  <w:style w:type="paragraph" w:customStyle="1" w:styleId="sspara">
    <w:name w:val="sspara"/>
    <w:next w:val="Normal"/>
    <w:rsid w:val="00592B2B"/>
    <w:pPr>
      <w:numPr>
        <w:ilvl w:val="3"/>
        <w:numId w:val="32"/>
      </w:numPr>
      <w:tabs>
        <w:tab w:val="left" w:pos="1980"/>
      </w:tabs>
      <w:spacing w:after="120"/>
    </w:pPr>
    <w:rPr>
      <w:rFonts w:ascii="Arial" w:hAnsi="Arial"/>
      <w:lang w:eastAsia="en-US"/>
    </w:rPr>
  </w:style>
  <w:style w:type="paragraph" w:customStyle="1" w:styleId="TextNoNumber">
    <w:name w:val="Text No Number"/>
    <w:basedOn w:val="Normal"/>
    <w:next w:val="Normal"/>
    <w:rsid w:val="00592B2B"/>
    <w:pPr>
      <w:tabs>
        <w:tab w:val="left" w:pos="0"/>
      </w:tabs>
      <w:spacing w:before="120"/>
    </w:pPr>
    <w:rPr>
      <w:szCs w:val="20"/>
    </w:rPr>
  </w:style>
  <w:style w:type="paragraph" w:customStyle="1" w:styleId="textheading">
    <w:name w:val="text heading"/>
    <w:basedOn w:val="Normal"/>
    <w:next w:val="Normal"/>
    <w:rsid w:val="00592B2B"/>
    <w:rPr>
      <w:b/>
      <w:szCs w:val="20"/>
    </w:rPr>
  </w:style>
  <w:style w:type="paragraph" w:customStyle="1" w:styleId="TextLevel3">
    <w:name w:val="Text Level 3"/>
    <w:basedOn w:val="Normal"/>
    <w:rsid w:val="00592B2B"/>
    <w:pPr>
      <w:tabs>
        <w:tab w:val="num" w:pos="907"/>
      </w:tabs>
      <w:spacing w:after="0"/>
      <w:ind w:left="907" w:hanging="907"/>
    </w:pPr>
    <w:rPr>
      <w:rFonts w:ascii="Times New Roman" w:hAnsi="Times New Roman"/>
      <w:szCs w:val="20"/>
    </w:rPr>
  </w:style>
  <w:style w:type="paragraph" w:customStyle="1" w:styleId="TextLevel5">
    <w:name w:val="Text Level 5"/>
    <w:basedOn w:val="Normal"/>
    <w:rsid w:val="00592B2B"/>
    <w:pPr>
      <w:tabs>
        <w:tab w:val="num" w:pos="2880"/>
      </w:tabs>
      <w:spacing w:after="0"/>
      <w:ind w:left="1440" w:hanging="1440"/>
    </w:pPr>
    <w:rPr>
      <w:rFonts w:ascii="Times New Roman" w:hAnsi="Times New Roman"/>
      <w:szCs w:val="20"/>
    </w:rPr>
  </w:style>
  <w:style w:type="character" w:customStyle="1" w:styleId="DMONumListBLV3Char">
    <w:name w:val="DMO – NumList BLV3 Char"/>
    <w:link w:val="DMONumListBLV3"/>
    <w:rsid w:val="00A53409"/>
    <w:rPr>
      <w:rFonts w:ascii="Arial" w:eastAsia="Calibri" w:hAnsi="Arial"/>
      <w:szCs w:val="22"/>
      <w:lang w:val="en-AU" w:eastAsia="en-US" w:bidi="ar-SA"/>
    </w:rPr>
  </w:style>
  <w:style w:type="character" w:customStyle="1" w:styleId="DMO-OptionChar">
    <w:name w:val="DMO - Option Char"/>
    <w:link w:val="DMO-Option"/>
    <w:rsid w:val="00A53409"/>
    <w:rPr>
      <w:rFonts w:ascii="Arial" w:hAnsi="Arial"/>
      <w:b/>
      <w:i/>
      <w:lang w:val="en-AU" w:eastAsia="en-AU" w:bidi="ar-SA"/>
    </w:rPr>
  </w:style>
  <w:style w:type="paragraph" w:customStyle="1" w:styleId="SP681961">
    <w:name w:val="SP.6.81961"/>
    <w:basedOn w:val="Normal"/>
    <w:next w:val="Normal"/>
    <w:rsid w:val="0077073A"/>
    <w:pPr>
      <w:autoSpaceDE w:val="0"/>
      <w:autoSpaceDN w:val="0"/>
      <w:adjustRightInd w:val="0"/>
      <w:spacing w:after="0"/>
    </w:pPr>
    <w:rPr>
      <w:rFonts w:ascii="NPDEI O+ Arial MT" w:hAnsi="NPDEI O+ Arial MT"/>
      <w:sz w:val="24"/>
    </w:rPr>
  </w:style>
  <w:style w:type="character" w:customStyle="1" w:styleId="DMO-NotetoTenderersChar">
    <w:name w:val="DMO - Note to Tenderers Char"/>
    <w:link w:val="DMO-NotetoTenderers"/>
    <w:rsid w:val="00B66EE1"/>
    <w:rPr>
      <w:rFonts w:ascii="Arial" w:hAnsi="Arial"/>
      <w:b/>
      <w:i/>
      <w:lang w:val="en-AU" w:eastAsia="en-AU" w:bidi="ar-SA"/>
    </w:rPr>
  </w:style>
  <w:style w:type="character" w:customStyle="1" w:styleId="DMONumListBLV2Char">
    <w:name w:val="DMO – NumList BLV2 Char"/>
    <w:link w:val="DMONumListBLV2"/>
    <w:rsid w:val="00227892"/>
    <w:rPr>
      <w:rFonts w:ascii="Arial" w:hAnsi="Arial"/>
      <w:bCs/>
      <w:szCs w:val="22"/>
      <w:lang w:val="en-AU" w:eastAsia="en-US" w:bidi="ar-SA"/>
    </w:rPr>
  </w:style>
  <w:style w:type="paragraph" w:customStyle="1" w:styleId="Numberedpara1stindent">
    <w:name w:val="Numbered para (1st indent)"/>
    <w:basedOn w:val="Normal"/>
    <w:rsid w:val="008D67B3"/>
    <w:pPr>
      <w:numPr>
        <w:numId w:val="33"/>
      </w:numPr>
    </w:pPr>
    <w:rPr>
      <w:rFonts w:ascii="Cambria" w:hAnsi="Cambria"/>
      <w:bCs/>
      <w:color w:val="000000"/>
    </w:rPr>
  </w:style>
  <w:style w:type="paragraph" w:customStyle="1" w:styleId="NumberedParagraph">
    <w:name w:val="Numbered Paragraph"/>
    <w:basedOn w:val="Numberedpara1stindent"/>
    <w:link w:val="NumberedParagraphChar"/>
    <w:qFormat/>
    <w:rsid w:val="008D67B3"/>
  </w:style>
  <w:style w:type="character" w:customStyle="1" w:styleId="NumberedParagraphChar">
    <w:name w:val="Numbered Paragraph Char"/>
    <w:link w:val="NumberedParagraph"/>
    <w:rsid w:val="008D67B3"/>
    <w:rPr>
      <w:rFonts w:ascii="Cambria" w:hAnsi="Cambria"/>
      <w:bCs/>
      <w:color w:val="000000"/>
      <w:sz w:val="22"/>
      <w:szCs w:val="24"/>
      <w:lang w:val="en-AU" w:eastAsia="en-AU" w:bidi="ar-SA"/>
    </w:rPr>
  </w:style>
  <w:style w:type="paragraph" w:customStyle="1" w:styleId="Paratext">
    <w:name w:val="Para text"/>
    <w:basedOn w:val="Normal"/>
    <w:rsid w:val="00E456AF"/>
    <w:pPr>
      <w:numPr>
        <w:numId w:val="34"/>
      </w:numPr>
      <w:spacing w:after="0"/>
    </w:pPr>
  </w:style>
  <w:style w:type="paragraph" w:customStyle="1" w:styleId="COTCOCLV2-ASDEFCON">
    <w:name w:val="COT/COC LV2 - ASDEFCON"/>
    <w:basedOn w:val="ASDEFCONNormal"/>
    <w:next w:val="COTCOCLV3-ASDEFCON"/>
    <w:rsid w:val="00F40997"/>
    <w:pPr>
      <w:keepNext/>
      <w:keepLines/>
      <w:numPr>
        <w:ilvl w:val="1"/>
        <w:numId w:val="37"/>
      </w:numPr>
      <w:pBdr>
        <w:bottom w:val="single" w:sz="4" w:space="1" w:color="auto"/>
      </w:pBdr>
    </w:pPr>
    <w:rPr>
      <w:b/>
    </w:rPr>
  </w:style>
  <w:style w:type="paragraph" w:customStyle="1" w:styleId="ASDEFCONNormal">
    <w:name w:val="ASDEFCON Normal"/>
    <w:link w:val="ASDEFCONNormalChar"/>
    <w:rsid w:val="00F40997"/>
    <w:pPr>
      <w:spacing w:after="120"/>
      <w:jc w:val="both"/>
    </w:pPr>
    <w:rPr>
      <w:rFonts w:ascii="Arial" w:hAnsi="Arial"/>
      <w:color w:val="000000"/>
      <w:szCs w:val="40"/>
    </w:rPr>
  </w:style>
  <w:style w:type="character" w:customStyle="1" w:styleId="ASDEFCONNormalChar">
    <w:name w:val="ASDEFCON Normal Char"/>
    <w:link w:val="ASDEFCONNormal"/>
    <w:rsid w:val="00F40997"/>
    <w:rPr>
      <w:rFonts w:ascii="Arial" w:hAnsi="Arial"/>
      <w:color w:val="000000"/>
      <w:szCs w:val="40"/>
    </w:rPr>
  </w:style>
  <w:style w:type="paragraph" w:customStyle="1" w:styleId="COTCOCLV3-ASDEFCON">
    <w:name w:val="COT/COC LV3 - ASDEFCON"/>
    <w:basedOn w:val="ASDEFCONNormal"/>
    <w:rsid w:val="00F40997"/>
    <w:pPr>
      <w:numPr>
        <w:ilvl w:val="2"/>
        <w:numId w:val="37"/>
      </w:numPr>
    </w:pPr>
  </w:style>
  <w:style w:type="paragraph" w:customStyle="1" w:styleId="COTCOCLV1-ASDEFCON">
    <w:name w:val="COT/COC LV1 - ASDEFCON"/>
    <w:basedOn w:val="ASDEFCONNormal"/>
    <w:next w:val="COTCOCLV2-ASDEFCON"/>
    <w:rsid w:val="00F40997"/>
    <w:pPr>
      <w:keepNext/>
      <w:keepLines/>
      <w:numPr>
        <w:numId w:val="37"/>
      </w:numPr>
      <w:spacing w:before="240"/>
    </w:pPr>
    <w:rPr>
      <w:b/>
      <w:caps/>
    </w:rPr>
  </w:style>
  <w:style w:type="paragraph" w:customStyle="1" w:styleId="COTCOCLV4-ASDEFCON">
    <w:name w:val="COT/COC LV4 - ASDEFCON"/>
    <w:basedOn w:val="ASDEFCONNormal"/>
    <w:rsid w:val="00F40997"/>
    <w:pPr>
      <w:numPr>
        <w:ilvl w:val="3"/>
        <w:numId w:val="37"/>
      </w:numPr>
    </w:pPr>
  </w:style>
  <w:style w:type="paragraph" w:customStyle="1" w:styleId="COTCOCLV5-ASDEFCON">
    <w:name w:val="COT/COC LV5 - ASDEFCON"/>
    <w:basedOn w:val="ASDEFCONNormal"/>
    <w:rsid w:val="00F40997"/>
    <w:pPr>
      <w:numPr>
        <w:ilvl w:val="4"/>
        <w:numId w:val="37"/>
      </w:numPr>
    </w:pPr>
  </w:style>
  <w:style w:type="paragraph" w:customStyle="1" w:styleId="COTCOCLV6-ASDEFCON">
    <w:name w:val="COT/COC LV6 - ASDEFCON"/>
    <w:basedOn w:val="ASDEFCONNormal"/>
    <w:rsid w:val="00F40997"/>
    <w:pPr>
      <w:keepLines/>
      <w:numPr>
        <w:ilvl w:val="5"/>
        <w:numId w:val="37"/>
      </w:numPr>
    </w:pPr>
  </w:style>
  <w:style w:type="paragraph" w:customStyle="1" w:styleId="ASDEFCONOption">
    <w:name w:val="ASDEFCON Option"/>
    <w:basedOn w:val="ASDEFCONNormal"/>
    <w:rsid w:val="00F40997"/>
    <w:pPr>
      <w:keepNext/>
      <w:spacing w:before="60"/>
    </w:pPr>
    <w:rPr>
      <w:b/>
      <w:i/>
      <w:szCs w:val="24"/>
    </w:rPr>
  </w:style>
  <w:style w:type="paragraph" w:customStyle="1" w:styleId="NoteToDrafters-ASDEFCON">
    <w:name w:val="Note To Drafters - ASDEFCON"/>
    <w:basedOn w:val="ASDEFCONNormal"/>
    <w:rsid w:val="00F40997"/>
    <w:pPr>
      <w:keepNext/>
      <w:shd w:val="clear" w:color="auto" w:fill="000000"/>
    </w:pPr>
    <w:rPr>
      <w:b/>
      <w:i/>
      <w:color w:val="FFFFFF"/>
    </w:rPr>
  </w:style>
  <w:style w:type="paragraph" w:customStyle="1" w:styleId="NoteToTenderers-ASDEFCON">
    <w:name w:val="Note To Tenderers - ASDEFCON"/>
    <w:basedOn w:val="ASDEFCONNormal"/>
    <w:rsid w:val="00F40997"/>
    <w:pPr>
      <w:keepNext/>
      <w:shd w:val="pct15" w:color="auto" w:fill="auto"/>
    </w:pPr>
    <w:rPr>
      <w:b/>
      <w:i/>
    </w:rPr>
  </w:style>
  <w:style w:type="paragraph" w:customStyle="1" w:styleId="ASDEFCONTitle">
    <w:name w:val="ASDEFCON Title"/>
    <w:basedOn w:val="Normal"/>
    <w:autoRedefine/>
    <w:qFormat/>
    <w:rsid w:val="00AF4798"/>
    <w:pPr>
      <w:keepLines/>
      <w:spacing w:before="240" w:after="120" w:line="240" w:lineRule="auto"/>
      <w:jc w:val="center"/>
    </w:pPr>
    <w:rPr>
      <w:rFonts w:ascii="Arial" w:eastAsia="Times New Roman" w:hAnsi="Arial" w:cs="Times New Roman"/>
      <w:b/>
      <w:caps/>
      <w:color w:val="000000"/>
      <w:sz w:val="20"/>
      <w:szCs w:val="40"/>
      <w:lang w:eastAsia="en-AU"/>
    </w:rPr>
  </w:style>
  <w:style w:type="paragraph" w:customStyle="1" w:styleId="ATTANNLV1-ASDEFCON">
    <w:name w:val="ATT/ANN LV1 - ASDEFCON"/>
    <w:basedOn w:val="ASDEFCONNormal"/>
    <w:next w:val="ATTANNLV2-ASDEFCON"/>
    <w:rsid w:val="00F40997"/>
    <w:pPr>
      <w:keepNext/>
      <w:keepLines/>
      <w:numPr>
        <w:numId w:val="3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40997"/>
    <w:pPr>
      <w:numPr>
        <w:ilvl w:val="1"/>
        <w:numId w:val="38"/>
      </w:numPr>
    </w:pPr>
    <w:rPr>
      <w:szCs w:val="24"/>
    </w:rPr>
  </w:style>
  <w:style w:type="character" w:customStyle="1" w:styleId="ATTANNLV2-ASDEFCONChar">
    <w:name w:val="ATT/ANN LV2 - ASDEFCON Char"/>
    <w:link w:val="ATTANNLV2-ASDEFCON"/>
    <w:rsid w:val="00F40997"/>
    <w:rPr>
      <w:rFonts w:ascii="Arial" w:hAnsi="Arial"/>
      <w:color w:val="000000"/>
      <w:szCs w:val="24"/>
    </w:rPr>
  </w:style>
  <w:style w:type="paragraph" w:customStyle="1" w:styleId="ATTANNLV3-ASDEFCON">
    <w:name w:val="ATT/ANN LV3 - ASDEFCON"/>
    <w:basedOn w:val="ASDEFCONNormal"/>
    <w:rsid w:val="00F40997"/>
    <w:pPr>
      <w:numPr>
        <w:ilvl w:val="2"/>
        <w:numId w:val="38"/>
      </w:numPr>
    </w:pPr>
    <w:rPr>
      <w:szCs w:val="24"/>
    </w:rPr>
  </w:style>
  <w:style w:type="paragraph" w:customStyle="1" w:styleId="ATTANNLV4-ASDEFCON">
    <w:name w:val="ATT/ANN LV4 - ASDEFCON"/>
    <w:basedOn w:val="ASDEFCONNormal"/>
    <w:rsid w:val="00F40997"/>
    <w:pPr>
      <w:numPr>
        <w:ilvl w:val="3"/>
        <w:numId w:val="38"/>
      </w:numPr>
    </w:pPr>
    <w:rPr>
      <w:szCs w:val="24"/>
    </w:rPr>
  </w:style>
  <w:style w:type="paragraph" w:customStyle="1" w:styleId="ASDEFCONCoverTitle">
    <w:name w:val="ASDEFCON Cover Title"/>
    <w:rsid w:val="00F40997"/>
    <w:pPr>
      <w:jc w:val="center"/>
    </w:pPr>
    <w:rPr>
      <w:rFonts w:ascii="Georgia" w:hAnsi="Georgia"/>
      <w:b/>
      <w:color w:val="000000"/>
      <w:sz w:val="100"/>
      <w:szCs w:val="24"/>
    </w:rPr>
  </w:style>
  <w:style w:type="paragraph" w:customStyle="1" w:styleId="ASDEFCONHeaderFooterLeft">
    <w:name w:val="ASDEFCON Header/Footer Left"/>
    <w:basedOn w:val="ASDEFCONNormal"/>
    <w:rsid w:val="00F40997"/>
    <w:pPr>
      <w:spacing w:after="0"/>
      <w:jc w:val="left"/>
    </w:pPr>
    <w:rPr>
      <w:sz w:val="16"/>
      <w:szCs w:val="24"/>
    </w:rPr>
  </w:style>
  <w:style w:type="paragraph" w:customStyle="1" w:styleId="ASDEFCONCoverPageIncorp">
    <w:name w:val="ASDEFCON Cover Page Incorp"/>
    <w:rsid w:val="00F4099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40997"/>
    <w:rPr>
      <w:b/>
      <w:i/>
    </w:rPr>
  </w:style>
  <w:style w:type="paragraph" w:customStyle="1" w:styleId="COTCOCLV2NONUM-ASDEFCON">
    <w:name w:val="COT/COC LV2 NONUM - ASDEFCON"/>
    <w:basedOn w:val="COTCOCLV2-ASDEFCON"/>
    <w:next w:val="COTCOCLV3-ASDEFCON"/>
    <w:rsid w:val="00F4099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40997"/>
    <w:pPr>
      <w:keepNext w:val="0"/>
      <w:numPr>
        <w:numId w:val="0"/>
      </w:numPr>
      <w:ind w:left="851"/>
    </w:pPr>
    <w:rPr>
      <w:bCs/>
      <w:szCs w:val="20"/>
    </w:rPr>
  </w:style>
  <w:style w:type="paragraph" w:customStyle="1" w:styleId="COTCOCLV3NONUM-ASDEFCON">
    <w:name w:val="COT/COC LV3 NONUM - ASDEFCON"/>
    <w:basedOn w:val="COTCOCLV3-ASDEFCON"/>
    <w:next w:val="COTCOCLV3-ASDEFCON"/>
    <w:rsid w:val="00F40997"/>
    <w:pPr>
      <w:numPr>
        <w:ilvl w:val="0"/>
        <w:numId w:val="0"/>
      </w:numPr>
      <w:ind w:left="851"/>
    </w:pPr>
    <w:rPr>
      <w:szCs w:val="20"/>
    </w:rPr>
  </w:style>
  <w:style w:type="paragraph" w:customStyle="1" w:styleId="COTCOCLV4NONUM-ASDEFCON">
    <w:name w:val="COT/COC LV4 NONUM - ASDEFCON"/>
    <w:basedOn w:val="COTCOCLV4-ASDEFCON"/>
    <w:next w:val="COTCOCLV4-ASDEFCON"/>
    <w:rsid w:val="00F40997"/>
    <w:pPr>
      <w:numPr>
        <w:ilvl w:val="0"/>
        <w:numId w:val="0"/>
      </w:numPr>
      <w:ind w:left="1418"/>
    </w:pPr>
    <w:rPr>
      <w:szCs w:val="20"/>
    </w:rPr>
  </w:style>
  <w:style w:type="paragraph" w:customStyle="1" w:styleId="COTCOCLV5NONUM-ASDEFCON">
    <w:name w:val="COT/COC LV5 NONUM - ASDEFCON"/>
    <w:basedOn w:val="COTCOCLV5-ASDEFCON"/>
    <w:next w:val="COTCOCLV5-ASDEFCON"/>
    <w:rsid w:val="00F40997"/>
    <w:pPr>
      <w:numPr>
        <w:ilvl w:val="0"/>
        <w:numId w:val="0"/>
      </w:numPr>
      <w:ind w:left="1985"/>
    </w:pPr>
    <w:rPr>
      <w:szCs w:val="20"/>
    </w:rPr>
  </w:style>
  <w:style w:type="paragraph" w:customStyle="1" w:styleId="COTCOCLV6NONUM-ASDEFCON">
    <w:name w:val="COT/COC LV6 NONUM - ASDEFCON"/>
    <w:basedOn w:val="COTCOCLV6-ASDEFCON"/>
    <w:next w:val="COTCOCLV6-ASDEFCON"/>
    <w:rsid w:val="00F40997"/>
    <w:pPr>
      <w:numPr>
        <w:ilvl w:val="0"/>
        <w:numId w:val="0"/>
      </w:numPr>
      <w:ind w:left="2552"/>
    </w:pPr>
    <w:rPr>
      <w:szCs w:val="20"/>
    </w:rPr>
  </w:style>
  <w:style w:type="paragraph" w:customStyle="1" w:styleId="ATTANNLV1NONUM-ASDEFCON">
    <w:name w:val="ATT/ANN LV1 NONUM - ASDEFCON"/>
    <w:basedOn w:val="ATTANNLV1-ASDEFCON"/>
    <w:next w:val="ATTANNLV2-ASDEFCON"/>
    <w:rsid w:val="00F40997"/>
    <w:pPr>
      <w:numPr>
        <w:numId w:val="0"/>
      </w:numPr>
      <w:ind w:left="851"/>
    </w:pPr>
    <w:rPr>
      <w:bCs/>
      <w:szCs w:val="20"/>
    </w:rPr>
  </w:style>
  <w:style w:type="paragraph" w:customStyle="1" w:styleId="ATTANNLV2NONUM-ASDEFCON">
    <w:name w:val="ATT/ANN LV2 NONUM - ASDEFCON"/>
    <w:basedOn w:val="ATTANNLV2-ASDEFCON"/>
    <w:next w:val="ATTANNLV2-ASDEFCON"/>
    <w:rsid w:val="00F40997"/>
    <w:pPr>
      <w:numPr>
        <w:ilvl w:val="0"/>
        <w:numId w:val="0"/>
      </w:numPr>
      <w:ind w:left="851"/>
    </w:pPr>
    <w:rPr>
      <w:szCs w:val="20"/>
    </w:rPr>
  </w:style>
  <w:style w:type="paragraph" w:customStyle="1" w:styleId="ATTANNLV3NONUM-ASDEFCON">
    <w:name w:val="ATT/ANN LV3 NONUM - ASDEFCON"/>
    <w:basedOn w:val="ATTANNLV3-ASDEFCON"/>
    <w:next w:val="ATTANNLV3-ASDEFCON"/>
    <w:rsid w:val="00F40997"/>
    <w:pPr>
      <w:numPr>
        <w:ilvl w:val="0"/>
        <w:numId w:val="0"/>
      </w:numPr>
      <w:ind w:left="1418"/>
    </w:pPr>
    <w:rPr>
      <w:szCs w:val="20"/>
    </w:rPr>
  </w:style>
  <w:style w:type="paragraph" w:customStyle="1" w:styleId="ATTANNLV4NONUM-ASDEFCON">
    <w:name w:val="ATT/ANN LV4 NONUM - ASDEFCON"/>
    <w:basedOn w:val="ATTANNLV4-ASDEFCON"/>
    <w:next w:val="ATTANNLV4-ASDEFCON"/>
    <w:rsid w:val="00F40997"/>
    <w:pPr>
      <w:numPr>
        <w:ilvl w:val="0"/>
        <w:numId w:val="0"/>
      </w:numPr>
      <w:ind w:left="1985"/>
    </w:pPr>
    <w:rPr>
      <w:szCs w:val="20"/>
    </w:rPr>
  </w:style>
  <w:style w:type="paragraph" w:customStyle="1" w:styleId="NoteToDraftersBullets-ASDEFCON">
    <w:name w:val="Note To Drafters Bullets - ASDEFCON"/>
    <w:basedOn w:val="NoteToDrafters-ASDEFCON"/>
    <w:rsid w:val="00F40997"/>
    <w:pPr>
      <w:numPr>
        <w:numId w:val="39"/>
      </w:numPr>
    </w:pPr>
    <w:rPr>
      <w:bCs/>
      <w:iCs/>
      <w:szCs w:val="20"/>
    </w:rPr>
  </w:style>
  <w:style w:type="paragraph" w:customStyle="1" w:styleId="NoteToDraftersList-ASDEFCON">
    <w:name w:val="Note To Drafters List - ASDEFCON"/>
    <w:basedOn w:val="NoteToDrafters-ASDEFCON"/>
    <w:rsid w:val="00F40997"/>
    <w:pPr>
      <w:numPr>
        <w:numId w:val="40"/>
      </w:numPr>
    </w:pPr>
    <w:rPr>
      <w:bCs/>
      <w:iCs/>
      <w:szCs w:val="20"/>
    </w:rPr>
  </w:style>
  <w:style w:type="paragraph" w:customStyle="1" w:styleId="NoteToTenderersBullets-ASDEFCON">
    <w:name w:val="Note To Tenderers Bullets - ASDEFCON"/>
    <w:basedOn w:val="NoteToTenderers-ASDEFCON"/>
    <w:rsid w:val="00F40997"/>
    <w:pPr>
      <w:numPr>
        <w:numId w:val="41"/>
      </w:numPr>
    </w:pPr>
    <w:rPr>
      <w:bCs/>
      <w:iCs/>
      <w:szCs w:val="20"/>
    </w:rPr>
  </w:style>
  <w:style w:type="paragraph" w:customStyle="1" w:styleId="NoteToTenderersList-ASDEFCON">
    <w:name w:val="Note To Tenderers List - ASDEFCON"/>
    <w:basedOn w:val="NoteToTenderers-ASDEFCON"/>
    <w:rsid w:val="00F40997"/>
    <w:pPr>
      <w:numPr>
        <w:numId w:val="42"/>
      </w:numPr>
    </w:pPr>
    <w:rPr>
      <w:bCs/>
      <w:iCs/>
      <w:szCs w:val="20"/>
    </w:rPr>
  </w:style>
  <w:style w:type="paragraph" w:customStyle="1" w:styleId="SOWHL1-ASDEFCON">
    <w:name w:val="SOW HL1 - ASDEFCON"/>
    <w:basedOn w:val="ASDEFCONNormal"/>
    <w:next w:val="SOWHL2-ASDEFCON"/>
    <w:qFormat/>
    <w:rsid w:val="00F40997"/>
    <w:pPr>
      <w:keepNext/>
      <w:numPr>
        <w:numId w:val="2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40997"/>
    <w:pPr>
      <w:keepNext/>
      <w:numPr>
        <w:ilvl w:val="1"/>
        <w:numId w:val="2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40997"/>
    <w:pPr>
      <w:keepNext/>
      <w:numPr>
        <w:ilvl w:val="2"/>
        <w:numId w:val="24"/>
      </w:numPr>
    </w:pPr>
    <w:rPr>
      <w:rFonts w:eastAsia="Calibri"/>
      <w:b/>
      <w:szCs w:val="22"/>
      <w:lang w:eastAsia="en-US"/>
    </w:rPr>
  </w:style>
  <w:style w:type="paragraph" w:customStyle="1" w:styleId="SOWHL4-ASDEFCON">
    <w:name w:val="SOW HL4 - ASDEFCON"/>
    <w:basedOn w:val="ASDEFCONNormal"/>
    <w:qFormat/>
    <w:rsid w:val="00F40997"/>
    <w:pPr>
      <w:keepNext/>
      <w:numPr>
        <w:ilvl w:val="3"/>
        <w:numId w:val="24"/>
      </w:numPr>
    </w:pPr>
    <w:rPr>
      <w:rFonts w:eastAsia="Calibri"/>
      <w:b/>
      <w:szCs w:val="22"/>
      <w:lang w:eastAsia="en-US"/>
    </w:rPr>
  </w:style>
  <w:style w:type="paragraph" w:customStyle="1" w:styleId="SOWHL5-ASDEFCON">
    <w:name w:val="SOW HL5 - ASDEFCON"/>
    <w:basedOn w:val="ASDEFCONNormal"/>
    <w:qFormat/>
    <w:rsid w:val="00F40997"/>
    <w:pPr>
      <w:keepNext/>
      <w:numPr>
        <w:ilvl w:val="4"/>
        <w:numId w:val="24"/>
      </w:numPr>
    </w:pPr>
    <w:rPr>
      <w:rFonts w:eastAsia="Calibri"/>
      <w:b/>
      <w:szCs w:val="22"/>
      <w:lang w:eastAsia="en-US"/>
    </w:rPr>
  </w:style>
  <w:style w:type="paragraph" w:customStyle="1" w:styleId="SOWSubL1-ASDEFCON">
    <w:name w:val="SOW SubL1 - ASDEFCON"/>
    <w:basedOn w:val="ASDEFCONNormal"/>
    <w:qFormat/>
    <w:rsid w:val="00F40997"/>
    <w:pPr>
      <w:numPr>
        <w:ilvl w:val="5"/>
        <w:numId w:val="24"/>
      </w:numPr>
    </w:pPr>
    <w:rPr>
      <w:rFonts w:eastAsia="Calibri"/>
      <w:szCs w:val="22"/>
      <w:lang w:eastAsia="en-US"/>
    </w:rPr>
  </w:style>
  <w:style w:type="paragraph" w:customStyle="1" w:styleId="SOWHL1NONUM-ASDEFCON">
    <w:name w:val="SOW HL1 NONUM - ASDEFCON"/>
    <w:basedOn w:val="SOWHL1-ASDEFCON"/>
    <w:next w:val="SOWHL2-ASDEFCON"/>
    <w:rsid w:val="00F4099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40997"/>
    <w:pPr>
      <w:numPr>
        <w:ilvl w:val="0"/>
        <w:numId w:val="0"/>
      </w:numPr>
      <w:ind w:left="1134"/>
    </w:pPr>
    <w:rPr>
      <w:rFonts w:eastAsia="Times New Roman"/>
      <w:bCs/>
      <w:szCs w:val="20"/>
    </w:rPr>
  </w:style>
  <w:style w:type="paragraph" w:customStyle="1" w:styleId="SOWTL2-ASDEFCON">
    <w:name w:val="SOW TL2 - ASDEFCON"/>
    <w:basedOn w:val="SOWHL2-ASDEFCON"/>
    <w:rsid w:val="00F40997"/>
    <w:pPr>
      <w:keepNext w:val="0"/>
      <w:pBdr>
        <w:bottom w:val="none" w:sz="0" w:space="0" w:color="auto"/>
      </w:pBdr>
    </w:pPr>
    <w:rPr>
      <w:b w:val="0"/>
    </w:rPr>
  </w:style>
  <w:style w:type="paragraph" w:customStyle="1" w:styleId="SOWTL3NONUM-ASDEFCON">
    <w:name w:val="SOW TL3 NONUM - ASDEFCON"/>
    <w:basedOn w:val="SOWTL3-ASDEFCON"/>
    <w:next w:val="SOWTL3-ASDEFCON"/>
    <w:rsid w:val="00F40997"/>
    <w:pPr>
      <w:numPr>
        <w:ilvl w:val="0"/>
        <w:numId w:val="0"/>
      </w:numPr>
      <w:ind w:left="1134"/>
    </w:pPr>
    <w:rPr>
      <w:rFonts w:eastAsia="Times New Roman"/>
      <w:bCs/>
      <w:szCs w:val="20"/>
    </w:rPr>
  </w:style>
  <w:style w:type="paragraph" w:customStyle="1" w:styleId="SOWTL3-ASDEFCON">
    <w:name w:val="SOW TL3 - ASDEFCON"/>
    <w:basedOn w:val="SOWHL3-ASDEFCON"/>
    <w:rsid w:val="00F40997"/>
    <w:pPr>
      <w:keepNext w:val="0"/>
    </w:pPr>
    <w:rPr>
      <w:b w:val="0"/>
    </w:rPr>
  </w:style>
  <w:style w:type="paragraph" w:customStyle="1" w:styleId="SOWTL4NONUM-ASDEFCON">
    <w:name w:val="SOW TL4 NONUM - ASDEFCON"/>
    <w:basedOn w:val="SOWTL4-ASDEFCON"/>
    <w:next w:val="SOWTL4-ASDEFCON"/>
    <w:rsid w:val="00F40997"/>
    <w:pPr>
      <w:numPr>
        <w:ilvl w:val="0"/>
        <w:numId w:val="0"/>
      </w:numPr>
      <w:ind w:left="1134"/>
    </w:pPr>
    <w:rPr>
      <w:rFonts w:eastAsia="Times New Roman"/>
      <w:bCs/>
      <w:szCs w:val="20"/>
    </w:rPr>
  </w:style>
  <w:style w:type="paragraph" w:customStyle="1" w:styleId="SOWTL4-ASDEFCON">
    <w:name w:val="SOW TL4 - ASDEFCON"/>
    <w:basedOn w:val="SOWHL4-ASDEFCON"/>
    <w:rsid w:val="00F40997"/>
    <w:pPr>
      <w:keepNext w:val="0"/>
    </w:pPr>
    <w:rPr>
      <w:b w:val="0"/>
    </w:rPr>
  </w:style>
  <w:style w:type="paragraph" w:customStyle="1" w:styleId="SOWTL5NONUM-ASDEFCON">
    <w:name w:val="SOW TL5 NONUM - ASDEFCON"/>
    <w:basedOn w:val="SOWHL5-ASDEFCON"/>
    <w:next w:val="SOWTL5-ASDEFCON"/>
    <w:rsid w:val="00F40997"/>
    <w:pPr>
      <w:keepNext w:val="0"/>
      <w:numPr>
        <w:ilvl w:val="0"/>
        <w:numId w:val="0"/>
      </w:numPr>
      <w:ind w:left="1134"/>
    </w:pPr>
    <w:rPr>
      <w:b w:val="0"/>
    </w:rPr>
  </w:style>
  <w:style w:type="paragraph" w:customStyle="1" w:styleId="SOWTL5-ASDEFCON">
    <w:name w:val="SOW TL5 - ASDEFCON"/>
    <w:basedOn w:val="SOWHL5-ASDEFCON"/>
    <w:rsid w:val="00F40997"/>
    <w:pPr>
      <w:keepNext w:val="0"/>
    </w:pPr>
    <w:rPr>
      <w:b w:val="0"/>
    </w:rPr>
  </w:style>
  <w:style w:type="paragraph" w:customStyle="1" w:styleId="SOWSubL2-ASDEFCON">
    <w:name w:val="SOW SubL2 - ASDEFCON"/>
    <w:basedOn w:val="ASDEFCONNormal"/>
    <w:qFormat/>
    <w:rsid w:val="00F40997"/>
    <w:pPr>
      <w:numPr>
        <w:ilvl w:val="6"/>
        <w:numId w:val="24"/>
      </w:numPr>
    </w:pPr>
    <w:rPr>
      <w:rFonts w:eastAsia="Calibri"/>
      <w:szCs w:val="22"/>
      <w:lang w:eastAsia="en-US"/>
    </w:rPr>
  </w:style>
  <w:style w:type="paragraph" w:customStyle="1" w:styleId="SOWSubL1NONUM-ASDEFCON">
    <w:name w:val="SOW SubL1 NONUM - ASDEFCON"/>
    <w:basedOn w:val="SOWSubL1-ASDEFCON"/>
    <w:next w:val="SOWSubL1-ASDEFCON"/>
    <w:qFormat/>
    <w:rsid w:val="00F40997"/>
    <w:pPr>
      <w:numPr>
        <w:numId w:val="0"/>
      </w:numPr>
      <w:ind w:left="1701"/>
    </w:pPr>
  </w:style>
  <w:style w:type="paragraph" w:customStyle="1" w:styleId="SOWSubL2NONUM-ASDEFCON">
    <w:name w:val="SOW SubL2 NONUM - ASDEFCON"/>
    <w:basedOn w:val="SOWSubL2-ASDEFCON"/>
    <w:next w:val="SOWSubL2-ASDEFCON"/>
    <w:qFormat/>
    <w:rsid w:val="00F40997"/>
    <w:pPr>
      <w:numPr>
        <w:ilvl w:val="0"/>
        <w:numId w:val="0"/>
      </w:numPr>
      <w:ind w:left="2268"/>
    </w:pPr>
  </w:style>
  <w:style w:type="paragraph" w:customStyle="1" w:styleId="ASDEFCONTextBlock">
    <w:name w:val="ASDEFCON TextBlock"/>
    <w:basedOn w:val="ASDEFCONNormal"/>
    <w:qFormat/>
    <w:rsid w:val="00F4099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40997"/>
    <w:pPr>
      <w:numPr>
        <w:numId w:val="44"/>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F40997"/>
    <w:pPr>
      <w:keepNext/>
      <w:spacing w:before="240"/>
    </w:pPr>
    <w:rPr>
      <w:rFonts w:ascii="Arial Bold" w:hAnsi="Arial Bold"/>
      <w:b/>
      <w:bCs/>
      <w:caps/>
      <w:szCs w:val="20"/>
    </w:rPr>
  </w:style>
  <w:style w:type="paragraph" w:customStyle="1" w:styleId="Table8ptHeading-ASDEFCON">
    <w:name w:val="Table 8pt Heading - ASDEFCON"/>
    <w:basedOn w:val="ASDEFCONNormal"/>
    <w:rsid w:val="00F4099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40997"/>
    <w:pPr>
      <w:numPr>
        <w:numId w:val="5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40997"/>
    <w:pPr>
      <w:numPr>
        <w:numId w:val="5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40997"/>
    <w:rPr>
      <w:rFonts w:ascii="Arial" w:eastAsia="Calibri" w:hAnsi="Arial"/>
      <w:color w:val="000000"/>
      <w:szCs w:val="22"/>
      <w:lang w:eastAsia="en-US"/>
    </w:rPr>
  </w:style>
  <w:style w:type="paragraph" w:customStyle="1" w:styleId="Table8ptSub1-ASDEFCON">
    <w:name w:val="Table 8pt Sub1 - ASDEFCON"/>
    <w:basedOn w:val="Table8ptText-ASDEFCON"/>
    <w:rsid w:val="00F40997"/>
    <w:pPr>
      <w:numPr>
        <w:ilvl w:val="1"/>
      </w:numPr>
    </w:pPr>
  </w:style>
  <w:style w:type="paragraph" w:customStyle="1" w:styleId="Table8ptSub2-ASDEFCON">
    <w:name w:val="Table 8pt Sub2 - ASDEFCON"/>
    <w:basedOn w:val="Table8ptText-ASDEFCON"/>
    <w:rsid w:val="00F40997"/>
    <w:pPr>
      <w:numPr>
        <w:ilvl w:val="2"/>
      </w:numPr>
    </w:pPr>
  </w:style>
  <w:style w:type="paragraph" w:customStyle="1" w:styleId="Table10ptHeading-ASDEFCON">
    <w:name w:val="Table 10pt Heading - ASDEFCON"/>
    <w:basedOn w:val="ASDEFCONNormal"/>
    <w:rsid w:val="00F40997"/>
    <w:pPr>
      <w:keepNext/>
      <w:spacing w:before="60" w:after="60"/>
      <w:jc w:val="center"/>
    </w:pPr>
    <w:rPr>
      <w:b/>
    </w:rPr>
  </w:style>
  <w:style w:type="paragraph" w:customStyle="1" w:styleId="Table8ptBP1-ASDEFCON">
    <w:name w:val="Table 8pt BP1 - ASDEFCON"/>
    <w:basedOn w:val="Table8ptText-ASDEFCON"/>
    <w:rsid w:val="00F40997"/>
    <w:pPr>
      <w:numPr>
        <w:numId w:val="45"/>
      </w:numPr>
      <w:tabs>
        <w:tab w:val="clear" w:pos="284"/>
      </w:tabs>
    </w:pPr>
  </w:style>
  <w:style w:type="paragraph" w:customStyle="1" w:styleId="Table8ptBP2-ASDEFCON">
    <w:name w:val="Table 8pt BP2 - ASDEFCON"/>
    <w:basedOn w:val="Table8ptText-ASDEFCON"/>
    <w:rsid w:val="00F40997"/>
    <w:pPr>
      <w:numPr>
        <w:ilvl w:val="1"/>
        <w:numId w:val="45"/>
      </w:numPr>
      <w:tabs>
        <w:tab w:val="clear" w:pos="284"/>
      </w:tabs>
    </w:pPr>
    <w:rPr>
      <w:iCs/>
    </w:rPr>
  </w:style>
  <w:style w:type="paragraph" w:customStyle="1" w:styleId="ASDEFCONBulletsLV1">
    <w:name w:val="ASDEFCON Bullets LV1"/>
    <w:basedOn w:val="ASDEFCONNormal"/>
    <w:rsid w:val="00F40997"/>
    <w:pPr>
      <w:numPr>
        <w:numId w:val="47"/>
      </w:numPr>
    </w:pPr>
    <w:rPr>
      <w:rFonts w:eastAsia="Calibri"/>
      <w:szCs w:val="22"/>
      <w:lang w:eastAsia="en-US"/>
    </w:rPr>
  </w:style>
  <w:style w:type="paragraph" w:customStyle="1" w:styleId="Table10ptSub1-ASDEFCON">
    <w:name w:val="Table 10pt Sub1 - ASDEFCON"/>
    <w:basedOn w:val="Table10ptText-ASDEFCON"/>
    <w:rsid w:val="00F40997"/>
    <w:pPr>
      <w:numPr>
        <w:ilvl w:val="1"/>
      </w:numPr>
      <w:jc w:val="both"/>
    </w:pPr>
  </w:style>
  <w:style w:type="paragraph" w:customStyle="1" w:styleId="Table10ptSub2-ASDEFCON">
    <w:name w:val="Table 10pt Sub2 - ASDEFCON"/>
    <w:basedOn w:val="Table10ptText-ASDEFCON"/>
    <w:rsid w:val="00F40997"/>
    <w:pPr>
      <w:numPr>
        <w:ilvl w:val="2"/>
      </w:numPr>
      <w:jc w:val="both"/>
    </w:pPr>
  </w:style>
  <w:style w:type="paragraph" w:customStyle="1" w:styleId="ASDEFCONBulletsLV2">
    <w:name w:val="ASDEFCON Bullets LV2"/>
    <w:basedOn w:val="ASDEFCONNormal"/>
    <w:rsid w:val="00F40997"/>
    <w:pPr>
      <w:numPr>
        <w:numId w:val="18"/>
      </w:numPr>
    </w:pPr>
  </w:style>
  <w:style w:type="paragraph" w:customStyle="1" w:styleId="Table10ptBP1-ASDEFCON">
    <w:name w:val="Table 10pt BP1 - ASDEFCON"/>
    <w:basedOn w:val="ASDEFCONNormal"/>
    <w:rsid w:val="00F40997"/>
    <w:pPr>
      <w:numPr>
        <w:numId w:val="51"/>
      </w:numPr>
      <w:spacing w:before="60" w:after="60"/>
    </w:pPr>
  </w:style>
  <w:style w:type="paragraph" w:customStyle="1" w:styleId="Table10ptBP2-ASDEFCON">
    <w:name w:val="Table 10pt BP2 - ASDEFCON"/>
    <w:basedOn w:val="ASDEFCONNormal"/>
    <w:link w:val="Table10ptBP2-ASDEFCONCharChar"/>
    <w:rsid w:val="00F40997"/>
    <w:pPr>
      <w:numPr>
        <w:ilvl w:val="1"/>
        <w:numId w:val="51"/>
      </w:numPr>
      <w:spacing w:before="60" w:after="60"/>
    </w:pPr>
  </w:style>
  <w:style w:type="character" w:customStyle="1" w:styleId="Table10ptBP2-ASDEFCONCharChar">
    <w:name w:val="Table 10pt BP2 - ASDEFCON Char Char"/>
    <w:link w:val="Table10ptBP2-ASDEFCON"/>
    <w:rsid w:val="00F40997"/>
    <w:rPr>
      <w:rFonts w:ascii="Arial" w:hAnsi="Arial"/>
      <w:color w:val="000000"/>
      <w:szCs w:val="40"/>
    </w:rPr>
  </w:style>
  <w:style w:type="paragraph" w:customStyle="1" w:styleId="GuideMarginHead-ASDEFCON">
    <w:name w:val="Guide Margin Head - ASDEFCON"/>
    <w:basedOn w:val="ASDEFCONNormal"/>
    <w:rsid w:val="00F4099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40997"/>
    <w:pPr>
      <w:ind w:left="1680"/>
    </w:pPr>
    <w:rPr>
      <w:lang w:eastAsia="en-US"/>
    </w:rPr>
  </w:style>
  <w:style w:type="paragraph" w:customStyle="1" w:styleId="GuideSublistLv1-ASDEFCON">
    <w:name w:val="Guide Sublist Lv1 - ASDEFCON"/>
    <w:basedOn w:val="ASDEFCONNormal"/>
    <w:qFormat/>
    <w:rsid w:val="00F40997"/>
    <w:pPr>
      <w:numPr>
        <w:numId w:val="55"/>
      </w:numPr>
    </w:pPr>
    <w:rPr>
      <w:rFonts w:eastAsia="Calibri"/>
      <w:szCs w:val="22"/>
      <w:lang w:eastAsia="en-US"/>
    </w:rPr>
  </w:style>
  <w:style w:type="paragraph" w:customStyle="1" w:styleId="GuideBullets-ASDEFCON">
    <w:name w:val="Guide Bullets - ASDEFCON"/>
    <w:basedOn w:val="ASDEFCONNormal"/>
    <w:rsid w:val="00F40997"/>
    <w:pPr>
      <w:numPr>
        <w:ilvl w:val="6"/>
        <w:numId w:val="46"/>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F4099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40997"/>
    <w:pPr>
      <w:keepNext/>
      <w:spacing w:before="240"/>
    </w:pPr>
    <w:rPr>
      <w:rFonts w:eastAsia="Calibri"/>
      <w:b/>
      <w:caps/>
      <w:szCs w:val="20"/>
      <w:lang w:eastAsia="en-US"/>
    </w:rPr>
  </w:style>
  <w:style w:type="paragraph" w:customStyle="1" w:styleId="ASDEFCONSublist0">
    <w:name w:val="ASDEFCON Sublist"/>
    <w:basedOn w:val="ASDEFCONNormal"/>
    <w:rsid w:val="00F40997"/>
    <w:pPr>
      <w:numPr>
        <w:numId w:val="56"/>
      </w:numPr>
    </w:pPr>
    <w:rPr>
      <w:iCs/>
    </w:rPr>
  </w:style>
  <w:style w:type="paragraph" w:customStyle="1" w:styleId="ASDEFCONRecitals">
    <w:name w:val="ASDEFCON Recitals"/>
    <w:basedOn w:val="ASDEFCONNormal"/>
    <w:link w:val="ASDEFCONRecitalsCharChar"/>
    <w:rsid w:val="00F40997"/>
    <w:pPr>
      <w:numPr>
        <w:numId w:val="48"/>
      </w:numPr>
    </w:pPr>
  </w:style>
  <w:style w:type="character" w:customStyle="1" w:styleId="ASDEFCONRecitalsCharChar">
    <w:name w:val="ASDEFCON Recitals Char Char"/>
    <w:link w:val="ASDEFCONRecitals"/>
    <w:rsid w:val="00F40997"/>
    <w:rPr>
      <w:rFonts w:ascii="Arial" w:hAnsi="Arial"/>
      <w:color w:val="000000"/>
      <w:szCs w:val="40"/>
    </w:rPr>
  </w:style>
  <w:style w:type="paragraph" w:customStyle="1" w:styleId="NoteList-ASDEFCON">
    <w:name w:val="Note List - ASDEFCON"/>
    <w:basedOn w:val="ASDEFCONNormal"/>
    <w:rsid w:val="00F40997"/>
    <w:pPr>
      <w:numPr>
        <w:numId w:val="49"/>
      </w:numPr>
    </w:pPr>
    <w:rPr>
      <w:b/>
      <w:bCs/>
      <w:i/>
    </w:rPr>
  </w:style>
  <w:style w:type="paragraph" w:customStyle="1" w:styleId="NoteBullets-ASDEFCON">
    <w:name w:val="Note Bullets - ASDEFCON"/>
    <w:basedOn w:val="ASDEFCONNormal"/>
    <w:rsid w:val="00F40997"/>
    <w:pPr>
      <w:numPr>
        <w:numId w:val="50"/>
      </w:numPr>
    </w:pPr>
    <w:rPr>
      <w:b/>
      <w:i/>
    </w:rPr>
  </w:style>
  <w:style w:type="paragraph" w:styleId="Caption">
    <w:name w:val="caption"/>
    <w:basedOn w:val="Normal"/>
    <w:next w:val="Normal"/>
    <w:qFormat/>
    <w:rsid w:val="00F40997"/>
    <w:rPr>
      <w:b/>
      <w:bCs/>
      <w:szCs w:val="20"/>
    </w:rPr>
  </w:style>
  <w:style w:type="paragraph" w:customStyle="1" w:styleId="ASDEFCONOperativePartListLV1">
    <w:name w:val="ASDEFCON Operative Part List LV1"/>
    <w:basedOn w:val="ASDEFCONNormal"/>
    <w:rsid w:val="00F40997"/>
    <w:pPr>
      <w:numPr>
        <w:numId w:val="52"/>
      </w:numPr>
    </w:pPr>
    <w:rPr>
      <w:iCs/>
    </w:rPr>
  </w:style>
  <w:style w:type="paragraph" w:customStyle="1" w:styleId="ASDEFCONOperativePartListLV2">
    <w:name w:val="ASDEFCON Operative Part List LV2"/>
    <w:basedOn w:val="ASDEFCONOperativePartListLV1"/>
    <w:rsid w:val="00F40997"/>
    <w:pPr>
      <w:numPr>
        <w:ilvl w:val="1"/>
      </w:numPr>
    </w:pPr>
  </w:style>
  <w:style w:type="paragraph" w:customStyle="1" w:styleId="ASDEFCONOptionSpace">
    <w:name w:val="ASDEFCON Option Space"/>
    <w:basedOn w:val="ASDEFCONNormal"/>
    <w:rsid w:val="00F40997"/>
    <w:pPr>
      <w:spacing w:after="0"/>
    </w:pPr>
    <w:rPr>
      <w:bCs/>
      <w:color w:val="FFFFFF"/>
      <w:sz w:val="8"/>
    </w:rPr>
  </w:style>
  <w:style w:type="paragraph" w:customStyle="1" w:styleId="ATTANNReferencetoCOC">
    <w:name w:val="ATT/ANN Reference to COC"/>
    <w:basedOn w:val="ASDEFCONNormal"/>
    <w:rsid w:val="00F40997"/>
    <w:pPr>
      <w:keepNext/>
      <w:jc w:val="right"/>
    </w:pPr>
    <w:rPr>
      <w:i/>
      <w:iCs/>
      <w:szCs w:val="20"/>
    </w:rPr>
  </w:style>
  <w:style w:type="paragraph" w:customStyle="1" w:styleId="ASDEFCONHeaderFooterCenter">
    <w:name w:val="ASDEFCON Header/Footer Center"/>
    <w:basedOn w:val="ASDEFCONHeaderFooterLeft"/>
    <w:rsid w:val="00F40997"/>
    <w:pPr>
      <w:jc w:val="center"/>
    </w:pPr>
    <w:rPr>
      <w:szCs w:val="20"/>
    </w:rPr>
  </w:style>
  <w:style w:type="paragraph" w:customStyle="1" w:styleId="ASDEFCONHeaderFooterRight">
    <w:name w:val="ASDEFCON Header/Footer Right"/>
    <w:basedOn w:val="ASDEFCONHeaderFooterLeft"/>
    <w:rsid w:val="00F40997"/>
    <w:pPr>
      <w:jc w:val="right"/>
    </w:pPr>
    <w:rPr>
      <w:szCs w:val="20"/>
    </w:rPr>
  </w:style>
  <w:style w:type="paragraph" w:customStyle="1" w:styleId="ASDEFCONHeaderFooterClassification">
    <w:name w:val="ASDEFCON Header/Footer Classification"/>
    <w:basedOn w:val="ASDEFCONHeaderFooterLeft"/>
    <w:rsid w:val="00F40997"/>
    <w:pPr>
      <w:jc w:val="center"/>
    </w:pPr>
    <w:rPr>
      <w:rFonts w:ascii="Arial Bold" w:hAnsi="Arial Bold"/>
      <w:b/>
      <w:bCs/>
      <w:caps/>
      <w:sz w:val="20"/>
    </w:rPr>
  </w:style>
  <w:style w:type="paragraph" w:customStyle="1" w:styleId="GuideLV3Head-ASDEFCON">
    <w:name w:val="Guide LV3 Head - ASDEFCON"/>
    <w:basedOn w:val="ASDEFCONNormal"/>
    <w:rsid w:val="00F40997"/>
    <w:pPr>
      <w:keepNext/>
    </w:pPr>
    <w:rPr>
      <w:rFonts w:eastAsia="Calibri"/>
      <w:b/>
      <w:szCs w:val="22"/>
      <w:lang w:eastAsia="en-US"/>
    </w:rPr>
  </w:style>
  <w:style w:type="paragraph" w:customStyle="1" w:styleId="GuideSublistLv2-ASDEFCON">
    <w:name w:val="Guide Sublist Lv2 - ASDEFCON"/>
    <w:basedOn w:val="ASDEFCONNormal"/>
    <w:rsid w:val="00F40997"/>
    <w:pPr>
      <w:numPr>
        <w:ilvl w:val="1"/>
        <w:numId w:val="55"/>
      </w:numPr>
    </w:pPr>
  </w:style>
  <w:style w:type="paragraph" w:customStyle="1" w:styleId="Style6">
    <w:name w:val="Style6"/>
    <w:basedOn w:val="ASDEFCONNormal"/>
    <w:rsid w:val="00C315D6"/>
    <w:pPr>
      <w:ind w:left="720"/>
    </w:pPr>
    <w:rPr>
      <w:b/>
      <w:bCs/>
      <w:i/>
      <w:iCs/>
    </w:rPr>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F40997"/>
    <w:rPr>
      <w:rFonts w:ascii="Cambria" w:hAnsi="Cambria"/>
      <w:b/>
      <w:bCs/>
      <w:color w:val="4F81BD"/>
      <w:sz w:val="26"/>
      <w:szCs w:val="26"/>
    </w:rPr>
  </w:style>
  <w:style w:type="paragraph" w:styleId="TOC6">
    <w:name w:val="toc 6"/>
    <w:basedOn w:val="Normal"/>
    <w:next w:val="Normal"/>
    <w:autoRedefine/>
    <w:rsid w:val="00F40997"/>
    <w:pPr>
      <w:spacing w:after="100"/>
      <w:ind w:left="1000"/>
    </w:pPr>
  </w:style>
  <w:style w:type="paragraph" w:styleId="TOC7">
    <w:name w:val="toc 7"/>
    <w:basedOn w:val="Normal"/>
    <w:next w:val="Normal"/>
    <w:autoRedefine/>
    <w:rsid w:val="00F40997"/>
    <w:pPr>
      <w:spacing w:after="100"/>
      <w:ind w:left="1200"/>
    </w:pPr>
  </w:style>
  <w:style w:type="paragraph" w:styleId="TOC8">
    <w:name w:val="toc 8"/>
    <w:basedOn w:val="Normal"/>
    <w:next w:val="Normal"/>
    <w:autoRedefine/>
    <w:rsid w:val="00F40997"/>
    <w:pPr>
      <w:spacing w:after="100"/>
      <w:ind w:left="1400"/>
    </w:pPr>
  </w:style>
  <w:style w:type="paragraph" w:styleId="TOC9">
    <w:name w:val="toc 9"/>
    <w:basedOn w:val="Normal"/>
    <w:next w:val="Normal"/>
    <w:autoRedefine/>
    <w:rsid w:val="00F40997"/>
    <w:pPr>
      <w:spacing w:after="100"/>
      <w:ind w:left="1600"/>
    </w:pPr>
  </w:style>
  <w:style w:type="paragraph" w:customStyle="1" w:styleId="ASDEFCONList">
    <w:name w:val="ASDEFCON List"/>
    <w:basedOn w:val="ASDEFCONNormal"/>
    <w:qFormat/>
    <w:rsid w:val="00F40997"/>
    <w:pPr>
      <w:numPr>
        <w:numId w:val="67"/>
      </w:numPr>
    </w:pPr>
  </w:style>
  <w:style w:type="paragraph" w:customStyle="1" w:styleId="HandbookLevel2Header">
    <w:name w:val="Handbook Level 2 Header"/>
    <w:basedOn w:val="Heading2"/>
    <w:autoRedefine/>
    <w:qFormat/>
    <w:rsid w:val="00F40997"/>
    <w:pPr>
      <w:pBdr>
        <w:top w:val="single" w:sz="4" w:space="1" w:color="E86D1F"/>
      </w:pBdr>
      <w:spacing w:after="240"/>
    </w:pPr>
    <w:rPr>
      <w:rFonts w:ascii="Arial Bold" w:hAnsi="Arial Bold"/>
      <w:color w:val="E86D1F"/>
      <w:sz w:val="20"/>
    </w:rPr>
  </w:style>
  <w:style w:type="paragraph" w:styleId="ListParagraph">
    <w:name w:val="List Paragraph"/>
    <w:basedOn w:val="Normal"/>
    <w:uiPriority w:val="34"/>
    <w:qFormat/>
    <w:rsid w:val="00EF349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rocurement.complaints@defence.gov.a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1565</Words>
  <Characters>8752</Characters>
  <Application>Microsoft Office Word</Application>
  <DocSecurity>0</DocSecurity>
  <Lines>208</Lines>
  <Paragraphs>44</Paragraphs>
  <ScaleCrop>false</ScaleCrop>
  <HeadingPairs>
    <vt:vector size="2" baseType="variant">
      <vt:variant>
        <vt:lpstr>Title</vt:lpstr>
      </vt:variant>
      <vt:variant>
        <vt:i4>1</vt:i4>
      </vt:variant>
    </vt:vector>
  </HeadingPairs>
  <TitlesOfParts>
    <vt:vector size="1" baseType="lpstr">
      <vt:lpstr>REQUEST FOR QUOTATION (RFQ) FOR GOODS AND SERVICES GENERAL CONDITIONS OF QUOTATION</vt:lpstr>
    </vt:vector>
  </TitlesOfParts>
  <Manager/>
  <Company/>
  <LinksUpToDate>false</LinksUpToDate>
  <CharactersWithSpaces>10273</CharactersWithSpaces>
  <SharedDoc>false</SharedDoc>
  <HLinks>
    <vt:vector size="24" baseType="variant">
      <vt:variant>
        <vt:i4>2162748</vt:i4>
      </vt:variant>
      <vt:variant>
        <vt:i4>9</vt:i4>
      </vt:variant>
      <vt:variant>
        <vt:i4>0</vt:i4>
      </vt:variant>
      <vt:variant>
        <vt:i4>5</vt:i4>
      </vt:variant>
      <vt:variant>
        <vt:lpwstr>https://www.tenders.gov.au/</vt:lpwstr>
      </vt:variant>
      <vt:variant>
        <vt:lpwstr/>
      </vt:variant>
      <vt:variant>
        <vt:i4>1900669</vt:i4>
      </vt:variant>
      <vt:variant>
        <vt:i4>6</vt:i4>
      </vt:variant>
      <vt:variant>
        <vt:i4>0</vt:i4>
      </vt:variant>
      <vt:variant>
        <vt:i4>5</vt:i4>
      </vt:variant>
      <vt:variant>
        <vt:lpwstr>mailto:tenders@finance.gov.au</vt:lpwstr>
      </vt:variant>
      <vt:variant>
        <vt:lpwstr/>
      </vt:variant>
      <vt:variant>
        <vt:i4>2162720</vt:i4>
      </vt:variant>
      <vt:variant>
        <vt:i4>3</vt:i4>
      </vt:variant>
      <vt:variant>
        <vt:i4>0</vt:i4>
      </vt:variant>
      <vt:variant>
        <vt:i4>5</vt:i4>
      </vt:variant>
      <vt:variant>
        <vt:lpwstr>https://www.tenders.gov.au/?event=public.termsOfUse</vt:lpwstr>
      </vt:variant>
      <vt:variant>
        <vt:lpwstr/>
      </vt:variant>
      <vt:variant>
        <vt:i4>3801118</vt:i4>
      </vt:variant>
      <vt:variant>
        <vt:i4>0</vt:i4>
      </vt:variant>
      <vt:variant>
        <vt:i4>0</vt:i4>
      </vt:variant>
      <vt:variant>
        <vt:i4>5</vt:i4>
      </vt:variant>
      <vt:variant>
        <vt:lpwstr>mailto:procurement.complaints@defence.gov.au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 FOR GOODS AND SERVICES GENERAL CONDITIONS OF QUOTATION</dc:title>
  <dc:subject/>
  <dc:creator/>
  <cp:keywords/>
  <dc:description/>
  <cp:lastModifiedBy/>
  <cp:revision>1</cp:revision>
  <cp:lastPrinted>2013-09-18T02:32:00Z</cp:lastPrinted>
  <dcterms:created xsi:type="dcterms:W3CDTF">2019-06-02T23:35:00Z</dcterms:created>
  <dcterms:modified xsi:type="dcterms:W3CDTF">2023-12-14T04:40:00Z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BM63367761</vt:lpwstr>
  </property>
  <property fmtid="{D5CDD505-2E9C-101B-9397-08002B2CF9AE}" pid="3" name="Objective-Title">
    <vt:lpwstr>AC565 General Conditions of Quotation (December 2023)</vt:lpwstr>
  </property>
  <property fmtid="{D5CDD505-2E9C-101B-9397-08002B2CF9AE}" pid="4" name="Objective-Comment">
    <vt:lpwstr/>
  </property>
  <property fmtid="{D5CDD505-2E9C-101B-9397-08002B2CF9AE}" pid="5" name="Objective-CreationStamp">
    <vt:filetime>2023-08-23T04:33:34Z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2023-12-14T04:30:37Z</vt:filetime>
  </property>
  <property fmtid="{D5CDD505-2E9C-101B-9397-08002B2CF9AE}" pid="10" name="Objective-Owner">
    <vt:lpwstr>Massey, Lauren Miss</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02 Working Files</vt:lpwstr>
  </property>
  <property fmtid="{D5CDD505-2E9C-101B-9397-08002B2CF9AE}" pid="13" name="Objective-State">
    <vt:lpwstr>Being Edited</vt:lpwstr>
  </property>
  <property fmtid="{D5CDD505-2E9C-101B-9397-08002B2CF9AE}" pid="14" name="Objective-Version">
    <vt:lpwstr>3.1</vt:lpwstr>
  </property>
  <property fmtid="{D5CDD505-2E9C-101B-9397-08002B2CF9AE}" pid="15" name="Objective-VersionNumber">
    <vt:i4>10</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[Inherited - Unclassified]</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Unclassified</vt:lpwstr>
  </property>
  <property fmtid="{D5CDD505-2E9C-101B-9397-08002B2CF9AE}" pid="22" name="Version">
    <vt:lpwstr>V2.3</vt:lpwstr>
  </property>
  <property fmtid="{D5CDD505-2E9C-101B-9397-08002B2CF9AE}" pid="23" name="Header_Left">
    <vt:lpwstr>Form AC565: General Conditions of Quotation</vt:lpwstr>
  </property>
  <property fmtid="{D5CDD505-2E9C-101B-9397-08002B2CF9AE}" pid="24" name="Header_Right">
    <vt:lpwstr>Header_Right</vt:lpwstr>
  </property>
  <property fmtid="{D5CDD505-2E9C-101B-9397-08002B2CF9AE}" pid="25" name="Footer_Left">
    <vt:lpwstr>General Conditions of Quotation (Revised December 2023)</vt:lpwstr>
  </property>
  <property fmtid="{D5CDD505-2E9C-101B-9397-08002B2CF9AE}" pid="26" name="Objective-Reason for Security Classification Change [system]">
    <vt:lpwstr/>
  </property>
</Properties>
</file>